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77777777" w:rsidR="00687B0F" w:rsidRPr="009B09E0" w:rsidRDefault="00687B0F" w:rsidP="00687E51">
      <w:pPr>
        <w:pStyle w:val="Nagwek1"/>
        <w:spacing w:after="0" w:line="240" w:lineRule="auto"/>
        <w:rPr>
          <w:rFonts w:cs="Segoe UI"/>
          <w:color w:val="auto"/>
          <w:lang w:eastAsia="pl-PL"/>
        </w:rPr>
      </w:pPr>
    </w:p>
    <w:p w14:paraId="0D260009" w14:textId="000B52F6" w:rsidR="000E0809" w:rsidRPr="009B09E0" w:rsidRDefault="000E0809" w:rsidP="00687E51">
      <w:pPr>
        <w:pStyle w:val="Nagwek1"/>
        <w:spacing w:after="0" w:line="240" w:lineRule="auto"/>
        <w:jc w:val="center"/>
        <w:rPr>
          <w:rFonts w:cs="Segoe UI"/>
          <w:color w:val="auto"/>
          <w:lang w:eastAsia="pl-PL"/>
        </w:rPr>
      </w:pPr>
      <w:r w:rsidRPr="009B09E0">
        <w:rPr>
          <w:rFonts w:cs="Segoe UI"/>
          <w:color w:val="auto"/>
          <w:lang w:eastAsia="pl-PL"/>
        </w:rPr>
        <w:t xml:space="preserve">SPECYFIKACJA </w:t>
      </w:r>
      <w:r w:rsidRPr="009B09E0">
        <w:rPr>
          <w:rFonts w:cs="Segoe UI"/>
          <w:color w:val="auto"/>
          <w:lang w:eastAsia="pl-PL"/>
        </w:rPr>
        <w:br/>
        <w:t>WARUNKÓW ZAMÓWIENIA</w:t>
      </w:r>
    </w:p>
    <w:p w14:paraId="6D8B8F9A" w14:textId="77777777" w:rsidR="00AA4108" w:rsidRDefault="00AA4108" w:rsidP="00687E51">
      <w:pPr>
        <w:keepNext/>
        <w:keepLines/>
        <w:shd w:val="clear" w:color="auto" w:fill="FFFFFF"/>
        <w:tabs>
          <w:tab w:val="left" w:pos="-180"/>
        </w:tabs>
        <w:spacing w:after="0" w:line="240" w:lineRule="auto"/>
        <w:jc w:val="both"/>
        <w:rPr>
          <w:rFonts w:cs="Segoe UI"/>
          <w:lang w:eastAsia="pl-PL"/>
        </w:rPr>
      </w:pPr>
    </w:p>
    <w:p w14:paraId="72FF19B1" w14:textId="6F4963EE" w:rsidR="00E964E4" w:rsidRDefault="00E964E4" w:rsidP="00687E51">
      <w:pPr>
        <w:keepNext/>
        <w:keepLines/>
        <w:shd w:val="clear" w:color="auto" w:fill="FFFFFF"/>
        <w:tabs>
          <w:tab w:val="left" w:pos="-180"/>
        </w:tabs>
        <w:spacing w:after="0" w:line="240" w:lineRule="auto"/>
        <w:jc w:val="both"/>
        <w:rPr>
          <w:rFonts w:cs="Segoe UI"/>
          <w:lang w:eastAsia="pl-PL"/>
        </w:rPr>
      </w:pPr>
      <w:r>
        <w:rPr>
          <w:rFonts w:cs="Segoe UI"/>
          <w:lang w:eastAsia="pl-PL"/>
        </w:rPr>
        <w:t>Usługi Kompleksowego ubezpieczenia  Celowego Związku Gmin R-XXI</w:t>
      </w:r>
      <w:r w:rsidR="00D4020D">
        <w:rPr>
          <w:rFonts w:cs="Segoe UI"/>
          <w:lang w:eastAsia="pl-PL"/>
        </w:rPr>
        <w:t xml:space="preserve"> – 3 zadania</w:t>
      </w:r>
    </w:p>
    <w:p w14:paraId="669EA5BE" w14:textId="77777777" w:rsidR="00AA4108" w:rsidRPr="0059198C" w:rsidRDefault="00AA4108" w:rsidP="00687E51">
      <w:pPr>
        <w:keepNext/>
        <w:keepLines/>
        <w:shd w:val="clear" w:color="auto" w:fill="FFFFFF"/>
        <w:tabs>
          <w:tab w:val="left" w:pos="-180"/>
        </w:tabs>
        <w:spacing w:after="0" w:line="240" w:lineRule="auto"/>
        <w:jc w:val="both"/>
        <w:rPr>
          <w:rFonts w:ascii="Arial" w:hAnsi="Arial" w:cs="Arial"/>
          <w:color w:val="000000"/>
          <w:u w:val="single"/>
        </w:rPr>
      </w:pPr>
    </w:p>
    <w:p w14:paraId="5996E6DA" w14:textId="30CB1105" w:rsidR="001C1339" w:rsidRPr="009B09E0" w:rsidRDefault="001C1339" w:rsidP="00687E51">
      <w:pPr>
        <w:spacing w:after="0" w:line="240" w:lineRule="auto"/>
        <w:rPr>
          <w:rFonts w:cs="Segoe UI"/>
          <w:b/>
          <w:bCs/>
        </w:rPr>
      </w:pPr>
      <w:r w:rsidRPr="009B09E0">
        <w:rPr>
          <w:rFonts w:cs="Segoe UI"/>
          <w:b/>
          <w:bCs/>
        </w:rPr>
        <w:t>Sygnatura:</w:t>
      </w:r>
      <w:r w:rsidR="006B7006" w:rsidRPr="009B09E0">
        <w:rPr>
          <w:rFonts w:cs="Segoe UI"/>
          <w:b/>
          <w:bCs/>
        </w:rPr>
        <w:t xml:space="preserve"> </w:t>
      </w:r>
      <w:r w:rsidR="00AA4108">
        <w:rPr>
          <w:rFonts w:cs="Segoe UI"/>
          <w:b/>
          <w:bCs/>
        </w:rPr>
        <w:t>1</w:t>
      </w:r>
      <w:r w:rsidR="000C0969">
        <w:rPr>
          <w:rFonts w:cs="Segoe UI"/>
          <w:b/>
          <w:bCs/>
        </w:rPr>
        <w:t>/202</w:t>
      </w:r>
      <w:r w:rsidR="00AA4108">
        <w:rPr>
          <w:rFonts w:cs="Segoe UI"/>
          <w:b/>
          <w:bCs/>
        </w:rPr>
        <w:t>4</w:t>
      </w:r>
      <w:r w:rsidR="009B09E0">
        <w:rPr>
          <w:rFonts w:cs="Segoe UI"/>
          <w:b/>
          <w:bCs/>
        </w:rPr>
        <w:t xml:space="preserve"> STBU</w:t>
      </w:r>
    </w:p>
    <w:p w14:paraId="7E1E2DC8" w14:textId="0F1CA511" w:rsidR="000E0809" w:rsidRPr="009B09E0" w:rsidRDefault="000E0809" w:rsidP="00687E51">
      <w:pPr>
        <w:spacing w:after="0" w:line="240" w:lineRule="auto"/>
        <w:jc w:val="both"/>
        <w:rPr>
          <w:rFonts w:cs="Segoe UI"/>
          <w:lang w:eastAsia="pl-PL"/>
        </w:rPr>
      </w:pPr>
      <w:r w:rsidRPr="009B09E0">
        <w:rPr>
          <w:rFonts w:cs="Segoe UI"/>
          <w:lang w:eastAsia="pl-PL"/>
        </w:rPr>
        <w:t xml:space="preserve">Postępowanie o udzielenie zamówienia prowadzone jest w trybie </w:t>
      </w:r>
      <w:r w:rsidR="00A336F8" w:rsidRPr="009B09E0">
        <w:rPr>
          <w:rFonts w:cs="Segoe UI"/>
          <w:lang w:eastAsia="pl-PL"/>
        </w:rPr>
        <w:t>p</w:t>
      </w:r>
      <w:r w:rsidR="00BB7C04">
        <w:rPr>
          <w:rFonts w:cs="Segoe UI"/>
          <w:lang w:eastAsia="pl-PL"/>
        </w:rPr>
        <w:t xml:space="preserve">rzetargu nieograniczonego </w:t>
      </w:r>
      <w:r w:rsidRPr="009B09E0">
        <w:rPr>
          <w:rFonts w:cs="Segoe UI"/>
          <w:lang w:eastAsia="pl-PL"/>
        </w:rPr>
        <w:t>na</w:t>
      </w:r>
      <w:r w:rsidR="00683F0B" w:rsidRPr="009B09E0">
        <w:rPr>
          <w:rFonts w:cs="Segoe UI"/>
          <w:lang w:eastAsia="pl-PL"/>
        </w:rPr>
        <w:t> </w:t>
      </w:r>
      <w:r w:rsidRPr="009B09E0">
        <w:rPr>
          <w:rFonts w:cs="Segoe UI"/>
          <w:lang w:eastAsia="pl-PL"/>
        </w:rPr>
        <w:t xml:space="preserve">podstawie ustawy z dnia </w:t>
      </w:r>
      <w:r w:rsidR="00A336F8" w:rsidRPr="009B09E0">
        <w:rPr>
          <w:rFonts w:cs="Segoe UI"/>
          <w:lang w:eastAsia="pl-PL"/>
        </w:rPr>
        <w:t>11 września 2019</w:t>
      </w:r>
      <w:r w:rsidRPr="009B09E0">
        <w:rPr>
          <w:rFonts w:cs="Segoe UI"/>
          <w:lang w:eastAsia="pl-PL"/>
        </w:rPr>
        <w:t xml:space="preserve"> roku Prawo zamówień publicznych (</w:t>
      </w:r>
      <w:r w:rsidR="00947E31">
        <w:rPr>
          <w:rFonts w:cs="Segoe UI"/>
          <w:lang w:eastAsia="pl-PL"/>
        </w:rPr>
        <w:t>Dz. U. z  202</w:t>
      </w:r>
      <w:r w:rsidR="00AA4108">
        <w:rPr>
          <w:rFonts w:cs="Segoe UI"/>
          <w:lang w:eastAsia="pl-PL"/>
        </w:rPr>
        <w:t>3</w:t>
      </w:r>
      <w:r w:rsidR="00947E31">
        <w:rPr>
          <w:rFonts w:cs="Segoe UI"/>
          <w:lang w:eastAsia="pl-PL"/>
        </w:rPr>
        <w:t>r. poz. 1</w:t>
      </w:r>
      <w:r w:rsidR="00AA4108">
        <w:rPr>
          <w:rFonts w:cs="Segoe UI"/>
          <w:lang w:eastAsia="pl-PL"/>
        </w:rPr>
        <w:t>605</w:t>
      </w:r>
      <w:r w:rsidR="00565520" w:rsidRPr="009B09E0">
        <w:rPr>
          <w:rFonts w:cs="Segoe UI"/>
          <w:lang w:eastAsia="pl-PL"/>
        </w:rPr>
        <w:t xml:space="preserve"> </w:t>
      </w:r>
      <w:r w:rsidRPr="009B09E0">
        <w:rPr>
          <w:rFonts w:cs="Segoe UI"/>
          <w:lang w:eastAsia="pl-PL"/>
        </w:rPr>
        <w:t xml:space="preserve">ze zm.), zwanej dalej „ustawą </w:t>
      </w:r>
      <w:proofErr w:type="spellStart"/>
      <w:r w:rsidRPr="009B09E0">
        <w:rPr>
          <w:rFonts w:cs="Segoe UI"/>
          <w:lang w:eastAsia="pl-PL"/>
        </w:rPr>
        <w:t>Pzp</w:t>
      </w:r>
      <w:proofErr w:type="spellEnd"/>
      <w:r w:rsidRPr="009B09E0">
        <w:rPr>
          <w:rFonts w:cs="Segoe UI"/>
          <w:lang w:eastAsia="pl-PL"/>
        </w:rPr>
        <w:t xml:space="preserve">”, </w:t>
      </w:r>
    </w:p>
    <w:p w14:paraId="10F1B5C3" w14:textId="77777777" w:rsidR="000E0809" w:rsidRPr="009B09E0" w:rsidRDefault="000E0809" w:rsidP="00687E51">
      <w:pPr>
        <w:spacing w:after="0" w:line="240" w:lineRule="auto"/>
        <w:jc w:val="both"/>
        <w:rPr>
          <w:rFonts w:cs="Segoe UI"/>
          <w:lang w:eastAsia="pl-PL"/>
        </w:rPr>
      </w:pPr>
    </w:p>
    <w:p w14:paraId="7F78BA70" w14:textId="6BC918BE" w:rsidR="000E0809" w:rsidRPr="009B09E0" w:rsidRDefault="00AA1DFF" w:rsidP="00687E51">
      <w:pPr>
        <w:pStyle w:val="Nagwek2"/>
        <w:spacing w:before="0" w:after="0" w:line="240" w:lineRule="auto"/>
        <w:rPr>
          <w:rFonts w:cs="Segoe UI"/>
          <w:color w:val="auto"/>
          <w:lang w:eastAsia="pl-PL"/>
        </w:rPr>
      </w:pPr>
      <w:r w:rsidRPr="009B09E0">
        <w:rPr>
          <w:rFonts w:cs="Segoe UI"/>
          <w:color w:val="auto"/>
          <w:lang w:eastAsia="pl-PL"/>
        </w:rPr>
        <w:t xml:space="preserve">WSPÓLNY SŁOWNIK ZAMÓWIEŃ </w:t>
      </w:r>
      <w:r w:rsidR="000E0809" w:rsidRPr="009B09E0">
        <w:rPr>
          <w:rFonts w:cs="Segoe UI"/>
          <w:color w:val="auto"/>
          <w:lang w:eastAsia="pl-PL"/>
        </w:rPr>
        <w:t xml:space="preserve">(CPV) </w:t>
      </w:r>
    </w:p>
    <w:p w14:paraId="6E899DD4" w14:textId="77777777" w:rsidR="006B7006" w:rsidRPr="009B09E0" w:rsidRDefault="006B7006" w:rsidP="00687E51">
      <w:pPr>
        <w:spacing w:after="0" w:line="240" w:lineRule="auto"/>
        <w:jc w:val="both"/>
        <w:rPr>
          <w:rFonts w:cs="Segoe UI"/>
          <w:lang w:eastAsia="pl-PL"/>
        </w:rPr>
      </w:pPr>
      <w:r w:rsidRPr="009B09E0">
        <w:rPr>
          <w:rFonts w:cs="Segoe UI"/>
          <w:lang w:eastAsia="pl-PL"/>
        </w:rPr>
        <w:t>66.51.00.00-8 –Usługi ubezpieczeniowe</w:t>
      </w:r>
    </w:p>
    <w:p w14:paraId="3F0410D0" w14:textId="77777777" w:rsidR="006B7006" w:rsidRPr="009B09E0" w:rsidRDefault="006B7006" w:rsidP="00687E51">
      <w:pPr>
        <w:spacing w:after="0" w:line="240" w:lineRule="auto"/>
        <w:jc w:val="both"/>
        <w:rPr>
          <w:rFonts w:cs="Segoe UI"/>
          <w:lang w:eastAsia="pl-PL"/>
        </w:rPr>
      </w:pPr>
      <w:r w:rsidRPr="009B09E0">
        <w:rPr>
          <w:rFonts w:cs="Segoe UI"/>
          <w:lang w:eastAsia="pl-PL"/>
        </w:rPr>
        <w:t>66.51.52.00-5 –Usługi ubezpieczenia własności</w:t>
      </w:r>
    </w:p>
    <w:p w14:paraId="506091A7" w14:textId="77777777" w:rsidR="006B7006" w:rsidRPr="009B09E0" w:rsidRDefault="006B7006" w:rsidP="00687E51">
      <w:pPr>
        <w:spacing w:after="0" w:line="240" w:lineRule="auto"/>
        <w:jc w:val="both"/>
        <w:rPr>
          <w:rFonts w:cs="Segoe UI"/>
          <w:lang w:eastAsia="pl-PL"/>
        </w:rPr>
      </w:pPr>
      <w:r w:rsidRPr="009B09E0">
        <w:rPr>
          <w:rFonts w:cs="Segoe UI"/>
          <w:lang w:eastAsia="pl-PL"/>
        </w:rPr>
        <w:t>66.51.60.00-0 –Usługi ubezpieczenia od odpowiedzialności cywilnej</w:t>
      </w:r>
    </w:p>
    <w:p w14:paraId="1C82D1A0" w14:textId="77777777" w:rsidR="006B7006" w:rsidRPr="009B09E0" w:rsidRDefault="006B7006" w:rsidP="00687E51">
      <w:pPr>
        <w:spacing w:after="0" w:line="240" w:lineRule="auto"/>
        <w:jc w:val="both"/>
        <w:rPr>
          <w:rFonts w:cs="Segoe UI"/>
          <w:lang w:eastAsia="pl-PL"/>
        </w:rPr>
      </w:pPr>
      <w:r w:rsidRPr="009B09E0">
        <w:rPr>
          <w:rFonts w:cs="Segoe UI"/>
          <w:lang w:eastAsia="pl-PL"/>
        </w:rPr>
        <w:t>66.51.21.00-3 –Usługi ubezpieczenia od następstw nieszczęśliwych wypadków</w:t>
      </w:r>
    </w:p>
    <w:p w14:paraId="34C2CE2D" w14:textId="77777777" w:rsidR="006B7006" w:rsidRPr="009B09E0" w:rsidRDefault="006B7006" w:rsidP="00687E51">
      <w:pPr>
        <w:spacing w:after="0" w:line="240" w:lineRule="auto"/>
        <w:jc w:val="both"/>
        <w:rPr>
          <w:rFonts w:cs="Segoe UI"/>
          <w:lang w:eastAsia="pl-PL"/>
        </w:rPr>
      </w:pPr>
      <w:r w:rsidRPr="009B09E0">
        <w:rPr>
          <w:rFonts w:cs="Segoe UI"/>
          <w:lang w:eastAsia="pl-PL"/>
        </w:rPr>
        <w:t>66.51.61.00-1 –Usługi ubezpieczenia pojazdów mechanicznych od odpowiedzialności cywilnej</w:t>
      </w:r>
    </w:p>
    <w:p w14:paraId="4FC69771" w14:textId="77777777" w:rsidR="006B7006" w:rsidRPr="009B09E0" w:rsidRDefault="006B7006" w:rsidP="00687E51">
      <w:pPr>
        <w:pStyle w:val="Nagwek2"/>
        <w:spacing w:before="0" w:after="0" w:line="240" w:lineRule="auto"/>
        <w:rPr>
          <w:rFonts w:cs="Segoe UI"/>
          <w:color w:val="auto"/>
          <w:lang w:eastAsia="pl-PL"/>
        </w:rPr>
      </w:pPr>
    </w:p>
    <w:p w14:paraId="276DB66A" w14:textId="479239F7" w:rsidR="000E0809" w:rsidRPr="009B09E0" w:rsidRDefault="000E0809" w:rsidP="00687E51">
      <w:pPr>
        <w:pStyle w:val="Nagwek2"/>
        <w:spacing w:before="0" w:after="0" w:line="240" w:lineRule="auto"/>
        <w:rPr>
          <w:rFonts w:cs="Segoe UI"/>
          <w:color w:val="auto"/>
          <w:lang w:eastAsia="pl-PL"/>
        </w:rPr>
      </w:pPr>
      <w:r w:rsidRPr="009B09E0">
        <w:rPr>
          <w:rFonts w:cs="Segoe UI"/>
          <w:color w:val="auto"/>
          <w:lang w:eastAsia="pl-PL"/>
        </w:rPr>
        <w:t>NAZWA (FIRMA) ORAZ ADRES ZAMAWIAJĄCEGO</w:t>
      </w:r>
    </w:p>
    <w:p w14:paraId="0BB08D47" w14:textId="5B3A93CA" w:rsidR="006B7006" w:rsidRPr="009B09E0" w:rsidRDefault="006B7006" w:rsidP="00687E51">
      <w:pPr>
        <w:tabs>
          <w:tab w:val="left" w:pos="6847"/>
        </w:tabs>
        <w:spacing w:after="0" w:line="240" w:lineRule="auto"/>
        <w:jc w:val="both"/>
      </w:pPr>
      <w:r w:rsidRPr="009B09E0">
        <w:t xml:space="preserve">ZAMAWIAJĄCY: </w:t>
      </w:r>
      <w:r w:rsidR="00225DA1">
        <w:tab/>
      </w:r>
    </w:p>
    <w:p w14:paraId="21E2FC5D" w14:textId="77777777" w:rsidR="006B7006" w:rsidRPr="009B09E0" w:rsidRDefault="006B7006" w:rsidP="00687E51">
      <w:pPr>
        <w:spacing w:after="0" w:line="240" w:lineRule="auto"/>
        <w:jc w:val="both"/>
      </w:pPr>
      <w:r w:rsidRPr="009B09E0">
        <w:t xml:space="preserve">Celowy Związek Gmin R-XXI, </w:t>
      </w:r>
    </w:p>
    <w:p w14:paraId="1B342F46" w14:textId="77777777" w:rsidR="006B7006" w:rsidRPr="009B09E0" w:rsidRDefault="006B7006" w:rsidP="00687E51">
      <w:pPr>
        <w:spacing w:after="0" w:line="240" w:lineRule="auto"/>
        <w:jc w:val="both"/>
      </w:pPr>
      <w:r w:rsidRPr="009B09E0">
        <w:t xml:space="preserve">pl. Wolności 5, 72-200 Nowogard </w:t>
      </w:r>
    </w:p>
    <w:p w14:paraId="15059321" w14:textId="16283D64" w:rsidR="006B7006" w:rsidRPr="009B09E0" w:rsidRDefault="006B7006" w:rsidP="00687E51">
      <w:pPr>
        <w:spacing w:after="0" w:line="240" w:lineRule="auto"/>
        <w:jc w:val="both"/>
      </w:pPr>
      <w:r w:rsidRPr="009B09E0">
        <w:t>S</w:t>
      </w:r>
      <w:r w:rsidR="00225DA1">
        <w:t>iedziba biura</w:t>
      </w:r>
      <w:r w:rsidRPr="009B09E0">
        <w:t xml:space="preserve">: Słajsino 30, 72-200 Nowogard </w:t>
      </w:r>
    </w:p>
    <w:p w14:paraId="4B34C6B2" w14:textId="42B78211" w:rsidR="006B7006" w:rsidRPr="009B09E0" w:rsidRDefault="006B7006" w:rsidP="00687E51">
      <w:pPr>
        <w:spacing w:after="0" w:line="240" w:lineRule="auto"/>
        <w:jc w:val="both"/>
      </w:pPr>
      <w:r w:rsidRPr="009B09E0">
        <w:t xml:space="preserve">www.czg.nowogard.pl </w:t>
      </w:r>
    </w:p>
    <w:p w14:paraId="331965DE" w14:textId="6661A00B" w:rsidR="006B7006" w:rsidRDefault="006B7006" w:rsidP="00687E51">
      <w:pPr>
        <w:spacing w:after="0" w:line="240" w:lineRule="auto"/>
        <w:jc w:val="both"/>
      </w:pPr>
      <w:r w:rsidRPr="009B09E0">
        <w:t xml:space="preserve">Telefon/fax: +48 (91) </w:t>
      </w:r>
      <w:r w:rsidR="00225DA1">
        <w:t>57 91 920</w:t>
      </w:r>
      <w:r w:rsidRPr="009B09E0">
        <w:t xml:space="preserve"> NIP 856-16-99-243 REGON 812-54-66-96</w:t>
      </w:r>
    </w:p>
    <w:p w14:paraId="4A45C3E0" w14:textId="77777777" w:rsidR="00623D41" w:rsidRPr="009B09E0" w:rsidRDefault="00623D41" w:rsidP="00687E51">
      <w:pPr>
        <w:spacing w:after="0" w:line="240" w:lineRule="auto"/>
        <w:jc w:val="both"/>
      </w:pPr>
    </w:p>
    <w:p w14:paraId="7E9C0FE5" w14:textId="2630A43C" w:rsidR="000E0809" w:rsidRPr="009B09E0" w:rsidRDefault="000E0809" w:rsidP="00687E51">
      <w:pPr>
        <w:spacing w:after="0" w:line="240" w:lineRule="auto"/>
        <w:jc w:val="both"/>
        <w:rPr>
          <w:rFonts w:cs="Segoe UI"/>
          <w:b/>
          <w:bCs/>
          <w:lang w:eastAsia="pl-PL"/>
        </w:rPr>
      </w:pPr>
      <w:r w:rsidRPr="009B09E0">
        <w:rPr>
          <w:rFonts w:cs="Segoe UI"/>
          <w:b/>
          <w:bCs/>
          <w:lang w:eastAsia="pl-PL"/>
        </w:rPr>
        <w:t xml:space="preserve">Postepowanie jest prowadzone przez STBU Brokerzy Ubezpieczeniowi Sp. z o.o. na podstawie udzielonego pełnomocnictwa. </w:t>
      </w:r>
    </w:p>
    <w:p w14:paraId="60A0DFF3" w14:textId="188F7AEE" w:rsidR="00A91A9F" w:rsidRPr="000C0969" w:rsidRDefault="000E0809" w:rsidP="00687E51">
      <w:pPr>
        <w:spacing w:after="0" w:line="240" w:lineRule="auto"/>
        <w:contextualSpacing/>
        <w:rPr>
          <w:rFonts w:cs="Segoe UI"/>
          <w:lang w:val="en-US" w:eastAsia="pl-PL"/>
        </w:rPr>
      </w:pPr>
      <w:r w:rsidRPr="009B09E0">
        <w:rPr>
          <w:rFonts w:cs="Segoe UI"/>
          <w:lang w:eastAsia="pl-PL"/>
        </w:rPr>
        <w:t>ul. Rzemieślnicza 33, 81-855 Sopot,</w:t>
      </w:r>
      <w:r w:rsidRPr="009B09E0">
        <w:rPr>
          <w:rFonts w:cs="Segoe UI"/>
          <w:lang w:eastAsia="pl-PL"/>
        </w:rPr>
        <w:br/>
        <w:t xml:space="preserve">tel. </w:t>
      </w:r>
      <w:r w:rsidRPr="000C0969">
        <w:rPr>
          <w:rFonts w:cs="Segoe UI"/>
          <w:lang w:val="en-US" w:eastAsia="pl-PL"/>
        </w:rPr>
        <w:t>(58) 555 82 00</w:t>
      </w:r>
      <w:r w:rsidR="000C0969" w:rsidRPr="000C0969">
        <w:rPr>
          <w:rFonts w:cs="Segoe UI"/>
          <w:lang w:val="en-US" w:eastAsia="pl-PL"/>
        </w:rPr>
        <w:t xml:space="preserve"> NIP 5851340951</w:t>
      </w:r>
      <w:r w:rsidR="00A91A9F" w:rsidRPr="000C0969">
        <w:rPr>
          <w:rFonts w:cs="Segoe UI"/>
          <w:lang w:val="en-US" w:eastAsia="pl-PL"/>
        </w:rPr>
        <w:br/>
        <w:t xml:space="preserve">e-mail: </w:t>
      </w:r>
      <w:hyperlink r:id="rId11" w:history="1">
        <w:r w:rsidR="00A91A9F" w:rsidRPr="000C0969">
          <w:rPr>
            <w:rStyle w:val="Hipercze"/>
            <w:rFonts w:cs="Segoe UI"/>
            <w:color w:val="auto"/>
            <w:lang w:val="en-US" w:eastAsia="pl-PL"/>
          </w:rPr>
          <w:t>s.piotrowski@stbu.pl</w:t>
        </w:r>
      </w:hyperlink>
    </w:p>
    <w:p w14:paraId="02DFDED6" w14:textId="72E12945" w:rsidR="00A336F8" w:rsidRPr="009B09E0" w:rsidRDefault="00A336F8" w:rsidP="00687E51">
      <w:pPr>
        <w:spacing w:after="0" w:line="240" w:lineRule="auto"/>
        <w:contextualSpacing/>
        <w:rPr>
          <w:rFonts w:cs="Segoe UI"/>
          <w:lang w:eastAsia="pl-PL"/>
        </w:rPr>
      </w:pPr>
      <w:r w:rsidRPr="009B09E0">
        <w:rPr>
          <w:rFonts w:cs="Segoe UI"/>
          <w:lang w:eastAsia="pl-PL"/>
        </w:rPr>
        <w:t xml:space="preserve">strona prowadzonego postępowania </w:t>
      </w:r>
      <w:hyperlink r:id="rId12" w:history="1">
        <w:r w:rsidRPr="009B09E0">
          <w:rPr>
            <w:rStyle w:val="Hipercze"/>
            <w:rFonts w:cs="Segoe UI"/>
            <w:color w:val="auto"/>
            <w:lang w:eastAsia="pl-PL"/>
          </w:rPr>
          <w:t>www.stbu.pl/przetargi</w:t>
        </w:r>
      </w:hyperlink>
    </w:p>
    <w:p w14:paraId="5DDE6975" w14:textId="4AD125E7" w:rsidR="003B2B81" w:rsidRPr="009B09E0" w:rsidRDefault="00A336F8" w:rsidP="00687E51">
      <w:pPr>
        <w:spacing w:after="0" w:line="240" w:lineRule="auto"/>
        <w:contextualSpacing/>
        <w:rPr>
          <w:rStyle w:val="Hipercze"/>
          <w:rFonts w:cs="Segoe UI"/>
          <w:color w:val="auto"/>
          <w:szCs w:val="20"/>
        </w:rPr>
      </w:pPr>
      <w:r w:rsidRPr="009B09E0">
        <w:rPr>
          <w:rFonts w:cs="Segoe UI"/>
          <w:lang w:eastAsia="pl-PL"/>
        </w:rPr>
        <w:t>oferty należy składać za pomocą:</w:t>
      </w:r>
      <w:r w:rsidR="003B2B81" w:rsidRPr="009B09E0">
        <w:rPr>
          <w:rFonts w:cs="Segoe UI"/>
          <w:szCs w:val="20"/>
        </w:rPr>
        <w:t xml:space="preserve"> </w:t>
      </w:r>
      <w:hyperlink r:id="rId13" w:history="1">
        <w:r w:rsidRPr="009B09E0">
          <w:rPr>
            <w:rStyle w:val="Hipercze"/>
            <w:rFonts w:cs="Segoe UI"/>
            <w:color w:val="auto"/>
            <w:szCs w:val="20"/>
          </w:rPr>
          <w:t>https://platformazakupowa.pl</w:t>
        </w:r>
      </w:hyperlink>
    </w:p>
    <w:p w14:paraId="000F13FC" w14:textId="4FAF70E0" w:rsidR="000E0809" w:rsidRDefault="00947E31" w:rsidP="00687E51">
      <w:pPr>
        <w:spacing w:after="0" w:line="240" w:lineRule="auto"/>
        <w:jc w:val="both"/>
        <w:rPr>
          <w:rFonts w:cs="Segoe UI"/>
          <w:b/>
          <w:bCs/>
          <w:lang w:eastAsia="pl-PL"/>
        </w:rPr>
      </w:pPr>
      <w:r>
        <w:rPr>
          <w:rFonts w:cs="Segoe UI"/>
          <w:b/>
          <w:bCs/>
          <w:lang w:eastAsia="pl-PL"/>
        </w:rPr>
        <w:t xml:space="preserve">Profil nabywcy </w:t>
      </w:r>
      <w:proofErr w:type="spellStart"/>
      <w:r>
        <w:rPr>
          <w:rFonts w:cs="Segoe UI"/>
          <w:b/>
          <w:bCs/>
          <w:lang w:eastAsia="pl-PL"/>
        </w:rPr>
        <w:t>stbu_gdansk</w:t>
      </w:r>
      <w:proofErr w:type="spellEnd"/>
    </w:p>
    <w:p w14:paraId="1B7E668B" w14:textId="77777777" w:rsidR="00687E51" w:rsidRPr="00947E31" w:rsidRDefault="00687E51" w:rsidP="00687E51">
      <w:pPr>
        <w:spacing w:after="0" w:line="240" w:lineRule="auto"/>
        <w:jc w:val="both"/>
        <w:rPr>
          <w:rFonts w:cs="Segoe UI"/>
          <w:b/>
          <w:bCs/>
          <w:lang w:eastAsia="pl-PL"/>
        </w:rPr>
      </w:pPr>
    </w:p>
    <w:p w14:paraId="5F30AB90" w14:textId="5B30AAF3" w:rsidR="000E0809" w:rsidRPr="009B09E0" w:rsidRDefault="00687E51" w:rsidP="00687E51">
      <w:pPr>
        <w:pStyle w:val="Nagwek2"/>
        <w:numPr>
          <w:ilvl w:val="0"/>
          <w:numId w:val="1"/>
        </w:numPr>
        <w:spacing w:before="0" w:after="0" w:line="240" w:lineRule="auto"/>
        <w:ind w:left="0" w:firstLine="0"/>
        <w:rPr>
          <w:rFonts w:cs="Segoe UI"/>
          <w:color w:val="auto"/>
          <w:lang w:eastAsia="pl-PL"/>
        </w:rPr>
      </w:pPr>
      <w:r>
        <w:rPr>
          <w:rFonts w:cs="Segoe UI"/>
          <w:color w:val="auto"/>
          <w:lang w:eastAsia="pl-PL"/>
        </w:rPr>
        <w:t xml:space="preserve"> </w:t>
      </w:r>
      <w:r w:rsidR="000E0809" w:rsidRPr="009B09E0">
        <w:rPr>
          <w:rFonts w:cs="Segoe UI"/>
          <w:color w:val="auto"/>
          <w:lang w:eastAsia="pl-PL"/>
        </w:rPr>
        <w:t>OPIS PRZEDMIOTU ZAMÓWIENIA</w:t>
      </w:r>
    </w:p>
    <w:p w14:paraId="53DC5D26" w14:textId="74823785" w:rsidR="000E0809" w:rsidRPr="009B09E0" w:rsidRDefault="00565520" w:rsidP="00687E51">
      <w:pPr>
        <w:spacing w:after="0" w:line="240" w:lineRule="auto"/>
        <w:jc w:val="both"/>
        <w:rPr>
          <w:rFonts w:cs="Segoe UI"/>
          <w:lang w:eastAsia="pl-PL"/>
        </w:rPr>
      </w:pPr>
      <w:r w:rsidRPr="009B09E0">
        <w:rPr>
          <w:rFonts w:cs="Segoe UI"/>
          <w:lang w:eastAsia="pl-PL"/>
        </w:rPr>
        <w:t xml:space="preserve">Przedmiotem zamówienia jest </w:t>
      </w:r>
      <w:r w:rsidR="00E964E4">
        <w:rPr>
          <w:rFonts w:cs="Segoe UI"/>
          <w:lang w:eastAsia="pl-PL"/>
        </w:rPr>
        <w:t>kompleksowe ubezpieczenie Celowego Związku Gmin R-XXI</w:t>
      </w:r>
      <w:r w:rsidR="00BB7C04">
        <w:rPr>
          <w:rFonts w:cs="Segoe UI"/>
          <w:lang w:eastAsia="pl-PL"/>
        </w:rPr>
        <w:t xml:space="preserve"> z podziałem na 3 zadania.</w:t>
      </w:r>
    </w:p>
    <w:p w14:paraId="0401A813" w14:textId="6B22CED4" w:rsidR="006B7006" w:rsidRPr="009B09E0" w:rsidRDefault="006B7006" w:rsidP="00687E51">
      <w:pPr>
        <w:spacing w:after="0" w:line="240" w:lineRule="auto"/>
        <w:jc w:val="both"/>
        <w:rPr>
          <w:rFonts w:eastAsia="Times New Roman" w:cs="Segoe UI"/>
          <w:b/>
          <w:bCs/>
          <w:szCs w:val="26"/>
          <w:lang w:eastAsia="pl-PL"/>
        </w:rPr>
      </w:pPr>
      <w:r w:rsidRPr="009B09E0">
        <w:rPr>
          <w:rFonts w:eastAsia="Times New Roman" w:cs="Segoe UI"/>
          <w:b/>
          <w:bCs/>
          <w:szCs w:val="26"/>
          <w:lang w:eastAsia="pl-PL"/>
        </w:rPr>
        <w:t xml:space="preserve">Zadanie nr 1 – </w:t>
      </w:r>
      <w:r w:rsidR="008F7E27" w:rsidRPr="009B09E0">
        <w:rPr>
          <w:rFonts w:eastAsia="Times New Roman" w:cs="Segoe UI"/>
          <w:b/>
          <w:bCs/>
          <w:szCs w:val="26"/>
          <w:lang w:eastAsia="pl-PL"/>
        </w:rPr>
        <w:t xml:space="preserve">ubezpieczenie mienia, elektroniki, maszyn i urządzeń od uszkodzeń i awarii, odpowiedzialności cywilnej z tytułu prowadzonej działalności i posiadania mienia </w:t>
      </w:r>
    </w:p>
    <w:p w14:paraId="74A1C1A0" w14:textId="6AE2771A" w:rsidR="006B7006" w:rsidRPr="009B09E0" w:rsidRDefault="006B7006" w:rsidP="00687E51">
      <w:pPr>
        <w:spacing w:after="0" w:line="240" w:lineRule="auto"/>
        <w:jc w:val="both"/>
        <w:rPr>
          <w:rFonts w:eastAsia="Times New Roman" w:cs="Segoe UI"/>
          <w:b/>
          <w:bCs/>
          <w:szCs w:val="26"/>
          <w:lang w:eastAsia="pl-PL"/>
        </w:rPr>
      </w:pPr>
      <w:r w:rsidRPr="009B09E0">
        <w:rPr>
          <w:rFonts w:eastAsia="Times New Roman" w:cs="Segoe UI"/>
          <w:b/>
          <w:bCs/>
          <w:szCs w:val="26"/>
          <w:lang w:eastAsia="pl-PL"/>
        </w:rPr>
        <w:t xml:space="preserve">Zadanie nr </w:t>
      </w:r>
      <w:r w:rsidR="008F7E27" w:rsidRPr="009B09E0">
        <w:rPr>
          <w:rFonts w:eastAsia="Times New Roman" w:cs="Segoe UI"/>
          <w:b/>
          <w:bCs/>
          <w:szCs w:val="26"/>
          <w:lang w:eastAsia="pl-PL"/>
        </w:rPr>
        <w:t>2</w:t>
      </w:r>
      <w:r w:rsidRPr="009B09E0">
        <w:rPr>
          <w:rFonts w:eastAsia="Times New Roman" w:cs="Segoe UI"/>
          <w:b/>
          <w:bCs/>
          <w:szCs w:val="26"/>
          <w:lang w:eastAsia="pl-PL"/>
        </w:rPr>
        <w:t xml:space="preserve"> – Ubezpieczenia komunikacyjne</w:t>
      </w:r>
    </w:p>
    <w:p w14:paraId="311D6110" w14:textId="2FD73344" w:rsidR="00F607F6" w:rsidRPr="00BB7C04" w:rsidRDefault="006B7006" w:rsidP="00687E51">
      <w:pPr>
        <w:spacing w:after="0" w:line="240" w:lineRule="auto"/>
        <w:jc w:val="both"/>
        <w:rPr>
          <w:rFonts w:eastAsia="Times New Roman" w:cs="Segoe UI"/>
          <w:b/>
          <w:bCs/>
          <w:szCs w:val="26"/>
          <w:lang w:eastAsia="pl-PL"/>
        </w:rPr>
      </w:pPr>
      <w:r w:rsidRPr="009B09E0">
        <w:rPr>
          <w:rFonts w:eastAsia="Times New Roman" w:cs="Segoe UI"/>
          <w:b/>
          <w:bCs/>
          <w:szCs w:val="26"/>
          <w:lang w:eastAsia="pl-PL"/>
        </w:rPr>
        <w:t xml:space="preserve">Zadanie nr </w:t>
      </w:r>
      <w:r w:rsidR="008F7E27" w:rsidRPr="009B09E0">
        <w:rPr>
          <w:rFonts w:eastAsia="Times New Roman" w:cs="Segoe UI"/>
          <w:b/>
          <w:bCs/>
          <w:szCs w:val="26"/>
          <w:lang w:eastAsia="pl-PL"/>
        </w:rPr>
        <w:t>3</w:t>
      </w:r>
      <w:r w:rsidRPr="009B09E0">
        <w:rPr>
          <w:rFonts w:eastAsia="Times New Roman" w:cs="Segoe UI"/>
          <w:b/>
          <w:bCs/>
          <w:szCs w:val="26"/>
          <w:lang w:eastAsia="pl-PL"/>
        </w:rPr>
        <w:t xml:space="preserve"> – Ubezpieczenie </w:t>
      </w:r>
      <w:r w:rsidR="008F7E27" w:rsidRPr="009B09E0">
        <w:rPr>
          <w:rFonts w:eastAsia="Times New Roman" w:cs="Segoe UI"/>
          <w:b/>
          <w:bCs/>
          <w:szCs w:val="26"/>
          <w:lang w:eastAsia="pl-PL"/>
        </w:rPr>
        <w:t>odpowiedzialności prawnej z tytułu szkód w środowisku</w:t>
      </w:r>
    </w:p>
    <w:p w14:paraId="4AE84C02" w14:textId="5B555645" w:rsidR="000E0809" w:rsidRPr="009B09E0" w:rsidRDefault="003B2B81" w:rsidP="00687E51">
      <w:pPr>
        <w:spacing w:after="0" w:line="240" w:lineRule="auto"/>
        <w:jc w:val="both"/>
        <w:rPr>
          <w:rFonts w:cs="Segoe UI"/>
          <w:lang w:eastAsia="pl-PL"/>
        </w:rPr>
      </w:pPr>
      <w:r w:rsidRPr="009B09E0">
        <w:rPr>
          <w:rFonts w:cs="Segoe UI"/>
          <w:lang w:eastAsia="pl-PL"/>
        </w:rPr>
        <w:t>Szczegółowy o</w:t>
      </w:r>
      <w:r w:rsidR="000E0809" w:rsidRPr="009B09E0">
        <w:rPr>
          <w:rFonts w:cs="Segoe UI"/>
          <w:lang w:eastAsia="pl-PL"/>
        </w:rPr>
        <w:t>pis</w:t>
      </w:r>
      <w:r w:rsidR="00683F0B" w:rsidRPr="009B09E0">
        <w:rPr>
          <w:rFonts w:cs="Segoe UI"/>
          <w:lang w:eastAsia="pl-PL"/>
        </w:rPr>
        <w:t xml:space="preserve"> przedmiotu</w:t>
      </w:r>
      <w:r w:rsidR="000E0809" w:rsidRPr="009B09E0">
        <w:rPr>
          <w:rFonts w:cs="Segoe UI"/>
          <w:lang w:eastAsia="pl-PL"/>
        </w:rPr>
        <w:t xml:space="preserve"> zamówienia </w:t>
      </w:r>
      <w:r w:rsidR="00E964E4">
        <w:rPr>
          <w:rFonts w:cs="Segoe UI"/>
          <w:lang w:eastAsia="pl-PL"/>
        </w:rPr>
        <w:t xml:space="preserve"> w podziale na zadania od 1 do </w:t>
      </w:r>
      <w:r w:rsidR="00BB7C04">
        <w:rPr>
          <w:rFonts w:cs="Segoe UI"/>
          <w:lang w:eastAsia="pl-PL"/>
        </w:rPr>
        <w:t>3</w:t>
      </w:r>
      <w:r w:rsidR="00E964E4">
        <w:rPr>
          <w:rFonts w:cs="Segoe UI"/>
          <w:lang w:eastAsia="pl-PL"/>
        </w:rPr>
        <w:t xml:space="preserve"> </w:t>
      </w:r>
      <w:r w:rsidR="000E0809" w:rsidRPr="009B09E0">
        <w:rPr>
          <w:rFonts w:cs="Segoe UI"/>
          <w:lang w:eastAsia="pl-PL"/>
        </w:rPr>
        <w:t>zawarto w załącznik</w:t>
      </w:r>
      <w:r w:rsidR="0059198C">
        <w:rPr>
          <w:rFonts w:cs="Segoe UI"/>
          <w:lang w:eastAsia="pl-PL"/>
        </w:rPr>
        <w:t>ach</w:t>
      </w:r>
      <w:r w:rsidR="000E0809" w:rsidRPr="009B09E0">
        <w:rPr>
          <w:rFonts w:cs="Segoe UI"/>
          <w:lang w:eastAsia="pl-PL"/>
        </w:rPr>
        <w:t xml:space="preserve"> do </w:t>
      </w:r>
      <w:r w:rsidR="007C13A3" w:rsidRPr="009B09E0">
        <w:rPr>
          <w:rFonts w:cs="Segoe UI"/>
          <w:lang w:eastAsia="pl-PL"/>
        </w:rPr>
        <w:t>umowy</w:t>
      </w:r>
      <w:r w:rsidR="000E0809" w:rsidRPr="009B09E0">
        <w:rPr>
          <w:rFonts w:cs="Segoe UI"/>
          <w:lang w:eastAsia="pl-PL"/>
        </w:rPr>
        <w:t xml:space="preserve">. </w:t>
      </w:r>
    </w:p>
    <w:p w14:paraId="756D9C03" w14:textId="4781E631" w:rsidR="00D7458F" w:rsidRPr="009B09E0" w:rsidRDefault="000E0809" w:rsidP="00687E51">
      <w:pPr>
        <w:spacing w:after="0" w:line="240" w:lineRule="auto"/>
        <w:jc w:val="both"/>
        <w:rPr>
          <w:rFonts w:cs="Segoe UI"/>
          <w:lang w:eastAsia="pl-PL"/>
        </w:rPr>
      </w:pPr>
      <w:r w:rsidRPr="009B09E0">
        <w:rPr>
          <w:rFonts w:cs="Segoe UI"/>
          <w:lang w:eastAsia="pl-PL"/>
        </w:rPr>
        <w:t>Zamawiający dopuszcza składani</w:t>
      </w:r>
      <w:r w:rsidR="000B0E26" w:rsidRPr="009B09E0">
        <w:rPr>
          <w:rFonts w:cs="Segoe UI"/>
          <w:lang w:eastAsia="pl-PL"/>
        </w:rPr>
        <w:t>a</w:t>
      </w:r>
      <w:r w:rsidRPr="009B09E0">
        <w:rPr>
          <w:rFonts w:cs="Segoe UI"/>
          <w:lang w:eastAsia="pl-PL"/>
        </w:rPr>
        <w:t xml:space="preserve"> ofert częściowych</w:t>
      </w:r>
      <w:r w:rsidR="0054231A">
        <w:rPr>
          <w:rFonts w:cs="Segoe UI"/>
          <w:lang w:eastAsia="pl-PL"/>
        </w:rPr>
        <w:t xml:space="preserve"> na dowolnie wybrane zadania</w:t>
      </w:r>
      <w:r w:rsidR="00A336F8" w:rsidRPr="009B09E0">
        <w:rPr>
          <w:rFonts w:cs="Segoe UI"/>
          <w:lang w:eastAsia="pl-PL"/>
        </w:rPr>
        <w:t xml:space="preserve"> od 1 do </w:t>
      </w:r>
      <w:r w:rsidR="00BB7C04">
        <w:rPr>
          <w:rFonts w:cs="Segoe UI"/>
          <w:lang w:eastAsia="pl-PL"/>
        </w:rPr>
        <w:t>3</w:t>
      </w:r>
      <w:r w:rsidR="00A336F8" w:rsidRPr="009B09E0">
        <w:rPr>
          <w:rFonts w:cs="Segoe UI"/>
          <w:lang w:eastAsia="pl-PL"/>
        </w:rPr>
        <w:t xml:space="preserve">. </w:t>
      </w:r>
    </w:p>
    <w:p w14:paraId="62FFA5AF" w14:textId="6CDE0888" w:rsidR="004C66DA" w:rsidRDefault="004C66DA" w:rsidP="004C66DA">
      <w:pPr>
        <w:pStyle w:val="Akapitzlist"/>
        <w:suppressAutoHyphens/>
        <w:spacing w:line="276" w:lineRule="auto"/>
        <w:ind w:left="0"/>
        <w:jc w:val="both"/>
        <w:rPr>
          <w:rFonts w:ascii="Arial" w:hAnsi="Arial" w:cs="Arial"/>
          <w:color w:val="000000" w:themeColor="text1"/>
          <w:szCs w:val="20"/>
        </w:rPr>
      </w:pPr>
      <w:r>
        <w:rPr>
          <w:rFonts w:ascii="Arial" w:hAnsi="Arial" w:cs="Arial"/>
          <w:color w:val="000000" w:themeColor="text1"/>
          <w:szCs w:val="20"/>
        </w:rPr>
        <w:lastRenderedPageBreak/>
        <w:t>Zamawiający przewiduje w ramach prawa opcji zwiększenie do 100% zamówienia poprzez wydłużenie okresu objęcia ochroną ubezpieczeniową maksymalnie o 12 miesięcy. Okres świadczenia usługi w tym przypadku może wynieść maksymalnie 24 miesiące. O przedłużeniu okresu ubezpieczenia Zamawiający powiadomi wykonawcę na minimum 1 miesiąc przed pierwotnie wskazanym terminem realizacji umowy. Rozliczenie zamówienia realizowanego w ramach prawa opcji nastąpi na zasadach analogicznych jak dla zamówienia podstawowego.</w:t>
      </w:r>
    </w:p>
    <w:p w14:paraId="05C77917" w14:textId="315ADB7B" w:rsidR="00687E51" w:rsidRPr="004C66DA" w:rsidRDefault="004C66DA" w:rsidP="004C66DA">
      <w:pPr>
        <w:pStyle w:val="Akapitzlist"/>
        <w:suppressAutoHyphens/>
        <w:spacing w:line="276" w:lineRule="auto"/>
        <w:ind w:left="0"/>
        <w:jc w:val="both"/>
        <w:rPr>
          <w:rFonts w:ascii="Arial" w:hAnsi="Arial" w:cs="Arial"/>
          <w:color w:val="000000" w:themeColor="text1"/>
          <w:szCs w:val="20"/>
        </w:rPr>
      </w:pPr>
      <w:r>
        <w:rPr>
          <w:rFonts w:ascii="Arial" w:hAnsi="Arial" w:cs="Arial"/>
          <w:color w:val="000000" w:themeColor="text1"/>
          <w:szCs w:val="20"/>
        </w:rPr>
        <w:t>W przypadku skorzystania z prawa opcji wartość</w:t>
      </w:r>
      <w:r w:rsidR="00FF4AE1">
        <w:rPr>
          <w:rFonts w:ascii="Arial" w:hAnsi="Arial" w:cs="Arial"/>
          <w:color w:val="000000" w:themeColor="text1"/>
          <w:szCs w:val="20"/>
        </w:rPr>
        <w:t xml:space="preserve"> mienia </w:t>
      </w:r>
      <w:r>
        <w:rPr>
          <w:rFonts w:ascii="Arial" w:hAnsi="Arial" w:cs="Arial"/>
          <w:color w:val="000000" w:themeColor="text1"/>
          <w:szCs w:val="20"/>
        </w:rPr>
        <w:t>podlegającego ubezpieczeniu zostanie uaktualniona celem ustalenia podstawy do wyliczenia wartości składki na wydłużony okres ochrony ubezpieczeniowej.</w:t>
      </w:r>
    </w:p>
    <w:p w14:paraId="2410BE89" w14:textId="3DD74038" w:rsidR="007C13A3" w:rsidRPr="009B09E0" w:rsidRDefault="007C13A3" w:rsidP="00687E51">
      <w:pPr>
        <w:spacing w:after="0" w:line="240" w:lineRule="auto"/>
        <w:jc w:val="both"/>
        <w:rPr>
          <w:rFonts w:cs="Segoe UI"/>
          <w:b/>
          <w:lang w:eastAsia="pl-PL"/>
        </w:rPr>
      </w:pPr>
      <w:r w:rsidRPr="009B09E0">
        <w:rPr>
          <w:rFonts w:cs="Segoe UI"/>
          <w:b/>
          <w:lang w:eastAsia="pl-PL"/>
        </w:rPr>
        <w:t>Zatrudnienie osób</w:t>
      </w:r>
    </w:p>
    <w:p w14:paraId="13F1A7C2" w14:textId="6151DD3F" w:rsidR="0098355D" w:rsidRPr="009B09E0" w:rsidRDefault="000E0809" w:rsidP="00687E51">
      <w:pPr>
        <w:spacing w:after="0" w:line="240" w:lineRule="auto"/>
        <w:jc w:val="both"/>
        <w:rPr>
          <w:rFonts w:cs="Segoe UI"/>
          <w:lang w:eastAsia="pl-PL"/>
        </w:rPr>
      </w:pPr>
      <w:r w:rsidRPr="009B09E0">
        <w:rPr>
          <w:rFonts w:cs="Segoe UI"/>
          <w:lang w:eastAsia="pl-PL"/>
        </w:rPr>
        <w:t xml:space="preserve">Do realizacji zamówienia Zamawiający wymaga wyznaczenia przez Wykonawcę 1 osoby </w:t>
      </w:r>
      <w:r w:rsidR="00154A2A" w:rsidRPr="009B09E0">
        <w:rPr>
          <w:rFonts w:cs="Segoe UI"/>
          <w:lang w:eastAsia="pl-PL"/>
        </w:rPr>
        <w:t>do</w:t>
      </w:r>
      <w:r w:rsidR="00A643EF" w:rsidRPr="009B09E0">
        <w:rPr>
          <w:rFonts w:cs="Segoe UI"/>
          <w:lang w:eastAsia="pl-PL"/>
        </w:rPr>
        <w:t> kontaktu i</w:t>
      </w:r>
      <w:r w:rsidR="002255A9" w:rsidRPr="009B09E0">
        <w:rPr>
          <w:rFonts w:cs="Segoe UI"/>
          <w:lang w:eastAsia="pl-PL"/>
        </w:rPr>
        <w:t> </w:t>
      </w:r>
      <w:r w:rsidR="00E349AE" w:rsidRPr="009B09E0">
        <w:rPr>
          <w:rFonts w:cs="Segoe UI"/>
          <w:lang w:eastAsia="pl-PL"/>
        </w:rPr>
        <w:t>bieżącej obsługi</w:t>
      </w:r>
      <w:r w:rsidR="002255A9" w:rsidRPr="009B09E0">
        <w:rPr>
          <w:rFonts w:cs="Segoe UI"/>
          <w:lang w:eastAsia="pl-PL"/>
        </w:rPr>
        <w:t xml:space="preserve"> </w:t>
      </w:r>
      <w:r w:rsidR="002213B0" w:rsidRPr="009B09E0">
        <w:rPr>
          <w:rFonts w:cs="Segoe UI"/>
          <w:lang w:eastAsia="pl-PL"/>
        </w:rPr>
        <w:t>(</w:t>
      </w:r>
      <w:r w:rsidR="000203FD" w:rsidRPr="009B09E0">
        <w:rPr>
          <w:rFonts w:cs="Segoe UI"/>
        </w:rPr>
        <w:t>m.in. przygotowani</w:t>
      </w:r>
      <w:r w:rsidR="002213B0" w:rsidRPr="009B09E0">
        <w:rPr>
          <w:rFonts w:cs="Segoe UI"/>
        </w:rPr>
        <w:t>e</w:t>
      </w:r>
      <w:r w:rsidR="000203FD" w:rsidRPr="009B09E0">
        <w:rPr>
          <w:rFonts w:cs="Segoe UI"/>
        </w:rPr>
        <w:t xml:space="preserve"> i wystawieni</w:t>
      </w:r>
      <w:r w:rsidR="002213B0" w:rsidRPr="009B09E0">
        <w:rPr>
          <w:rFonts w:cs="Segoe UI"/>
        </w:rPr>
        <w:t>e</w:t>
      </w:r>
      <w:r w:rsidR="000203FD" w:rsidRPr="009B09E0">
        <w:rPr>
          <w:rFonts w:cs="Segoe UI"/>
        </w:rPr>
        <w:t xml:space="preserve"> dokumentacji polisowej, przyjmowani</w:t>
      </w:r>
      <w:r w:rsidR="002213B0" w:rsidRPr="009B09E0">
        <w:rPr>
          <w:rFonts w:cs="Segoe UI"/>
        </w:rPr>
        <w:t>e</w:t>
      </w:r>
      <w:r w:rsidR="000203FD" w:rsidRPr="009B09E0">
        <w:rPr>
          <w:rFonts w:cs="Segoe UI"/>
        </w:rPr>
        <w:t xml:space="preserve"> zgłoszeń od Zamawiającego, informowani</w:t>
      </w:r>
      <w:r w:rsidR="002213B0" w:rsidRPr="009B09E0">
        <w:rPr>
          <w:rFonts w:cs="Segoe UI"/>
        </w:rPr>
        <w:t>e</w:t>
      </w:r>
      <w:r w:rsidR="000203FD" w:rsidRPr="009B09E0">
        <w:rPr>
          <w:rFonts w:cs="Segoe UI"/>
        </w:rPr>
        <w:t xml:space="preserve"> o procesie likwidacji</w:t>
      </w:r>
      <w:r w:rsidR="002213B0" w:rsidRPr="009B09E0">
        <w:rPr>
          <w:rFonts w:cs="Segoe UI"/>
        </w:rPr>
        <w:t>)</w:t>
      </w:r>
      <w:r w:rsidR="000203FD" w:rsidRPr="009B09E0">
        <w:rPr>
          <w:rFonts w:cs="Segoe UI"/>
        </w:rPr>
        <w:t>,</w:t>
      </w:r>
      <w:r w:rsidR="000203FD" w:rsidRPr="009B09E0">
        <w:rPr>
          <w:rFonts w:cs="Segoe UI"/>
          <w:lang w:eastAsia="pl-PL"/>
        </w:rPr>
        <w:t xml:space="preserve"> </w:t>
      </w:r>
      <w:r w:rsidR="002213B0" w:rsidRPr="009B09E0">
        <w:rPr>
          <w:rFonts w:cs="Segoe UI"/>
          <w:lang w:eastAsia="pl-PL"/>
        </w:rPr>
        <w:t xml:space="preserve">zatrudnionej na podstawie umowy o pracę. </w:t>
      </w:r>
      <w:r w:rsidRPr="009B09E0">
        <w:rPr>
          <w:rFonts w:cs="Segoe UI"/>
          <w:lang w:eastAsia="pl-PL"/>
        </w:rPr>
        <w:t>W stosunku do wskazanej osoby, na każde żądanie Zamawiającego Wykonawca przedstawi dokumenty potwierdzające zatrudnienie na</w:t>
      </w:r>
      <w:r w:rsidR="00683F0B" w:rsidRPr="009B09E0">
        <w:rPr>
          <w:rFonts w:cs="Segoe UI"/>
          <w:lang w:eastAsia="pl-PL"/>
        </w:rPr>
        <w:t> </w:t>
      </w:r>
      <w:r w:rsidRPr="009B09E0">
        <w:rPr>
          <w:rFonts w:cs="Segoe UI"/>
          <w:lang w:eastAsia="pl-PL"/>
        </w:rPr>
        <w:t>umowę o pracę (np. sprawozdanie Z-06 dla GUS, kopie umów o pracę, dowód zgłoszenia do</w:t>
      </w:r>
      <w:r w:rsidR="00D7458F" w:rsidRPr="009B09E0">
        <w:rPr>
          <w:rFonts w:cs="Segoe UI"/>
          <w:lang w:eastAsia="pl-PL"/>
        </w:rPr>
        <w:t> </w:t>
      </w:r>
      <w:r w:rsidRPr="009B09E0">
        <w:rPr>
          <w:rFonts w:cs="Segoe UI"/>
          <w:lang w:eastAsia="pl-PL"/>
        </w:rPr>
        <w:t>ZUS</w:t>
      </w:r>
      <w:r w:rsidR="00D7458F" w:rsidRPr="009B09E0">
        <w:rPr>
          <w:rFonts w:cs="Segoe UI"/>
          <w:lang w:eastAsia="pl-PL"/>
        </w:rPr>
        <w:t>,</w:t>
      </w:r>
      <w:r w:rsidRPr="009B09E0">
        <w:rPr>
          <w:rFonts w:cs="Segoe UI"/>
          <w:lang w:eastAsia="pl-PL"/>
        </w:rPr>
        <w:t xml:space="preserve"> itp.)</w:t>
      </w:r>
      <w:r w:rsidR="00D7458F" w:rsidRPr="009B09E0">
        <w:rPr>
          <w:rFonts w:cs="Segoe UI"/>
          <w:lang w:eastAsia="pl-PL"/>
        </w:rPr>
        <w:t>.</w:t>
      </w:r>
    </w:p>
    <w:p w14:paraId="3523EC4B" w14:textId="6F3D5A1E" w:rsidR="00064BC6" w:rsidRPr="009B09E0" w:rsidRDefault="00064BC6" w:rsidP="00687E51">
      <w:pPr>
        <w:spacing w:after="0" w:line="240" w:lineRule="auto"/>
        <w:jc w:val="both"/>
        <w:rPr>
          <w:rFonts w:cs="Segoe UI"/>
          <w:lang w:eastAsia="pl-PL"/>
        </w:rPr>
      </w:pPr>
      <w:r w:rsidRPr="009B09E0">
        <w:rPr>
          <w:rFonts w:cs="Segoe UI"/>
          <w:lang w:eastAsia="pl-PL"/>
        </w:rPr>
        <w:t xml:space="preserve">W przypadku składania oferty na </w:t>
      </w:r>
      <w:r w:rsidR="0059198C">
        <w:rPr>
          <w:rFonts w:cs="Segoe UI"/>
          <w:lang w:eastAsia="pl-PL"/>
        </w:rPr>
        <w:t>więcej niż 1 zadanie</w:t>
      </w:r>
      <w:r w:rsidRPr="009B09E0">
        <w:rPr>
          <w:rFonts w:cs="Segoe UI"/>
          <w:lang w:eastAsia="pl-PL"/>
        </w:rPr>
        <w:t xml:space="preserve"> można uwzględnić do realizacji zamówienia tą samą osobę. </w:t>
      </w:r>
    </w:p>
    <w:p w14:paraId="6CFC3235" w14:textId="77777777" w:rsidR="00687E51" w:rsidRDefault="00687E51" w:rsidP="00687E51">
      <w:pPr>
        <w:spacing w:after="0" w:line="240" w:lineRule="auto"/>
        <w:jc w:val="both"/>
        <w:rPr>
          <w:rFonts w:cs="Segoe UI"/>
          <w:b/>
          <w:lang w:eastAsia="pl-PL"/>
        </w:rPr>
      </w:pPr>
    </w:p>
    <w:p w14:paraId="64701C85" w14:textId="507D2B8A" w:rsidR="00285E7B" w:rsidRPr="0098355D" w:rsidRDefault="00285E7B" w:rsidP="00687E51">
      <w:pPr>
        <w:spacing w:after="0" w:line="240" w:lineRule="auto"/>
        <w:jc w:val="both"/>
        <w:rPr>
          <w:rFonts w:cs="Segoe UI"/>
          <w:b/>
          <w:lang w:eastAsia="pl-PL"/>
        </w:rPr>
      </w:pPr>
      <w:r w:rsidRPr="0098355D">
        <w:rPr>
          <w:rFonts w:cs="Segoe UI"/>
          <w:b/>
          <w:lang w:eastAsia="pl-PL"/>
        </w:rPr>
        <w:t xml:space="preserve">PODWYKONAWSTWO </w:t>
      </w:r>
    </w:p>
    <w:p w14:paraId="3C02F7AD" w14:textId="5B40A51B" w:rsidR="00285E7B" w:rsidRPr="009B09E0" w:rsidRDefault="00285E7B" w:rsidP="00687E51">
      <w:pPr>
        <w:spacing w:after="0" w:line="240" w:lineRule="auto"/>
        <w:jc w:val="both"/>
        <w:rPr>
          <w:rFonts w:cs="Segoe UI"/>
          <w:lang w:eastAsia="pl-PL"/>
        </w:rPr>
      </w:pPr>
      <w:r w:rsidRPr="009B09E0">
        <w:rPr>
          <w:rFonts w:cs="Segoe UI"/>
          <w:lang w:eastAsia="pl-PL"/>
        </w:rPr>
        <w:t>1. Wykonawca może powierzyć wykonanie części zamówienia podwykonawcy (podwykonawcom)</w:t>
      </w:r>
      <w:r w:rsidR="0079214B" w:rsidRPr="009B09E0">
        <w:rPr>
          <w:rFonts w:cs="Segoe UI"/>
          <w:lang w:eastAsia="pl-PL"/>
        </w:rPr>
        <w:t xml:space="preserve"> jeżeli podwykonawca posiada stosowne zezwolenie na prowadzenie działalności objętej przedmiotem zamówienia</w:t>
      </w:r>
      <w:r w:rsidRPr="009B09E0">
        <w:rPr>
          <w:rFonts w:cs="Segoe UI"/>
          <w:lang w:eastAsia="pl-PL"/>
        </w:rPr>
        <w:t xml:space="preserve">. </w:t>
      </w:r>
    </w:p>
    <w:p w14:paraId="6F9B54F7" w14:textId="221F1CBB" w:rsidR="00D7458F" w:rsidRDefault="00285E7B" w:rsidP="00687E51">
      <w:pPr>
        <w:spacing w:after="0" w:line="240" w:lineRule="auto"/>
        <w:jc w:val="both"/>
        <w:rPr>
          <w:rFonts w:cs="Segoe UI"/>
          <w:lang w:eastAsia="pl-PL"/>
        </w:rPr>
      </w:pPr>
      <w:r w:rsidRPr="009B09E0">
        <w:rPr>
          <w:rFonts w:cs="Segoe UI"/>
          <w:lang w:eastAsia="pl-PL"/>
        </w:rPr>
        <w:t>2.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E9E06FB" w14:textId="77777777" w:rsidR="00687E51" w:rsidRPr="009B09E0" w:rsidRDefault="00687E51" w:rsidP="00687E51">
      <w:pPr>
        <w:spacing w:after="0" w:line="240" w:lineRule="auto"/>
        <w:jc w:val="both"/>
        <w:rPr>
          <w:rFonts w:cs="Segoe UI"/>
          <w:lang w:eastAsia="pl-PL"/>
        </w:rPr>
      </w:pPr>
    </w:p>
    <w:p w14:paraId="097E3E02" w14:textId="1A260D72" w:rsidR="000E0809" w:rsidRPr="009B09E0" w:rsidRDefault="000E0809" w:rsidP="00687E51">
      <w:pPr>
        <w:pStyle w:val="Nagwek2"/>
        <w:numPr>
          <w:ilvl w:val="0"/>
          <w:numId w:val="1"/>
        </w:numPr>
        <w:spacing w:before="0" w:after="0" w:line="240" w:lineRule="auto"/>
        <w:ind w:left="284" w:hanging="284"/>
        <w:rPr>
          <w:rFonts w:cs="Segoe UI"/>
          <w:color w:val="auto"/>
          <w:lang w:eastAsia="pl-PL"/>
        </w:rPr>
      </w:pPr>
      <w:r w:rsidRPr="009B09E0">
        <w:rPr>
          <w:rFonts w:cs="Segoe UI"/>
          <w:color w:val="auto"/>
          <w:lang w:eastAsia="pl-PL"/>
        </w:rPr>
        <w:t>TERMIN WYKONANIA ZAMÓWIENIA</w:t>
      </w:r>
    </w:p>
    <w:p w14:paraId="349E97B1" w14:textId="61B59131" w:rsidR="00D7458F" w:rsidRDefault="008F7E27" w:rsidP="00687E51">
      <w:pPr>
        <w:spacing w:after="0" w:line="240" w:lineRule="auto"/>
        <w:jc w:val="both"/>
        <w:rPr>
          <w:rFonts w:cs="Segoe UI"/>
          <w:lang w:eastAsia="pl-PL"/>
        </w:rPr>
      </w:pPr>
      <w:r w:rsidRPr="009B09E0">
        <w:rPr>
          <w:rFonts w:cs="Segoe UI"/>
          <w:lang w:eastAsia="pl-PL"/>
        </w:rPr>
        <w:t>12</w:t>
      </w:r>
      <w:r w:rsidR="000E0809" w:rsidRPr="009B09E0">
        <w:rPr>
          <w:rFonts w:cs="Segoe UI"/>
          <w:lang w:eastAsia="pl-PL"/>
        </w:rPr>
        <w:t xml:space="preserve"> miesięcy, planowany okres: 01.0</w:t>
      </w:r>
      <w:r w:rsidR="006B7006" w:rsidRPr="009B09E0">
        <w:rPr>
          <w:rFonts w:cs="Segoe UI"/>
          <w:lang w:eastAsia="pl-PL"/>
        </w:rPr>
        <w:t>6</w:t>
      </w:r>
      <w:r w:rsidR="000E0809" w:rsidRPr="009B09E0">
        <w:rPr>
          <w:rFonts w:cs="Segoe UI"/>
          <w:lang w:eastAsia="pl-PL"/>
        </w:rPr>
        <w:t>.202</w:t>
      </w:r>
      <w:r w:rsidR="00AA4108">
        <w:rPr>
          <w:rFonts w:cs="Segoe UI"/>
          <w:lang w:eastAsia="pl-PL"/>
        </w:rPr>
        <w:t>4</w:t>
      </w:r>
      <w:r w:rsidR="000E0809" w:rsidRPr="009B09E0">
        <w:rPr>
          <w:rFonts w:cs="Segoe UI"/>
          <w:lang w:eastAsia="pl-PL"/>
        </w:rPr>
        <w:t>r. - 3</w:t>
      </w:r>
      <w:r w:rsidR="00A44B16" w:rsidRPr="009B09E0">
        <w:rPr>
          <w:rFonts w:cs="Segoe UI"/>
          <w:lang w:eastAsia="pl-PL"/>
        </w:rPr>
        <w:t>1</w:t>
      </w:r>
      <w:r w:rsidR="000E0809" w:rsidRPr="009B09E0">
        <w:rPr>
          <w:rFonts w:cs="Segoe UI"/>
          <w:lang w:eastAsia="pl-PL"/>
        </w:rPr>
        <w:t>.</w:t>
      </w:r>
      <w:r w:rsidR="003B2B81" w:rsidRPr="009B09E0">
        <w:rPr>
          <w:rFonts w:cs="Segoe UI"/>
          <w:lang w:eastAsia="pl-PL"/>
        </w:rPr>
        <w:t>0</w:t>
      </w:r>
      <w:r w:rsidR="006B7006" w:rsidRPr="009B09E0">
        <w:rPr>
          <w:rFonts w:cs="Segoe UI"/>
          <w:lang w:eastAsia="pl-PL"/>
        </w:rPr>
        <w:t>5</w:t>
      </w:r>
      <w:r w:rsidR="003B2B81" w:rsidRPr="009B09E0">
        <w:rPr>
          <w:rFonts w:cs="Segoe UI"/>
          <w:lang w:eastAsia="pl-PL"/>
        </w:rPr>
        <w:t>.202</w:t>
      </w:r>
      <w:r w:rsidR="00AA4108">
        <w:rPr>
          <w:rFonts w:cs="Segoe UI"/>
          <w:lang w:eastAsia="pl-PL"/>
        </w:rPr>
        <w:t>5</w:t>
      </w:r>
      <w:r w:rsidR="000E0809" w:rsidRPr="009B09E0">
        <w:rPr>
          <w:rFonts w:cs="Segoe UI"/>
          <w:lang w:eastAsia="pl-PL"/>
        </w:rPr>
        <w:t>r.</w:t>
      </w:r>
    </w:p>
    <w:p w14:paraId="23BC8056" w14:textId="77777777" w:rsidR="00687E51" w:rsidRPr="009B09E0" w:rsidRDefault="00687E51" w:rsidP="00687E51">
      <w:pPr>
        <w:spacing w:after="0" w:line="240" w:lineRule="auto"/>
        <w:jc w:val="both"/>
        <w:rPr>
          <w:rFonts w:cs="Segoe UI"/>
          <w:lang w:eastAsia="pl-PL"/>
        </w:rPr>
      </w:pPr>
    </w:p>
    <w:p w14:paraId="3544CEE5" w14:textId="200406A1" w:rsidR="000E0809" w:rsidRPr="009B09E0" w:rsidRDefault="000E0809" w:rsidP="00687E51">
      <w:pPr>
        <w:pStyle w:val="Nagwek2"/>
        <w:numPr>
          <w:ilvl w:val="0"/>
          <w:numId w:val="1"/>
        </w:numPr>
        <w:spacing w:before="0" w:after="0" w:line="240" w:lineRule="auto"/>
        <w:ind w:left="0" w:firstLine="0"/>
        <w:rPr>
          <w:rFonts w:cs="Segoe UI"/>
          <w:color w:val="auto"/>
          <w:lang w:eastAsia="pl-PL"/>
        </w:rPr>
      </w:pPr>
      <w:r w:rsidRPr="009B09E0">
        <w:rPr>
          <w:rFonts w:cs="Segoe UI"/>
          <w:color w:val="auto"/>
          <w:lang w:eastAsia="pl-PL"/>
        </w:rPr>
        <w:t xml:space="preserve">WARUNKI UDZIAŁU W POSTĘPOWANIU ORAZ PODSTAWY WYKLUCZENIA </w:t>
      </w:r>
    </w:p>
    <w:p w14:paraId="626B61B4" w14:textId="1194197E" w:rsidR="00BB7C04" w:rsidRDefault="000E0809" w:rsidP="00687E51">
      <w:pPr>
        <w:spacing w:after="0" w:line="240" w:lineRule="auto"/>
        <w:jc w:val="both"/>
        <w:rPr>
          <w:rFonts w:cs="Segoe UI"/>
          <w:lang w:eastAsia="pl-PL"/>
        </w:rPr>
      </w:pPr>
      <w:r w:rsidRPr="009B09E0">
        <w:rPr>
          <w:rFonts w:cs="Segoe UI"/>
          <w:lang w:eastAsia="pl-PL"/>
        </w:rPr>
        <w:t>O udzielenie zamówienia może się ubiegać podmiot, który spełnia następujące warunki oraz nie podlegają wykluczeniu z postępowania na podstawie</w:t>
      </w:r>
      <w:r w:rsidR="00BB7C04">
        <w:rPr>
          <w:rFonts w:cs="Segoe UI"/>
          <w:lang w:eastAsia="pl-PL"/>
        </w:rPr>
        <w:t>:</w:t>
      </w:r>
    </w:p>
    <w:p w14:paraId="79A2BDBA" w14:textId="77777777" w:rsidR="00687E51" w:rsidRDefault="00687E51" w:rsidP="00687E51">
      <w:pPr>
        <w:spacing w:after="0" w:line="240" w:lineRule="auto"/>
        <w:jc w:val="both"/>
        <w:rPr>
          <w:rFonts w:cs="Segoe UI"/>
          <w:lang w:eastAsia="pl-PL"/>
        </w:rPr>
      </w:pPr>
    </w:p>
    <w:p w14:paraId="1AA47541" w14:textId="0C7C1161" w:rsidR="00BB7C04" w:rsidRDefault="00BB7C04" w:rsidP="00687E51">
      <w:pPr>
        <w:pStyle w:val="Akapitzlist"/>
        <w:numPr>
          <w:ilvl w:val="0"/>
          <w:numId w:val="37"/>
        </w:numPr>
        <w:spacing w:after="0" w:line="240" w:lineRule="auto"/>
        <w:ind w:left="284" w:hanging="284"/>
        <w:jc w:val="both"/>
        <w:rPr>
          <w:rFonts w:cs="Segoe UI"/>
          <w:lang w:eastAsia="pl-PL"/>
        </w:rPr>
      </w:pPr>
      <w:r w:rsidRPr="00BB7C04">
        <w:rPr>
          <w:rFonts w:cs="Segoe UI"/>
          <w:b/>
          <w:lang w:eastAsia="pl-PL"/>
        </w:rPr>
        <w:t>Obligatoryjne podstawy wykluczenia</w:t>
      </w:r>
      <w:r>
        <w:rPr>
          <w:rFonts w:cs="Segoe UI"/>
          <w:lang w:eastAsia="pl-PL"/>
        </w:rPr>
        <w:t xml:space="preserve">, o których mowa w </w:t>
      </w:r>
      <w:r w:rsidR="00A336F8" w:rsidRPr="00BB7C04">
        <w:rPr>
          <w:rFonts w:cs="Segoe UI"/>
          <w:lang w:eastAsia="pl-PL"/>
        </w:rPr>
        <w:t>art.</w:t>
      </w:r>
      <w:r>
        <w:rPr>
          <w:rFonts w:cs="Segoe UI"/>
          <w:lang w:eastAsia="pl-PL"/>
        </w:rPr>
        <w:t>:</w:t>
      </w:r>
    </w:p>
    <w:p w14:paraId="0895141C" w14:textId="47AD2B25" w:rsidR="00770C93" w:rsidRPr="00BB7C04" w:rsidRDefault="00BB7C04" w:rsidP="00687E51">
      <w:pPr>
        <w:spacing w:after="0" w:line="240" w:lineRule="auto"/>
        <w:jc w:val="both"/>
        <w:rPr>
          <w:rFonts w:cs="Segoe UI"/>
          <w:lang w:eastAsia="pl-PL"/>
        </w:rPr>
      </w:pPr>
      <w:r>
        <w:rPr>
          <w:rFonts w:cs="Segoe UI"/>
          <w:lang w:eastAsia="pl-PL"/>
        </w:rPr>
        <w:t xml:space="preserve">- </w:t>
      </w:r>
      <w:r w:rsidR="00A336F8" w:rsidRPr="00BB7C04">
        <w:rPr>
          <w:rFonts w:cs="Segoe UI"/>
          <w:lang w:eastAsia="pl-PL"/>
        </w:rPr>
        <w:t xml:space="preserve"> 108</w:t>
      </w:r>
      <w:r w:rsidR="000E0809" w:rsidRPr="00BB7C04">
        <w:rPr>
          <w:rFonts w:cs="Segoe UI"/>
          <w:lang w:eastAsia="pl-PL"/>
        </w:rPr>
        <w:t xml:space="preserve"> ust. 1 ustawy Prawo zamówień publicznych</w:t>
      </w:r>
      <w:r w:rsidR="00D7458F" w:rsidRPr="00BB7C04">
        <w:rPr>
          <w:rFonts w:cs="Segoe UI"/>
          <w:lang w:eastAsia="pl-PL"/>
        </w:rPr>
        <w:t>.</w:t>
      </w:r>
    </w:p>
    <w:p w14:paraId="4CEB6A05" w14:textId="05897386" w:rsidR="00BB7C04" w:rsidRDefault="00BB7C04" w:rsidP="00687E51">
      <w:pPr>
        <w:spacing w:after="0" w:line="240" w:lineRule="auto"/>
        <w:rPr>
          <w:rFonts w:cs="Segoe UI"/>
          <w:lang w:eastAsia="pl-PL"/>
        </w:rPr>
      </w:pPr>
      <w:r>
        <w:rPr>
          <w:rFonts w:cs="Segoe UI"/>
          <w:lang w:eastAsia="pl-PL"/>
        </w:rPr>
        <w:t xml:space="preserve">- </w:t>
      </w:r>
      <w:r w:rsidRPr="00BB7C04">
        <w:rPr>
          <w:rFonts w:cs="Segoe UI"/>
          <w:lang w:eastAsia="pl-PL"/>
        </w:rPr>
        <w:t>7 ust. 1 ustawy z dnia 13 kwietnia 2022r.o szczególnych rozwiązaniach w zakresie przeciwdziałania wspieraniu agresji na Ukrainę oraz służących ochronie bezpieczeństwa narodowego z postępowania o udzielenie zamówienia publicznego</w:t>
      </w:r>
    </w:p>
    <w:p w14:paraId="0521A051" w14:textId="7355894B" w:rsidR="00BB7C04" w:rsidRDefault="00BB7C04" w:rsidP="00687E51">
      <w:pPr>
        <w:spacing w:after="0" w:line="240" w:lineRule="auto"/>
        <w:rPr>
          <w:rFonts w:cs="Segoe UI"/>
          <w:lang w:eastAsia="pl-PL"/>
        </w:rPr>
      </w:pPr>
      <w:r>
        <w:rPr>
          <w:rFonts w:cs="Segoe UI"/>
          <w:lang w:eastAsia="pl-PL"/>
        </w:rPr>
        <w:t xml:space="preserve">- </w:t>
      </w:r>
      <w:r w:rsidRPr="00BB7C04">
        <w:rPr>
          <w:rFonts w:cs="Segoe UI"/>
          <w:lang w:eastAsia="pl-PL"/>
        </w:rPr>
        <w:t>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w:t>
      </w:r>
    </w:p>
    <w:p w14:paraId="338104D9" w14:textId="77777777" w:rsidR="00687E51" w:rsidRPr="00BB7C04" w:rsidRDefault="00687E51" w:rsidP="00687E51">
      <w:pPr>
        <w:spacing w:after="0" w:line="240" w:lineRule="auto"/>
        <w:rPr>
          <w:rFonts w:cs="Segoe UI"/>
          <w:lang w:eastAsia="pl-PL"/>
        </w:rPr>
      </w:pPr>
    </w:p>
    <w:p w14:paraId="764412FB" w14:textId="2B7E2FC1" w:rsidR="00BB7C04" w:rsidRDefault="00BB7C04" w:rsidP="00687E51">
      <w:pPr>
        <w:pStyle w:val="Akapitzlist"/>
        <w:spacing w:after="0" w:line="240" w:lineRule="auto"/>
        <w:ind w:left="0"/>
        <w:rPr>
          <w:rFonts w:cs="Segoe UI"/>
          <w:b/>
          <w:lang w:eastAsia="pl-PL"/>
        </w:rPr>
      </w:pPr>
      <w:r>
        <w:rPr>
          <w:rFonts w:cs="Segoe UI"/>
          <w:b/>
          <w:lang w:eastAsia="pl-PL"/>
        </w:rPr>
        <w:t xml:space="preserve">2. </w:t>
      </w:r>
      <w:r w:rsidRPr="00BB7C04">
        <w:rPr>
          <w:rFonts w:cs="Segoe UI"/>
          <w:b/>
          <w:lang w:eastAsia="pl-PL"/>
        </w:rPr>
        <w:t>Fakultatywne podstawy wykluczenia</w:t>
      </w:r>
      <w:r w:rsidRPr="00BB7C04">
        <w:rPr>
          <w:rFonts w:cs="Segoe UI"/>
          <w:lang w:eastAsia="pl-PL"/>
        </w:rPr>
        <w:t xml:space="preserve">, o których mowa w art. 109 ust.1 ustawy </w:t>
      </w:r>
      <w:proofErr w:type="spellStart"/>
      <w:r w:rsidRPr="00BB7C04">
        <w:rPr>
          <w:rFonts w:cs="Segoe UI"/>
          <w:lang w:eastAsia="pl-PL"/>
        </w:rPr>
        <w:t>Pzp</w:t>
      </w:r>
      <w:proofErr w:type="spellEnd"/>
      <w:r w:rsidRPr="00BB7C04">
        <w:rPr>
          <w:rFonts w:cs="Segoe UI"/>
          <w:lang w:eastAsia="pl-PL"/>
        </w:rPr>
        <w:t xml:space="preserve"> – </w:t>
      </w:r>
      <w:r w:rsidRPr="00BB7C04">
        <w:rPr>
          <w:rFonts w:cs="Segoe UI"/>
          <w:b/>
          <w:lang w:eastAsia="pl-PL"/>
        </w:rPr>
        <w:t>Nie dotyczy.</w:t>
      </w:r>
    </w:p>
    <w:p w14:paraId="4EF0D422" w14:textId="77777777" w:rsidR="00BB7C04" w:rsidRPr="00BB7C04" w:rsidRDefault="00BB7C04" w:rsidP="00687E51">
      <w:pPr>
        <w:pStyle w:val="Akapitzlist"/>
        <w:spacing w:after="0" w:line="240" w:lineRule="auto"/>
        <w:ind w:left="0"/>
        <w:rPr>
          <w:rFonts w:cs="Segoe UI"/>
          <w:b/>
          <w:lang w:eastAsia="pl-PL"/>
        </w:rPr>
      </w:pPr>
    </w:p>
    <w:p w14:paraId="498985CA" w14:textId="15F09CE9" w:rsidR="000E0809" w:rsidRPr="009B09E0" w:rsidRDefault="00BB7C04" w:rsidP="00687E51">
      <w:pPr>
        <w:pStyle w:val="Akapitzlist"/>
        <w:spacing w:after="0" w:line="240" w:lineRule="auto"/>
        <w:ind w:left="0"/>
        <w:contextualSpacing w:val="0"/>
        <w:jc w:val="both"/>
        <w:rPr>
          <w:rFonts w:cs="Segoe UI"/>
          <w:b/>
          <w:lang w:eastAsia="pl-PL"/>
        </w:rPr>
      </w:pPr>
      <w:r>
        <w:rPr>
          <w:rFonts w:cs="Segoe UI"/>
          <w:b/>
          <w:lang w:eastAsia="pl-PL"/>
        </w:rPr>
        <w:t xml:space="preserve">3. </w:t>
      </w:r>
      <w:r w:rsidR="000E0809" w:rsidRPr="009B09E0">
        <w:rPr>
          <w:rFonts w:cs="Segoe UI"/>
          <w:b/>
          <w:lang w:eastAsia="pl-PL"/>
        </w:rPr>
        <w:t>Uprawnienia do prowadzenia działalności</w:t>
      </w:r>
      <w:r w:rsidR="00A336F8" w:rsidRPr="009B09E0">
        <w:rPr>
          <w:rFonts w:cs="Segoe UI"/>
          <w:b/>
          <w:lang w:eastAsia="pl-PL"/>
        </w:rPr>
        <w:t xml:space="preserve"> gospodarczej</w:t>
      </w:r>
    </w:p>
    <w:p w14:paraId="2DE4C120" w14:textId="348C928B" w:rsidR="00941BF3" w:rsidRPr="009B09E0" w:rsidRDefault="000E0809" w:rsidP="00687E51">
      <w:pPr>
        <w:spacing w:after="0" w:line="240" w:lineRule="auto"/>
        <w:jc w:val="both"/>
        <w:rPr>
          <w:rFonts w:cs="Segoe UI"/>
          <w:lang w:eastAsia="pl-PL"/>
        </w:rPr>
      </w:pPr>
      <w:r w:rsidRPr="009B09E0">
        <w:rPr>
          <w:rFonts w:cs="Segoe UI"/>
          <w:lang w:eastAsia="pl-PL"/>
        </w:rPr>
        <w:lastRenderedPageBreak/>
        <w:t>Posiada zezwolenie na prowadzenie działalności ubezpieczeniowej zgodnie z przepisami ustawy z dnia 11.09.2015r.</w:t>
      </w:r>
      <w:r w:rsidR="003F7773" w:rsidRPr="009B09E0">
        <w:rPr>
          <w:rFonts w:cs="Segoe UI"/>
          <w:lang w:eastAsia="pl-PL"/>
        </w:rPr>
        <w:t xml:space="preserve"> </w:t>
      </w:r>
      <w:r w:rsidRPr="009B09E0">
        <w:rPr>
          <w:rFonts w:cs="Segoe UI"/>
          <w:lang w:eastAsia="pl-PL"/>
        </w:rPr>
        <w:t>o działalności ubezpieczeniowej i reasekuracyjnej (</w:t>
      </w:r>
      <w:proofErr w:type="spellStart"/>
      <w:r w:rsidR="0054231A">
        <w:rPr>
          <w:rFonts w:cs="Segoe UI"/>
          <w:lang w:eastAsia="pl-PL"/>
        </w:rPr>
        <w:t>t.j</w:t>
      </w:r>
      <w:proofErr w:type="spellEnd"/>
      <w:r w:rsidR="0054231A">
        <w:rPr>
          <w:rFonts w:cs="Segoe UI"/>
          <w:lang w:eastAsia="pl-PL"/>
        </w:rPr>
        <w:t xml:space="preserve">. </w:t>
      </w:r>
      <w:r w:rsidRPr="009B09E0">
        <w:rPr>
          <w:rFonts w:cs="Segoe UI"/>
          <w:lang w:eastAsia="pl-PL"/>
        </w:rPr>
        <w:t>Dz. U. z 20</w:t>
      </w:r>
      <w:r w:rsidR="0054231A">
        <w:rPr>
          <w:rFonts w:cs="Segoe UI"/>
          <w:lang w:eastAsia="pl-PL"/>
        </w:rPr>
        <w:t>21r., poz. 1130</w:t>
      </w:r>
      <w:r w:rsidRPr="009B09E0">
        <w:rPr>
          <w:rFonts w:cs="Segoe UI"/>
          <w:lang w:eastAsia="pl-PL"/>
        </w:rPr>
        <w:t xml:space="preserve"> z </w:t>
      </w:r>
      <w:proofErr w:type="spellStart"/>
      <w:r w:rsidRPr="009B09E0">
        <w:rPr>
          <w:rFonts w:cs="Segoe UI"/>
          <w:lang w:eastAsia="pl-PL"/>
        </w:rPr>
        <w:t>późn</w:t>
      </w:r>
      <w:proofErr w:type="spellEnd"/>
      <w:r w:rsidRPr="009B09E0">
        <w:rPr>
          <w:rFonts w:cs="Segoe UI"/>
          <w:lang w:eastAsia="pl-PL"/>
        </w:rPr>
        <w:t xml:space="preserve">. </w:t>
      </w:r>
      <w:proofErr w:type="spellStart"/>
      <w:r w:rsidR="00941BF3" w:rsidRPr="009B09E0">
        <w:rPr>
          <w:rFonts w:cs="Segoe UI"/>
          <w:lang w:eastAsia="pl-PL"/>
        </w:rPr>
        <w:t>z</w:t>
      </w:r>
      <w:r w:rsidRPr="009B09E0">
        <w:rPr>
          <w:rFonts w:cs="Segoe UI"/>
          <w:lang w:eastAsia="pl-PL"/>
        </w:rPr>
        <w:t>m</w:t>
      </w:r>
      <w:proofErr w:type="spellEnd"/>
      <w:r w:rsidR="00941BF3" w:rsidRPr="009B09E0">
        <w:rPr>
          <w:rFonts w:cs="Segoe UI"/>
          <w:lang w:eastAsia="pl-PL"/>
        </w:rPr>
        <w:t>) :</w:t>
      </w:r>
    </w:p>
    <w:p w14:paraId="612ADE38" w14:textId="3D859A10" w:rsidR="00941BF3" w:rsidRPr="009B09E0" w:rsidRDefault="00941BF3" w:rsidP="00687E51">
      <w:pPr>
        <w:spacing w:after="0" w:line="240" w:lineRule="auto"/>
        <w:jc w:val="both"/>
        <w:rPr>
          <w:rFonts w:cs="Segoe UI"/>
          <w:szCs w:val="20"/>
          <w:shd w:val="clear" w:color="auto" w:fill="FAF9F8"/>
        </w:rPr>
      </w:pPr>
      <w:r w:rsidRPr="009B09E0">
        <w:rPr>
          <w:rFonts w:cs="Segoe UI"/>
          <w:szCs w:val="20"/>
          <w:shd w:val="clear" w:color="auto" w:fill="FAF9F8"/>
        </w:rPr>
        <w:t>dla Zadania nr 1 - w szczególności w grupach nr 8, 9 i 13 o których mowa w dziale II załącznika do  ustawy z dnia 11 września 2015 r. o działalności ubezpieczeniowej i re</w:t>
      </w:r>
      <w:r w:rsidR="0054231A">
        <w:rPr>
          <w:rFonts w:cs="Segoe UI"/>
          <w:szCs w:val="20"/>
          <w:shd w:val="clear" w:color="auto" w:fill="FAF9F8"/>
        </w:rPr>
        <w:t>asekuracyjnej; (tj. Dz.U. z 2021r., poz. 1130</w:t>
      </w:r>
      <w:r w:rsidRPr="009B09E0">
        <w:rPr>
          <w:rFonts w:cs="Segoe UI"/>
          <w:szCs w:val="20"/>
          <w:shd w:val="clear" w:color="auto" w:fill="FAF9F8"/>
        </w:rPr>
        <w:t>);  -</w:t>
      </w:r>
    </w:p>
    <w:p w14:paraId="22E27EA6" w14:textId="30C9BB2E" w:rsidR="00941BF3" w:rsidRPr="009B09E0" w:rsidRDefault="00941BF3" w:rsidP="00687E51">
      <w:pPr>
        <w:spacing w:after="0" w:line="240" w:lineRule="auto"/>
        <w:jc w:val="both"/>
        <w:rPr>
          <w:rFonts w:cs="Segoe UI"/>
          <w:szCs w:val="20"/>
          <w:shd w:val="clear" w:color="auto" w:fill="FAF9F8"/>
        </w:rPr>
      </w:pPr>
      <w:r w:rsidRPr="009B09E0">
        <w:rPr>
          <w:rFonts w:cs="Segoe UI"/>
          <w:szCs w:val="20"/>
          <w:shd w:val="clear" w:color="auto" w:fill="FAF9F8"/>
        </w:rPr>
        <w:t>dla Zadania nr 2 - w szczególności w grupie nr 1, 3 i 10, o której mowa w dziale II załącznika do ustawy z dnia 11 września 2015 r. o działalności ubezpieczeniowej i r</w:t>
      </w:r>
      <w:r w:rsidR="0054231A">
        <w:rPr>
          <w:rFonts w:cs="Segoe UI"/>
          <w:szCs w:val="20"/>
          <w:shd w:val="clear" w:color="auto" w:fill="FAF9F8"/>
        </w:rPr>
        <w:t>easekuracyjnej; (tj. Dz.U z 2021r., poz. 1130</w:t>
      </w:r>
      <w:r w:rsidRPr="009B09E0">
        <w:rPr>
          <w:rFonts w:cs="Segoe UI"/>
          <w:szCs w:val="20"/>
          <w:shd w:val="clear" w:color="auto" w:fill="FAF9F8"/>
        </w:rPr>
        <w:t xml:space="preserve">); </w:t>
      </w:r>
    </w:p>
    <w:p w14:paraId="5906142B" w14:textId="45C24EA3" w:rsidR="00941BF3" w:rsidRDefault="00941BF3" w:rsidP="00687E51">
      <w:pPr>
        <w:spacing w:after="0" w:line="240" w:lineRule="auto"/>
        <w:jc w:val="both"/>
        <w:rPr>
          <w:rFonts w:cs="Segoe UI"/>
          <w:szCs w:val="20"/>
          <w:shd w:val="clear" w:color="auto" w:fill="FAF9F8"/>
        </w:rPr>
      </w:pPr>
      <w:r w:rsidRPr="009B09E0">
        <w:rPr>
          <w:rFonts w:cs="Segoe UI"/>
          <w:szCs w:val="20"/>
          <w:shd w:val="clear" w:color="auto" w:fill="FAF9F8"/>
        </w:rPr>
        <w:t xml:space="preserve">dla Zadania nr 3 - w szczególności w grupie nr 13 </w:t>
      </w:r>
      <w:bookmarkStart w:id="0" w:name="_Hlk100130913"/>
      <w:r w:rsidRPr="009B09E0">
        <w:rPr>
          <w:rFonts w:cs="Segoe UI"/>
          <w:szCs w:val="20"/>
          <w:shd w:val="clear" w:color="auto" w:fill="FAF9F8"/>
        </w:rPr>
        <w:t>o których mowa w dziale II załącznika do ustawy z dnia 11 września 2015 r. o działalności ubezpieczeniowej i rea</w:t>
      </w:r>
      <w:r w:rsidR="0054231A">
        <w:rPr>
          <w:rFonts w:cs="Segoe UI"/>
          <w:szCs w:val="20"/>
          <w:shd w:val="clear" w:color="auto" w:fill="FAF9F8"/>
        </w:rPr>
        <w:t>sekuracyjnej. (</w:t>
      </w:r>
      <w:proofErr w:type="spellStart"/>
      <w:r w:rsidR="0054231A">
        <w:rPr>
          <w:rFonts w:cs="Segoe UI"/>
          <w:szCs w:val="20"/>
          <w:shd w:val="clear" w:color="auto" w:fill="FAF9F8"/>
        </w:rPr>
        <w:t>t.j</w:t>
      </w:r>
      <w:proofErr w:type="spellEnd"/>
      <w:r w:rsidR="0054231A">
        <w:rPr>
          <w:rFonts w:cs="Segoe UI"/>
          <w:szCs w:val="20"/>
          <w:shd w:val="clear" w:color="auto" w:fill="FAF9F8"/>
        </w:rPr>
        <w:t>. Dz.U. z 2021r., poz. 1130</w:t>
      </w:r>
      <w:r w:rsidRPr="009B09E0">
        <w:rPr>
          <w:rFonts w:cs="Segoe UI"/>
          <w:szCs w:val="20"/>
          <w:shd w:val="clear" w:color="auto" w:fill="FAF9F8"/>
        </w:rPr>
        <w:t>);</w:t>
      </w:r>
    </w:p>
    <w:bookmarkEnd w:id="0"/>
    <w:p w14:paraId="5FE5C7FB" w14:textId="77777777" w:rsidR="000E0809" w:rsidRPr="009B09E0" w:rsidRDefault="000E0809" w:rsidP="00687E51">
      <w:pPr>
        <w:spacing w:after="0" w:line="240" w:lineRule="auto"/>
        <w:jc w:val="both"/>
        <w:rPr>
          <w:rFonts w:cs="Segoe UI"/>
          <w:lang w:eastAsia="pl-PL"/>
        </w:rPr>
      </w:pPr>
      <w:r w:rsidRPr="009B09E0">
        <w:rPr>
          <w:rFonts w:cs="Segoe UI"/>
          <w:lang w:eastAsia="pl-PL"/>
        </w:rPr>
        <w:t>W przypadku składania ofert przez wykonawców występujących wspólnie, minimum jeden wykonawca musi spełnić ten warunek.</w:t>
      </w:r>
    </w:p>
    <w:p w14:paraId="309E0BF3" w14:textId="77A3C362" w:rsidR="00BB7C04" w:rsidRDefault="000E0809" w:rsidP="00687E51">
      <w:pPr>
        <w:spacing w:after="0" w:line="240" w:lineRule="auto"/>
        <w:jc w:val="both"/>
        <w:rPr>
          <w:rFonts w:cs="Segoe UI"/>
          <w:lang w:eastAsia="pl-PL"/>
        </w:rPr>
      </w:pPr>
      <w:r w:rsidRPr="009B09E0">
        <w:rPr>
          <w:rFonts w:cs="Segoe UI"/>
          <w:lang w:eastAsia="pl-PL"/>
        </w:rPr>
        <w:t xml:space="preserve">Zamawiający za wystarczające uzna przedłożenie zaświadczenia wydanego przez Komisję Nadzoru Finansowego, potwierdzającego zezwolenie na prowadzenie działalności ubezpieczeniowej w wymaganych grupach. </w:t>
      </w:r>
    </w:p>
    <w:p w14:paraId="608B7C89" w14:textId="77777777" w:rsidR="00687E51" w:rsidRPr="009B09E0" w:rsidRDefault="00687E51" w:rsidP="00687E51">
      <w:pPr>
        <w:spacing w:after="0" w:line="240" w:lineRule="auto"/>
        <w:jc w:val="both"/>
        <w:rPr>
          <w:rFonts w:cs="Segoe UI"/>
          <w:lang w:eastAsia="pl-PL"/>
        </w:rPr>
      </w:pPr>
    </w:p>
    <w:p w14:paraId="02069899" w14:textId="260ED996" w:rsidR="000E0809" w:rsidRPr="008051FD" w:rsidRDefault="000E0809" w:rsidP="00687E51">
      <w:pPr>
        <w:pStyle w:val="Akapitzlist"/>
        <w:numPr>
          <w:ilvl w:val="0"/>
          <w:numId w:val="1"/>
        </w:numPr>
        <w:spacing w:after="0" w:line="240" w:lineRule="auto"/>
        <w:ind w:left="284" w:hanging="284"/>
        <w:jc w:val="both"/>
        <w:rPr>
          <w:rFonts w:eastAsiaTheme="majorEastAsia" w:cs="Segoe UI"/>
          <w:b/>
          <w:sz w:val="22"/>
          <w:szCs w:val="26"/>
          <w:lang w:eastAsia="pl-PL"/>
        </w:rPr>
      </w:pPr>
      <w:r w:rsidRPr="008051FD">
        <w:rPr>
          <w:rFonts w:eastAsiaTheme="majorEastAsia" w:cs="Segoe UI"/>
          <w:b/>
          <w:sz w:val="22"/>
          <w:szCs w:val="26"/>
          <w:lang w:eastAsia="pl-PL"/>
        </w:rPr>
        <w:t xml:space="preserve">WYKAZ </w:t>
      </w:r>
      <w:r w:rsidR="00A336F8" w:rsidRPr="008051FD">
        <w:rPr>
          <w:rFonts w:eastAsiaTheme="majorEastAsia" w:cs="Segoe UI"/>
          <w:b/>
          <w:sz w:val="22"/>
          <w:szCs w:val="26"/>
          <w:lang w:eastAsia="pl-PL"/>
        </w:rPr>
        <w:t>PODMIOTOWYCH ŚRODKÓW DOWODOWYCH</w:t>
      </w:r>
      <w:r w:rsidRPr="008051FD">
        <w:rPr>
          <w:rFonts w:eastAsiaTheme="majorEastAsia" w:cs="Segoe UI"/>
          <w:b/>
          <w:sz w:val="22"/>
          <w:szCs w:val="26"/>
          <w:lang w:eastAsia="pl-PL"/>
        </w:rPr>
        <w:t>, POTWIERDZAJĄCYCH SPEŁNIANIE WARUNKÓW UDZIAŁU W POSTĘPOWANIU ORAZ BRAK PODSTAW WYKLUCZENIA</w:t>
      </w:r>
    </w:p>
    <w:p w14:paraId="68DB930F" w14:textId="77777777" w:rsidR="008051FD" w:rsidRPr="008051FD" w:rsidRDefault="000E0809" w:rsidP="00687E51">
      <w:pPr>
        <w:pStyle w:val="Akapitzlist"/>
        <w:numPr>
          <w:ilvl w:val="0"/>
          <w:numId w:val="2"/>
        </w:numPr>
        <w:spacing w:after="0" w:line="240" w:lineRule="auto"/>
        <w:ind w:left="284" w:hanging="284"/>
        <w:jc w:val="both"/>
        <w:rPr>
          <w:rFonts w:cs="Segoe UI"/>
          <w:lang w:eastAsia="pl-PL"/>
        </w:rPr>
      </w:pPr>
      <w:r w:rsidRPr="008051FD">
        <w:rPr>
          <w:rFonts w:cs="Segoe UI"/>
          <w:lang w:eastAsia="pl-PL"/>
        </w:rPr>
        <w:t xml:space="preserve">Do oferty Wykonawca załącza aktualne na dzień składania ofert </w:t>
      </w:r>
      <w:r w:rsidRPr="008051FD">
        <w:rPr>
          <w:rFonts w:cs="Segoe UI"/>
          <w:b/>
          <w:lang w:eastAsia="pl-PL"/>
        </w:rPr>
        <w:t>oświadczenie</w:t>
      </w:r>
      <w:r w:rsidR="00064BC6" w:rsidRPr="008051FD">
        <w:rPr>
          <w:rFonts w:cs="Segoe UI"/>
          <w:b/>
          <w:lang w:eastAsia="pl-PL"/>
        </w:rPr>
        <w:t xml:space="preserve"> o braku podstaw do wykluczenia i spełnianiu warunków</w:t>
      </w:r>
      <w:r w:rsidR="00A336F8" w:rsidRPr="008051FD">
        <w:rPr>
          <w:rFonts w:cs="Segoe UI"/>
          <w:b/>
          <w:lang w:eastAsia="pl-PL"/>
        </w:rPr>
        <w:t xml:space="preserve"> udziału</w:t>
      </w:r>
      <w:r w:rsidR="00A336F8" w:rsidRPr="008051FD">
        <w:rPr>
          <w:rFonts w:cs="Segoe UI"/>
          <w:lang w:eastAsia="pl-PL"/>
        </w:rPr>
        <w:t xml:space="preserve"> w postepowaniu</w:t>
      </w:r>
      <w:r w:rsidR="0054231A" w:rsidRPr="008051FD">
        <w:rPr>
          <w:rFonts w:cs="Segoe UI"/>
          <w:lang w:eastAsia="pl-PL"/>
        </w:rPr>
        <w:t xml:space="preserve"> </w:t>
      </w:r>
      <w:r w:rsidR="008051FD" w:rsidRPr="008051FD">
        <w:rPr>
          <w:rFonts w:cs="Segoe UI"/>
          <w:lang w:eastAsia="pl-PL"/>
        </w:rPr>
        <w:t>w formie jednolitego europejskiego dokumentu zamówienia (zwanego dalej JEDZ).</w:t>
      </w:r>
    </w:p>
    <w:p w14:paraId="20C62F99" w14:textId="272D1117" w:rsidR="008051FD" w:rsidRPr="008051FD" w:rsidRDefault="000E0809" w:rsidP="00687E51">
      <w:pPr>
        <w:pStyle w:val="Akapitzlist"/>
        <w:numPr>
          <w:ilvl w:val="0"/>
          <w:numId w:val="2"/>
        </w:numPr>
        <w:spacing w:after="0" w:line="240" w:lineRule="auto"/>
        <w:ind w:left="284" w:hanging="284"/>
        <w:jc w:val="both"/>
        <w:rPr>
          <w:rFonts w:cs="Segoe UI"/>
          <w:lang w:eastAsia="pl-PL"/>
        </w:rPr>
      </w:pPr>
      <w:r w:rsidRPr="008051FD">
        <w:rPr>
          <w:rFonts w:cs="Segoe UI"/>
          <w:lang w:eastAsia="pl-PL"/>
        </w:rPr>
        <w:t>Informacje zawarte w oświadczeniu stanowią wstępne potwierdzenie, że Wykonawca nie pod</w:t>
      </w:r>
      <w:r w:rsidR="00A336F8" w:rsidRPr="008051FD">
        <w:rPr>
          <w:rFonts w:cs="Segoe UI"/>
          <w:lang w:eastAsia="pl-PL"/>
        </w:rPr>
        <w:t xml:space="preserve">lega wykluczeniu z postępowania i spełnia warunki </w:t>
      </w:r>
      <w:r w:rsidR="008051FD">
        <w:rPr>
          <w:rFonts w:cs="Segoe UI"/>
          <w:lang w:eastAsia="pl-PL"/>
        </w:rPr>
        <w:t xml:space="preserve">udziału </w:t>
      </w:r>
      <w:r w:rsidR="00A336F8" w:rsidRPr="008051FD">
        <w:rPr>
          <w:rFonts w:cs="Segoe UI"/>
          <w:lang w:eastAsia="pl-PL"/>
        </w:rPr>
        <w:t>(jeżeli dotyczy).</w:t>
      </w:r>
      <w:r w:rsidR="008051FD" w:rsidRPr="008051FD">
        <w:t xml:space="preserve"> </w:t>
      </w:r>
    </w:p>
    <w:p w14:paraId="6E1CBC5F" w14:textId="28A89347" w:rsidR="008051FD" w:rsidRDefault="008051FD" w:rsidP="00687E51">
      <w:pPr>
        <w:pStyle w:val="Akapitzlist"/>
        <w:numPr>
          <w:ilvl w:val="0"/>
          <w:numId w:val="2"/>
        </w:numPr>
        <w:spacing w:after="0" w:line="240" w:lineRule="auto"/>
        <w:ind w:left="284" w:hanging="284"/>
        <w:jc w:val="both"/>
        <w:rPr>
          <w:rFonts w:cs="Segoe UI"/>
          <w:lang w:eastAsia="pl-PL"/>
        </w:rPr>
      </w:pPr>
      <w:r w:rsidRPr="008051FD">
        <w:rPr>
          <w:rFonts w:cs="Segoe UI"/>
          <w:lang w:eastAsia="pl-PL"/>
        </w:rPr>
        <w:t>Zamawiający informuje, iż wykonawca, wypełniając JEDZ w części IV, może ograniczyć się do sekcji α (alfa). Zatem w przypadku, gdy wykonawca w części IV wybierze odpowiedź „tak”, nie musi on wypełniać żadnej z pozostałych sekcji części IV formularza dotyczącego kryteriów kwalifikacji.</w:t>
      </w:r>
    </w:p>
    <w:p w14:paraId="53BFA8D2" w14:textId="614B30A6" w:rsidR="009D1328" w:rsidRPr="008051FD" w:rsidRDefault="009D1328" w:rsidP="00687E51">
      <w:pPr>
        <w:pStyle w:val="Akapitzlist"/>
        <w:numPr>
          <w:ilvl w:val="0"/>
          <w:numId w:val="2"/>
        </w:numPr>
        <w:spacing w:after="0" w:line="240" w:lineRule="auto"/>
        <w:ind w:left="284" w:hanging="284"/>
        <w:jc w:val="both"/>
        <w:rPr>
          <w:rFonts w:cs="Segoe UI"/>
          <w:lang w:eastAsia="pl-PL"/>
        </w:rPr>
      </w:pPr>
      <w:r w:rsidRPr="008051FD">
        <w:rPr>
          <w:rFonts w:cs="Segoe UI"/>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1667FFEC" w:rsidR="00362538" w:rsidRPr="009B09E0" w:rsidRDefault="000E0809" w:rsidP="00687E51">
      <w:pPr>
        <w:pStyle w:val="Akapitzlist"/>
        <w:numPr>
          <w:ilvl w:val="0"/>
          <w:numId w:val="2"/>
        </w:numPr>
        <w:spacing w:after="0" w:line="240" w:lineRule="auto"/>
        <w:ind w:left="284" w:hanging="284"/>
        <w:contextualSpacing w:val="0"/>
        <w:jc w:val="both"/>
        <w:rPr>
          <w:rFonts w:cs="Segoe UI"/>
          <w:lang w:eastAsia="pl-PL"/>
        </w:rPr>
      </w:pPr>
      <w:r w:rsidRPr="009B09E0">
        <w:rPr>
          <w:rFonts w:cs="Segoe UI"/>
          <w:lang w:eastAsia="pl-PL"/>
        </w:rPr>
        <w:t>Zamawiający przed udzieleniem zamówienia, wezwie Wykonawcę, którego oferta została najwyżej oceniona do złożenia w wyznaczo</w:t>
      </w:r>
      <w:r w:rsidR="00064BC6" w:rsidRPr="009B09E0">
        <w:rPr>
          <w:rFonts w:cs="Segoe UI"/>
          <w:lang w:eastAsia="pl-PL"/>
        </w:rPr>
        <w:t>n</w:t>
      </w:r>
      <w:r w:rsidR="00A336F8" w:rsidRPr="009B09E0">
        <w:rPr>
          <w:rFonts w:cs="Segoe UI"/>
          <w:lang w:eastAsia="pl-PL"/>
        </w:rPr>
        <w:t xml:space="preserve">ym terminie, nie krótszym niż </w:t>
      </w:r>
      <w:r w:rsidR="008051FD">
        <w:rPr>
          <w:rFonts w:cs="Segoe UI"/>
          <w:lang w:eastAsia="pl-PL"/>
        </w:rPr>
        <w:t>10</w:t>
      </w:r>
      <w:r w:rsidRPr="009B09E0">
        <w:rPr>
          <w:rFonts w:cs="Segoe UI"/>
          <w:lang w:eastAsia="pl-PL"/>
        </w:rPr>
        <w:t xml:space="preserve"> dni,  aktualnych na dzień złożenia oświadczeń i dokumentów potwierdzających spełnianie warunków</w:t>
      </w:r>
      <w:r w:rsidR="00565520" w:rsidRPr="009B09E0">
        <w:rPr>
          <w:rFonts w:cs="Segoe UI"/>
          <w:lang w:eastAsia="pl-PL"/>
        </w:rPr>
        <w:t xml:space="preserve"> udziału w postepowaniu</w:t>
      </w:r>
      <w:r w:rsidRPr="009B09E0">
        <w:rPr>
          <w:rFonts w:cs="Segoe UI"/>
          <w:lang w:eastAsia="pl-PL"/>
        </w:rPr>
        <w:t xml:space="preserve"> i brak podstaw do wykluczenia</w:t>
      </w:r>
      <w:r w:rsidR="00A336F8" w:rsidRPr="009B09E0">
        <w:rPr>
          <w:rFonts w:cs="Segoe UI"/>
          <w:lang w:eastAsia="pl-PL"/>
        </w:rPr>
        <w:t xml:space="preserve"> (jeżeli dotyczy)</w:t>
      </w:r>
      <w:r w:rsidRPr="009B09E0">
        <w:rPr>
          <w:rFonts w:cs="Segoe UI"/>
          <w:lang w:eastAsia="pl-PL"/>
        </w:rPr>
        <w:t>.</w:t>
      </w:r>
    </w:p>
    <w:p w14:paraId="59A6581C" w14:textId="77777777" w:rsidR="00EE3BA5" w:rsidRPr="008051FD" w:rsidRDefault="000E0809" w:rsidP="00687E51">
      <w:pPr>
        <w:pStyle w:val="Akapitzlist"/>
        <w:numPr>
          <w:ilvl w:val="0"/>
          <w:numId w:val="2"/>
        </w:numPr>
        <w:spacing w:after="0" w:line="240" w:lineRule="auto"/>
        <w:ind w:left="284" w:hanging="284"/>
        <w:contextualSpacing w:val="0"/>
        <w:jc w:val="both"/>
        <w:rPr>
          <w:rFonts w:cs="Segoe UI"/>
          <w:b/>
          <w:lang w:eastAsia="pl-PL"/>
        </w:rPr>
      </w:pPr>
      <w:r w:rsidRPr="008051FD">
        <w:rPr>
          <w:rFonts w:cs="Segoe UI"/>
          <w:b/>
          <w:lang w:eastAsia="pl-PL"/>
        </w:rPr>
        <w:t xml:space="preserve">Wymagane dokumenty: </w:t>
      </w:r>
    </w:p>
    <w:p w14:paraId="4F794D92" w14:textId="000F28FF" w:rsidR="00EE3BA5" w:rsidRPr="009B09E0" w:rsidRDefault="000E0809" w:rsidP="00687E51">
      <w:pPr>
        <w:pStyle w:val="Akapitzlist"/>
        <w:numPr>
          <w:ilvl w:val="0"/>
          <w:numId w:val="32"/>
        </w:numPr>
        <w:spacing w:after="0" w:line="240" w:lineRule="auto"/>
        <w:ind w:left="284" w:hanging="284"/>
        <w:jc w:val="both"/>
        <w:rPr>
          <w:rFonts w:cs="Segoe UI"/>
          <w:lang w:eastAsia="pl-PL"/>
        </w:rPr>
      </w:pPr>
      <w:r w:rsidRPr="009B09E0">
        <w:rPr>
          <w:rFonts w:cs="Segoe UI"/>
          <w:b/>
          <w:lang w:eastAsia="pl-PL"/>
        </w:rPr>
        <w:t>Zezwolenie</w:t>
      </w:r>
      <w:r w:rsidRPr="009B09E0">
        <w:rPr>
          <w:rFonts w:cs="Segoe UI"/>
          <w:lang w:eastAsia="pl-PL"/>
        </w:rPr>
        <w:t xml:space="preserve"> na prowadzenie działalności ubezpieczeniowej zgodnie z przepisami ustawy z</w:t>
      </w:r>
      <w:r w:rsidR="00362538" w:rsidRPr="009B09E0">
        <w:rPr>
          <w:rFonts w:cs="Segoe UI"/>
          <w:lang w:eastAsia="pl-PL"/>
        </w:rPr>
        <w:t> </w:t>
      </w:r>
      <w:r w:rsidRPr="009B09E0">
        <w:rPr>
          <w:rFonts w:cs="Segoe UI"/>
          <w:lang w:eastAsia="pl-PL"/>
        </w:rPr>
        <w:t>dnia 11.09.2015 r.</w:t>
      </w:r>
      <w:r w:rsidR="00362538" w:rsidRPr="009B09E0">
        <w:rPr>
          <w:rFonts w:cs="Segoe UI"/>
          <w:lang w:eastAsia="pl-PL"/>
        </w:rPr>
        <w:t xml:space="preserve"> </w:t>
      </w:r>
      <w:r w:rsidRPr="009B09E0">
        <w:rPr>
          <w:rFonts w:cs="Segoe UI"/>
          <w:lang w:eastAsia="pl-PL"/>
        </w:rPr>
        <w:t>o działalności ubezpieczeniowej i reasekuracyjnej (</w:t>
      </w:r>
      <w:proofErr w:type="spellStart"/>
      <w:r w:rsidR="0054231A">
        <w:rPr>
          <w:rFonts w:cs="Segoe UI"/>
          <w:lang w:eastAsia="pl-PL"/>
        </w:rPr>
        <w:t>t.j</w:t>
      </w:r>
      <w:proofErr w:type="spellEnd"/>
      <w:r w:rsidR="0054231A">
        <w:rPr>
          <w:rFonts w:cs="Segoe UI"/>
          <w:lang w:eastAsia="pl-PL"/>
        </w:rPr>
        <w:t xml:space="preserve">. </w:t>
      </w:r>
      <w:r w:rsidRPr="009B09E0">
        <w:rPr>
          <w:rFonts w:cs="Segoe UI"/>
          <w:lang w:eastAsia="pl-PL"/>
        </w:rPr>
        <w:t>Dz. U. z 20</w:t>
      </w:r>
      <w:r w:rsidR="0054231A">
        <w:rPr>
          <w:rFonts w:cs="Segoe UI"/>
          <w:lang w:eastAsia="pl-PL"/>
        </w:rPr>
        <w:t>21</w:t>
      </w:r>
      <w:r w:rsidRPr="009B09E0">
        <w:rPr>
          <w:rFonts w:cs="Segoe UI"/>
          <w:lang w:eastAsia="pl-PL"/>
        </w:rPr>
        <w:t xml:space="preserve">r., poz. </w:t>
      </w:r>
      <w:r w:rsidR="0054231A">
        <w:rPr>
          <w:rFonts w:cs="Segoe UI"/>
          <w:lang w:eastAsia="pl-PL"/>
        </w:rPr>
        <w:t>1130</w:t>
      </w:r>
      <w:r w:rsidR="00064BC6" w:rsidRPr="009B09E0">
        <w:rPr>
          <w:rFonts w:cs="Segoe UI"/>
          <w:lang w:eastAsia="pl-PL"/>
        </w:rPr>
        <w:t xml:space="preserve"> z </w:t>
      </w:r>
      <w:proofErr w:type="spellStart"/>
      <w:r w:rsidR="00064BC6" w:rsidRPr="009B09E0">
        <w:rPr>
          <w:rFonts w:cs="Segoe UI"/>
          <w:lang w:eastAsia="pl-PL"/>
        </w:rPr>
        <w:t>późn</w:t>
      </w:r>
      <w:proofErr w:type="spellEnd"/>
      <w:r w:rsidR="00064BC6" w:rsidRPr="009B09E0">
        <w:rPr>
          <w:rFonts w:cs="Segoe UI"/>
          <w:lang w:eastAsia="pl-PL"/>
        </w:rPr>
        <w:t>. zm.)</w:t>
      </w:r>
      <w:r w:rsidR="00AA4108">
        <w:rPr>
          <w:rFonts w:cs="Segoe UI"/>
          <w:lang w:eastAsia="pl-PL"/>
        </w:rPr>
        <w:t xml:space="preserve"> w wymaganych grupach.</w:t>
      </w:r>
      <w:r w:rsidR="00064BC6" w:rsidRPr="009B09E0">
        <w:rPr>
          <w:rFonts w:cs="Segoe UI"/>
          <w:lang w:eastAsia="pl-PL"/>
        </w:rPr>
        <w:t>.</w:t>
      </w:r>
    </w:p>
    <w:p w14:paraId="575194A3" w14:textId="2ED1B1F7" w:rsidR="0084218D" w:rsidRDefault="000E0809" w:rsidP="00687E51">
      <w:pPr>
        <w:spacing w:after="0" w:line="240" w:lineRule="auto"/>
        <w:ind w:left="284"/>
        <w:jc w:val="both"/>
        <w:rPr>
          <w:rFonts w:cs="Segoe UI"/>
          <w:lang w:eastAsia="pl-PL"/>
        </w:rPr>
      </w:pPr>
      <w:r w:rsidRPr="0054231A">
        <w:rPr>
          <w:rFonts w:cs="Segoe UI"/>
          <w:lang w:eastAsia="pl-PL"/>
        </w:rPr>
        <w:t>Zamawiający za wystarczające uzna przedłożenie zaświadczenia wydanego przez Komisję Nadzoru Finansowego, potwierdzającego zezwolenie na prowadzenie działalności ubezpieczeniowej w wymaganych grupach.</w:t>
      </w:r>
    </w:p>
    <w:p w14:paraId="0DC12F11" w14:textId="77777777" w:rsidR="00B005CD" w:rsidRPr="00EA54F2" w:rsidRDefault="00B005CD" w:rsidP="00687E51">
      <w:pPr>
        <w:pStyle w:val="Akapitzlist"/>
        <w:numPr>
          <w:ilvl w:val="0"/>
          <w:numId w:val="32"/>
        </w:numPr>
        <w:spacing w:after="0" w:line="240" w:lineRule="auto"/>
        <w:ind w:left="284" w:hanging="284"/>
        <w:jc w:val="both"/>
        <w:rPr>
          <w:rFonts w:cs="Segoe UI"/>
          <w:szCs w:val="20"/>
        </w:rPr>
      </w:pPr>
      <w:r w:rsidRPr="00EA54F2">
        <w:rPr>
          <w:rFonts w:cs="Segoe UI"/>
          <w:szCs w:val="20"/>
        </w:rPr>
        <w:t xml:space="preserve">Aktualne na dzień składania ofert </w:t>
      </w:r>
      <w:r w:rsidRPr="00EA54F2">
        <w:rPr>
          <w:rFonts w:cs="Segoe UI"/>
          <w:b/>
          <w:szCs w:val="20"/>
        </w:rPr>
        <w:t>oświadczenie</w:t>
      </w:r>
      <w:r w:rsidRPr="00EA54F2">
        <w:rPr>
          <w:rFonts w:cs="Segoe UI"/>
          <w:szCs w:val="20"/>
        </w:rPr>
        <w:t xml:space="preserve"> w formie jednolitego europejskiego dokumentu zamówienia (zwanego dalej </w:t>
      </w:r>
      <w:r w:rsidRPr="00EA54F2">
        <w:rPr>
          <w:rFonts w:cs="Segoe UI"/>
          <w:b/>
          <w:szCs w:val="20"/>
        </w:rPr>
        <w:t>JEDZ</w:t>
      </w:r>
      <w:r w:rsidRPr="00EA54F2">
        <w:rPr>
          <w:rFonts w:cs="Segoe UI"/>
          <w:szCs w:val="20"/>
        </w:rPr>
        <w:t>) - oświadczenie składane wraz z ofertą.</w:t>
      </w:r>
    </w:p>
    <w:p w14:paraId="47374BFC" w14:textId="77777777" w:rsidR="00B005CD" w:rsidRPr="00EA54F2" w:rsidRDefault="00B005CD" w:rsidP="00687E51">
      <w:pPr>
        <w:pStyle w:val="Kasia"/>
        <w:numPr>
          <w:ilvl w:val="0"/>
          <w:numId w:val="32"/>
        </w:numPr>
        <w:tabs>
          <w:tab w:val="clear" w:pos="284"/>
          <w:tab w:val="left" w:pos="360"/>
          <w:tab w:val="left" w:pos="1134"/>
        </w:tabs>
        <w:ind w:left="284" w:hanging="284"/>
        <w:rPr>
          <w:rFonts w:ascii="Segoe UI" w:eastAsia="Arial Narrow" w:hAnsi="Segoe UI" w:cs="Segoe UI"/>
          <w:sz w:val="20"/>
        </w:rPr>
      </w:pPr>
      <w:r w:rsidRPr="00EA54F2">
        <w:rPr>
          <w:rFonts w:ascii="Segoe UI" w:hAnsi="Segoe UI" w:cs="Segoe UI"/>
          <w:b/>
          <w:color w:val="222222"/>
          <w:sz w:val="20"/>
        </w:rPr>
        <w:t>oświadczenie</w:t>
      </w:r>
      <w:r w:rsidRPr="00EA54F2">
        <w:rPr>
          <w:rFonts w:ascii="Segoe UI" w:hAnsi="Segoe UI" w:cs="Segoe UI"/>
          <w:color w:val="222222"/>
          <w:sz w:val="20"/>
        </w:rPr>
        <w:t xml:space="preserve"> Wykonawcy, o niepodleganiu wykluczeniu z postępowania w zakresie określonym w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 </w:t>
      </w:r>
      <w:r w:rsidRPr="00EA54F2">
        <w:rPr>
          <w:rFonts w:ascii="Segoe UI" w:hAnsi="Segoe UI" w:cs="Segoe UI"/>
          <w:sz w:val="20"/>
        </w:rPr>
        <w:t xml:space="preserve">oświadczenie składane wraz z ofertą, w przypadku wspólnego ubiegania się o udzielenie </w:t>
      </w:r>
      <w:r w:rsidRPr="00EA54F2">
        <w:rPr>
          <w:rFonts w:ascii="Segoe UI" w:hAnsi="Segoe UI" w:cs="Segoe UI"/>
          <w:sz w:val="20"/>
        </w:rPr>
        <w:lastRenderedPageBreak/>
        <w:t>niniejszego zamówienia przez dwóch lub więcej Wykonawców oraz w przypadku podwykonawcy lub podmiotu użyczającego potencjał należy do oferty dołączyć dodatkowe oświadczenia o analogicznej treści dla każdego z nich;</w:t>
      </w:r>
    </w:p>
    <w:p w14:paraId="2F6ACDDA" w14:textId="77777777" w:rsidR="00B005CD" w:rsidRPr="00EA54F2" w:rsidRDefault="00B005CD" w:rsidP="00687E51">
      <w:pPr>
        <w:pStyle w:val="Kasia"/>
        <w:numPr>
          <w:ilvl w:val="0"/>
          <w:numId w:val="32"/>
        </w:numPr>
        <w:tabs>
          <w:tab w:val="clear" w:pos="284"/>
          <w:tab w:val="left" w:pos="360"/>
          <w:tab w:val="left" w:pos="1134"/>
        </w:tabs>
        <w:ind w:left="284" w:hanging="284"/>
        <w:rPr>
          <w:rFonts w:ascii="Segoe UI" w:hAnsi="Segoe UI" w:cs="Segoe UI"/>
          <w:sz w:val="20"/>
        </w:rPr>
      </w:pPr>
      <w:r w:rsidRPr="00EA54F2">
        <w:rPr>
          <w:rFonts w:ascii="Segoe UI" w:hAnsi="Segoe UI" w:cs="Segoe UI"/>
          <w:b/>
          <w:color w:val="222222"/>
          <w:sz w:val="20"/>
        </w:rPr>
        <w:t>oświadczenie</w:t>
      </w:r>
      <w:r w:rsidRPr="00EA54F2">
        <w:rPr>
          <w:rFonts w:ascii="Segoe UI" w:hAnsi="Segoe UI" w:cs="Segoe UI"/>
          <w:color w:val="222222"/>
          <w:sz w:val="20"/>
        </w:rPr>
        <w:t xml:space="preserve"> Wykonawcy, o niepodleganiu wykluczeniu z postępowania w zakresie określonym w art. 7 ust. 1 ustawy o szczególnych rozwiązaniach w zakresie przeciwdziałania wspieraniu agresji na Ukrainę oraz służących ochronie bezpieczeństwa narodowego-</w:t>
      </w:r>
      <w:r w:rsidRPr="00EA54F2">
        <w:rPr>
          <w:rFonts w:ascii="Segoe UI" w:hAnsi="Segoe UI" w:cs="Segoe UI"/>
          <w:sz w:val="20"/>
        </w:rPr>
        <w:t xml:space="preserve"> oświadczenie składane wraz z ofertą, w przypadku wspólnego ubiegania się o udzielenie niniejszego zamówienia przez dwóch lub więcej Wykonawców oraz w przypadku podwykonawcy lub podmiotu użyczającego potencjał należy do oferty dołączyć dodatkowe oświadczenia o analogicznej treści dla każdego z nich;</w:t>
      </w:r>
    </w:p>
    <w:p w14:paraId="2F67ECBA" w14:textId="5EEABC78" w:rsidR="00B005CD" w:rsidRDefault="00B005CD" w:rsidP="00687E51">
      <w:pPr>
        <w:pStyle w:val="Akapitzlist"/>
        <w:numPr>
          <w:ilvl w:val="0"/>
          <w:numId w:val="32"/>
        </w:numPr>
        <w:spacing w:after="0" w:line="240" w:lineRule="auto"/>
        <w:ind w:left="284" w:hanging="284"/>
        <w:jc w:val="both"/>
        <w:rPr>
          <w:rFonts w:cs="Segoe UI"/>
          <w:szCs w:val="20"/>
        </w:rPr>
      </w:pPr>
      <w:bookmarkStart w:id="1" w:name="_Hlk160537481"/>
      <w:r w:rsidRPr="00EA54F2">
        <w:rPr>
          <w:rFonts w:cs="Segoe UI"/>
          <w:b/>
          <w:szCs w:val="20"/>
        </w:rPr>
        <w:t>Informację z Krajowego Rejestru Karnego</w:t>
      </w:r>
      <w:r w:rsidRPr="00EA54F2">
        <w:rPr>
          <w:rFonts w:cs="Segoe UI"/>
          <w:szCs w:val="20"/>
        </w:rPr>
        <w:t xml:space="preserve"> w zakresie określonym w art. 108 ust.1 pkt 1 i 2 </w:t>
      </w:r>
      <w:proofErr w:type="spellStart"/>
      <w:r w:rsidRPr="00EA54F2">
        <w:rPr>
          <w:rFonts w:cs="Segoe UI"/>
          <w:szCs w:val="20"/>
        </w:rPr>
        <w:t>u.p.z.p</w:t>
      </w:r>
      <w:proofErr w:type="spellEnd"/>
      <w:r w:rsidRPr="00EA54F2">
        <w:rPr>
          <w:rFonts w:cs="Segoe UI"/>
          <w:szCs w:val="20"/>
        </w:rPr>
        <w:t xml:space="preserve">, sporządzoną nie wcześniej niż 6 miesięcy przed jej złożeniem (w przypadku wspólnego ubiegania się o udzielenie niniejszego zamówienia przez dwóch lub więcej Wykonawców, w ofercie muszą być złożone przedmiotowe dokumenty dla każdego z nich); </w:t>
      </w:r>
    </w:p>
    <w:bookmarkEnd w:id="1"/>
    <w:p w14:paraId="23ED5CC8" w14:textId="09B77AB2" w:rsidR="00FF4AE1" w:rsidRPr="00FF4AE1" w:rsidRDefault="00FF4AE1" w:rsidP="00FF4AE1">
      <w:pPr>
        <w:pStyle w:val="Akapitzlist"/>
        <w:numPr>
          <w:ilvl w:val="0"/>
          <w:numId w:val="32"/>
        </w:numPr>
        <w:ind w:left="284" w:hanging="284"/>
        <w:jc w:val="both"/>
        <w:rPr>
          <w:rFonts w:cs="Segoe UI"/>
          <w:szCs w:val="20"/>
        </w:rPr>
      </w:pPr>
      <w:r w:rsidRPr="00FF4AE1">
        <w:rPr>
          <w:rFonts w:cs="Segoe UI"/>
          <w:b/>
          <w:szCs w:val="20"/>
        </w:rPr>
        <w:t>Informację z Krajowego Rejestru Karnego</w:t>
      </w:r>
      <w:r w:rsidRPr="00FF4AE1">
        <w:rPr>
          <w:rFonts w:cs="Segoe UI"/>
          <w:szCs w:val="20"/>
        </w:rPr>
        <w:t xml:space="preserve"> w zakresie określonym w art. 108 ust.1 pkt 4 </w:t>
      </w:r>
      <w:proofErr w:type="spellStart"/>
      <w:r w:rsidRPr="00FF4AE1">
        <w:rPr>
          <w:rFonts w:cs="Segoe UI"/>
          <w:szCs w:val="20"/>
        </w:rPr>
        <w:t>u.p.z.p</w:t>
      </w:r>
      <w:proofErr w:type="spellEnd"/>
      <w:r w:rsidRPr="00FF4AE1">
        <w:rPr>
          <w:rFonts w:cs="Segoe UI"/>
          <w:szCs w:val="20"/>
        </w:rPr>
        <w:t xml:space="preserve">, sporządzoną nie wcześniej niż 6 miesięcy przed jej złożeniem (w przypadku wspólnego ubiegania się o udzielenie niniejszego zamówienia przez dwóch lub więcej Wykonawców, w ofercie muszą być złożone przedmiotowe dokumenty dla każdego z nich); </w:t>
      </w:r>
    </w:p>
    <w:p w14:paraId="40F16ED1" w14:textId="77777777" w:rsidR="00B005CD" w:rsidRPr="00EA54F2" w:rsidRDefault="00B005CD" w:rsidP="00687E51">
      <w:pPr>
        <w:pStyle w:val="Akapitzlist"/>
        <w:numPr>
          <w:ilvl w:val="0"/>
          <w:numId w:val="32"/>
        </w:numPr>
        <w:spacing w:after="0" w:line="240" w:lineRule="auto"/>
        <w:ind w:left="284" w:hanging="284"/>
        <w:jc w:val="both"/>
        <w:rPr>
          <w:rFonts w:cs="Segoe UI"/>
          <w:szCs w:val="20"/>
        </w:rPr>
      </w:pPr>
      <w:r w:rsidRPr="00EA54F2">
        <w:rPr>
          <w:rFonts w:cs="Segoe UI"/>
          <w:b/>
          <w:szCs w:val="20"/>
        </w:rPr>
        <w:t xml:space="preserve">oświadczenie </w:t>
      </w:r>
      <w:r w:rsidRPr="00EA54F2">
        <w:rPr>
          <w:rFonts w:cs="Segoe UI"/>
          <w:szCs w:val="20"/>
        </w:rPr>
        <w:t xml:space="preserve">Wykonawcy o aktualności informacji zawartych w oświadczeniu, o którym mowa w art. 125 ust. 1 ustawy </w:t>
      </w:r>
      <w:proofErr w:type="spellStart"/>
      <w:r w:rsidRPr="00EA54F2">
        <w:rPr>
          <w:rFonts w:cs="Segoe UI"/>
          <w:szCs w:val="20"/>
        </w:rPr>
        <w:t>p.z.p</w:t>
      </w:r>
      <w:proofErr w:type="spellEnd"/>
      <w:r w:rsidRPr="00EA54F2">
        <w:rPr>
          <w:rFonts w:cs="Segoe UI"/>
          <w:szCs w:val="20"/>
        </w:rPr>
        <w:t xml:space="preserve">, w zakresie </w:t>
      </w:r>
      <w:r w:rsidRPr="00EA54F2">
        <w:rPr>
          <w:rFonts w:cs="Segoe UI"/>
          <w:b/>
          <w:szCs w:val="20"/>
        </w:rPr>
        <w:t>braku wydania wobec niego prawomocnego wyroku sądu lub ostatecznej decyzji administracyjnej</w:t>
      </w:r>
      <w:r w:rsidRPr="00EA54F2">
        <w:rPr>
          <w:rFonts w:cs="Segoe UI"/>
          <w:szCs w:val="20"/>
        </w:rPr>
        <w:t xml:space="preserve">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spłaty tych należności (w przypadku wspólnego ubiegania się o udzielenie niniejszego zamówienia przez dwóch lub więcej Wykonawców, w ofercie muszą być złożone przedmiotowe dokumenty dla każdego z nich) ; </w:t>
      </w:r>
    </w:p>
    <w:p w14:paraId="09351A33" w14:textId="77777777" w:rsidR="00B005CD" w:rsidRPr="00EA54F2" w:rsidRDefault="00B005CD" w:rsidP="00687E51">
      <w:pPr>
        <w:pStyle w:val="Akapitzlist"/>
        <w:numPr>
          <w:ilvl w:val="0"/>
          <w:numId w:val="32"/>
        </w:numPr>
        <w:spacing w:after="0" w:line="240" w:lineRule="auto"/>
        <w:ind w:left="284" w:hanging="284"/>
        <w:jc w:val="both"/>
        <w:rPr>
          <w:rFonts w:cs="Segoe UI"/>
          <w:szCs w:val="20"/>
        </w:rPr>
      </w:pPr>
      <w:r w:rsidRPr="00EA54F2">
        <w:rPr>
          <w:rFonts w:cs="Segoe UI"/>
          <w:b/>
          <w:szCs w:val="20"/>
        </w:rPr>
        <w:t>oświadczenia</w:t>
      </w:r>
      <w:r w:rsidRPr="00EA54F2">
        <w:rPr>
          <w:rFonts w:cs="Segoe UI"/>
          <w:szCs w:val="20"/>
        </w:rPr>
        <w:t xml:space="preserve"> Wykonawcy o aktualności informacji zawartych w oświadczeniu, o którym mowa w art. 125 ust. 1 ustawy </w:t>
      </w:r>
      <w:proofErr w:type="spellStart"/>
      <w:r w:rsidRPr="00EA54F2">
        <w:rPr>
          <w:rFonts w:cs="Segoe UI"/>
          <w:szCs w:val="20"/>
        </w:rPr>
        <w:t>p.z.p</w:t>
      </w:r>
      <w:proofErr w:type="spellEnd"/>
      <w:r w:rsidRPr="00EA54F2">
        <w:rPr>
          <w:rFonts w:cs="Segoe UI"/>
          <w:szCs w:val="20"/>
        </w:rPr>
        <w:t xml:space="preserve">, </w:t>
      </w:r>
      <w:r w:rsidRPr="00EA54F2">
        <w:rPr>
          <w:rFonts w:cs="Segoe UI"/>
          <w:b/>
          <w:szCs w:val="20"/>
        </w:rPr>
        <w:t>w zakresie braku orzeczenia wobec niego tytułem środka zapobiegawczego zakazu ubiegania się o zamówienie publiczne</w:t>
      </w:r>
      <w:r w:rsidRPr="00EA54F2">
        <w:rPr>
          <w:rFonts w:cs="Segoe UI"/>
          <w:szCs w:val="20"/>
        </w:rPr>
        <w:t xml:space="preserve">. W przypadku wspólnego ubiegania się o udzielenie niniejszego zamówienia przez dwóch lub więcej Wykonawców, w ofercie muszą być złożone przedmiotowe dokumenty dla każdego z nich; </w:t>
      </w:r>
    </w:p>
    <w:p w14:paraId="7483D3A5" w14:textId="495421C3" w:rsidR="00B005CD" w:rsidRPr="00FF4AE1" w:rsidRDefault="00B005CD" w:rsidP="00FF4AE1">
      <w:pPr>
        <w:pStyle w:val="Akapitzlist"/>
        <w:numPr>
          <w:ilvl w:val="0"/>
          <w:numId w:val="32"/>
        </w:numPr>
        <w:spacing w:after="0" w:line="240" w:lineRule="auto"/>
        <w:ind w:left="284" w:hanging="284"/>
        <w:jc w:val="both"/>
        <w:rPr>
          <w:rFonts w:cs="Segoe UI"/>
          <w:szCs w:val="20"/>
        </w:rPr>
      </w:pPr>
      <w:r w:rsidRPr="00EA54F2">
        <w:rPr>
          <w:rFonts w:cs="Segoe UI"/>
          <w:b/>
          <w:szCs w:val="20"/>
        </w:rPr>
        <w:t>oświadczenia</w:t>
      </w:r>
      <w:r w:rsidRPr="00EA54F2">
        <w:rPr>
          <w:rFonts w:cs="Segoe UI"/>
          <w:szCs w:val="20"/>
        </w:rPr>
        <w:t xml:space="preserve"> Wykonawcy w zakresie art. 108 ust. 1 pkt 5 ustawy, </w:t>
      </w:r>
      <w:r w:rsidRPr="00EA54F2">
        <w:rPr>
          <w:rFonts w:cs="Segoe UI"/>
          <w:b/>
          <w:szCs w:val="20"/>
        </w:rPr>
        <w:t>o braku przynależności do tej samej grupy kapitałowej</w:t>
      </w:r>
      <w:r w:rsidRPr="00EA54F2">
        <w:rPr>
          <w:rFonts w:cs="Segoe UI"/>
          <w:szCs w:val="20"/>
        </w:rPr>
        <w:t xml:space="preserve">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00AA4108">
        <w:rPr>
          <w:rFonts w:cs="Segoe UI"/>
          <w:szCs w:val="20"/>
        </w:rPr>
        <w:t xml:space="preserve"> (jeżeli w postępowaniu na dane zadanie złożono min. 2 oferty)</w:t>
      </w:r>
    </w:p>
    <w:p w14:paraId="3DA5112B" w14:textId="2EC3D011" w:rsidR="008051FD" w:rsidRPr="00FF4AE1" w:rsidRDefault="00B005CD" w:rsidP="00FF4AE1">
      <w:pPr>
        <w:pStyle w:val="Akapitzlist"/>
        <w:spacing w:after="0" w:line="240" w:lineRule="auto"/>
        <w:ind w:left="284"/>
        <w:jc w:val="both"/>
        <w:rPr>
          <w:rFonts w:cs="Segoe UI"/>
          <w:szCs w:val="20"/>
        </w:rPr>
      </w:pPr>
      <w:r w:rsidRPr="00EA54F2">
        <w:rPr>
          <w:rFonts w:cs="Segoe UI"/>
          <w:szCs w:val="20"/>
        </w:rPr>
        <w:t>W przypadku wspólnego ubiegania się o udzielenie niniejszego zamówienia przez dwóch lub więcej Wykonawców, powyższe dokumenty i oświadczenia winny być złożone dla każdego z nich.</w:t>
      </w:r>
    </w:p>
    <w:p w14:paraId="70797D8A" w14:textId="1A5FCCB8" w:rsidR="000E0809" w:rsidRPr="00687E51" w:rsidRDefault="000E0809" w:rsidP="00687E51">
      <w:pPr>
        <w:pStyle w:val="Akapitzlist"/>
        <w:numPr>
          <w:ilvl w:val="0"/>
          <w:numId w:val="2"/>
        </w:numPr>
        <w:spacing w:after="0" w:line="240" w:lineRule="auto"/>
        <w:ind w:left="284" w:hanging="284"/>
        <w:contextualSpacing w:val="0"/>
        <w:jc w:val="both"/>
        <w:rPr>
          <w:rFonts w:cs="Segoe UI"/>
          <w:b/>
          <w:bCs/>
          <w:szCs w:val="20"/>
          <w:lang w:eastAsia="pl-PL"/>
        </w:rPr>
      </w:pPr>
      <w:r w:rsidRPr="00687E51">
        <w:rPr>
          <w:rFonts w:cs="Segoe UI"/>
          <w:b/>
          <w:bCs/>
          <w:szCs w:val="20"/>
          <w:lang w:eastAsia="pl-PL"/>
        </w:rPr>
        <w:t>Forma składanych dokumentów:</w:t>
      </w:r>
    </w:p>
    <w:p w14:paraId="7FD213A9" w14:textId="218DE230" w:rsidR="000E0809" w:rsidRPr="00EA54F2" w:rsidRDefault="000E0809" w:rsidP="00687E51">
      <w:pPr>
        <w:spacing w:after="0" w:line="240" w:lineRule="auto"/>
        <w:ind w:left="284"/>
        <w:jc w:val="both"/>
        <w:rPr>
          <w:rFonts w:cs="Segoe UI"/>
          <w:szCs w:val="20"/>
          <w:lang w:eastAsia="pl-PL"/>
        </w:rPr>
      </w:pPr>
      <w:r w:rsidRPr="00EA54F2">
        <w:rPr>
          <w:rFonts w:cs="Segoe UI"/>
          <w:szCs w:val="20"/>
          <w:lang w:eastAsia="pl-PL"/>
        </w:rPr>
        <w:t xml:space="preserve">Oświadczenia o braku podstaw do wykluczenia </w:t>
      </w:r>
      <w:r w:rsidR="0084218D" w:rsidRPr="00EA54F2">
        <w:rPr>
          <w:rFonts w:cs="Segoe UI"/>
          <w:szCs w:val="20"/>
          <w:lang w:eastAsia="pl-PL"/>
        </w:rPr>
        <w:t xml:space="preserve">i spełnianiu warunków </w:t>
      </w:r>
      <w:r w:rsidRPr="00EA54F2">
        <w:rPr>
          <w:rFonts w:cs="Segoe UI"/>
          <w:szCs w:val="20"/>
          <w:lang w:eastAsia="pl-PL"/>
        </w:rPr>
        <w:t>składane są w formie oryginału.</w:t>
      </w:r>
    </w:p>
    <w:p w14:paraId="39493667" w14:textId="1E032BD8" w:rsidR="000E0809" w:rsidRPr="00EA54F2" w:rsidRDefault="000E0809" w:rsidP="00687E51">
      <w:pPr>
        <w:spacing w:after="0" w:line="240" w:lineRule="auto"/>
        <w:ind w:left="284"/>
        <w:jc w:val="both"/>
        <w:rPr>
          <w:rFonts w:cs="Segoe UI"/>
          <w:szCs w:val="20"/>
          <w:lang w:eastAsia="pl-PL"/>
        </w:rPr>
      </w:pPr>
      <w:r w:rsidRPr="00EA54F2">
        <w:rPr>
          <w:rFonts w:cs="Segoe UI"/>
          <w:szCs w:val="20"/>
          <w:lang w:eastAsia="pl-PL"/>
        </w:rPr>
        <w:t>D</w:t>
      </w:r>
      <w:r w:rsidR="0084218D" w:rsidRPr="00EA54F2">
        <w:rPr>
          <w:rFonts w:cs="Segoe UI"/>
          <w:szCs w:val="20"/>
          <w:lang w:eastAsia="pl-PL"/>
        </w:rPr>
        <w:t xml:space="preserve">okumenty inne niż oświadczenia </w:t>
      </w:r>
      <w:r w:rsidRPr="00EA54F2">
        <w:rPr>
          <w:rFonts w:cs="Segoe UI"/>
          <w:szCs w:val="20"/>
          <w:lang w:eastAsia="pl-PL"/>
        </w:rPr>
        <w:t>składane są w oryginale lub kopii poświadczonej za</w:t>
      </w:r>
      <w:r w:rsidR="00CA4223" w:rsidRPr="00EA54F2">
        <w:rPr>
          <w:rFonts w:cs="Segoe UI"/>
          <w:szCs w:val="20"/>
          <w:lang w:eastAsia="pl-PL"/>
        </w:rPr>
        <w:t> </w:t>
      </w:r>
      <w:r w:rsidRPr="00EA54F2">
        <w:rPr>
          <w:rFonts w:cs="Segoe UI"/>
          <w:szCs w:val="20"/>
          <w:lang w:eastAsia="pl-PL"/>
        </w:rPr>
        <w:t xml:space="preserve">zgodność z oryginałem przez wykonawcę, członków konsorcjum, podmiot użyczający swój zasób oraz podwykonawcę. </w:t>
      </w:r>
    </w:p>
    <w:p w14:paraId="5812C71F" w14:textId="3563E877" w:rsidR="000E0809" w:rsidRPr="00687E51" w:rsidRDefault="000E0809" w:rsidP="00687E51">
      <w:pPr>
        <w:pStyle w:val="Akapitzlist"/>
        <w:numPr>
          <w:ilvl w:val="0"/>
          <w:numId w:val="2"/>
        </w:numPr>
        <w:spacing w:after="0" w:line="240" w:lineRule="auto"/>
        <w:ind w:left="284" w:hanging="284"/>
        <w:contextualSpacing w:val="0"/>
        <w:jc w:val="both"/>
        <w:rPr>
          <w:rFonts w:cs="Segoe UI"/>
          <w:b/>
          <w:bCs/>
          <w:szCs w:val="20"/>
          <w:lang w:eastAsia="pl-PL"/>
        </w:rPr>
      </w:pPr>
      <w:r w:rsidRPr="00687E51">
        <w:rPr>
          <w:rFonts w:cs="Segoe UI"/>
          <w:b/>
          <w:bCs/>
          <w:szCs w:val="20"/>
          <w:lang w:eastAsia="pl-PL"/>
        </w:rPr>
        <w:t>Pozostałe wymogi</w:t>
      </w:r>
    </w:p>
    <w:p w14:paraId="636DE838" w14:textId="77777777" w:rsidR="000E0809" w:rsidRPr="00EA54F2" w:rsidRDefault="000E0809" w:rsidP="00687E51">
      <w:pPr>
        <w:spacing w:after="0" w:line="240" w:lineRule="auto"/>
        <w:ind w:left="284"/>
        <w:jc w:val="both"/>
        <w:rPr>
          <w:rFonts w:cs="Segoe UI"/>
          <w:szCs w:val="20"/>
          <w:lang w:eastAsia="pl-PL"/>
        </w:rPr>
      </w:pPr>
      <w:r w:rsidRPr="00EA54F2">
        <w:rPr>
          <w:rFonts w:cs="Segoe UI"/>
          <w:szCs w:val="20"/>
          <w:lang w:eastAsia="pl-PL"/>
        </w:rPr>
        <w:t>Dokumenty sporządzone w języku obcym są składane wraz z tłumaczeniem na język polski.</w:t>
      </w:r>
    </w:p>
    <w:p w14:paraId="51D7004A" w14:textId="67B67E43" w:rsidR="009A6DAA" w:rsidRPr="00EA54F2" w:rsidRDefault="009A6DAA" w:rsidP="00687E51">
      <w:pPr>
        <w:pStyle w:val="Akapitzlist"/>
        <w:spacing w:after="0" w:line="240" w:lineRule="auto"/>
        <w:ind w:left="0"/>
        <w:jc w:val="both"/>
        <w:rPr>
          <w:rFonts w:cs="Segoe UI"/>
          <w:szCs w:val="20"/>
        </w:rPr>
      </w:pPr>
      <w:r w:rsidRPr="00EA54F2">
        <w:rPr>
          <w:rFonts w:cs="Segoe UI"/>
          <w:szCs w:val="20"/>
          <w:lang w:eastAsia="pl-PL"/>
        </w:rPr>
        <w:t xml:space="preserve">W celu potwierdzenia, że osoba działająca w imieniu wykonawcy jest umocowana do jego reprezentowania, zamawiający żąda przedłożenia odpisu lub informacji z </w:t>
      </w:r>
      <w:r w:rsidRPr="00EA54F2">
        <w:rPr>
          <w:rFonts w:cs="Segoe UI"/>
          <w:b/>
          <w:szCs w:val="20"/>
          <w:lang w:eastAsia="pl-PL"/>
        </w:rPr>
        <w:t>Krajowego Rejestru Sądowego, Centralnej Ewidencji i Informacji o Działalności Gospodarczej</w:t>
      </w:r>
      <w:r w:rsidRPr="00EA54F2">
        <w:rPr>
          <w:rFonts w:cs="Segoe UI"/>
          <w:szCs w:val="20"/>
          <w:lang w:eastAsia="pl-PL"/>
        </w:rPr>
        <w:t xml:space="preserve"> lub innego właściwego </w:t>
      </w:r>
      <w:r w:rsidRPr="00EA54F2">
        <w:rPr>
          <w:rFonts w:cs="Segoe UI"/>
          <w:szCs w:val="20"/>
          <w:lang w:eastAsia="pl-PL"/>
        </w:rPr>
        <w:lastRenderedPageBreak/>
        <w:t>rejestru.</w:t>
      </w:r>
      <w:r w:rsidR="00B005CD" w:rsidRPr="00EA54F2">
        <w:rPr>
          <w:rFonts w:cs="Segoe UI"/>
          <w:szCs w:val="20"/>
        </w:rPr>
        <w:t xml:space="preserve"> 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0A72A522" w14:textId="42870E6B" w:rsidR="000E0809" w:rsidRDefault="000E0809" w:rsidP="00687E51">
      <w:pPr>
        <w:spacing w:after="0" w:line="240" w:lineRule="auto"/>
        <w:jc w:val="both"/>
        <w:rPr>
          <w:rFonts w:cs="Segoe UI"/>
          <w:lang w:eastAsia="pl-PL"/>
        </w:rPr>
      </w:pPr>
      <w:r w:rsidRPr="009B09E0">
        <w:rPr>
          <w:rFonts w:cs="Segoe UI"/>
          <w:lang w:eastAsia="pl-PL"/>
        </w:rPr>
        <w:t>W przypadku, gdy wykonawcę reprezentuje pełnomocnik, do oferty należy załączyć pełnomocnictwo z określeniem jego zakresu. Pełnomocnictwo należy złożyć w</w:t>
      </w:r>
      <w:r w:rsidR="00623D41">
        <w:rPr>
          <w:rFonts w:cs="Segoe UI"/>
          <w:lang w:eastAsia="pl-PL"/>
        </w:rPr>
        <w:t xml:space="preserve"> formie elektronicznej w</w:t>
      </w:r>
      <w:r w:rsidRPr="009B09E0">
        <w:rPr>
          <w:rFonts w:cs="Segoe UI"/>
          <w:lang w:eastAsia="pl-PL"/>
        </w:rPr>
        <w:t xml:space="preserve"> oryginale lub kopii poświadczonej za zgodność z oryginałem przez notariusza</w:t>
      </w:r>
      <w:r w:rsidR="001D6D62" w:rsidRPr="009B09E0">
        <w:rPr>
          <w:rFonts w:cs="Segoe UI"/>
          <w:lang w:eastAsia="pl-PL"/>
        </w:rPr>
        <w:t xml:space="preserve"> lub mocodawcę</w:t>
      </w:r>
      <w:r w:rsidRPr="009B09E0">
        <w:rPr>
          <w:rFonts w:cs="Segoe UI"/>
          <w:lang w:eastAsia="pl-PL"/>
        </w:rPr>
        <w:t>.</w:t>
      </w:r>
    </w:p>
    <w:p w14:paraId="3B947B44" w14:textId="77777777" w:rsidR="00687E51" w:rsidRPr="009B09E0" w:rsidRDefault="00687E51" w:rsidP="00687E51">
      <w:pPr>
        <w:spacing w:after="0" w:line="240" w:lineRule="auto"/>
        <w:jc w:val="both"/>
        <w:rPr>
          <w:rFonts w:cs="Segoe UI"/>
          <w:lang w:eastAsia="pl-PL"/>
        </w:rPr>
      </w:pPr>
    </w:p>
    <w:p w14:paraId="74F3571E" w14:textId="7E26EF05" w:rsidR="00285E7B" w:rsidRPr="003D19E3" w:rsidRDefault="000E0809" w:rsidP="00687E51">
      <w:pPr>
        <w:pStyle w:val="Akapitzlist"/>
        <w:numPr>
          <w:ilvl w:val="0"/>
          <w:numId w:val="2"/>
        </w:numPr>
        <w:spacing w:after="0" w:line="240" w:lineRule="auto"/>
        <w:ind w:left="284" w:hanging="284"/>
        <w:contextualSpacing w:val="0"/>
        <w:jc w:val="both"/>
        <w:rPr>
          <w:rFonts w:cs="Segoe UI"/>
          <w:b/>
          <w:lang w:eastAsia="pl-PL"/>
        </w:rPr>
      </w:pPr>
      <w:r w:rsidRPr="003D19E3">
        <w:rPr>
          <w:rFonts w:cs="Segoe UI"/>
          <w:b/>
          <w:lang w:eastAsia="pl-PL"/>
        </w:rPr>
        <w:t>Wykonawcy wspólnie ubiegający się o udzielenie zamówienia</w:t>
      </w:r>
      <w:r w:rsidR="00285E7B" w:rsidRPr="003D19E3">
        <w:rPr>
          <w:rFonts w:cs="Segoe UI"/>
          <w:b/>
          <w:lang w:eastAsia="pl-PL"/>
        </w:rPr>
        <w:t xml:space="preserve"> (SPÓŁKI CYWILNE/ KONSORCJA)</w:t>
      </w:r>
    </w:p>
    <w:p w14:paraId="36620DAA" w14:textId="36AC94E5" w:rsidR="00285E7B" w:rsidRPr="009B09E0" w:rsidRDefault="00285E7B" w:rsidP="00687E51">
      <w:pPr>
        <w:pStyle w:val="Akapitzlist"/>
        <w:spacing w:after="0" w:line="240" w:lineRule="auto"/>
        <w:ind w:left="284" w:hanging="284"/>
        <w:jc w:val="both"/>
        <w:rPr>
          <w:rFonts w:cs="Segoe UI"/>
          <w:lang w:eastAsia="pl-PL"/>
        </w:rPr>
      </w:pPr>
      <w:r w:rsidRPr="009B09E0">
        <w:rPr>
          <w:rFonts w:cs="Segoe UI"/>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06A198BA" w:rsidR="00285E7B" w:rsidRPr="009B09E0" w:rsidRDefault="00285E7B" w:rsidP="00687E51">
      <w:pPr>
        <w:pStyle w:val="Akapitzlist"/>
        <w:spacing w:after="0" w:line="240" w:lineRule="auto"/>
        <w:ind w:left="284" w:hanging="284"/>
        <w:jc w:val="both"/>
        <w:rPr>
          <w:rFonts w:cs="Segoe UI"/>
          <w:lang w:eastAsia="pl-PL"/>
        </w:rPr>
      </w:pPr>
      <w:r w:rsidRPr="009B09E0">
        <w:rPr>
          <w:rFonts w:cs="Segoe UI"/>
          <w:lang w:eastAsia="pl-PL"/>
        </w:rPr>
        <w:t>2. W przypadku Wykonawców wspólnie ubiegających się o udzielenie zamówienia, oświadczenie o braku podstaw do wykluczenia i spełnianiu warunków</w:t>
      </w:r>
      <w:r w:rsidR="0054231A">
        <w:rPr>
          <w:rFonts w:cs="Segoe UI"/>
          <w:lang w:eastAsia="pl-PL"/>
        </w:rPr>
        <w:t xml:space="preserve"> </w:t>
      </w:r>
      <w:r w:rsidRPr="009B09E0">
        <w:rPr>
          <w:rFonts w:cs="Segoe UI"/>
          <w:lang w:eastAsia="pl-PL"/>
        </w:rPr>
        <w:t>(jeżeli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9B09E0" w:rsidRDefault="00285E7B" w:rsidP="00687E51">
      <w:pPr>
        <w:pStyle w:val="Akapitzlist"/>
        <w:spacing w:after="0" w:line="240" w:lineRule="auto"/>
        <w:ind w:left="284" w:hanging="284"/>
        <w:jc w:val="both"/>
        <w:rPr>
          <w:rFonts w:cs="Segoe UI"/>
          <w:lang w:eastAsia="pl-PL"/>
        </w:rPr>
      </w:pPr>
      <w:r w:rsidRPr="009B09E0">
        <w:rPr>
          <w:rFonts w:cs="Segoe UI"/>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9B09E0" w:rsidRDefault="00285E7B" w:rsidP="00687E51">
      <w:pPr>
        <w:pStyle w:val="Akapitzlist"/>
        <w:spacing w:after="0" w:line="240" w:lineRule="auto"/>
        <w:ind w:left="284" w:hanging="284"/>
        <w:jc w:val="both"/>
        <w:rPr>
          <w:rFonts w:cs="Segoe UI"/>
          <w:lang w:eastAsia="pl-PL"/>
        </w:rPr>
      </w:pPr>
      <w:r w:rsidRPr="009B09E0">
        <w:rPr>
          <w:rFonts w:cs="Segoe UI"/>
          <w:lang w:eastAsia="pl-PL"/>
        </w:rPr>
        <w:t xml:space="preserve">4. Oświadczenia i dokumenty potwierdzające brak podstaw do wykluczenia z postępowania składa każdy z Wykonawców wspólnie ubiegających się o zamówienie. </w:t>
      </w:r>
      <w:r w:rsidR="000E0809" w:rsidRPr="009B09E0">
        <w:rPr>
          <w:rFonts w:cs="Segoe UI"/>
          <w:lang w:eastAsia="pl-PL"/>
        </w:rPr>
        <w:t>Wykonawcy wspólnie ubiegający się o udzielenie zamówienia składają pełnomocnictwo do</w:t>
      </w:r>
      <w:r w:rsidR="00CA4223" w:rsidRPr="009B09E0">
        <w:rPr>
          <w:rFonts w:cs="Segoe UI"/>
          <w:lang w:eastAsia="pl-PL"/>
        </w:rPr>
        <w:t> </w:t>
      </w:r>
      <w:r w:rsidR="000E0809" w:rsidRPr="009B09E0">
        <w:rPr>
          <w:rFonts w:cs="Segoe UI"/>
          <w:lang w:eastAsia="pl-PL"/>
        </w:rPr>
        <w:t>reprezentowania ich w postępowaniu o udzielenie zamówienia albo reprezentowania w</w:t>
      </w:r>
      <w:r w:rsidR="00DD665C" w:rsidRPr="009B09E0">
        <w:rPr>
          <w:rFonts w:cs="Segoe UI"/>
          <w:lang w:eastAsia="pl-PL"/>
        </w:rPr>
        <w:t> </w:t>
      </w:r>
      <w:r w:rsidR="000E0809" w:rsidRPr="009B09E0">
        <w:rPr>
          <w:rFonts w:cs="Segoe UI"/>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9B09E0">
        <w:rPr>
          <w:rFonts w:cs="Segoe UI"/>
          <w:lang w:eastAsia="pl-PL"/>
        </w:rPr>
        <w:t xml:space="preserve"> lub mocodawcę</w:t>
      </w:r>
      <w:r w:rsidR="000E0809" w:rsidRPr="009B09E0">
        <w:rPr>
          <w:rFonts w:cs="Segoe UI"/>
          <w:lang w:eastAsia="pl-PL"/>
        </w:rPr>
        <w:t>.</w:t>
      </w:r>
    </w:p>
    <w:p w14:paraId="2795546E" w14:textId="4A49A982" w:rsidR="00DD665C" w:rsidRDefault="000E0809" w:rsidP="00687E51">
      <w:pPr>
        <w:pStyle w:val="Akapitzlist"/>
        <w:numPr>
          <w:ilvl w:val="0"/>
          <w:numId w:val="3"/>
        </w:numPr>
        <w:spacing w:after="0" w:line="240" w:lineRule="auto"/>
        <w:ind w:left="284" w:hanging="284"/>
        <w:jc w:val="both"/>
        <w:rPr>
          <w:rFonts w:cs="Segoe UI"/>
          <w:lang w:eastAsia="pl-PL"/>
        </w:rPr>
      </w:pPr>
      <w:r w:rsidRPr="009B09E0">
        <w:rPr>
          <w:rFonts w:cs="Segoe UI"/>
          <w:lang w:eastAsia="pl-PL"/>
        </w:rPr>
        <w:t xml:space="preserve">Oświadczenie potwierdzające </w:t>
      </w:r>
      <w:r w:rsidR="009D1328" w:rsidRPr="009B09E0">
        <w:rPr>
          <w:rFonts w:cs="Segoe UI"/>
          <w:lang w:eastAsia="pl-PL"/>
        </w:rPr>
        <w:t xml:space="preserve">brak i podstaw do wykluczenia i </w:t>
      </w:r>
      <w:r w:rsidRPr="009B09E0">
        <w:rPr>
          <w:rFonts w:cs="Segoe UI"/>
          <w:lang w:eastAsia="pl-PL"/>
        </w:rPr>
        <w:t>spełnianie warunków udziału w postępowaniu</w:t>
      </w:r>
      <w:r w:rsidR="009D1328" w:rsidRPr="009B09E0">
        <w:rPr>
          <w:rFonts w:cs="Segoe UI"/>
          <w:lang w:eastAsia="pl-PL"/>
        </w:rPr>
        <w:t xml:space="preserve"> (jeżeli dotyczy)</w:t>
      </w:r>
      <w:r w:rsidRPr="009B09E0">
        <w:rPr>
          <w:rFonts w:cs="Segoe UI"/>
          <w:lang w:eastAsia="pl-PL"/>
        </w:rPr>
        <w:t xml:space="preserve"> winno być złożone przez każdego z członków konsorcjum lub przez ich pełnomocnika.</w:t>
      </w:r>
    </w:p>
    <w:p w14:paraId="06F8B6D9" w14:textId="77777777" w:rsidR="00687E51" w:rsidRPr="009B09E0" w:rsidRDefault="00687E51" w:rsidP="00687E51">
      <w:pPr>
        <w:pStyle w:val="Akapitzlist"/>
        <w:numPr>
          <w:ilvl w:val="0"/>
          <w:numId w:val="3"/>
        </w:numPr>
        <w:spacing w:after="0" w:line="240" w:lineRule="auto"/>
        <w:ind w:left="284" w:hanging="284"/>
        <w:jc w:val="both"/>
        <w:rPr>
          <w:rFonts w:cs="Segoe UI"/>
          <w:lang w:eastAsia="pl-PL"/>
        </w:rPr>
      </w:pPr>
    </w:p>
    <w:p w14:paraId="023154FE" w14:textId="16005694" w:rsidR="00285E7B" w:rsidRPr="003D19E3" w:rsidRDefault="003D19E3" w:rsidP="00687E51">
      <w:pPr>
        <w:spacing w:after="0" w:line="240" w:lineRule="auto"/>
        <w:jc w:val="both"/>
        <w:rPr>
          <w:rFonts w:cs="Segoe UI"/>
          <w:b/>
          <w:lang w:eastAsia="pl-PL"/>
        </w:rPr>
      </w:pPr>
      <w:r w:rsidRPr="003D19E3">
        <w:rPr>
          <w:rFonts w:cs="Segoe UI"/>
          <w:b/>
          <w:lang w:eastAsia="pl-PL"/>
        </w:rPr>
        <w:t>10</w:t>
      </w:r>
      <w:r w:rsidR="00285E7B" w:rsidRPr="003D19E3">
        <w:rPr>
          <w:rFonts w:cs="Segoe UI"/>
          <w:b/>
          <w:lang w:eastAsia="pl-PL"/>
        </w:rPr>
        <w:t xml:space="preserve">. Inne dokumenty stanowiące ofertę: </w:t>
      </w:r>
    </w:p>
    <w:p w14:paraId="39964DD2" w14:textId="77777777" w:rsidR="00285E7B" w:rsidRPr="009B09E0" w:rsidRDefault="00285E7B" w:rsidP="00687E51">
      <w:pPr>
        <w:pStyle w:val="Akapitzlist"/>
        <w:numPr>
          <w:ilvl w:val="0"/>
          <w:numId w:val="3"/>
        </w:numPr>
        <w:spacing w:after="0" w:line="240" w:lineRule="auto"/>
        <w:ind w:hanging="284"/>
        <w:jc w:val="both"/>
        <w:rPr>
          <w:rFonts w:cs="Segoe UI"/>
          <w:lang w:eastAsia="pl-PL"/>
        </w:rPr>
      </w:pPr>
      <w:r w:rsidRPr="009B09E0">
        <w:rPr>
          <w:rFonts w:cs="Segoe UI"/>
          <w:lang w:eastAsia="pl-PL"/>
        </w:rPr>
        <w:t xml:space="preserve">Formularz ofertowy </w:t>
      </w:r>
    </w:p>
    <w:p w14:paraId="563437F3" w14:textId="77777777" w:rsidR="00285E7B" w:rsidRPr="009B09E0" w:rsidRDefault="00285E7B" w:rsidP="00687E51">
      <w:pPr>
        <w:pStyle w:val="Akapitzlist"/>
        <w:numPr>
          <w:ilvl w:val="0"/>
          <w:numId w:val="3"/>
        </w:numPr>
        <w:spacing w:after="0" w:line="240" w:lineRule="auto"/>
        <w:ind w:hanging="284"/>
        <w:jc w:val="both"/>
        <w:rPr>
          <w:rFonts w:cs="Segoe UI"/>
          <w:lang w:eastAsia="pl-PL"/>
        </w:rPr>
      </w:pPr>
      <w:r w:rsidRPr="009B09E0">
        <w:rPr>
          <w:rFonts w:cs="Segoe UI"/>
          <w:lang w:eastAsia="pl-PL"/>
        </w:rPr>
        <w:t>Dowód wniesienia wadium (jeżeli dotyczy)</w:t>
      </w:r>
    </w:p>
    <w:p w14:paraId="2C533AC6" w14:textId="77777777" w:rsidR="00285E7B" w:rsidRPr="009B09E0" w:rsidRDefault="00285E7B" w:rsidP="00687E51">
      <w:pPr>
        <w:pStyle w:val="Akapitzlist"/>
        <w:numPr>
          <w:ilvl w:val="0"/>
          <w:numId w:val="3"/>
        </w:numPr>
        <w:spacing w:after="0" w:line="240" w:lineRule="auto"/>
        <w:ind w:hanging="284"/>
        <w:jc w:val="both"/>
        <w:rPr>
          <w:rFonts w:cs="Segoe UI"/>
          <w:lang w:eastAsia="pl-PL"/>
        </w:rPr>
      </w:pPr>
      <w:r w:rsidRPr="009B09E0">
        <w:rPr>
          <w:rFonts w:cs="Segoe UI"/>
          <w:lang w:eastAsia="pl-PL"/>
        </w:rPr>
        <w:t>Pełnomocnictwo (jeżeli dotyczy)</w:t>
      </w:r>
    </w:p>
    <w:p w14:paraId="10027B13" w14:textId="77777777" w:rsidR="00285E7B" w:rsidRDefault="00285E7B" w:rsidP="00687E51">
      <w:pPr>
        <w:pStyle w:val="Akapitzlist"/>
        <w:numPr>
          <w:ilvl w:val="0"/>
          <w:numId w:val="3"/>
        </w:numPr>
        <w:spacing w:after="0" w:line="240" w:lineRule="auto"/>
        <w:ind w:hanging="284"/>
        <w:jc w:val="both"/>
        <w:rPr>
          <w:rFonts w:cs="Segoe UI"/>
          <w:lang w:eastAsia="pl-PL"/>
        </w:rPr>
      </w:pPr>
      <w:r w:rsidRPr="009B09E0">
        <w:rPr>
          <w:rFonts w:cs="Segoe UI"/>
          <w:lang w:eastAsia="pl-PL"/>
        </w:rPr>
        <w:t>Zobowiązanie innego podmiotu (jeżeli dotyczy)</w:t>
      </w:r>
    </w:p>
    <w:p w14:paraId="369B7E2D" w14:textId="0E8B5569" w:rsidR="009A6DAA" w:rsidRDefault="009A6DAA" w:rsidP="00687E51">
      <w:pPr>
        <w:pStyle w:val="Akapitzlist"/>
        <w:numPr>
          <w:ilvl w:val="0"/>
          <w:numId w:val="3"/>
        </w:numPr>
        <w:spacing w:after="0" w:line="240" w:lineRule="auto"/>
        <w:ind w:hanging="284"/>
        <w:jc w:val="both"/>
        <w:rPr>
          <w:rFonts w:cs="Segoe UI"/>
          <w:lang w:eastAsia="pl-PL"/>
        </w:rPr>
      </w:pPr>
      <w:r>
        <w:rPr>
          <w:rFonts w:cs="Segoe UI"/>
          <w:lang w:eastAsia="pl-PL"/>
        </w:rPr>
        <w:t>KRS/</w:t>
      </w:r>
      <w:proofErr w:type="spellStart"/>
      <w:r>
        <w:rPr>
          <w:rFonts w:cs="Segoe UI"/>
          <w:lang w:eastAsia="pl-PL"/>
        </w:rPr>
        <w:t>CEiDG</w:t>
      </w:r>
      <w:proofErr w:type="spellEnd"/>
    </w:p>
    <w:p w14:paraId="125867ED" w14:textId="77777777" w:rsidR="00687E51" w:rsidRPr="00687E51" w:rsidRDefault="00687E51" w:rsidP="00687E51">
      <w:pPr>
        <w:spacing w:after="0" w:line="240" w:lineRule="auto"/>
        <w:jc w:val="both"/>
        <w:rPr>
          <w:rFonts w:cs="Segoe UI"/>
          <w:lang w:eastAsia="pl-PL"/>
        </w:rPr>
      </w:pPr>
    </w:p>
    <w:p w14:paraId="706576A8" w14:textId="1CDA0335" w:rsidR="000E0809" w:rsidRPr="009B09E0" w:rsidRDefault="003D19E3" w:rsidP="00687E51">
      <w:pPr>
        <w:pStyle w:val="Nagwek2"/>
        <w:spacing w:before="0" w:after="0" w:line="240" w:lineRule="auto"/>
        <w:ind w:left="360"/>
        <w:jc w:val="both"/>
        <w:rPr>
          <w:rFonts w:cs="Segoe UI"/>
          <w:color w:val="auto"/>
          <w:lang w:eastAsia="pl-PL"/>
        </w:rPr>
      </w:pPr>
      <w:r>
        <w:rPr>
          <w:rFonts w:cs="Segoe UI"/>
          <w:color w:val="auto"/>
          <w:lang w:eastAsia="pl-PL"/>
        </w:rPr>
        <w:t xml:space="preserve">V. </w:t>
      </w:r>
      <w:r w:rsidR="000E0809" w:rsidRPr="009B09E0">
        <w:rPr>
          <w:rFonts w:cs="Segoe UI"/>
          <w:color w:val="auto"/>
          <w:lang w:eastAsia="pl-PL"/>
        </w:rPr>
        <w:t>INFORMACJE O SPOSOBIE POROZUMIEWANIA SIĘ ZAMAWIAJĄCEGO Z</w:t>
      </w:r>
      <w:r w:rsidR="00764D86" w:rsidRPr="009B09E0">
        <w:rPr>
          <w:rFonts w:cs="Segoe UI"/>
          <w:color w:val="auto"/>
          <w:lang w:eastAsia="pl-PL"/>
        </w:rPr>
        <w:t> </w:t>
      </w:r>
      <w:r w:rsidR="000E0809" w:rsidRPr="009B09E0">
        <w:rPr>
          <w:rFonts w:cs="Segoe UI"/>
          <w:color w:val="auto"/>
          <w:lang w:eastAsia="pl-PL"/>
        </w:rPr>
        <w:t>WYKONAWCAMI ORAZ PRZEKAZYWANIA OŚWIADCZEŃ LUB</w:t>
      </w:r>
      <w:r w:rsidR="00764D86" w:rsidRPr="009B09E0">
        <w:rPr>
          <w:rFonts w:cs="Segoe UI"/>
          <w:color w:val="auto"/>
          <w:lang w:eastAsia="pl-PL"/>
        </w:rPr>
        <w:t> </w:t>
      </w:r>
      <w:r w:rsidR="000E0809" w:rsidRPr="009B09E0">
        <w:rPr>
          <w:rFonts w:cs="Segoe UI"/>
          <w:color w:val="auto"/>
          <w:lang w:eastAsia="pl-PL"/>
        </w:rPr>
        <w:t>DOKUMENTÓW, A TAKŻE WSKAZANIE OSÓB UPRAWNIONYCH DO</w:t>
      </w:r>
      <w:r w:rsidR="00764D86" w:rsidRPr="009B09E0">
        <w:rPr>
          <w:rFonts w:cs="Segoe UI"/>
          <w:color w:val="auto"/>
          <w:lang w:eastAsia="pl-PL"/>
        </w:rPr>
        <w:t> </w:t>
      </w:r>
      <w:r w:rsidR="000E0809" w:rsidRPr="009B09E0">
        <w:rPr>
          <w:rFonts w:cs="Segoe UI"/>
          <w:color w:val="auto"/>
          <w:lang w:eastAsia="pl-PL"/>
        </w:rPr>
        <w:t>POROZUMIEWANIA SIĘ Z WYKONAWCAMI</w:t>
      </w:r>
    </w:p>
    <w:p w14:paraId="7F85F307" w14:textId="6BB449CC" w:rsidR="000E0809" w:rsidRPr="009B09E0" w:rsidRDefault="000E0809" w:rsidP="00687E51">
      <w:pPr>
        <w:pStyle w:val="Akapitzlist"/>
        <w:numPr>
          <w:ilvl w:val="0"/>
          <w:numId w:val="4"/>
        </w:numPr>
        <w:spacing w:after="0" w:line="240" w:lineRule="auto"/>
        <w:contextualSpacing w:val="0"/>
        <w:jc w:val="both"/>
        <w:rPr>
          <w:rFonts w:cs="Segoe UI"/>
          <w:lang w:eastAsia="pl-PL"/>
        </w:rPr>
      </w:pPr>
      <w:r w:rsidRPr="009B09E0">
        <w:rPr>
          <w:rFonts w:cs="Segoe UI"/>
          <w:lang w:eastAsia="pl-PL"/>
        </w:rPr>
        <w:t>Postępowanie prowadzone jest w języku polskim.</w:t>
      </w:r>
    </w:p>
    <w:p w14:paraId="006CBB9D" w14:textId="3D556F35" w:rsidR="0054231A" w:rsidRPr="0054231A" w:rsidRDefault="000E0809" w:rsidP="00687E51">
      <w:pPr>
        <w:pStyle w:val="Akapitzlist"/>
        <w:numPr>
          <w:ilvl w:val="0"/>
          <w:numId w:val="4"/>
        </w:numPr>
        <w:spacing w:after="0" w:line="240" w:lineRule="auto"/>
        <w:contextualSpacing w:val="0"/>
        <w:jc w:val="both"/>
        <w:rPr>
          <w:rFonts w:cs="Segoe UI"/>
          <w:lang w:eastAsia="pl-PL"/>
        </w:rPr>
      </w:pPr>
      <w:r w:rsidRPr="009B09E0">
        <w:rPr>
          <w:rFonts w:cs="Segoe UI"/>
          <w:lang w:eastAsia="pl-PL"/>
        </w:rPr>
        <w:t>Oświadczenia, wnioski, zawiadomienia</w:t>
      </w:r>
      <w:r w:rsidR="00D463B6" w:rsidRPr="009B09E0">
        <w:rPr>
          <w:rFonts w:cs="Segoe UI"/>
          <w:lang w:eastAsia="pl-PL"/>
        </w:rPr>
        <w:t>, dokumenty</w:t>
      </w:r>
      <w:r w:rsidRPr="009B09E0">
        <w:rPr>
          <w:rFonts w:cs="Segoe UI"/>
          <w:lang w:eastAsia="pl-PL"/>
        </w:rPr>
        <w:t xml:space="preserve"> oraz informacje zamawiający i wykonawcy przekazują </w:t>
      </w:r>
      <w:r w:rsidR="0095379B" w:rsidRPr="009B09E0">
        <w:rPr>
          <w:rFonts w:cs="Segoe UI"/>
          <w:lang w:eastAsia="pl-PL"/>
        </w:rPr>
        <w:t>za pomocą poczty elektronicznej</w:t>
      </w:r>
      <w:r w:rsidR="00BF3560" w:rsidRPr="009B09E0">
        <w:rPr>
          <w:rFonts w:cs="Segoe UI"/>
          <w:lang w:eastAsia="pl-PL"/>
        </w:rPr>
        <w:t xml:space="preserve"> na adres </w:t>
      </w:r>
      <w:hyperlink r:id="rId14" w:history="1">
        <w:r w:rsidR="009D1328" w:rsidRPr="0054231A">
          <w:rPr>
            <w:rStyle w:val="Hipercze"/>
            <w:rFonts w:cs="Segoe UI"/>
            <w:color w:val="00B0F0"/>
            <w:lang w:eastAsia="pl-PL"/>
          </w:rPr>
          <w:t>s.piotrowski@stbu.pl</w:t>
        </w:r>
      </w:hyperlink>
      <w:r w:rsidR="0054231A">
        <w:rPr>
          <w:rStyle w:val="Hipercze"/>
          <w:rFonts w:cs="Segoe UI"/>
          <w:color w:val="00B0F0"/>
          <w:lang w:eastAsia="pl-PL"/>
        </w:rPr>
        <w:t xml:space="preserve"> </w:t>
      </w:r>
      <w:r w:rsidR="0054231A" w:rsidRPr="0054231A">
        <w:rPr>
          <w:rStyle w:val="Hipercze"/>
          <w:rFonts w:cs="Segoe UI"/>
          <w:color w:val="auto"/>
          <w:u w:val="none"/>
          <w:lang w:eastAsia="pl-PL"/>
        </w:rPr>
        <w:t>lub za pomocą platformy.</w:t>
      </w:r>
    </w:p>
    <w:p w14:paraId="09E4836C" w14:textId="1377B419" w:rsidR="00764D86" w:rsidRPr="009B09E0" w:rsidRDefault="000E0809" w:rsidP="00687E51">
      <w:pPr>
        <w:pStyle w:val="Akapitzlist"/>
        <w:numPr>
          <w:ilvl w:val="0"/>
          <w:numId w:val="4"/>
        </w:numPr>
        <w:spacing w:after="0" w:line="240" w:lineRule="auto"/>
        <w:contextualSpacing w:val="0"/>
        <w:jc w:val="both"/>
        <w:rPr>
          <w:rFonts w:cs="Segoe UI"/>
          <w:b/>
          <w:bCs/>
          <w:lang w:eastAsia="pl-PL"/>
        </w:rPr>
      </w:pPr>
      <w:r w:rsidRPr="009B09E0">
        <w:rPr>
          <w:rFonts w:cs="Segoe UI"/>
          <w:b/>
          <w:bCs/>
          <w:lang w:eastAsia="pl-PL"/>
        </w:rPr>
        <w:t>Osobą uprawnioną do porozumiewania się z wykonawcami jest</w:t>
      </w:r>
      <w:r w:rsidR="00AA1DFF" w:rsidRPr="009B09E0">
        <w:rPr>
          <w:rFonts w:cs="Segoe UI"/>
          <w:b/>
          <w:bCs/>
          <w:lang w:eastAsia="pl-PL"/>
        </w:rPr>
        <w:t>:</w:t>
      </w:r>
    </w:p>
    <w:p w14:paraId="7855DF11" w14:textId="54C487E2" w:rsidR="002E259A" w:rsidRDefault="000E0809" w:rsidP="00687E51">
      <w:pPr>
        <w:pStyle w:val="Akapitzlist"/>
        <w:spacing w:after="0" w:line="240" w:lineRule="auto"/>
        <w:contextualSpacing w:val="0"/>
        <w:jc w:val="both"/>
        <w:rPr>
          <w:rFonts w:cs="Segoe UI"/>
          <w:lang w:eastAsia="pl-PL"/>
        </w:rPr>
      </w:pPr>
      <w:r w:rsidRPr="009B09E0">
        <w:rPr>
          <w:rFonts w:cs="Segoe UI"/>
          <w:lang w:eastAsia="pl-PL"/>
        </w:rPr>
        <w:t>Sławomir Piotrowski</w:t>
      </w:r>
      <w:r w:rsidR="002E259A" w:rsidRPr="009B09E0">
        <w:rPr>
          <w:rFonts w:cs="Segoe UI"/>
          <w:lang w:eastAsia="pl-PL"/>
        </w:rPr>
        <w:t>,</w:t>
      </w:r>
      <w:r w:rsidR="00152FF0" w:rsidRPr="009B09E0">
        <w:rPr>
          <w:rFonts w:cs="Segoe UI"/>
          <w:lang w:eastAsia="pl-PL"/>
        </w:rPr>
        <w:t xml:space="preserve"> </w:t>
      </w:r>
      <w:hyperlink r:id="rId15" w:history="1">
        <w:r w:rsidR="002E259A" w:rsidRPr="009A6DAA">
          <w:rPr>
            <w:rStyle w:val="Hipercze"/>
            <w:rFonts w:cs="Segoe UI"/>
            <w:b/>
            <w:color w:val="00B0F0"/>
            <w:lang w:eastAsia="pl-PL"/>
          </w:rPr>
          <w:t>s.piotrowski@stbu.pl</w:t>
        </w:r>
      </w:hyperlink>
      <w:r w:rsidR="002E259A" w:rsidRPr="009A6DAA">
        <w:rPr>
          <w:rFonts w:cs="Segoe UI"/>
          <w:color w:val="00B0F0"/>
          <w:lang w:eastAsia="pl-PL"/>
        </w:rPr>
        <w:t>,</w:t>
      </w:r>
      <w:r w:rsidRPr="009A6DAA">
        <w:rPr>
          <w:rFonts w:cs="Segoe UI"/>
          <w:color w:val="00B0F0"/>
          <w:lang w:eastAsia="pl-PL"/>
        </w:rPr>
        <w:t xml:space="preserve"> </w:t>
      </w:r>
      <w:r w:rsidR="001E0A51" w:rsidRPr="009B09E0">
        <w:rPr>
          <w:rFonts w:cs="Segoe UI"/>
          <w:lang w:eastAsia="pl-PL"/>
        </w:rPr>
        <w:t xml:space="preserve">tel. </w:t>
      </w:r>
      <w:r w:rsidRPr="009B09E0">
        <w:rPr>
          <w:rFonts w:cs="Segoe UI"/>
          <w:lang w:eastAsia="pl-PL"/>
        </w:rPr>
        <w:t>784-073-119 w godz. 9.00-14.00</w:t>
      </w:r>
      <w:r w:rsidR="002E259A" w:rsidRPr="009B09E0">
        <w:rPr>
          <w:rFonts w:cs="Segoe UI"/>
          <w:lang w:eastAsia="pl-PL"/>
        </w:rPr>
        <w:t>;</w:t>
      </w:r>
    </w:p>
    <w:p w14:paraId="129DCE68" w14:textId="77777777" w:rsidR="00687E51" w:rsidRPr="009B09E0" w:rsidRDefault="00687E51" w:rsidP="00687E51">
      <w:pPr>
        <w:pStyle w:val="Akapitzlist"/>
        <w:spacing w:after="0" w:line="240" w:lineRule="auto"/>
        <w:contextualSpacing w:val="0"/>
        <w:jc w:val="both"/>
        <w:rPr>
          <w:rFonts w:cs="Segoe UI"/>
          <w:lang w:eastAsia="pl-PL"/>
        </w:rPr>
      </w:pPr>
    </w:p>
    <w:p w14:paraId="65C2510C" w14:textId="22BD6469" w:rsidR="000E0809" w:rsidRPr="009B09E0" w:rsidRDefault="003D19E3" w:rsidP="00687E51">
      <w:pPr>
        <w:pStyle w:val="Nagwek2"/>
        <w:spacing w:before="0" w:after="0" w:line="240" w:lineRule="auto"/>
        <w:rPr>
          <w:rFonts w:cs="Segoe UI"/>
          <w:color w:val="auto"/>
          <w:lang w:eastAsia="pl-PL"/>
        </w:rPr>
      </w:pPr>
      <w:r>
        <w:rPr>
          <w:rFonts w:cs="Segoe UI"/>
          <w:color w:val="auto"/>
          <w:lang w:eastAsia="pl-PL"/>
        </w:rPr>
        <w:t xml:space="preserve">VI. </w:t>
      </w:r>
      <w:r w:rsidR="000E0809" w:rsidRPr="009B09E0">
        <w:rPr>
          <w:rFonts w:cs="Segoe UI"/>
          <w:color w:val="auto"/>
          <w:lang w:eastAsia="pl-PL"/>
        </w:rPr>
        <w:t>WYMAGANIA DOTYCZĄCE WADIUM</w:t>
      </w:r>
    </w:p>
    <w:p w14:paraId="26D5AF92" w14:textId="4B04356F" w:rsidR="0001257D" w:rsidRDefault="0049740F" w:rsidP="00687E51">
      <w:pPr>
        <w:spacing w:after="0" w:line="240" w:lineRule="auto"/>
        <w:jc w:val="both"/>
        <w:rPr>
          <w:rFonts w:cs="Segoe UI"/>
          <w:szCs w:val="20"/>
          <w:lang w:eastAsia="pl-PL"/>
        </w:rPr>
      </w:pPr>
      <w:r w:rsidRPr="00A37DD4">
        <w:rPr>
          <w:rFonts w:cs="Segoe UI"/>
          <w:szCs w:val="20"/>
          <w:lang w:eastAsia="pl-PL"/>
        </w:rPr>
        <w:t>Nie dotyczy</w:t>
      </w:r>
    </w:p>
    <w:p w14:paraId="7B82D25D" w14:textId="77777777" w:rsidR="00687E51" w:rsidRPr="00A37DD4" w:rsidRDefault="00687E51" w:rsidP="00687E51">
      <w:pPr>
        <w:spacing w:after="0" w:line="240" w:lineRule="auto"/>
        <w:jc w:val="both"/>
        <w:rPr>
          <w:rFonts w:cs="Segoe UI"/>
          <w:szCs w:val="20"/>
        </w:rPr>
      </w:pPr>
    </w:p>
    <w:p w14:paraId="27D994D2" w14:textId="3A5F31F0" w:rsidR="000E0809" w:rsidRPr="009B09E0" w:rsidRDefault="000E0809" w:rsidP="00687E51">
      <w:pPr>
        <w:pStyle w:val="Nagwek2"/>
        <w:numPr>
          <w:ilvl w:val="0"/>
          <w:numId w:val="45"/>
        </w:numPr>
        <w:spacing w:before="0" w:after="0" w:line="240" w:lineRule="auto"/>
        <w:ind w:left="426" w:hanging="426"/>
        <w:rPr>
          <w:rFonts w:cs="Segoe UI"/>
          <w:color w:val="auto"/>
          <w:lang w:eastAsia="pl-PL"/>
        </w:rPr>
      </w:pPr>
      <w:r w:rsidRPr="009B09E0">
        <w:rPr>
          <w:rFonts w:cs="Segoe UI"/>
          <w:color w:val="auto"/>
          <w:lang w:eastAsia="pl-PL"/>
        </w:rPr>
        <w:t>TERMIN ZWI</w:t>
      </w:r>
      <w:r w:rsidR="00764D86" w:rsidRPr="009B09E0">
        <w:rPr>
          <w:rFonts w:cs="Segoe UI"/>
          <w:color w:val="auto"/>
          <w:lang w:eastAsia="pl-PL"/>
        </w:rPr>
        <w:t>Ą</w:t>
      </w:r>
      <w:r w:rsidRPr="009B09E0">
        <w:rPr>
          <w:rFonts w:cs="Segoe UI"/>
          <w:color w:val="auto"/>
          <w:lang w:eastAsia="pl-PL"/>
        </w:rPr>
        <w:t>ZANIA OFERTĄ</w:t>
      </w:r>
    </w:p>
    <w:p w14:paraId="2D2C7935" w14:textId="013B1C8B" w:rsidR="00764D86" w:rsidRDefault="001571B1" w:rsidP="00687E51">
      <w:pPr>
        <w:spacing w:after="0" w:line="240" w:lineRule="auto"/>
        <w:jc w:val="both"/>
        <w:rPr>
          <w:rFonts w:cs="Segoe UI"/>
          <w:color w:val="FF0000"/>
          <w:lang w:eastAsia="pl-PL"/>
        </w:rPr>
      </w:pPr>
      <w:r w:rsidRPr="009B09E0">
        <w:rPr>
          <w:rFonts w:cs="Segoe UI"/>
          <w:lang w:eastAsia="pl-PL"/>
        </w:rPr>
        <w:t xml:space="preserve">Termin związania ofertą wynosi </w:t>
      </w:r>
      <w:r w:rsidR="00B005CD">
        <w:rPr>
          <w:rFonts w:cs="Segoe UI"/>
          <w:lang w:eastAsia="pl-PL"/>
        </w:rPr>
        <w:t>9</w:t>
      </w:r>
      <w:r w:rsidR="009D1328" w:rsidRPr="009B09E0">
        <w:rPr>
          <w:rFonts w:cs="Segoe UI"/>
          <w:lang w:eastAsia="pl-PL"/>
        </w:rPr>
        <w:t xml:space="preserve">0 </w:t>
      </w:r>
      <w:r w:rsidR="00847D49">
        <w:rPr>
          <w:rFonts w:cs="Segoe UI"/>
          <w:lang w:eastAsia="pl-PL"/>
        </w:rPr>
        <w:t xml:space="preserve">dni tj. do dnia: </w:t>
      </w:r>
      <w:r w:rsidR="0014116B" w:rsidRPr="0014116B">
        <w:rPr>
          <w:rFonts w:cs="Segoe UI"/>
          <w:b/>
          <w:color w:val="FF0000"/>
          <w:lang w:eastAsia="pl-PL"/>
        </w:rPr>
        <w:t>7.07</w:t>
      </w:r>
      <w:r w:rsidR="00BC2EA9" w:rsidRPr="0014116B">
        <w:rPr>
          <w:rFonts w:cs="Segoe UI"/>
          <w:b/>
          <w:color w:val="FF0000"/>
          <w:lang w:eastAsia="pl-PL"/>
        </w:rPr>
        <w:t>.202</w:t>
      </w:r>
      <w:r w:rsidR="00AA4108" w:rsidRPr="0014116B">
        <w:rPr>
          <w:rFonts w:cs="Segoe UI"/>
          <w:b/>
          <w:color w:val="FF0000"/>
          <w:lang w:eastAsia="pl-PL"/>
        </w:rPr>
        <w:t>4</w:t>
      </w:r>
      <w:r w:rsidR="0054231A" w:rsidRPr="0014116B">
        <w:rPr>
          <w:rFonts w:cs="Segoe UI"/>
          <w:b/>
          <w:color w:val="FF0000"/>
          <w:lang w:eastAsia="pl-PL"/>
        </w:rPr>
        <w:t>r.</w:t>
      </w:r>
      <w:r w:rsidR="0054231A" w:rsidRPr="0014116B">
        <w:rPr>
          <w:rFonts w:cs="Segoe UI"/>
          <w:color w:val="FF0000"/>
          <w:lang w:eastAsia="pl-PL"/>
        </w:rPr>
        <w:t xml:space="preserve"> </w:t>
      </w:r>
    </w:p>
    <w:p w14:paraId="315023FC" w14:textId="77777777" w:rsidR="00687E51" w:rsidRPr="009B09E0" w:rsidRDefault="00687E51" w:rsidP="00687E51">
      <w:pPr>
        <w:spacing w:after="0" w:line="240" w:lineRule="auto"/>
        <w:jc w:val="both"/>
        <w:rPr>
          <w:rFonts w:cs="Segoe UI"/>
          <w:lang w:eastAsia="pl-PL"/>
        </w:rPr>
      </w:pPr>
    </w:p>
    <w:p w14:paraId="61E1B62A" w14:textId="63AD969D" w:rsidR="000E0809" w:rsidRPr="009B09E0" w:rsidRDefault="000E0809" w:rsidP="00687E51">
      <w:pPr>
        <w:pStyle w:val="Nagwek2"/>
        <w:numPr>
          <w:ilvl w:val="0"/>
          <w:numId w:val="45"/>
        </w:numPr>
        <w:spacing w:before="0" w:after="0" w:line="240" w:lineRule="auto"/>
        <w:ind w:left="426" w:hanging="426"/>
        <w:rPr>
          <w:rFonts w:cs="Segoe UI"/>
          <w:color w:val="auto"/>
          <w:lang w:eastAsia="pl-PL"/>
        </w:rPr>
      </w:pPr>
      <w:r w:rsidRPr="009B09E0">
        <w:rPr>
          <w:rFonts w:cs="Segoe UI"/>
          <w:color w:val="auto"/>
          <w:lang w:eastAsia="pl-PL"/>
        </w:rPr>
        <w:t>OPIS SPOSOBU PRZYGOTOWANIA OFERT</w:t>
      </w:r>
      <w:bookmarkStart w:id="2" w:name="_GoBack"/>
      <w:bookmarkEnd w:id="2"/>
    </w:p>
    <w:p w14:paraId="2B165A2D" w14:textId="23943AAA" w:rsidR="000E0809" w:rsidRPr="009B09E0" w:rsidRDefault="000E0809" w:rsidP="00687E51">
      <w:pPr>
        <w:pStyle w:val="Akapitzlist"/>
        <w:numPr>
          <w:ilvl w:val="0"/>
          <w:numId w:val="5"/>
        </w:numPr>
        <w:spacing w:after="0" w:line="240" w:lineRule="auto"/>
        <w:ind w:left="284" w:hanging="284"/>
        <w:contextualSpacing w:val="0"/>
        <w:jc w:val="both"/>
        <w:rPr>
          <w:rFonts w:cs="Segoe UI"/>
          <w:lang w:eastAsia="pl-PL"/>
        </w:rPr>
      </w:pPr>
      <w:r w:rsidRPr="009B09E0">
        <w:rPr>
          <w:rFonts w:cs="Segoe UI"/>
          <w:lang w:eastAsia="pl-PL"/>
        </w:rPr>
        <w:t>Wykonawca może złożyć jedną ofertę.</w:t>
      </w:r>
    </w:p>
    <w:p w14:paraId="138E3FED" w14:textId="16421A75" w:rsidR="000E0809" w:rsidRPr="00484010" w:rsidRDefault="000E0809" w:rsidP="00687E51">
      <w:pPr>
        <w:pStyle w:val="Akapitzlist"/>
        <w:numPr>
          <w:ilvl w:val="0"/>
          <w:numId w:val="5"/>
        </w:numPr>
        <w:spacing w:after="0" w:line="240" w:lineRule="auto"/>
        <w:ind w:left="284" w:hanging="284"/>
        <w:rPr>
          <w:rFonts w:cs="Segoe UI"/>
          <w:lang w:eastAsia="pl-PL"/>
        </w:rPr>
      </w:pPr>
      <w:r w:rsidRPr="00484010">
        <w:rPr>
          <w:rFonts w:cs="Segoe UI"/>
          <w:lang w:eastAsia="pl-PL"/>
        </w:rPr>
        <w:t>Ofertę składa się, pod rygorem nieważności, w formie pisemnej</w:t>
      </w:r>
      <w:r w:rsidR="009949AA" w:rsidRPr="00484010">
        <w:rPr>
          <w:rFonts w:cs="Segoe UI"/>
          <w:lang w:eastAsia="pl-PL"/>
        </w:rPr>
        <w:t xml:space="preserve"> w postaci elektronicznej</w:t>
      </w:r>
      <w:r w:rsidR="00484010" w:rsidRPr="00484010">
        <w:rPr>
          <w:rFonts w:cs="Segoe UI"/>
          <w:lang w:eastAsia="pl-PL"/>
        </w:rPr>
        <w:t xml:space="preserve"> opatrzonej kwalifikowanym podpisem elektronicznym. </w:t>
      </w:r>
    </w:p>
    <w:p w14:paraId="533716D3" w14:textId="7A1A57E1" w:rsidR="000E0809" w:rsidRPr="009B09E0" w:rsidRDefault="000E0809" w:rsidP="00687E51">
      <w:pPr>
        <w:pStyle w:val="Akapitzlist"/>
        <w:numPr>
          <w:ilvl w:val="0"/>
          <w:numId w:val="5"/>
        </w:numPr>
        <w:spacing w:after="0" w:line="240" w:lineRule="auto"/>
        <w:ind w:left="284" w:hanging="284"/>
        <w:contextualSpacing w:val="0"/>
        <w:jc w:val="both"/>
        <w:rPr>
          <w:rFonts w:cs="Segoe UI"/>
          <w:lang w:eastAsia="pl-PL"/>
        </w:rPr>
      </w:pPr>
      <w:r w:rsidRPr="009B09E0">
        <w:rPr>
          <w:rFonts w:cs="Segoe UI"/>
          <w:lang w:eastAsia="pl-PL"/>
        </w:rPr>
        <w:t>Treść oferty musi odpowiadać treści Specyfikacji Warunków Zamówienia.</w:t>
      </w:r>
    </w:p>
    <w:p w14:paraId="46CDE328" w14:textId="5FAA3EDC" w:rsidR="00764D86" w:rsidRPr="009B09E0" w:rsidRDefault="000E0809" w:rsidP="00687E51">
      <w:pPr>
        <w:pStyle w:val="Akapitzlist"/>
        <w:numPr>
          <w:ilvl w:val="0"/>
          <w:numId w:val="5"/>
        </w:numPr>
        <w:spacing w:after="0" w:line="240" w:lineRule="auto"/>
        <w:ind w:left="284" w:hanging="284"/>
        <w:contextualSpacing w:val="0"/>
        <w:jc w:val="both"/>
        <w:rPr>
          <w:rFonts w:cs="Segoe UI"/>
          <w:lang w:eastAsia="pl-PL"/>
        </w:rPr>
      </w:pPr>
      <w:r w:rsidRPr="009B09E0">
        <w:rPr>
          <w:rFonts w:cs="Segoe UI"/>
          <w:lang w:eastAsia="pl-PL"/>
        </w:rPr>
        <w:t xml:space="preserve">Dla ułatwienia przygotowania oferty zamawiający opracował Wzór formularza oferty, który stanowi załącznik do Specyfikacji Warunków Zamówienia. </w:t>
      </w:r>
    </w:p>
    <w:p w14:paraId="73B91337" w14:textId="4ADA7AAE" w:rsidR="00285E7B" w:rsidRPr="009B09E0" w:rsidRDefault="00285E7B" w:rsidP="00687E51">
      <w:pPr>
        <w:pStyle w:val="Akapitzlist"/>
        <w:numPr>
          <w:ilvl w:val="0"/>
          <w:numId w:val="5"/>
        </w:numPr>
        <w:spacing w:after="0" w:line="240" w:lineRule="auto"/>
        <w:ind w:left="284" w:hanging="284"/>
        <w:jc w:val="both"/>
        <w:rPr>
          <w:rFonts w:cs="Segoe UI"/>
          <w:lang w:eastAsia="pl-PL"/>
        </w:rPr>
      </w:pPr>
      <w:r w:rsidRPr="009B09E0">
        <w:rPr>
          <w:rFonts w:cs="Segoe UI"/>
          <w:lang w:eastAsia="pl-PL"/>
        </w:rPr>
        <w:t xml:space="preserve">Zamawiający dopuszcza wszelkie formaty plików jeżeli będzie posiadał narzędzia do ich odczytania, ryzyko braku narzędzi i nie odczytania dokumentów obciąża wykonawcę. </w:t>
      </w:r>
    </w:p>
    <w:p w14:paraId="3B7EAB0B" w14:textId="3AA1499E" w:rsidR="00285E7B" w:rsidRDefault="00285E7B" w:rsidP="00687E51">
      <w:pPr>
        <w:pStyle w:val="Akapitzlist"/>
        <w:numPr>
          <w:ilvl w:val="0"/>
          <w:numId w:val="5"/>
        </w:numPr>
        <w:spacing w:after="0" w:line="240" w:lineRule="auto"/>
        <w:ind w:left="284" w:hanging="284"/>
        <w:contextualSpacing w:val="0"/>
        <w:jc w:val="both"/>
        <w:rPr>
          <w:rFonts w:cs="Segoe UI"/>
          <w:lang w:eastAsia="pl-PL"/>
        </w:rPr>
      </w:pPr>
      <w:r w:rsidRPr="009B09E0">
        <w:rPr>
          <w:rFonts w:cs="Segoe UI"/>
          <w:lang w:eastAsia="pl-PL"/>
        </w:rPr>
        <w:t xml:space="preserve">Zaleca się przesyłanie dokumentów w formacie pdf, </w:t>
      </w:r>
      <w:proofErr w:type="spellStart"/>
      <w:r w:rsidRPr="009B09E0">
        <w:rPr>
          <w:rFonts w:cs="Segoe UI"/>
          <w:lang w:eastAsia="pl-PL"/>
        </w:rPr>
        <w:t>odt</w:t>
      </w:r>
      <w:proofErr w:type="spellEnd"/>
      <w:r w:rsidRPr="009B09E0">
        <w:rPr>
          <w:rFonts w:cs="Segoe UI"/>
          <w:lang w:eastAsia="pl-PL"/>
        </w:rPr>
        <w:t xml:space="preserve">, </w:t>
      </w:r>
      <w:proofErr w:type="spellStart"/>
      <w:r w:rsidRPr="009B09E0">
        <w:rPr>
          <w:rFonts w:cs="Segoe UI"/>
          <w:lang w:eastAsia="pl-PL"/>
        </w:rPr>
        <w:t>doc</w:t>
      </w:r>
      <w:proofErr w:type="spellEnd"/>
      <w:r w:rsidRPr="009B09E0">
        <w:rPr>
          <w:rFonts w:cs="Segoe UI"/>
          <w:lang w:eastAsia="pl-PL"/>
        </w:rPr>
        <w:t xml:space="preserve">, </w:t>
      </w:r>
    </w:p>
    <w:p w14:paraId="3A8D6A72" w14:textId="0F277D43" w:rsidR="00B005CD" w:rsidRPr="00B005CD" w:rsidRDefault="0056573A" w:rsidP="00687E51">
      <w:pPr>
        <w:pStyle w:val="Akapitzlist"/>
        <w:numPr>
          <w:ilvl w:val="0"/>
          <w:numId w:val="5"/>
        </w:numPr>
        <w:spacing w:after="0" w:line="240" w:lineRule="auto"/>
        <w:ind w:left="284" w:hanging="284"/>
        <w:jc w:val="both"/>
        <w:rPr>
          <w:rFonts w:cs="Segoe UI"/>
          <w:lang w:eastAsia="pl-PL"/>
        </w:rPr>
      </w:pPr>
      <w:r>
        <w:rPr>
          <w:rFonts w:cs="Segoe UI"/>
          <w:lang w:eastAsia="pl-PL"/>
        </w:rPr>
        <w:t>Instrukcja i wymogi techniczne dotyczące składania oferty zawarte są na stronie  platformy zakupowej</w:t>
      </w:r>
      <w:r w:rsidR="00B005CD">
        <w:rPr>
          <w:rFonts w:cs="Segoe UI"/>
          <w:lang w:eastAsia="pl-PL"/>
        </w:rPr>
        <w:t>.</w:t>
      </w:r>
    </w:p>
    <w:p w14:paraId="5E3960FE" w14:textId="17E50C5D" w:rsidR="00B005CD" w:rsidRDefault="00B005CD" w:rsidP="00687E51">
      <w:pPr>
        <w:pStyle w:val="Akapitzlist"/>
        <w:numPr>
          <w:ilvl w:val="0"/>
          <w:numId w:val="5"/>
        </w:numPr>
        <w:spacing w:after="0" w:line="240" w:lineRule="auto"/>
        <w:ind w:left="284" w:hanging="284"/>
        <w:jc w:val="both"/>
        <w:rPr>
          <w:rFonts w:cs="Segoe UI"/>
          <w:lang w:eastAsia="pl-PL"/>
        </w:rPr>
      </w:pPr>
      <w:r w:rsidRPr="00B005CD">
        <w:rPr>
          <w:rFonts w:cs="Segoe UI"/>
          <w:lang w:eastAsia="pl-PL"/>
        </w:rPr>
        <w:t xml:space="preserve">Szczegółowe instrukcje dotyczące korzystania z platformy znajdują się pod adresem </w:t>
      </w:r>
      <w:hyperlink r:id="rId16" w:history="1">
        <w:r w:rsidRPr="00CD4096">
          <w:rPr>
            <w:rStyle w:val="Hipercze"/>
            <w:rFonts w:cs="Segoe UI"/>
            <w:lang w:eastAsia="pl-PL"/>
          </w:rPr>
          <w:t>https://platformazakupowa.pl/strona/45-instrukcje</w:t>
        </w:r>
      </w:hyperlink>
    </w:p>
    <w:p w14:paraId="3DF027B0" w14:textId="77777777" w:rsidR="00484010" w:rsidRPr="00484010" w:rsidRDefault="00484010" w:rsidP="00687E51">
      <w:pPr>
        <w:pStyle w:val="Akapitzlist"/>
        <w:numPr>
          <w:ilvl w:val="0"/>
          <w:numId w:val="5"/>
        </w:numPr>
        <w:spacing w:after="0" w:line="240" w:lineRule="auto"/>
        <w:ind w:left="284" w:hanging="284"/>
        <w:jc w:val="both"/>
        <w:rPr>
          <w:rFonts w:cs="Segoe UI"/>
          <w:lang w:eastAsia="pl-PL"/>
        </w:rPr>
      </w:pPr>
      <w:r w:rsidRPr="00484010">
        <w:rPr>
          <w:rFonts w:cs="Segoe UI"/>
          <w:lang w:eastAsia="pl-PL"/>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412F6D52" w14:textId="77777777" w:rsidR="00484010" w:rsidRPr="00484010" w:rsidRDefault="00484010" w:rsidP="00687E51">
      <w:pPr>
        <w:pStyle w:val="Akapitzlist"/>
        <w:numPr>
          <w:ilvl w:val="0"/>
          <w:numId w:val="5"/>
        </w:numPr>
        <w:spacing w:after="0" w:line="240" w:lineRule="auto"/>
        <w:ind w:left="284" w:hanging="284"/>
        <w:jc w:val="both"/>
        <w:rPr>
          <w:rFonts w:cs="Segoe UI"/>
          <w:lang w:eastAsia="pl-PL"/>
        </w:rPr>
      </w:pPr>
      <w:r w:rsidRPr="00484010">
        <w:rPr>
          <w:rFonts w:cs="Segoe UI"/>
          <w:lang w:eastAsia="pl-PL"/>
        </w:rPr>
        <w:t>Podmiotowe środki dowodowe lub inne dokumenty, w tym dokumenty potwierdzające umocowanie do reprezentowania, sporządzone w języku obcym przekazuje się wraz z tłumaczeniem na język polski.</w:t>
      </w:r>
    </w:p>
    <w:p w14:paraId="49180541" w14:textId="6A8146AC" w:rsidR="00484010" w:rsidRDefault="00484010" w:rsidP="00687E51">
      <w:pPr>
        <w:pStyle w:val="Akapitzlist"/>
        <w:numPr>
          <w:ilvl w:val="0"/>
          <w:numId w:val="5"/>
        </w:numPr>
        <w:spacing w:after="0" w:line="240" w:lineRule="auto"/>
        <w:ind w:left="284" w:hanging="284"/>
        <w:jc w:val="both"/>
        <w:rPr>
          <w:rFonts w:cs="Segoe UI"/>
          <w:lang w:eastAsia="pl-PL"/>
        </w:rPr>
      </w:pPr>
      <w:r w:rsidRPr="00484010">
        <w:rPr>
          <w:rFonts w:cs="Segoe UI"/>
          <w:lang w:eastAsia="pl-PL"/>
        </w:rPr>
        <w:t>Wszystkie koszty związane z uczestnictwem w postępowaniu, w szczególności z przygotowaniem i złożeniem oferty ponosi wykonawca składający ofertę. Zamawiający nie przewiduje zwrotu kosztów udziału w postępowaniu.</w:t>
      </w:r>
    </w:p>
    <w:p w14:paraId="7C81234D" w14:textId="5939019B" w:rsidR="00687E51" w:rsidRDefault="00687E51" w:rsidP="00687E51">
      <w:pPr>
        <w:spacing w:after="0" w:line="240" w:lineRule="auto"/>
        <w:jc w:val="both"/>
        <w:rPr>
          <w:rFonts w:cs="Segoe UI"/>
          <w:lang w:eastAsia="pl-PL"/>
        </w:rPr>
      </w:pPr>
    </w:p>
    <w:p w14:paraId="7AFF8E84" w14:textId="77777777" w:rsidR="00687E51" w:rsidRPr="00687E51" w:rsidRDefault="00687E51" w:rsidP="00687E51">
      <w:pPr>
        <w:spacing w:after="0" w:line="240" w:lineRule="auto"/>
        <w:jc w:val="both"/>
        <w:rPr>
          <w:rFonts w:cs="Segoe UI"/>
          <w:lang w:eastAsia="pl-PL"/>
        </w:rPr>
      </w:pPr>
    </w:p>
    <w:p w14:paraId="2944EE56" w14:textId="2E19B248" w:rsidR="000E0809" w:rsidRPr="009B09E0" w:rsidRDefault="000E0809" w:rsidP="00687E51">
      <w:pPr>
        <w:pStyle w:val="Nagwek2"/>
        <w:numPr>
          <w:ilvl w:val="0"/>
          <w:numId w:val="45"/>
        </w:numPr>
        <w:spacing w:before="0" w:after="0" w:line="240" w:lineRule="auto"/>
        <w:ind w:left="567" w:hanging="567"/>
        <w:rPr>
          <w:rFonts w:cs="Segoe UI"/>
          <w:color w:val="auto"/>
          <w:lang w:eastAsia="pl-PL"/>
        </w:rPr>
      </w:pPr>
      <w:r w:rsidRPr="009B09E0">
        <w:rPr>
          <w:rFonts w:cs="Segoe UI"/>
          <w:color w:val="auto"/>
          <w:lang w:eastAsia="pl-PL"/>
        </w:rPr>
        <w:t>MIEJSCE ORAZ TERMIN SKŁADANIA I OTWARCIA OFERT</w:t>
      </w:r>
    </w:p>
    <w:p w14:paraId="6351E94F" w14:textId="172FD1BB" w:rsidR="009949AA" w:rsidRPr="009B09E0" w:rsidRDefault="000E0809" w:rsidP="00687E51">
      <w:pPr>
        <w:pStyle w:val="Akapitzlist"/>
        <w:numPr>
          <w:ilvl w:val="0"/>
          <w:numId w:val="25"/>
        </w:numPr>
        <w:spacing w:after="0" w:line="240" w:lineRule="auto"/>
        <w:ind w:left="284" w:hanging="284"/>
        <w:contextualSpacing w:val="0"/>
        <w:jc w:val="both"/>
        <w:rPr>
          <w:rFonts w:cs="Segoe UI"/>
          <w:b/>
          <w:bCs/>
          <w:lang w:eastAsia="pl-PL"/>
        </w:rPr>
      </w:pPr>
      <w:r w:rsidRPr="009B09E0">
        <w:rPr>
          <w:rFonts w:cs="Segoe UI"/>
          <w:lang w:eastAsia="pl-PL"/>
        </w:rPr>
        <w:t>Oferty należy składać do</w:t>
      </w:r>
      <w:r w:rsidR="00CA4223" w:rsidRPr="009B09E0">
        <w:rPr>
          <w:rFonts w:cs="Segoe UI"/>
          <w:lang w:eastAsia="pl-PL"/>
        </w:rPr>
        <w:t> </w:t>
      </w:r>
      <w:r w:rsidRPr="009B09E0">
        <w:rPr>
          <w:rFonts w:cs="Segoe UI"/>
          <w:lang w:eastAsia="pl-PL"/>
        </w:rPr>
        <w:t>dnia:</w:t>
      </w:r>
      <w:r w:rsidR="002C3DCE">
        <w:rPr>
          <w:rFonts w:cs="Segoe UI"/>
          <w:lang w:eastAsia="pl-PL"/>
        </w:rPr>
        <w:t xml:space="preserve"> </w:t>
      </w:r>
      <w:r w:rsidR="00282A77">
        <w:rPr>
          <w:rFonts w:cs="Segoe UI"/>
          <w:lang w:eastAsia="pl-PL"/>
        </w:rPr>
        <w:t xml:space="preserve"> </w:t>
      </w:r>
      <w:r w:rsidR="002C3DCE" w:rsidRPr="00282A77">
        <w:rPr>
          <w:rFonts w:cs="Segoe UI"/>
          <w:b/>
          <w:color w:val="FF0000"/>
          <w:lang w:eastAsia="pl-PL"/>
        </w:rPr>
        <w:t>9</w:t>
      </w:r>
      <w:r w:rsidR="00EC4B7B" w:rsidRPr="00282A77">
        <w:rPr>
          <w:rFonts w:cs="Segoe UI"/>
          <w:b/>
          <w:color w:val="FF0000"/>
          <w:lang w:eastAsia="pl-PL"/>
        </w:rPr>
        <w:t>.0</w:t>
      </w:r>
      <w:r w:rsidR="002C3DCE" w:rsidRPr="00282A77">
        <w:rPr>
          <w:rFonts w:cs="Segoe UI"/>
          <w:b/>
          <w:color w:val="FF0000"/>
          <w:lang w:eastAsia="pl-PL"/>
        </w:rPr>
        <w:t>4</w:t>
      </w:r>
      <w:r w:rsidR="00EC4B7B" w:rsidRPr="00282A77">
        <w:rPr>
          <w:rFonts w:cs="Segoe UI"/>
          <w:b/>
          <w:color w:val="FF0000"/>
          <w:lang w:eastAsia="pl-PL"/>
        </w:rPr>
        <w:t>.202</w:t>
      </w:r>
      <w:r w:rsidR="00AA4108" w:rsidRPr="00282A77">
        <w:rPr>
          <w:rFonts w:cs="Segoe UI"/>
          <w:b/>
          <w:color w:val="FF0000"/>
          <w:lang w:eastAsia="pl-PL"/>
        </w:rPr>
        <w:t>4</w:t>
      </w:r>
      <w:r w:rsidR="00484010" w:rsidRPr="00282A77">
        <w:rPr>
          <w:rFonts w:cs="Segoe UI"/>
          <w:b/>
          <w:color w:val="FF0000"/>
          <w:lang w:eastAsia="pl-PL"/>
        </w:rPr>
        <w:t>r</w:t>
      </w:r>
      <w:r w:rsidRPr="009B09E0">
        <w:rPr>
          <w:rFonts w:cs="Segoe UI"/>
          <w:lang w:eastAsia="pl-PL"/>
        </w:rPr>
        <w:t xml:space="preserve">.  do godziny </w:t>
      </w:r>
      <w:r w:rsidR="00847D49" w:rsidRPr="00847D49">
        <w:rPr>
          <w:rFonts w:cs="Segoe UI"/>
          <w:b/>
          <w:bCs/>
          <w:color w:val="FF0000"/>
          <w:lang w:eastAsia="pl-PL"/>
        </w:rPr>
        <w:t>10</w:t>
      </w:r>
      <w:r w:rsidRPr="00847D49">
        <w:rPr>
          <w:rFonts w:cs="Segoe UI"/>
          <w:b/>
          <w:bCs/>
          <w:color w:val="FF0000"/>
          <w:lang w:eastAsia="pl-PL"/>
        </w:rPr>
        <w:t>:00.</w:t>
      </w:r>
      <w:r w:rsidR="001571B1" w:rsidRPr="00847D49">
        <w:rPr>
          <w:rFonts w:cs="Segoe UI"/>
          <w:b/>
          <w:bCs/>
          <w:color w:val="FF0000"/>
          <w:lang w:eastAsia="pl-PL"/>
        </w:rPr>
        <w:t xml:space="preserve"> </w:t>
      </w:r>
    </w:p>
    <w:p w14:paraId="3FD8CCC6" w14:textId="132162B3" w:rsidR="001571B1" w:rsidRPr="009B09E0" w:rsidRDefault="001571B1" w:rsidP="00687E51">
      <w:pPr>
        <w:pStyle w:val="Akapitzlist"/>
        <w:spacing w:after="0" w:line="240" w:lineRule="auto"/>
        <w:ind w:left="0"/>
        <w:contextualSpacing w:val="0"/>
        <w:jc w:val="both"/>
        <w:rPr>
          <w:rFonts w:cs="Segoe UI"/>
          <w:b/>
          <w:bCs/>
          <w:lang w:eastAsia="pl-PL"/>
        </w:rPr>
      </w:pPr>
      <w:r w:rsidRPr="009B09E0">
        <w:rPr>
          <w:rFonts w:cs="Segoe UI"/>
          <w:b/>
          <w:bCs/>
          <w:lang w:eastAsia="pl-PL"/>
        </w:rPr>
        <w:t xml:space="preserve">Wykonawca składa ofertę za pośrednictwem platformy zakupowej Open </w:t>
      </w:r>
      <w:proofErr w:type="spellStart"/>
      <w:r w:rsidRPr="009B09E0">
        <w:rPr>
          <w:rFonts w:cs="Segoe UI"/>
          <w:b/>
          <w:bCs/>
          <w:lang w:eastAsia="pl-PL"/>
        </w:rPr>
        <w:t>Nexus</w:t>
      </w:r>
      <w:proofErr w:type="spellEnd"/>
      <w:r w:rsidRPr="009B09E0">
        <w:rPr>
          <w:rFonts w:cs="Segoe UI"/>
          <w:b/>
          <w:bCs/>
          <w:lang w:eastAsia="pl-PL"/>
        </w:rPr>
        <w:t xml:space="preserve">, dostępnej pod adresem </w:t>
      </w:r>
      <w:hyperlink r:id="rId17" w:history="1">
        <w:r w:rsidR="00BA5C5B" w:rsidRPr="009B09E0">
          <w:rPr>
            <w:rStyle w:val="Hipercze"/>
            <w:rFonts w:cs="Segoe UI"/>
            <w:b/>
            <w:bCs/>
            <w:color w:val="auto"/>
            <w:lang w:eastAsia="pl-PL"/>
          </w:rPr>
          <w:t>https://platformazakupowa.pl</w:t>
        </w:r>
      </w:hyperlink>
      <w:r w:rsidRPr="009B09E0">
        <w:rPr>
          <w:rFonts w:cs="Segoe UI"/>
          <w:b/>
          <w:bCs/>
          <w:lang w:eastAsia="pl-PL"/>
        </w:rPr>
        <w:t>,</w:t>
      </w:r>
    </w:p>
    <w:p w14:paraId="7A31F807" w14:textId="30C5E3CA" w:rsidR="00A91A9F" w:rsidRPr="009B09E0" w:rsidRDefault="00BA5C5B" w:rsidP="00687E51">
      <w:pPr>
        <w:pStyle w:val="Akapitzlist"/>
        <w:spacing w:after="0" w:line="240" w:lineRule="auto"/>
        <w:ind w:left="284" w:hanging="284"/>
        <w:contextualSpacing w:val="0"/>
        <w:jc w:val="both"/>
        <w:rPr>
          <w:rFonts w:cs="Segoe UI"/>
          <w:b/>
          <w:bCs/>
          <w:lang w:eastAsia="pl-PL"/>
        </w:rPr>
      </w:pPr>
      <w:r w:rsidRPr="009B09E0">
        <w:rPr>
          <w:rFonts w:cs="Segoe UI"/>
          <w:b/>
          <w:bCs/>
          <w:lang w:eastAsia="pl-PL"/>
        </w:rPr>
        <w:t xml:space="preserve">Profil nabywcy </w:t>
      </w:r>
      <w:proofErr w:type="spellStart"/>
      <w:r w:rsidRPr="00847D49">
        <w:rPr>
          <w:rFonts w:cs="Segoe UI"/>
          <w:b/>
          <w:bCs/>
          <w:color w:val="FF0000"/>
          <w:lang w:eastAsia="pl-PL"/>
        </w:rPr>
        <w:t>stbu_gdansk</w:t>
      </w:r>
      <w:proofErr w:type="spellEnd"/>
    </w:p>
    <w:p w14:paraId="3452A963" w14:textId="33E5E397" w:rsidR="00764D86" w:rsidRPr="00687E51" w:rsidRDefault="009D1328" w:rsidP="00687E51">
      <w:pPr>
        <w:pStyle w:val="Akapitzlist"/>
        <w:numPr>
          <w:ilvl w:val="0"/>
          <w:numId w:val="25"/>
        </w:numPr>
        <w:spacing w:after="0" w:line="240" w:lineRule="auto"/>
        <w:ind w:left="284" w:hanging="284"/>
        <w:contextualSpacing w:val="0"/>
        <w:jc w:val="both"/>
        <w:rPr>
          <w:rFonts w:cs="Segoe UI"/>
          <w:b/>
          <w:bCs/>
          <w:lang w:eastAsia="pl-PL"/>
        </w:rPr>
      </w:pPr>
      <w:r w:rsidRPr="009B09E0">
        <w:rPr>
          <w:rFonts w:cs="Segoe UI"/>
          <w:lang w:eastAsia="pl-PL"/>
        </w:rPr>
        <w:t>Zamawiający planuje otworzyć oferty</w:t>
      </w:r>
      <w:r w:rsidR="000E0809" w:rsidRPr="009B09E0">
        <w:rPr>
          <w:rFonts w:cs="Segoe UI"/>
          <w:lang w:eastAsia="pl-PL"/>
        </w:rPr>
        <w:t xml:space="preserve"> w dniu:</w:t>
      </w:r>
      <w:r w:rsidR="00AA4108">
        <w:rPr>
          <w:rFonts w:cs="Segoe UI"/>
          <w:b/>
          <w:color w:val="FF0000"/>
          <w:lang w:eastAsia="pl-PL"/>
        </w:rPr>
        <w:t xml:space="preserve">   </w:t>
      </w:r>
      <w:r w:rsidR="002C3DCE">
        <w:rPr>
          <w:rFonts w:cs="Segoe UI"/>
          <w:b/>
          <w:color w:val="FF0000"/>
          <w:lang w:eastAsia="pl-PL"/>
        </w:rPr>
        <w:t>9</w:t>
      </w:r>
      <w:r w:rsidR="00BC2EA9">
        <w:rPr>
          <w:rFonts w:cs="Segoe UI"/>
          <w:b/>
          <w:color w:val="FF0000"/>
          <w:lang w:eastAsia="pl-PL"/>
        </w:rPr>
        <w:t>.0</w:t>
      </w:r>
      <w:r w:rsidR="002C3DCE">
        <w:rPr>
          <w:rFonts w:cs="Segoe UI"/>
          <w:b/>
          <w:color w:val="FF0000"/>
          <w:lang w:eastAsia="pl-PL"/>
        </w:rPr>
        <w:t>4</w:t>
      </w:r>
      <w:r w:rsidR="00BC2EA9">
        <w:rPr>
          <w:rFonts w:cs="Segoe UI"/>
          <w:b/>
          <w:color w:val="FF0000"/>
          <w:lang w:eastAsia="pl-PL"/>
        </w:rPr>
        <w:t>.202</w:t>
      </w:r>
      <w:r w:rsidR="00AA4108">
        <w:rPr>
          <w:rFonts w:cs="Segoe UI"/>
          <w:b/>
          <w:color w:val="FF0000"/>
          <w:lang w:eastAsia="pl-PL"/>
        </w:rPr>
        <w:t>4</w:t>
      </w:r>
      <w:r w:rsidR="00BC2EA9">
        <w:rPr>
          <w:rFonts w:cs="Segoe UI"/>
          <w:b/>
          <w:color w:val="FF0000"/>
          <w:lang w:eastAsia="pl-PL"/>
        </w:rPr>
        <w:t>r</w:t>
      </w:r>
      <w:r w:rsidR="00847D49">
        <w:rPr>
          <w:rFonts w:cs="Segoe UI"/>
          <w:b/>
          <w:bCs/>
          <w:lang w:eastAsia="pl-PL"/>
        </w:rPr>
        <w:t xml:space="preserve">. </w:t>
      </w:r>
      <w:r w:rsidR="0056573A">
        <w:rPr>
          <w:rFonts w:cs="Segoe UI"/>
          <w:b/>
          <w:bCs/>
          <w:lang w:eastAsia="pl-PL"/>
        </w:rPr>
        <w:t>p</w:t>
      </w:r>
      <w:r w:rsidR="00847D49">
        <w:rPr>
          <w:rFonts w:cs="Segoe UI"/>
          <w:b/>
          <w:bCs/>
          <w:lang w:eastAsia="pl-PL"/>
        </w:rPr>
        <w:t xml:space="preserve">o godzinie </w:t>
      </w:r>
      <w:r w:rsidR="00847D49" w:rsidRPr="00847D49">
        <w:rPr>
          <w:rFonts w:cs="Segoe UI"/>
          <w:b/>
          <w:bCs/>
          <w:color w:val="FF0000"/>
          <w:lang w:eastAsia="pl-PL"/>
        </w:rPr>
        <w:t>10</w:t>
      </w:r>
      <w:r w:rsidR="000E0809" w:rsidRPr="00847D49">
        <w:rPr>
          <w:rFonts w:cs="Segoe UI"/>
          <w:b/>
          <w:bCs/>
          <w:color w:val="FF0000"/>
          <w:lang w:eastAsia="pl-PL"/>
        </w:rPr>
        <w:t>:30.</w:t>
      </w:r>
    </w:p>
    <w:p w14:paraId="04199701" w14:textId="77777777" w:rsidR="00687E51" w:rsidRPr="00687E51" w:rsidRDefault="00687E51" w:rsidP="00687E51">
      <w:pPr>
        <w:spacing w:after="0" w:line="240" w:lineRule="auto"/>
        <w:jc w:val="both"/>
        <w:rPr>
          <w:rFonts w:cs="Segoe UI"/>
          <w:b/>
          <w:bCs/>
          <w:lang w:eastAsia="pl-PL"/>
        </w:rPr>
      </w:pPr>
    </w:p>
    <w:p w14:paraId="7A1D88E0" w14:textId="1F514ABE" w:rsidR="000E0809" w:rsidRPr="009B09E0" w:rsidRDefault="000E0809" w:rsidP="00687E51">
      <w:pPr>
        <w:pStyle w:val="Nagwek2"/>
        <w:numPr>
          <w:ilvl w:val="0"/>
          <w:numId w:val="45"/>
        </w:numPr>
        <w:spacing w:before="0" w:after="0" w:line="240" w:lineRule="auto"/>
        <w:ind w:left="284" w:hanging="284"/>
        <w:rPr>
          <w:rFonts w:cs="Segoe UI"/>
          <w:color w:val="auto"/>
          <w:lang w:eastAsia="pl-PL"/>
        </w:rPr>
      </w:pPr>
      <w:r w:rsidRPr="009B09E0">
        <w:rPr>
          <w:rFonts w:cs="Segoe UI"/>
          <w:color w:val="auto"/>
          <w:lang w:eastAsia="pl-PL"/>
        </w:rPr>
        <w:t>OPIS SPOSOBU OBLICZENIA CENY</w:t>
      </w:r>
    </w:p>
    <w:p w14:paraId="5A18F24F" w14:textId="78DC9651" w:rsidR="000E0809" w:rsidRPr="009B09E0" w:rsidRDefault="000E0809" w:rsidP="00687E51">
      <w:pPr>
        <w:pStyle w:val="Akapitzlist"/>
        <w:numPr>
          <w:ilvl w:val="0"/>
          <w:numId w:val="6"/>
        </w:numPr>
        <w:spacing w:after="0" w:line="240" w:lineRule="auto"/>
        <w:ind w:left="284" w:hanging="284"/>
        <w:contextualSpacing w:val="0"/>
        <w:jc w:val="both"/>
        <w:rPr>
          <w:rFonts w:cs="Segoe UI"/>
          <w:lang w:eastAsia="pl-PL"/>
        </w:rPr>
      </w:pPr>
      <w:r w:rsidRPr="009B09E0">
        <w:rPr>
          <w:rFonts w:cs="Segoe UI"/>
          <w:lang w:eastAsia="pl-PL"/>
        </w:rPr>
        <w:t>Kwota podana w ofercie Wykonawcy jest ceną całkowitą za wykonanie przedmiotu zamówienia określonego w Specyfikacji Warunków Zamówienia.</w:t>
      </w:r>
    </w:p>
    <w:p w14:paraId="0A14A123" w14:textId="6FEF9402" w:rsidR="000E0809" w:rsidRPr="009B09E0" w:rsidRDefault="000E0809" w:rsidP="00687E51">
      <w:pPr>
        <w:pStyle w:val="Akapitzlist"/>
        <w:numPr>
          <w:ilvl w:val="0"/>
          <w:numId w:val="6"/>
        </w:numPr>
        <w:spacing w:after="0" w:line="240" w:lineRule="auto"/>
        <w:ind w:left="284" w:hanging="284"/>
        <w:contextualSpacing w:val="0"/>
        <w:jc w:val="both"/>
        <w:rPr>
          <w:rFonts w:cs="Segoe UI"/>
          <w:lang w:eastAsia="pl-PL"/>
        </w:rPr>
      </w:pPr>
      <w:r w:rsidRPr="009B09E0">
        <w:rPr>
          <w:rFonts w:cs="Segoe UI"/>
          <w:lang w:eastAsia="pl-PL"/>
        </w:rPr>
        <w:t xml:space="preserve">W cenie oferty należy ująć wszelkie koszty związane z kompleksowym wykonaniem zamówienia </w:t>
      </w:r>
      <w:r w:rsidR="009949AA" w:rsidRPr="009B09E0">
        <w:rPr>
          <w:rFonts w:cs="Segoe UI"/>
          <w:lang w:eastAsia="pl-PL"/>
        </w:rPr>
        <w:t>w tym kurtaż brokerski.</w:t>
      </w:r>
      <w:r w:rsidRPr="009B09E0">
        <w:rPr>
          <w:rFonts w:cs="Segoe UI"/>
          <w:lang w:eastAsia="pl-PL"/>
        </w:rPr>
        <w:t xml:space="preserve"> </w:t>
      </w:r>
    </w:p>
    <w:p w14:paraId="5476666C" w14:textId="6598FD2C" w:rsidR="000E0809" w:rsidRPr="009B09E0" w:rsidRDefault="000E0809" w:rsidP="00687E51">
      <w:pPr>
        <w:pStyle w:val="Akapitzlist"/>
        <w:numPr>
          <w:ilvl w:val="0"/>
          <w:numId w:val="6"/>
        </w:numPr>
        <w:spacing w:after="0" w:line="240" w:lineRule="auto"/>
        <w:ind w:left="284" w:hanging="284"/>
        <w:contextualSpacing w:val="0"/>
        <w:jc w:val="both"/>
        <w:rPr>
          <w:rFonts w:cs="Segoe UI"/>
          <w:lang w:eastAsia="pl-PL"/>
        </w:rPr>
      </w:pPr>
      <w:r w:rsidRPr="009B09E0">
        <w:rPr>
          <w:rFonts w:cs="Segoe UI"/>
          <w:lang w:eastAsia="pl-PL"/>
        </w:rPr>
        <w:t>Cena powinna być podana w złotych polskich, zgodnie z zapisami formularza ofertowego. Ostateczna cena oferty winna być zaokrąglona do dwóch miejsc po przecinku.</w:t>
      </w:r>
    </w:p>
    <w:p w14:paraId="5D442B9A" w14:textId="04C85E62" w:rsidR="000E0809" w:rsidRDefault="000E0809" w:rsidP="00687E51">
      <w:pPr>
        <w:pStyle w:val="Akapitzlist"/>
        <w:numPr>
          <w:ilvl w:val="0"/>
          <w:numId w:val="6"/>
        </w:numPr>
        <w:spacing w:after="0" w:line="240" w:lineRule="auto"/>
        <w:ind w:left="284" w:hanging="284"/>
        <w:contextualSpacing w:val="0"/>
        <w:jc w:val="both"/>
        <w:rPr>
          <w:rFonts w:cs="Segoe UI"/>
          <w:lang w:eastAsia="pl-PL"/>
        </w:rPr>
      </w:pPr>
      <w:r w:rsidRPr="009B09E0">
        <w:rPr>
          <w:rFonts w:cs="Segoe UI"/>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9B09E0">
        <w:rPr>
          <w:rFonts w:cs="Segoe UI"/>
          <w:lang w:eastAsia="pl-PL"/>
        </w:rPr>
        <w:t> </w:t>
      </w:r>
      <w:r w:rsidRPr="009B09E0">
        <w:rPr>
          <w:rFonts w:cs="Segoe UI"/>
          <w:lang w:eastAsia="pl-PL"/>
        </w:rPr>
        <w:t>obowiązującymi przepisami, a Zamawiający w celu oceny takiej oferty doliczy podaną przez Wykonawcę kwotę podatku od towaru i usług do podanej ceny w ofercie.</w:t>
      </w:r>
    </w:p>
    <w:p w14:paraId="15D99884" w14:textId="77777777" w:rsidR="00687E51" w:rsidRPr="00687E51" w:rsidRDefault="00687E51" w:rsidP="00687E51">
      <w:pPr>
        <w:spacing w:after="0" w:line="240" w:lineRule="auto"/>
        <w:jc w:val="both"/>
        <w:rPr>
          <w:rFonts w:cs="Segoe UI"/>
          <w:lang w:eastAsia="pl-PL"/>
        </w:rPr>
      </w:pPr>
    </w:p>
    <w:p w14:paraId="1B49A224" w14:textId="3B63690A" w:rsidR="000E0809" w:rsidRPr="009B09E0" w:rsidRDefault="000E0809" w:rsidP="00687E51">
      <w:pPr>
        <w:pStyle w:val="Nagwek2"/>
        <w:numPr>
          <w:ilvl w:val="0"/>
          <w:numId w:val="45"/>
        </w:numPr>
        <w:spacing w:before="0" w:after="0" w:line="240" w:lineRule="auto"/>
        <w:ind w:left="284" w:hanging="284"/>
        <w:jc w:val="both"/>
        <w:rPr>
          <w:rFonts w:cs="Segoe UI"/>
          <w:color w:val="auto"/>
          <w:lang w:eastAsia="pl-PL"/>
        </w:rPr>
      </w:pPr>
      <w:r w:rsidRPr="009B09E0">
        <w:rPr>
          <w:rFonts w:cs="Segoe UI"/>
          <w:color w:val="auto"/>
          <w:lang w:eastAsia="pl-PL"/>
        </w:rPr>
        <w:lastRenderedPageBreak/>
        <w:t>OPIS KRYTERIÓW, KTÓRYMI ZAMAWIAJĄCY BĘDZIE SIĘ KIEROWAŁ PRZY WYBORZE OFERTY, WRAZ Z PODANIEM ZNACZENIA TYCH KRYTERIÓW I</w:t>
      </w:r>
      <w:r w:rsidR="00CA4223" w:rsidRPr="009B09E0">
        <w:rPr>
          <w:rFonts w:cs="Segoe UI"/>
          <w:color w:val="auto"/>
          <w:lang w:eastAsia="pl-PL"/>
        </w:rPr>
        <w:t> </w:t>
      </w:r>
      <w:r w:rsidRPr="009B09E0">
        <w:rPr>
          <w:rFonts w:cs="Segoe UI"/>
          <w:color w:val="auto"/>
          <w:lang w:eastAsia="pl-PL"/>
        </w:rPr>
        <w:t>SPOSOBU OCENY OFERT</w:t>
      </w:r>
    </w:p>
    <w:p w14:paraId="55432581" w14:textId="57C467B9" w:rsidR="004C04C7" w:rsidRPr="009B09E0" w:rsidRDefault="000E0809" w:rsidP="00687E51">
      <w:pPr>
        <w:spacing w:after="0" w:line="240" w:lineRule="auto"/>
        <w:jc w:val="both"/>
        <w:rPr>
          <w:rFonts w:cs="Segoe UI"/>
          <w:spacing w:val="-8"/>
          <w:lang w:eastAsia="pl-PL"/>
        </w:rPr>
      </w:pPr>
      <w:r w:rsidRPr="009B09E0">
        <w:rPr>
          <w:rFonts w:cs="Segoe UI"/>
          <w:spacing w:val="-6"/>
          <w:lang w:eastAsia="pl-PL"/>
        </w:rPr>
        <w:t>Zamawiający dokona wyboru oferty najkorzystniejszej</w:t>
      </w:r>
      <w:r w:rsidRPr="009B09E0">
        <w:rPr>
          <w:rFonts w:cs="Segoe UI"/>
          <w:spacing w:val="-8"/>
          <w:lang w:eastAsia="pl-PL"/>
        </w:rPr>
        <w:t xml:space="preserve"> ekonomicznie z uwzględnieniem kryteriów:</w:t>
      </w:r>
    </w:p>
    <w:p w14:paraId="714B5E9C" w14:textId="77777777" w:rsidR="00687E51" w:rsidRDefault="00687E51" w:rsidP="00687E51">
      <w:pPr>
        <w:spacing w:after="0" w:line="240" w:lineRule="auto"/>
        <w:jc w:val="both"/>
        <w:rPr>
          <w:rFonts w:cs="Segoe UI"/>
          <w:b/>
          <w:bCs/>
          <w:spacing w:val="-8"/>
          <w:lang w:eastAsia="pl-PL"/>
        </w:rPr>
      </w:pPr>
    </w:p>
    <w:p w14:paraId="5EE5E955" w14:textId="1C151ECD" w:rsidR="004C04C7" w:rsidRPr="00847D49" w:rsidRDefault="004C04C7" w:rsidP="00687E51">
      <w:pPr>
        <w:spacing w:after="0" w:line="240" w:lineRule="auto"/>
        <w:jc w:val="both"/>
        <w:rPr>
          <w:rFonts w:cs="Segoe UI"/>
          <w:b/>
          <w:bCs/>
          <w:lang w:eastAsia="pl-PL"/>
        </w:rPr>
      </w:pPr>
      <w:r w:rsidRPr="00847D49">
        <w:rPr>
          <w:rFonts w:cs="Segoe UI"/>
          <w:b/>
          <w:bCs/>
          <w:spacing w:val="-8"/>
          <w:lang w:eastAsia="pl-PL"/>
        </w:rPr>
        <w:t>ZADANIE I</w:t>
      </w:r>
    </w:p>
    <w:p w14:paraId="763A4D76" w14:textId="78E3EF14" w:rsidR="000E0809" w:rsidRPr="00847D49" w:rsidRDefault="000E0809" w:rsidP="00687E51">
      <w:pPr>
        <w:pStyle w:val="Akapitzlist"/>
        <w:numPr>
          <w:ilvl w:val="0"/>
          <w:numId w:val="7"/>
        </w:numPr>
        <w:spacing w:after="0" w:line="240" w:lineRule="auto"/>
        <w:ind w:left="284" w:hanging="284"/>
        <w:contextualSpacing w:val="0"/>
        <w:jc w:val="both"/>
        <w:rPr>
          <w:rFonts w:cs="Segoe UI"/>
          <w:lang w:eastAsia="pl-PL"/>
        </w:rPr>
      </w:pPr>
      <w:r w:rsidRPr="00847D49">
        <w:rPr>
          <w:rFonts w:cs="Segoe UI"/>
          <w:lang w:eastAsia="pl-PL"/>
        </w:rPr>
        <w:t>Cena</w:t>
      </w:r>
      <w:r w:rsidR="001571B1" w:rsidRPr="00847D49">
        <w:rPr>
          <w:rFonts w:cs="Segoe UI"/>
          <w:lang w:eastAsia="pl-PL"/>
        </w:rPr>
        <w:t xml:space="preserve"> brutto </w:t>
      </w:r>
      <w:r w:rsidR="00374C43" w:rsidRPr="00847D49">
        <w:rPr>
          <w:rFonts w:cs="Segoe UI"/>
          <w:lang w:eastAsia="pl-PL"/>
        </w:rPr>
        <w:t>7</w:t>
      </w:r>
      <w:r w:rsidR="001571B1" w:rsidRPr="00847D49">
        <w:rPr>
          <w:rFonts w:cs="Segoe UI"/>
          <w:lang w:eastAsia="pl-PL"/>
        </w:rPr>
        <w:t>0</w:t>
      </w:r>
      <w:r w:rsidRPr="00847D49">
        <w:rPr>
          <w:rFonts w:cs="Segoe UI"/>
          <w:lang w:eastAsia="pl-PL"/>
        </w:rPr>
        <w:t xml:space="preserve">% </w:t>
      </w:r>
    </w:p>
    <w:p w14:paraId="35BAA1B4" w14:textId="4F7D8204" w:rsidR="000E0809" w:rsidRPr="00847D49" w:rsidRDefault="000E0809" w:rsidP="00687E51">
      <w:pPr>
        <w:pStyle w:val="Akapitzlist"/>
        <w:numPr>
          <w:ilvl w:val="0"/>
          <w:numId w:val="7"/>
        </w:numPr>
        <w:spacing w:after="0" w:line="240" w:lineRule="auto"/>
        <w:ind w:left="284" w:hanging="284"/>
        <w:contextualSpacing w:val="0"/>
        <w:jc w:val="both"/>
        <w:rPr>
          <w:rFonts w:cs="Segoe UI"/>
          <w:lang w:eastAsia="pl-PL"/>
        </w:rPr>
      </w:pPr>
      <w:r w:rsidRPr="00847D49">
        <w:rPr>
          <w:rFonts w:cs="Segoe UI"/>
          <w:lang w:eastAsia="pl-PL"/>
        </w:rPr>
        <w:t xml:space="preserve">Klauzule fakultatywne </w:t>
      </w:r>
      <w:r w:rsidR="00374C43" w:rsidRPr="00847D49">
        <w:rPr>
          <w:rFonts w:cs="Segoe UI"/>
          <w:lang w:eastAsia="pl-PL"/>
        </w:rPr>
        <w:t>3</w:t>
      </w:r>
      <w:r w:rsidR="001571B1" w:rsidRPr="00847D49">
        <w:rPr>
          <w:rFonts w:cs="Segoe UI"/>
          <w:lang w:eastAsia="pl-PL"/>
        </w:rPr>
        <w:t>0</w:t>
      </w:r>
      <w:r w:rsidR="00AB5B46" w:rsidRPr="00847D49">
        <w:rPr>
          <w:rFonts w:cs="Segoe UI"/>
          <w:lang w:eastAsia="pl-PL"/>
        </w:rPr>
        <w:t>%</w:t>
      </w:r>
    </w:p>
    <w:p w14:paraId="2EC71318" w14:textId="12FE19C6" w:rsidR="004C04C7" w:rsidRPr="00847D49" w:rsidRDefault="00AF7817" w:rsidP="00687E51">
      <w:pPr>
        <w:spacing w:after="0" w:line="240" w:lineRule="auto"/>
        <w:ind w:left="284" w:hanging="284"/>
        <w:jc w:val="both"/>
        <w:rPr>
          <w:rFonts w:cs="Segoe UI"/>
          <w:lang w:eastAsia="pl-PL"/>
        </w:rPr>
      </w:pPr>
      <w:r w:rsidRPr="00847D49">
        <w:rPr>
          <w:rFonts w:cs="Segoe UI"/>
          <w:lang w:eastAsia="pl-PL"/>
        </w:rPr>
        <w:t>K</w:t>
      </w:r>
      <w:r w:rsidRPr="00847D49">
        <w:rPr>
          <w:rFonts w:cs="Segoe UI"/>
          <w:vertAlign w:val="subscript"/>
          <w:lang w:eastAsia="pl-PL"/>
        </w:rPr>
        <w:t>1</w:t>
      </w:r>
      <w:r w:rsidR="00770C93" w:rsidRPr="00847D49">
        <w:rPr>
          <w:rFonts w:cs="Segoe UI"/>
          <w:lang w:eastAsia="pl-PL"/>
        </w:rPr>
        <w:t xml:space="preserve"> – </w:t>
      </w:r>
      <w:r w:rsidR="00374C43" w:rsidRPr="00847D49">
        <w:rPr>
          <w:rFonts w:cs="Segoe UI"/>
          <w:lang w:eastAsia="pl-PL"/>
        </w:rPr>
        <w:t>Podniesienie limitu odpowiedzialności w odniesieniu do szkód spowodowanych przez pożar (ogień), wybuch (eksplozję), dym lub sadzę z  45.000.00,00 zł na jedno i wszystkie zdarzenia w okresie ubezpieczenia na 90.000.000,00 zł na jedno i wszystkie zdarzenia w okresie ubezpieczenia</w:t>
      </w:r>
      <w:r w:rsidR="00770C93" w:rsidRPr="00847D49">
        <w:rPr>
          <w:rFonts w:cs="Segoe UI"/>
          <w:lang w:eastAsia="pl-PL"/>
        </w:rPr>
        <w:t xml:space="preserve"> – </w:t>
      </w:r>
      <w:r w:rsidRPr="00947E31">
        <w:rPr>
          <w:rFonts w:cs="Segoe UI"/>
          <w:b/>
          <w:lang w:eastAsia="pl-PL"/>
        </w:rPr>
        <w:t>10pkt</w:t>
      </w:r>
    </w:p>
    <w:p w14:paraId="6F3E7861" w14:textId="3FD34EC0" w:rsidR="00AF7817" w:rsidRPr="00847D49" w:rsidRDefault="00AF7817" w:rsidP="00687E51">
      <w:pPr>
        <w:spacing w:after="0" w:line="240" w:lineRule="auto"/>
        <w:ind w:left="284" w:hanging="284"/>
        <w:jc w:val="both"/>
        <w:rPr>
          <w:rFonts w:cs="Segoe UI"/>
          <w:lang w:eastAsia="pl-PL"/>
        </w:rPr>
      </w:pPr>
      <w:r w:rsidRPr="00847D49">
        <w:rPr>
          <w:rFonts w:cs="Segoe UI"/>
          <w:lang w:eastAsia="pl-PL"/>
        </w:rPr>
        <w:t>K</w:t>
      </w:r>
      <w:r w:rsidRPr="00847D49">
        <w:rPr>
          <w:rFonts w:cs="Segoe UI"/>
          <w:vertAlign w:val="subscript"/>
          <w:lang w:eastAsia="pl-PL"/>
        </w:rPr>
        <w:t>2</w:t>
      </w:r>
      <w:r w:rsidR="00770C93" w:rsidRPr="00847D49">
        <w:rPr>
          <w:rFonts w:cs="Segoe UI"/>
          <w:lang w:eastAsia="pl-PL"/>
        </w:rPr>
        <w:t xml:space="preserve"> –</w:t>
      </w:r>
      <w:r w:rsidR="003E1CDA" w:rsidRPr="00847D49">
        <w:t xml:space="preserve"> </w:t>
      </w:r>
      <w:r w:rsidR="003E1CDA" w:rsidRPr="00847D49">
        <w:rPr>
          <w:rFonts w:cs="Segoe UI"/>
          <w:lang w:eastAsia="pl-PL"/>
        </w:rPr>
        <w:t>Podniesienie limitu odpowiedzialności w odniesieniu do klauzuli strajków, rozruchów i zamieszek społecznych z 1.000.000,00 zł do 10.000.000,00 oraz podniesienie limitu odpowiedzialności w odniesieniu do klauzuli  ryzyka terroryzmu  z 1.000.000,00 zł do 10.000.000,00</w:t>
      </w:r>
      <w:r w:rsidR="00770C93" w:rsidRPr="00847D49">
        <w:rPr>
          <w:rFonts w:cs="Segoe UI"/>
          <w:lang w:eastAsia="pl-PL"/>
        </w:rPr>
        <w:t xml:space="preserve">– </w:t>
      </w:r>
      <w:r w:rsidR="00374C43" w:rsidRPr="00947E31">
        <w:rPr>
          <w:rFonts w:cs="Segoe UI"/>
          <w:b/>
          <w:lang w:eastAsia="pl-PL"/>
        </w:rPr>
        <w:t>10</w:t>
      </w:r>
      <w:r w:rsidRPr="00947E31">
        <w:rPr>
          <w:rFonts w:cs="Segoe UI"/>
          <w:b/>
          <w:lang w:eastAsia="pl-PL"/>
        </w:rPr>
        <w:t xml:space="preserve">pkt </w:t>
      </w:r>
    </w:p>
    <w:p w14:paraId="7DD398F1" w14:textId="45774557" w:rsidR="00AF7817" w:rsidRPr="00847D49" w:rsidRDefault="00AF7817" w:rsidP="00687E51">
      <w:pPr>
        <w:spacing w:after="0" w:line="240" w:lineRule="auto"/>
        <w:jc w:val="both"/>
        <w:rPr>
          <w:rFonts w:cs="Segoe UI"/>
          <w:lang w:eastAsia="pl-PL"/>
        </w:rPr>
      </w:pPr>
      <w:r w:rsidRPr="00847D49">
        <w:rPr>
          <w:rFonts w:cs="Segoe UI"/>
          <w:lang w:eastAsia="pl-PL"/>
        </w:rPr>
        <w:t>K</w:t>
      </w:r>
      <w:r w:rsidRPr="00847D49">
        <w:rPr>
          <w:rFonts w:cs="Segoe UI"/>
          <w:vertAlign w:val="subscript"/>
          <w:lang w:eastAsia="pl-PL"/>
        </w:rPr>
        <w:t>3</w:t>
      </w:r>
      <w:r w:rsidR="00770C93" w:rsidRPr="00847D49">
        <w:rPr>
          <w:rFonts w:cs="Segoe UI"/>
          <w:lang w:eastAsia="pl-PL"/>
        </w:rPr>
        <w:t xml:space="preserve"> – </w:t>
      </w:r>
      <w:r w:rsidR="00374C43" w:rsidRPr="00847D49">
        <w:rPr>
          <w:rFonts w:cs="Segoe UI"/>
          <w:lang w:eastAsia="pl-PL"/>
        </w:rPr>
        <w:t>klauzula odtworzenia sumy</w:t>
      </w:r>
      <w:r w:rsidR="00770C93" w:rsidRPr="00847D49">
        <w:rPr>
          <w:rFonts w:cs="Segoe UI"/>
          <w:lang w:eastAsia="pl-PL"/>
        </w:rPr>
        <w:t xml:space="preserve"> </w:t>
      </w:r>
    </w:p>
    <w:p w14:paraId="084DC21B" w14:textId="6A33C469" w:rsidR="003E1CDA" w:rsidRPr="00A37DD4" w:rsidRDefault="003E1CDA" w:rsidP="00687E51">
      <w:pPr>
        <w:spacing w:after="0" w:line="240" w:lineRule="auto"/>
        <w:jc w:val="both"/>
        <w:rPr>
          <w:rFonts w:cs="Segoe UI"/>
          <w:lang w:eastAsia="pl-PL"/>
        </w:rPr>
      </w:pPr>
      <w:r w:rsidRPr="009B09E0">
        <w:rPr>
          <w:rFonts w:cs="Segoe UI"/>
          <w:lang w:eastAsia="pl-PL"/>
        </w:rPr>
        <w:t>Niniejszym postanowie</w:t>
      </w:r>
      <w:r w:rsidR="009D1328" w:rsidRPr="009B09E0">
        <w:rPr>
          <w:rFonts w:cs="Segoe UI"/>
          <w:lang w:eastAsia="pl-PL"/>
        </w:rPr>
        <w:t xml:space="preserve">niem strony uzgadniają, że suma </w:t>
      </w:r>
      <w:r w:rsidRPr="009B09E0">
        <w:rPr>
          <w:rFonts w:cs="Segoe UI"/>
          <w:lang w:eastAsia="pl-PL"/>
        </w:rPr>
        <w:t>ubezpieczenia</w:t>
      </w:r>
      <w:r w:rsidR="009D1328" w:rsidRPr="009B09E0">
        <w:rPr>
          <w:rFonts w:cs="Segoe UI"/>
          <w:lang w:eastAsia="pl-PL"/>
        </w:rPr>
        <w:t xml:space="preserve"> </w:t>
      </w:r>
      <w:r w:rsidRPr="009B09E0">
        <w:rPr>
          <w:rFonts w:cs="Segoe UI"/>
          <w:lang w:eastAsia="pl-PL"/>
        </w:rPr>
        <w:t>/gwarancyjna/</w:t>
      </w:r>
      <w:r w:rsidR="009D1328" w:rsidRPr="009B09E0">
        <w:rPr>
          <w:rFonts w:cs="Segoe UI"/>
          <w:lang w:eastAsia="pl-PL"/>
        </w:rPr>
        <w:t xml:space="preserve"> </w:t>
      </w:r>
      <w:r w:rsidRPr="009B09E0">
        <w:rPr>
          <w:rFonts w:cs="Segoe UI"/>
          <w:lang w:eastAsia="pl-PL"/>
        </w:rPr>
        <w:t>limit odpowiedzialności będzie odtworzony na wniosek Zamawiającego w przypadku szkody do maksymalnej wysokości 100% limitów wyznaczonych w wym</w:t>
      </w:r>
      <w:r w:rsidR="00486FC6">
        <w:rPr>
          <w:rFonts w:cs="Segoe UI"/>
          <w:lang w:eastAsia="pl-PL"/>
        </w:rPr>
        <w:t>aganych warunkach ubezpieczenia -</w:t>
      </w:r>
      <w:r w:rsidR="00486FC6" w:rsidRPr="00947E31">
        <w:rPr>
          <w:rFonts w:cs="Segoe UI"/>
          <w:b/>
          <w:lang w:eastAsia="pl-PL"/>
        </w:rPr>
        <w:t>10pkt</w:t>
      </w:r>
      <w:r w:rsidR="004C04C7" w:rsidRPr="009B09E0">
        <w:rPr>
          <w:rFonts w:cs="Segoe UI"/>
          <w:b/>
          <w:bCs/>
          <w:highlight w:val="yellow"/>
          <w:lang w:eastAsia="pl-PL"/>
        </w:rPr>
        <w:t xml:space="preserve">      </w:t>
      </w:r>
    </w:p>
    <w:p w14:paraId="15413344" w14:textId="77777777" w:rsidR="00687E51" w:rsidRDefault="00687E51" w:rsidP="00687E51">
      <w:pPr>
        <w:spacing w:after="0" w:line="240" w:lineRule="auto"/>
        <w:ind w:left="1" w:hanging="1"/>
        <w:jc w:val="both"/>
        <w:rPr>
          <w:rFonts w:cs="Segoe UI"/>
          <w:b/>
          <w:bCs/>
          <w:lang w:eastAsia="pl-PL"/>
        </w:rPr>
      </w:pPr>
    </w:p>
    <w:p w14:paraId="3B227235" w14:textId="77777777" w:rsidR="00687E51" w:rsidRDefault="00687E51" w:rsidP="00687E51">
      <w:pPr>
        <w:spacing w:after="0" w:line="240" w:lineRule="auto"/>
        <w:ind w:left="1" w:hanging="1"/>
        <w:jc w:val="both"/>
        <w:rPr>
          <w:rFonts w:cs="Segoe UI"/>
          <w:b/>
          <w:bCs/>
          <w:lang w:eastAsia="pl-PL"/>
        </w:rPr>
      </w:pPr>
    </w:p>
    <w:p w14:paraId="17FC7520" w14:textId="01587F90" w:rsidR="003E1CDA" w:rsidRPr="00847D49" w:rsidRDefault="003E1CDA" w:rsidP="00687E51">
      <w:pPr>
        <w:spacing w:after="0" w:line="240" w:lineRule="auto"/>
        <w:ind w:left="1" w:hanging="1"/>
        <w:jc w:val="both"/>
        <w:rPr>
          <w:rFonts w:cs="Segoe UI"/>
          <w:b/>
          <w:bCs/>
          <w:lang w:eastAsia="pl-PL"/>
        </w:rPr>
      </w:pPr>
      <w:r w:rsidRPr="00847D49">
        <w:rPr>
          <w:rFonts w:cs="Segoe UI"/>
          <w:b/>
          <w:bCs/>
          <w:lang w:eastAsia="pl-PL"/>
        </w:rPr>
        <w:t>ZADANIE II</w:t>
      </w:r>
    </w:p>
    <w:p w14:paraId="117EAFDD" w14:textId="1EEF38F6" w:rsidR="003E1CDA" w:rsidRDefault="003E1CDA" w:rsidP="00687E51">
      <w:pPr>
        <w:pStyle w:val="Akapitzlist"/>
        <w:numPr>
          <w:ilvl w:val="0"/>
          <w:numId w:val="46"/>
        </w:numPr>
        <w:spacing w:after="0" w:line="240" w:lineRule="auto"/>
        <w:jc w:val="both"/>
        <w:rPr>
          <w:rFonts w:cs="Segoe UI"/>
          <w:b/>
          <w:bCs/>
          <w:lang w:eastAsia="pl-PL"/>
        </w:rPr>
      </w:pPr>
      <w:r w:rsidRPr="00847D49">
        <w:rPr>
          <w:rFonts w:cs="Segoe UI"/>
          <w:b/>
          <w:bCs/>
          <w:lang w:eastAsia="pl-PL"/>
        </w:rPr>
        <w:t xml:space="preserve">Cena brutto </w:t>
      </w:r>
      <w:r w:rsidR="00853E7A">
        <w:rPr>
          <w:rFonts w:cs="Segoe UI"/>
          <w:b/>
          <w:bCs/>
          <w:lang w:eastAsia="pl-PL"/>
        </w:rPr>
        <w:t>9</w:t>
      </w:r>
      <w:r w:rsidR="00853E7A" w:rsidRPr="00847D49">
        <w:rPr>
          <w:rFonts w:cs="Segoe UI"/>
          <w:b/>
          <w:bCs/>
          <w:lang w:eastAsia="pl-PL"/>
        </w:rPr>
        <w:t>0</w:t>
      </w:r>
      <w:r w:rsidRPr="00847D49">
        <w:rPr>
          <w:rFonts w:cs="Segoe UI"/>
          <w:b/>
          <w:bCs/>
          <w:lang w:eastAsia="pl-PL"/>
        </w:rPr>
        <w:t>%</w:t>
      </w:r>
    </w:p>
    <w:p w14:paraId="1C8F8F39" w14:textId="4C99A20E" w:rsidR="00853E7A" w:rsidRDefault="00853E7A" w:rsidP="00687E51">
      <w:pPr>
        <w:pStyle w:val="Akapitzlist"/>
        <w:numPr>
          <w:ilvl w:val="0"/>
          <w:numId w:val="46"/>
        </w:numPr>
        <w:spacing w:after="0" w:line="240" w:lineRule="auto"/>
        <w:jc w:val="both"/>
        <w:rPr>
          <w:rFonts w:cs="Segoe UI"/>
          <w:b/>
          <w:bCs/>
          <w:lang w:eastAsia="pl-PL"/>
        </w:rPr>
      </w:pPr>
      <w:r>
        <w:rPr>
          <w:rFonts w:cs="Segoe UI"/>
          <w:b/>
          <w:bCs/>
          <w:lang w:eastAsia="pl-PL"/>
        </w:rPr>
        <w:t>Klauzule fakultatywne 10%</w:t>
      </w:r>
    </w:p>
    <w:p w14:paraId="1D617685" w14:textId="72C27E06" w:rsidR="00853E7A" w:rsidRPr="00486FC6" w:rsidRDefault="00CF4CC0" w:rsidP="00687E51">
      <w:pPr>
        <w:spacing w:after="0" w:line="240" w:lineRule="auto"/>
        <w:ind w:left="1" w:hanging="1"/>
        <w:jc w:val="both"/>
        <w:rPr>
          <w:rFonts w:cs="Arial"/>
          <w:sz w:val="14"/>
          <w:szCs w:val="14"/>
        </w:rPr>
      </w:pPr>
      <w:r>
        <w:rPr>
          <w:rFonts w:cs="Segoe UI"/>
          <w:b/>
          <w:bCs/>
          <w:lang w:eastAsia="pl-PL"/>
        </w:rPr>
        <w:t>K</w:t>
      </w:r>
      <w:r w:rsidR="00486FC6">
        <w:rPr>
          <w:rFonts w:cs="Segoe UI"/>
          <w:b/>
          <w:bCs/>
          <w:vertAlign w:val="subscript"/>
          <w:lang w:eastAsia="pl-PL"/>
        </w:rPr>
        <w:t>1</w:t>
      </w:r>
      <w:r>
        <w:rPr>
          <w:rFonts w:cs="Segoe UI"/>
          <w:b/>
          <w:bCs/>
          <w:lang w:eastAsia="pl-PL"/>
        </w:rPr>
        <w:t xml:space="preserve"> </w:t>
      </w:r>
      <w:r w:rsidRPr="00486FC6">
        <w:rPr>
          <w:rFonts w:cs="Segoe UI"/>
          <w:bCs/>
          <w:lang w:eastAsia="pl-PL"/>
        </w:rPr>
        <w:t xml:space="preserve">- </w:t>
      </w:r>
      <w:r w:rsidRPr="00486FC6">
        <w:rPr>
          <w:rFonts w:cs="Arial"/>
          <w:szCs w:val="20"/>
        </w:rPr>
        <w:t xml:space="preserve">Klauzula szkód wyrządzonych przez </w:t>
      </w:r>
      <w:r w:rsidRPr="00A37DD4">
        <w:rPr>
          <w:rFonts w:cs="Arial"/>
          <w:szCs w:val="20"/>
        </w:rPr>
        <w:t xml:space="preserve">osoby w stanie </w:t>
      </w:r>
      <w:r w:rsidR="00A37DD4" w:rsidRPr="00A37DD4">
        <w:rPr>
          <w:rFonts w:cs="Arial"/>
          <w:szCs w:val="20"/>
        </w:rPr>
        <w:t>ograniczonym</w:t>
      </w:r>
      <w:r w:rsidR="00A37DD4">
        <w:rPr>
          <w:rFonts w:cs="Arial"/>
          <w:szCs w:val="20"/>
        </w:rPr>
        <w:t xml:space="preserve"> tj. </w:t>
      </w:r>
      <w:r w:rsidRPr="00486FC6">
        <w:rPr>
          <w:rFonts w:cs="Arial"/>
          <w:szCs w:val="20"/>
        </w:rPr>
        <w:t xml:space="preserve">nietrzeźwości albo w stanie po użyciu alkoholu lub pod wpływem środków odurzających, substancji psychotropowych lub środków zastępczych w rozumieniu przepisów o przeciwdziałaniu narkomanii – </w:t>
      </w:r>
      <w:r w:rsidRPr="00947E31">
        <w:rPr>
          <w:rFonts w:cs="Arial"/>
          <w:b/>
          <w:szCs w:val="20"/>
        </w:rPr>
        <w:t>5 pkt</w:t>
      </w:r>
    </w:p>
    <w:p w14:paraId="071EEF7B" w14:textId="35CDCBBC" w:rsidR="00CF4CC0" w:rsidRPr="00947E31" w:rsidRDefault="00CF4CC0" w:rsidP="00687E51">
      <w:pPr>
        <w:spacing w:after="0" w:line="240" w:lineRule="auto"/>
        <w:ind w:left="1" w:hanging="1"/>
        <w:jc w:val="both"/>
        <w:rPr>
          <w:rFonts w:cs="Segoe UI"/>
          <w:bCs/>
          <w:szCs w:val="20"/>
          <w:lang w:eastAsia="pl-PL"/>
        </w:rPr>
      </w:pPr>
      <w:r w:rsidRPr="00486FC6">
        <w:rPr>
          <w:rFonts w:cs="Segoe UI"/>
          <w:b/>
          <w:bCs/>
          <w:szCs w:val="20"/>
          <w:lang w:eastAsia="pl-PL"/>
        </w:rPr>
        <w:t>K</w:t>
      </w:r>
      <w:r w:rsidR="00486FC6">
        <w:rPr>
          <w:rFonts w:cs="Segoe UI"/>
          <w:b/>
          <w:bCs/>
          <w:szCs w:val="20"/>
          <w:vertAlign w:val="subscript"/>
          <w:lang w:eastAsia="pl-PL"/>
        </w:rPr>
        <w:t>2</w:t>
      </w:r>
      <w:r w:rsidRPr="00486FC6">
        <w:rPr>
          <w:rFonts w:cs="Segoe UI"/>
          <w:b/>
          <w:bCs/>
          <w:szCs w:val="20"/>
          <w:lang w:eastAsia="pl-PL"/>
        </w:rPr>
        <w:t xml:space="preserve"> - </w:t>
      </w:r>
      <w:r w:rsidRPr="00947E31">
        <w:rPr>
          <w:rFonts w:cs="Arial"/>
          <w:szCs w:val="20"/>
        </w:rPr>
        <w:t xml:space="preserve">Klauzula zniesienia potrąceń z tytułu zużycia eksploatacyjnego części – </w:t>
      </w:r>
      <w:r w:rsidRPr="00947E31">
        <w:rPr>
          <w:rFonts w:cs="Arial"/>
          <w:b/>
          <w:szCs w:val="20"/>
        </w:rPr>
        <w:t>5 pkt</w:t>
      </w:r>
    </w:p>
    <w:p w14:paraId="70A2861D" w14:textId="77777777" w:rsidR="00687E51" w:rsidRDefault="00687E51" w:rsidP="00687E51">
      <w:pPr>
        <w:spacing w:after="0" w:line="240" w:lineRule="auto"/>
        <w:ind w:left="1" w:hanging="1"/>
        <w:jc w:val="both"/>
        <w:rPr>
          <w:rFonts w:cs="Segoe UI"/>
          <w:b/>
          <w:bCs/>
          <w:lang w:eastAsia="pl-PL"/>
        </w:rPr>
      </w:pPr>
    </w:p>
    <w:p w14:paraId="66ED5669" w14:textId="77777777" w:rsidR="00687E51" w:rsidRDefault="00687E51" w:rsidP="00687E51">
      <w:pPr>
        <w:spacing w:after="0" w:line="240" w:lineRule="auto"/>
        <w:ind w:left="1" w:hanging="1"/>
        <w:jc w:val="both"/>
        <w:rPr>
          <w:rFonts w:cs="Segoe UI"/>
          <w:b/>
          <w:bCs/>
          <w:lang w:eastAsia="pl-PL"/>
        </w:rPr>
      </w:pPr>
    </w:p>
    <w:p w14:paraId="3E2399BD" w14:textId="25FFF1D6" w:rsidR="004C04C7" w:rsidRPr="00847D49" w:rsidRDefault="004C04C7" w:rsidP="00687E51">
      <w:pPr>
        <w:spacing w:after="0" w:line="240" w:lineRule="auto"/>
        <w:ind w:left="1" w:hanging="1"/>
        <w:jc w:val="both"/>
        <w:rPr>
          <w:rFonts w:cs="Segoe UI"/>
          <w:b/>
          <w:bCs/>
          <w:lang w:eastAsia="pl-PL"/>
        </w:rPr>
      </w:pPr>
      <w:r w:rsidRPr="00847D49">
        <w:rPr>
          <w:rFonts w:cs="Segoe UI"/>
          <w:b/>
          <w:bCs/>
          <w:lang w:eastAsia="pl-PL"/>
        </w:rPr>
        <w:t xml:space="preserve">ZADANIE </w:t>
      </w:r>
      <w:r w:rsidR="00374C43" w:rsidRPr="00847D49">
        <w:rPr>
          <w:rFonts w:cs="Segoe UI"/>
          <w:b/>
          <w:bCs/>
          <w:lang w:eastAsia="pl-PL"/>
        </w:rPr>
        <w:t>I</w:t>
      </w:r>
      <w:r w:rsidRPr="00847D49">
        <w:rPr>
          <w:rFonts w:cs="Segoe UI"/>
          <w:b/>
          <w:bCs/>
          <w:lang w:eastAsia="pl-PL"/>
        </w:rPr>
        <w:t>II</w:t>
      </w:r>
    </w:p>
    <w:p w14:paraId="652AE402" w14:textId="32E4EF96" w:rsidR="00FE1692" w:rsidRPr="00486FC6" w:rsidRDefault="001571B1" w:rsidP="00687E51">
      <w:pPr>
        <w:pStyle w:val="Akapitzlist"/>
        <w:numPr>
          <w:ilvl w:val="0"/>
          <w:numId w:val="47"/>
        </w:numPr>
        <w:spacing w:after="0" w:line="240" w:lineRule="auto"/>
        <w:contextualSpacing w:val="0"/>
        <w:jc w:val="both"/>
        <w:rPr>
          <w:rFonts w:cs="Segoe UI"/>
          <w:b/>
          <w:lang w:eastAsia="pl-PL"/>
        </w:rPr>
      </w:pPr>
      <w:r w:rsidRPr="00486FC6">
        <w:rPr>
          <w:rFonts w:cs="Segoe UI"/>
          <w:b/>
          <w:lang w:eastAsia="pl-PL"/>
        </w:rPr>
        <w:t xml:space="preserve">Cena brutto </w:t>
      </w:r>
      <w:r w:rsidR="00374C43" w:rsidRPr="00486FC6">
        <w:rPr>
          <w:rFonts w:cs="Segoe UI"/>
          <w:b/>
          <w:lang w:eastAsia="pl-PL"/>
        </w:rPr>
        <w:t>8</w:t>
      </w:r>
      <w:r w:rsidRPr="00486FC6">
        <w:rPr>
          <w:rFonts w:cs="Segoe UI"/>
          <w:b/>
          <w:lang w:eastAsia="pl-PL"/>
        </w:rPr>
        <w:t>0</w:t>
      </w:r>
      <w:r w:rsidR="00FE1692" w:rsidRPr="00486FC6">
        <w:rPr>
          <w:rFonts w:cs="Segoe UI"/>
          <w:b/>
          <w:lang w:eastAsia="pl-PL"/>
        </w:rPr>
        <w:t xml:space="preserve">% </w:t>
      </w:r>
    </w:p>
    <w:p w14:paraId="6DF4D8B7" w14:textId="324DD0F2" w:rsidR="00FE1692" w:rsidRPr="00486FC6" w:rsidRDefault="001571B1" w:rsidP="00687E51">
      <w:pPr>
        <w:pStyle w:val="Akapitzlist"/>
        <w:numPr>
          <w:ilvl w:val="0"/>
          <w:numId w:val="47"/>
        </w:numPr>
        <w:spacing w:after="0" w:line="240" w:lineRule="auto"/>
        <w:contextualSpacing w:val="0"/>
        <w:jc w:val="both"/>
        <w:rPr>
          <w:rFonts w:cs="Segoe UI"/>
          <w:b/>
          <w:lang w:eastAsia="pl-PL"/>
        </w:rPr>
      </w:pPr>
      <w:r w:rsidRPr="00486FC6">
        <w:rPr>
          <w:rFonts w:cs="Segoe UI"/>
          <w:b/>
          <w:lang w:eastAsia="pl-PL"/>
        </w:rPr>
        <w:t>Klauzul</w:t>
      </w:r>
      <w:r w:rsidR="00CF4CC0" w:rsidRPr="00486FC6">
        <w:rPr>
          <w:rFonts w:cs="Segoe UI"/>
          <w:b/>
          <w:lang w:eastAsia="pl-PL"/>
        </w:rPr>
        <w:t>a</w:t>
      </w:r>
      <w:r w:rsidRPr="00486FC6">
        <w:rPr>
          <w:rFonts w:cs="Segoe UI"/>
          <w:b/>
          <w:lang w:eastAsia="pl-PL"/>
        </w:rPr>
        <w:t xml:space="preserve"> fakultatywn</w:t>
      </w:r>
      <w:r w:rsidR="00CF4CC0" w:rsidRPr="00486FC6">
        <w:rPr>
          <w:rFonts w:cs="Segoe UI"/>
          <w:b/>
          <w:lang w:eastAsia="pl-PL"/>
        </w:rPr>
        <w:t>a</w:t>
      </w:r>
      <w:r w:rsidRPr="00486FC6">
        <w:rPr>
          <w:rFonts w:cs="Segoe UI"/>
          <w:b/>
          <w:lang w:eastAsia="pl-PL"/>
        </w:rPr>
        <w:t xml:space="preserve"> </w:t>
      </w:r>
      <w:r w:rsidR="00374C43" w:rsidRPr="00486FC6">
        <w:rPr>
          <w:rFonts w:cs="Segoe UI"/>
          <w:b/>
          <w:lang w:eastAsia="pl-PL"/>
        </w:rPr>
        <w:t>2</w:t>
      </w:r>
      <w:r w:rsidRPr="00486FC6">
        <w:rPr>
          <w:rFonts w:cs="Segoe UI"/>
          <w:b/>
          <w:lang w:eastAsia="pl-PL"/>
        </w:rPr>
        <w:t>0</w:t>
      </w:r>
      <w:r w:rsidR="00FE1692" w:rsidRPr="00486FC6">
        <w:rPr>
          <w:rFonts w:cs="Segoe UI"/>
          <w:b/>
          <w:lang w:eastAsia="pl-PL"/>
        </w:rPr>
        <w:t>%</w:t>
      </w:r>
    </w:p>
    <w:p w14:paraId="12AB5DF1" w14:textId="7995E668" w:rsidR="00484010" w:rsidRDefault="00AF7817" w:rsidP="00687E51">
      <w:pPr>
        <w:spacing w:after="0" w:line="240" w:lineRule="auto"/>
        <w:ind w:left="1" w:hanging="1"/>
        <w:jc w:val="both"/>
        <w:rPr>
          <w:rFonts w:cs="Segoe UI"/>
          <w:lang w:eastAsia="pl-PL"/>
        </w:rPr>
      </w:pPr>
      <w:r w:rsidRPr="00847D49">
        <w:rPr>
          <w:rFonts w:cs="Segoe UI"/>
          <w:lang w:eastAsia="pl-PL"/>
        </w:rPr>
        <w:t>K</w:t>
      </w:r>
      <w:r w:rsidR="00486FC6">
        <w:rPr>
          <w:rFonts w:cs="Segoe UI"/>
          <w:vertAlign w:val="subscript"/>
          <w:lang w:eastAsia="pl-PL"/>
        </w:rPr>
        <w:t>1</w:t>
      </w:r>
      <w:r w:rsidR="00770C93" w:rsidRPr="00847D49">
        <w:rPr>
          <w:rFonts w:cs="Segoe UI"/>
          <w:lang w:eastAsia="pl-PL"/>
        </w:rPr>
        <w:t xml:space="preserve">– </w:t>
      </w:r>
      <w:r w:rsidR="00374C43" w:rsidRPr="00847D49">
        <w:rPr>
          <w:rFonts w:cs="Segoe UI"/>
          <w:lang w:eastAsia="pl-PL"/>
        </w:rPr>
        <w:t>klauzula</w:t>
      </w:r>
      <w:r w:rsidR="00374C43" w:rsidRPr="009B09E0">
        <w:rPr>
          <w:rFonts w:cs="Segoe UI"/>
          <w:lang w:eastAsia="pl-PL"/>
        </w:rPr>
        <w:t xml:space="preserve"> zniesienia franszyz/udziałów własnych</w:t>
      </w:r>
      <w:r w:rsidR="003E1CDA" w:rsidRPr="009B09E0">
        <w:rPr>
          <w:rFonts w:cs="Segoe UI"/>
          <w:lang w:eastAsia="pl-PL"/>
        </w:rPr>
        <w:t xml:space="preserve"> – </w:t>
      </w:r>
      <w:r w:rsidR="003E1CDA" w:rsidRPr="009A6DAA">
        <w:rPr>
          <w:rFonts w:cs="Segoe UI"/>
          <w:b/>
          <w:lang w:eastAsia="pl-PL"/>
        </w:rPr>
        <w:t>20 pkt</w:t>
      </w:r>
    </w:p>
    <w:p w14:paraId="0DF4005D" w14:textId="77777777" w:rsidR="00623D41" w:rsidRDefault="00623D41" w:rsidP="00687E51">
      <w:pPr>
        <w:spacing w:after="0" w:line="240" w:lineRule="auto"/>
        <w:jc w:val="both"/>
        <w:rPr>
          <w:rFonts w:cs="Segoe UI"/>
          <w:lang w:eastAsia="pl-PL"/>
        </w:rPr>
      </w:pPr>
    </w:p>
    <w:p w14:paraId="61348B30" w14:textId="77777777" w:rsidR="00623D41" w:rsidRPr="00623D41" w:rsidRDefault="00623D41" w:rsidP="00623D41">
      <w:pPr>
        <w:spacing w:after="0" w:line="276" w:lineRule="auto"/>
        <w:jc w:val="both"/>
        <w:rPr>
          <w:rFonts w:cs="Segoe UI"/>
          <w:lang w:eastAsia="pl-PL"/>
        </w:rPr>
      </w:pPr>
      <w:r w:rsidRPr="00623D41">
        <w:rPr>
          <w:rFonts w:cs="Segoe UI"/>
          <w:lang w:eastAsia="pl-PL"/>
        </w:rPr>
        <w:t>Szczegółowy opis klauzul fakultatywnych zawarto w formularzu ofertowym.</w:t>
      </w:r>
    </w:p>
    <w:p w14:paraId="37CC97B1" w14:textId="77777777" w:rsidR="00623D41" w:rsidRPr="00623D41" w:rsidRDefault="00623D41" w:rsidP="00623D41">
      <w:pPr>
        <w:spacing w:after="0" w:line="276" w:lineRule="auto"/>
        <w:jc w:val="both"/>
        <w:rPr>
          <w:rFonts w:cs="Segoe UI"/>
          <w:lang w:eastAsia="pl-PL"/>
        </w:rPr>
      </w:pPr>
      <w:r w:rsidRPr="00623D41">
        <w:rPr>
          <w:rFonts w:cs="Segoe UI"/>
          <w:lang w:eastAsia="pl-PL"/>
        </w:rPr>
        <w:t xml:space="preserve">Punkty w kryterium cena będą przyznawane wg wzoru: iloraz ceny najniższej przez cenę badaną razy waga procentowa. </w:t>
      </w:r>
    </w:p>
    <w:p w14:paraId="3EE42051" w14:textId="77777777" w:rsidR="00623D41" w:rsidRPr="00623D41" w:rsidRDefault="00623D41" w:rsidP="00623D41">
      <w:pPr>
        <w:spacing w:after="0" w:line="276" w:lineRule="auto"/>
        <w:jc w:val="both"/>
        <w:rPr>
          <w:rFonts w:cs="Segoe UI"/>
          <w:lang w:eastAsia="pl-PL"/>
        </w:rPr>
      </w:pPr>
      <w:r w:rsidRPr="00623D41">
        <w:rPr>
          <w:rFonts w:cs="Segoe UI"/>
          <w:lang w:eastAsia="pl-PL"/>
        </w:rPr>
        <w:t>Jeżeli wykonawca nie zaznaczy akceptacji żadnej klauzuli fakultatywnej, ofercie nie zostanie przyznany żaden punkt w tym kryterium.</w:t>
      </w:r>
    </w:p>
    <w:p w14:paraId="30CA5AB7" w14:textId="77777777" w:rsidR="00623D41" w:rsidRPr="00623D41" w:rsidRDefault="00623D41" w:rsidP="00623D41">
      <w:pPr>
        <w:spacing w:after="0" w:line="276" w:lineRule="auto"/>
        <w:jc w:val="both"/>
        <w:rPr>
          <w:rFonts w:cs="Segoe UI"/>
          <w:lang w:eastAsia="pl-PL"/>
        </w:rPr>
      </w:pPr>
      <w:r w:rsidRPr="00623D41">
        <w:rPr>
          <w:rFonts w:cs="Segoe UI"/>
          <w:lang w:eastAsia="pl-PL"/>
        </w:rPr>
        <w:t>Oferta, która uzyska największą ilość punktów zostanie uznana za najkorzystniejszą</w:t>
      </w:r>
    </w:p>
    <w:p w14:paraId="498B94D4" w14:textId="77777777" w:rsidR="00623D41" w:rsidRDefault="00623D41" w:rsidP="00623D41">
      <w:pPr>
        <w:spacing w:after="0" w:line="240" w:lineRule="auto"/>
        <w:jc w:val="both"/>
        <w:rPr>
          <w:rFonts w:cs="Segoe UI"/>
          <w:lang w:eastAsia="pl-PL"/>
        </w:rPr>
      </w:pPr>
    </w:p>
    <w:p w14:paraId="7842FEE0" w14:textId="5E06E4FD" w:rsidR="00806490" w:rsidRDefault="00484010" w:rsidP="00623D41">
      <w:pPr>
        <w:spacing w:after="0" w:line="240" w:lineRule="auto"/>
        <w:jc w:val="both"/>
        <w:rPr>
          <w:rFonts w:cs="Segoe UI"/>
          <w:lang w:eastAsia="pl-PL"/>
        </w:rPr>
      </w:pPr>
      <w:r w:rsidRPr="00484010">
        <w:rPr>
          <w:rFonts w:cs="Segoe UI"/>
          <w:lang w:eastAsia="pl-PL"/>
        </w:rPr>
        <w:t>Zamawiający zamierza najpierw dokonać badania i oceny ofert, a następnie dokona kwalifikacji podmiotowej Wykonawcy, którego oferta została najwyżej oceniona, w zakresie braku podstaw wykluczenia oraz spełniania warunków udziału w postępowaniu.</w:t>
      </w:r>
    </w:p>
    <w:p w14:paraId="6B0C9CB8" w14:textId="77777777" w:rsidR="00687E51" w:rsidRPr="009B09E0" w:rsidRDefault="00687E51" w:rsidP="00687E51">
      <w:pPr>
        <w:spacing w:after="0" w:line="240" w:lineRule="auto"/>
        <w:jc w:val="both"/>
        <w:rPr>
          <w:rFonts w:cs="Segoe UI"/>
          <w:lang w:eastAsia="pl-PL"/>
        </w:rPr>
      </w:pPr>
    </w:p>
    <w:p w14:paraId="56D411F9" w14:textId="7B735B63" w:rsidR="000E0809" w:rsidRPr="009B09E0" w:rsidRDefault="00997F6D" w:rsidP="00687E51">
      <w:pPr>
        <w:pStyle w:val="Nagwek2"/>
        <w:numPr>
          <w:ilvl w:val="0"/>
          <w:numId w:val="45"/>
        </w:numPr>
        <w:spacing w:before="0" w:after="0" w:line="240" w:lineRule="auto"/>
        <w:ind w:left="284" w:hanging="284"/>
        <w:jc w:val="both"/>
        <w:rPr>
          <w:rFonts w:cs="Segoe UI"/>
          <w:color w:val="auto"/>
          <w:lang w:eastAsia="pl-PL"/>
        </w:rPr>
      </w:pPr>
      <w:r w:rsidRPr="009B09E0">
        <w:rPr>
          <w:rFonts w:cs="Segoe UI"/>
          <w:color w:val="auto"/>
          <w:lang w:eastAsia="pl-PL"/>
        </w:rPr>
        <w:t>I</w:t>
      </w:r>
      <w:r w:rsidR="000E0809" w:rsidRPr="009B09E0">
        <w:rPr>
          <w:rFonts w:cs="Segoe UI"/>
          <w:color w:val="auto"/>
          <w:lang w:eastAsia="pl-PL"/>
        </w:rPr>
        <w:t>NFORMACJE O FORMALNOŚCIACH, JAKIE POWINNY ZOSTAĆ DOPEŁNIONE PO</w:t>
      </w:r>
      <w:r w:rsidRPr="009B09E0">
        <w:rPr>
          <w:rFonts w:cs="Segoe UI"/>
          <w:color w:val="auto"/>
          <w:lang w:eastAsia="pl-PL"/>
        </w:rPr>
        <w:t> </w:t>
      </w:r>
      <w:r w:rsidR="000E0809" w:rsidRPr="009B09E0">
        <w:rPr>
          <w:rFonts w:cs="Segoe UI"/>
          <w:color w:val="auto"/>
          <w:lang w:eastAsia="pl-PL"/>
        </w:rPr>
        <w:t>WYBORZE OFERTY W CELU ZAWARCIA UMOWY W SPRAWIE ZAMÓWIENIA</w:t>
      </w:r>
      <w:r w:rsidRPr="009B09E0">
        <w:rPr>
          <w:rFonts w:cs="Segoe UI"/>
          <w:color w:val="auto"/>
          <w:lang w:eastAsia="pl-PL"/>
        </w:rPr>
        <w:t> </w:t>
      </w:r>
      <w:r w:rsidR="000E0809" w:rsidRPr="009B09E0">
        <w:rPr>
          <w:rFonts w:cs="Segoe UI"/>
          <w:color w:val="auto"/>
          <w:lang w:eastAsia="pl-PL"/>
        </w:rPr>
        <w:t>PUBLICZNEGO</w:t>
      </w:r>
    </w:p>
    <w:p w14:paraId="40003718" w14:textId="5DE5220C" w:rsidR="00997F6D" w:rsidRDefault="000E0809" w:rsidP="00687E51">
      <w:pPr>
        <w:spacing w:after="0" w:line="240" w:lineRule="auto"/>
        <w:ind w:left="284" w:hanging="284"/>
        <w:jc w:val="both"/>
        <w:rPr>
          <w:rFonts w:cs="Segoe UI"/>
          <w:lang w:eastAsia="pl-PL"/>
        </w:rPr>
      </w:pPr>
      <w:r w:rsidRPr="009B09E0">
        <w:rPr>
          <w:rFonts w:cs="Segoe UI"/>
          <w:lang w:eastAsia="pl-PL"/>
        </w:rPr>
        <w:t xml:space="preserve">O miejscu i terminie zawarcia umowy Wykonawca zostanie poinformowany pisemnie. </w:t>
      </w:r>
    </w:p>
    <w:p w14:paraId="3A581315" w14:textId="77777777" w:rsidR="00687E51" w:rsidRPr="009B09E0" w:rsidRDefault="00687E51" w:rsidP="00687E51">
      <w:pPr>
        <w:spacing w:after="0" w:line="240" w:lineRule="auto"/>
        <w:ind w:left="284" w:hanging="284"/>
        <w:jc w:val="both"/>
        <w:rPr>
          <w:rFonts w:cs="Segoe UI"/>
          <w:lang w:eastAsia="pl-PL"/>
        </w:rPr>
      </w:pPr>
    </w:p>
    <w:p w14:paraId="599EDBA9" w14:textId="76DA02B4" w:rsidR="000E0809" w:rsidRPr="009B09E0" w:rsidRDefault="000E0809" w:rsidP="00687E51">
      <w:pPr>
        <w:pStyle w:val="Nagwek2"/>
        <w:numPr>
          <w:ilvl w:val="0"/>
          <w:numId w:val="45"/>
        </w:numPr>
        <w:spacing w:before="0" w:after="0" w:line="240" w:lineRule="auto"/>
        <w:ind w:left="284" w:hanging="284"/>
        <w:rPr>
          <w:rFonts w:cs="Segoe UI"/>
          <w:color w:val="auto"/>
          <w:lang w:eastAsia="pl-PL"/>
        </w:rPr>
      </w:pPr>
      <w:r w:rsidRPr="009B09E0">
        <w:rPr>
          <w:rFonts w:cs="Segoe UI"/>
          <w:color w:val="auto"/>
          <w:lang w:eastAsia="pl-PL"/>
        </w:rPr>
        <w:t>WYMAGANIA DOTYCZĄCE ZABEZPIECZENIA NALEŻYTEGO WYKONANIA</w:t>
      </w:r>
      <w:r w:rsidR="00997F6D" w:rsidRPr="009B09E0">
        <w:rPr>
          <w:rFonts w:cs="Segoe UI"/>
          <w:color w:val="auto"/>
          <w:lang w:eastAsia="pl-PL"/>
        </w:rPr>
        <w:t> </w:t>
      </w:r>
      <w:r w:rsidRPr="009B09E0">
        <w:rPr>
          <w:rFonts w:cs="Segoe UI"/>
          <w:color w:val="auto"/>
          <w:lang w:eastAsia="pl-PL"/>
        </w:rPr>
        <w:t>UMOWY</w:t>
      </w:r>
    </w:p>
    <w:p w14:paraId="361E8D57" w14:textId="5FE0D59C" w:rsidR="00997F6D" w:rsidRDefault="000E0809" w:rsidP="00687E51">
      <w:pPr>
        <w:spacing w:after="0" w:line="240" w:lineRule="auto"/>
        <w:ind w:left="284" w:hanging="284"/>
        <w:jc w:val="both"/>
        <w:rPr>
          <w:rFonts w:cs="Segoe UI"/>
          <w:lang w:eastAsia="pl-PL"/>
        </w:rPr>
      </w:pPr>
      <w:r w:rsidRPr="009B09E0">
        <w:rPr>
          <w:rFonts w:cs="Segoe UI"/>
          <w:lang w:eastAsia="pl-PL"/>
        </w:rPr>
        <w:t>Zamawiający nie żąda od wykonawcy wniesienia zabezpieczenia należytego wykonania</w:t>
      </w:r>
      <w:r w:rsidR="00997F6D" w:rsidRPr="009B09E0">
        <w:rPr>
          <w:rFonts w:cs="Segoe UI"/>
          <w:lang w:eastAsia="pl-PL"/>
        </w:rPr>
        <w:t> </w:t>
      </w:r>
      <w:r w:rsidRPr="009B09E0">
        <w:rPr>
          <w:rFonts w:cs="Segoe UI"/>
          <w:lang w:eastAsia="pl-PL"/>
        </w:rPr>
        <w:t>umowy.</w:t>
      </w:r>
    </w:p>
    <w:p w14:paraId="4F6F985D" w14:textId="77777777" w:rsidR="00687E51" w:rsidRPr="009B09E0" w:rsidRDefault="00687E51" w:rsidP="00687E51">
      <w:pPr>
        <w:spacing w:after="0" w:line="240" w:lineRule="auto"/>
        <w:ind w:left="284" w:hanging="284"/>
        <w:jc w:val="both"/>
        <w:rPr>
          <w:rFonts w:cs="Segoe UI"/>
          <w:lang w:eastAsia="pl-PL"/>
        </w:rPr>
      </w:pPr>
    </w:p>
    <w:p w14:paraId="2F94BE3E" w14:textId="091CA329" w:rsidR="000E0809" w:rsidRPr="009B09E0" w:rsidRDefault="000E0809" w:rsidP="00687E51">
      <w:pPr>
        <w:pStyle w:val="Nagwek2"/>
        <w:numPr>
          <w:ilvl w:val="0"/>
          <w:numId w:val="45"/>
        </w:numPr>
        <w:spacing w:before="0" w:after="0" w:line="240" w:lineRule="auto"/>
        <w:ind w:left="284" w:hanging="284"/>
        <w:rPr>
          <w:rFonts w:cs="Segoe UI"/>
          <w:color w:val="auto"/>
          <w:lang w:eastAsia="pl-PL"/>
        </w:rPr>
      </w:pPr>
      <w:r w:rsidRPr="009B09E0">
        <w:rPr>
          <w:rFonts w:cs="Segoe UI"/>
          <w:color w:val="auto"/>
          <w:lang w:eastAsia="pl-PL"/>
        </w:rPr>
        <w:t>ISTOTNE POSTANOWIENIA UMOWY</w:t>
      </w:r>
    </w:p>
    <w:p w14:paraId="78531F45" w14:textId="073507B2" w:rsidR="000E0809" w:rsidRDefault="000E0809" w:rsidP="00687E51">
      <w:pPr>
        <w:pStyle w:val="Akapitzlist"/>
        <w:numPr>
          <w:ilvl w:val="0"/>
          <w:numId w:val="27"/>
        </w:numPr>
        <w:spacing w:after="0" w:line="240" w:lineRule="auto"/>
        <w:ind w:left="284" w:hanging="284"/>
        <w:contextualSpacing w:val="0"/>
        <w:jc w:val="both"/>
        <w:rPr>
          <w:rFonts w:cs="Segoe UI"/>
          <w:lang w:eastAsia="pl-PL"/>
        </w:rPr>
      </w:pPr>
      <w:r w:rsidRPr="009B09E0">
        <w:rPr>
          <w:rFonts w:cs="Segoe UI"/>
          <w:lang w:eastAsia="pl-PL"/>
        </w:rPr>
        <w:t>Istotne postanowienia umowy szczegółowo określa załącznik do SWZ.</w:t>
      </w:r>
    </w:p>
    <w:p w14:paraId="1874FE53" w14:textId="77777777" w:rsidR="00687E51" w:rsidRPr="00687E51" w:rsidRDefault="00687E51" w:rsidP="00687E51">
      <w:pPr>
        <w:spacing w:after="0" w:line="240" w:lineRule="auto"/>
        <w:jc w:val="both"/>
        <w:rPr>
          <w:rFonts w:cs="Segoe UI"/>
          <w:lang w:eastAsia="pl-PL"/>
        </w:rPr>
      </w:pPr>
    </w:p>
    <w:p w14:paraId="07741927" w14:textId="1CAF2F80" w:rsidR="000E0809" w:rsidRPr="009B09E0" w:rsidRDefault="000E0809" w:rsidP="00687E51">
      <w:pPr>
        <w:pStyle w:val="Nagwek2"/>
        <w:numPr>
          <w:ilvl w:val="0"/>
          <w:numId w:val="45"/>
        </w:numPr>
        <w:spacing w:before="0" w:after="0" w:line="240" w:lineRule="auto"/>
        <w:ind w:left="284" w:hanging="284"/>
        <w:rPr>
          <w:rFonts w:cs="Segoe UI"/>
          <w:color w:val="auto"/>
        </w:rPr>
      </w:pPr>
      <w:r w:rsidRPr="009B09E0">
        <w:rPr>
          <w:rFonts w:cs="Segoe UI"/>
          <w:color w:val="auto"/>
        </w:rPr>
        <w:t>POUCZENIE O ŚRODKACH OCHRONY PRAWNEJ PRZYSŁUGUJĄCYCH WYKONAWCY W TOKU POSTEPOWANIA O UDZIELENIE ZAMÓWIENIA</w:t>
      </w:r>
    </w:p>
    <w:p w14:paraId="78F8B625" w14:textId="77777777" w:rsidR="00806490" w:rsidRPr="009B09E0" w:rsidRDefault="00806490" w:rsidP="00687E51">
      <w:pPr>
        <w:spacing w:after="0" w:line="240" w:lineRule="auto"/>
        <w:ind w:left="284" w:hanging="284"/>
        <w:jc w:val="both"/>
      </w:pPr>
      <w:r w:rsidRPr="009B09E0">
        <w:t>1.</w:t>
      </w:r>
      <w:r w:rsidRPr="009B09E0">
        <w:tab/>
        <w:t>Środki ochrony prawnej przysługują wykonawcy, jeżeli ma lub miał interes w uzyskaniu zamówienia oraz poniósł lub może ponieść szkodę w wyniku naruszenia przez zamawiającego przepisów ustawy PZP.</w:t>
      </w:r>
    </w:p>
    <w:p w14:paraId="78709C14" w14:textId="77777777" w:rsidR="00806490" w:rsidRPr="009B09E0" w:rsidRDefault="00806490" w:rsidP="00687E51">
      <w:pPr>
        <w:spacing w:after="0" w:line="240" w:lineRule="auto"/>
        <w:ind w:left="284" w:hanging="284"/>
        <w:jc w:val="both"/>
      </w:pPr>
      <w:r w:rsidRPr="009B09E0">
        <w:t>2.</w:t>
      </w:r>
      <w:r w:rsidRPr="009B09E0">
        <w:tab/>
        <w:t>W postępowaniu odwołanie przysługuje na:</w:t>
      </w:r>
    </w:p>
    <w:p w14:paraId="1320A82D" w14:textId="77777777" w:rsidR="00806490" w:rsidRPr="009B09E0" w:rsidRDefault="00806490" w:rsidP="00687E51">
      <w:pPr>
        <w:spacing w:after="0" w:line="240" w:lineRule="auto"/>
        <w:ind w:left="284" w:hanging="284"/>
        <w:jc w:val="both"/>
      </w:pPr>
      <w:r w:rsidRPr="009B09E0">
        <w:t>1)</w:t>
      </w:r>
      <w:r w:rsidRPr="009B09E0">
        <w:tab/>
        <w:t xml:space="preserve">niezgodną z przepisami ustawy czynność zamawiającego, podjętą w postępowaniu o udzielenie zamówienia, </w:t>
      </w:r>
    </w:p>
    <w:p w14:paraId="66E07207" w14:textId="77777777" w:rsidR="00806490" w:rsidRPr="009B09E0" w:rsidRDefault="00806490" w:rsidP="00687E51">
      <w:pPr>
        <w:spacing w:after="0" w:line="240" w:lineRule="auto"/>
        <w:ind w:left="284" w:hanging="284"/>
        <w:jc w:val="both"/>
      </w:pPr>
      <w:r w:rsidRPr="009B09E0">
        <w:t>w tym na projektowane postanowienie umowy;</w:t>
      </w:r>
    </w:p>
    <w:p w14:paraId="4B8372C6" w14:textId="77777777" w:rsidR="00806490" w:rsidRPr="009B09E0" w:rsidRDefault="00806490" w:rsidP="00687E51">
      <w:pPr>
        <w:spacing w:after="0" w:line="240" w:lineRule="auto"/>
        <w:ind w:left="284" w:hanging="284"/>
        <w:jc w:val="both"/>
      </w:pPr>
      <w:r w:rsidRPr="009B09E0">
        <w:t>2)</w:t>
      </w:r>
      <w:r w:rsidRPr="009B09E0">
        <w:tab/>
        <w:t>zaniechanie czynności w postępowaniu o udzielenie zamówienia, do której zamawiający był obowiązany na podstawie ustawy;</w:t>
      </w:r>
    </w:p>
    <w:p w14:paraId="495E0ABF" w14:textId="77777777" w:rsidR="00484010" w:rsidRDefault="00806490" w:rsidP="00687E51">
      <w:pPr>
        <w:spacing w:after="0" w:line="240" w:lineRule="auto"/>
        <w:ind w:left="284" w:hanging="284"/>
        <w:jc w:val="both"/>
      </w:pPr>
      <w:r w:rsidRPr="009B09E0">
        <w:t>3.</w:t>
      </w:r>
      <w:r w:rsidRPr="009B09E0">
        <w:tab/>
        <w:t>Odwołanie wnosi się do Prezesa Krajowej Izby Odwoławczej w terminie</w:t>
      </w:r>
      <w:r w:rsidR="00484010">
        <w:t>:</w:t>
      </w:r>
    </w:p>
    <w:p w14:paraId="2DA4DFA3" w14:textId="1D156B9C" w:rsidR="00806490" w:rsidRPr="009B09E0" w:rsidRDefault="00484010" w:rsidP="00687E51">
      <w:pPr>
        <w:spacing w:after="0" w:line="240" w:lineRule="auto"/>
        <w:ind w:left="284" w:hanging="284"/>
        <w:jc w:val="both"/>
      </w:pPr>
      <w:r>
        <w:t>1) 10</w:t>
      </w:r>
      <w:r w:rsidR="00806490" w:rsidRPr="009B09E0">
        <w:t xml:space="preserve"> dni od dnia przekazania informacji o czynności zamawiającego stanowiącej podstawę jego wniesienia, jeżeli informacja została przekazana przy użyciu środków komunikacji elektronicznej;</w:t>
      </w:r>
    </w:p>
    <w:p w14:paraId="79445A28" w14:textId="7CC2462B" w:rsidR="00806490" w:rsidRDefault="00484010" w:rsidP="00687E51">
      <w:pPr>
        <w:spacing w:after="0" w:line="240" w:lineRule="auto"/>
        <w:ind w:left="284" w:hanging="284"/>
        <w:jc w:val="both"/>
      </w:pPr>
      <w:r w:rsidRPr="00484010">
        <w:t>2)</w:t>
      </w:r>
      <w:r w:rsidRPr="00484010">
        <w:tab/>
        <w:t>15 dni od dnia przekazania informacji o czynności zamawiającego stanowiącej podstawę jego wniesienia, jeżeli informacja została przekazana w sposób inny niż przy użyciu środków komunikacji elektronicznej.</w:t>
      </w:r>
    </w:p>
    <w:p w14:paraId="440AE990" w14:textId="77777777" w:rsidR="00687E51" w:rsidRPr="009B09E0" w:rsidRDefault="00687E51" w:rsidP="00687E51">
      <w:pPr>
        <w:spacing w:after="0" w:line="240" w:lineRule="auto"/>
        <w:ind w:left="284" w:hanging="284"/>
        <w:jc w:val="both"/>
      </w:pPr>
    </w:p>
    <w:p w14:paraId="69266B5A" w14:textId="67249F4B" w:rsidR="000E0809" w:rsidRPr="009B09E0" w:rsidRDefault="000E0809" w:rsidP="00687E51">
      <w:pPr>
        <w:pStyle w:val="Nagwek2"/>
        <w:numPr>
          <w:ilvl w:val="0"/>
          <w:numId w:val="45"/>
        </w:numPr>
        <w:spacing w:before="0" w:after="0" w:line="240" w:lineRule="auto"/>
        <w:ind w:left="284" w:hanging="284"/>
        <w:rPr>
          <w:rFonts w:cs="Segoe UI"/>
          <w:color w:val="auto"/>
          <w:lang w:eastAsia="pl-PL"/>
        </w:rPr>
      </w:pPr>
      <w:r w:rsidRPr="009B09E0">
        <w:rPr>
          <w:rFonts w:cs="Segoe UI"/>
          <w:color w:val="auto"/>
          <w:lang w:eastAsia="pl-PL"/>
        </w:rPr>
        <w:t xml:space="preserve">Klauzula informacyjna z art. 13 RODO </w:t>
      </w:r>
    </w:p>
    <w:p w14:paraId="2CDFE205" w14:textId="71AF2296" w:rsidR="006E0EA7" w:rsidRDefault="006E0EA7" w:rsidP="00687E51">
      <w:pPr>
        <w:spacing w:after="0" w:line="240" w:lineRule="auto"/>
        <w:ind w:left="284" w:hanging="284"/>
        <w:jc w:val="both"/>
        <w:rPr>
          <w:rFonts w:eastAsia="Times New Roman" w:cs="Segoe UI"/>
          <w:bCs/>
          <w:lang w:eastAsia="pl-PL"/>
        </w:rPr>
      </w:pPr>
      <w:r w:rsidRPr="009B09E0">
        <w:rPr>
          <w:rFonts w:eastAsia="Times New Roman" w:cs="Segoe UI"/>
          <w:bCs/>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66CEB632" w14:textId="77777777" w:rsidR="00687E51" w:rsidRPr="009B09E0" w:rsidRDefault="00687E51" w:rsidP="00687E51">
      <w:pPr>
        <w:spacing w:after="0" w:line="240" w:lineRule="auto"/>
        <w:ind w:left="284" w:hanging="284"/>
        <w:jc w:val="both"/>
        <w:rPr>
          <w:rFonts w:eastAsia="Times New Roman" w:cs="Segoe UI"/>
          <w:lang w:eastAsia="pl-PL"/>
        </w:rPr>
      </w:pPr>
    </w:p>
    <w:p w14:paraId="23EEA57F" w14:textId="77777777"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b/>
          <w:bCs/>
          <w:lang w:eastAsia="pl-PL"/>
        </w:rPr>
        <w:t>KTO JEST ADMINISTRATOREM DANYCH?</w:t>
      </w:r>
    </w:p>
    <w:p w14:paraId="154FBE26" w14:textId="233096F9" w:rsidR="006E0EA7" w:rsidRDefault="006E0EA7" w:rsidP="00687E51">
      <w:pPr>
        <w:spacing w:after="0" w:line="240" w:lineRule="auto"/>
        <w:ind w:left="284" w:hanging="284"/>
        <w:jc w:val="both"/>
        <w:rPr>
          <w:rFonts w:eastAsia="Times New Roman" w:cs="Segoe UI"/>
          <w:lang w:eastAsia="pl-PL"/>
        </w:rPr>
      </w:pPr>
      <w:r w:rsidRPr="009B09E0">
        <w:rPr>
          <w:rFonts w:eastAsia="Times New Roman" w:cs="Segoe UI"/>
          <w:lang w:eastAsia="pl-PL"/>
        </w:rPr>
        <w:t xml:space="preserve">Informujemy, że Administratorem Państwa danych osobowych zawartych w dokumentacji dotyczącej wykonywania działalności brokerskiej w zakresie ubezpieczeń jest </w:t>
      </w:r>
      <w:r w:rsidRPr="009B09E0">
        <w:rPr>
          <w:rFonts w:eastAsia="Times New Roman" w:cs="Segoe UI"/>
          <w:bCs/>
          <w:lang w:eastAsia="pl-PL"/>
        </w:rPr>
        <w:t>STBU Brokerzy Ubezpieczeniowi spółka z ograniczoną odpowiedzialnością,</w:t>
      </w:r>
      <w:r w:rsidRPr="009B09E0">
        <w:rPr>
          <w:rFonts w:eastAsia="Times New Roman" w:cs="Segoe UI"/>
          <w:b/>
          <w:bCs/>
          <w:lang w:eastAsia="pl-PL"/>
        </w:rPr>
        <w:t xml:space="preserve"> </w:t>
      </w:r>
      <w:r w:rsidRPr="009B09E0">
        <w:rPr>
          <w:rFonts w:eastAsia="Times New Roman" w:cs="Segoe UI"/>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1A1C9D22" w14:textId="77777777" w:rsidR="00687E51" w:rsidRPr="009B09E0" w:rsidRDefault="00687E51" w:rsidP="00687E51">
      <w:pPr>
        <w:spacing w:after="0" w:line="240" w:lineRule="auto"/>
        <w:ind w:left="284" w:hanging="284"/>
        <w:jc w:val="both"/>
        <w:rPr>
          <w:rFonts w:eastAsia="Times New Roman" w:cs="Segoe UI"/>
          <w:lang w:eastAsia="pl-PL"/>
        </w:rPr>
      </w:pPr>
    </w:p>
    <w:p w14:paraId="2F3E7672" w14:textId="77777777"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b/>
          <w:bCs/>
          <w:lang w:eastAsia="pl-PL"/>
        </w:rPr>
        <w:t xml:space="preserve">W JAKIM CELU I NA JAKIEJ PODSTAWIE PRAWNEJ WYKORZYSTUJEMY DANE? </w:t>
      </w:r>
    </w:p>
    <w:p w14:paraId="0A52C790" w14:textId="77777777"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lang w:eastAsia="pl-PL"/>
        </w:rPr>
        <w:t>Państwa dane osobowe będziemy wykorzystywać w następujących celach:</w:t>
      </w:r>
    </w:p>
    <w:p w14:paraId="24BE921E" w14:textId="77777777" w:rsidR="006E0EA7" w:rsidRPr="009B09E0" w:rsidRDefault="006E0EA7" w:rsidP="00687E51">
      <w:pPr>
        <w:numPr>
          <w:ilvl w:val="0"/>
          <w:numId w:val="21"/>
        </w:numPr>
        <w:spacing w:after="0" w:line="240" w:lineRule="auto"/>
        <w:ind w:left="284" w:hanging="284"/>
        <w:jc w:val="both"/>
        <w:rPr>
          <w:rFonts w:eastAsia="Times New Roman" w:cs="Segoe UI"/>
          <w:lang w:eastAsia="pl-PL"/>
        </w:rPr>
      </w:pPr>
      <w:r w:rsidRPr="009B09E0">
        <w:rPr>
          <w:rFonts w:eastAsia="Times New Roman" w:cs="Segoe UI"/>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9B09E0" w:rsidRDefault="006E0EA7" w:rsidP="00687E51">
      <w:pPr>
        <w:numPr>
          <w:ilvl w:val="0"/>
          <w:numId w:val="21"/>
        </w:numPr>
        <w:spacing w:after="0" w:line="240" w:lineRule="auto"/>
        <w:ind w:left="284" w:hanging="284"/>
        <w:jc w:val="both"/>
        <w:rPr>
          <w:rFonts w:eastAsia="Times New Roman" w:cs="Segoe UI"/>
          <w:lang w:eastAsia="pl-PL"/>
        </w:rPr>
      </w:pPr>
      <w:r w:rsidRPr="009B09E0">
        <w:rPr>
          <w:rFonts w:eastAsia="Times New Roman" w:cs="Segoe UI"/>
          <w:lang w:eastAsia="pl-PL"/>
        </w:rPr>
        <w:t xml:space="preserve">przechowywania dokumentacji dotyczącej wykonywania działalności brokerskiej w zakresie ubezpieczeń oraz w celach związanych z reprezentowaniem Państwa zgodnie z zawartym </w:t>
      </w:r>
      <w:r w:rsidRPr="009B09E0">
        <w:rPr>
          <w:rFonts w:eastAsia="Times New Roman" w:cs="Segoe UI"/>
          <w:lang w:eastAsia="pl-PL"/>
        </w:rPr>
        <w:lastRenderedPageBreak/>
        <w:t>pełnomocnictwem przed Towarzystwem Ubezpieczeniowym (art. 32 ust. 3 pkt 4 ustawy z dnia 15 grudnia 2017 r. o dystrybucji ubezpieczeń Dz. U. 2017 poz. 2486).</w:t>
      </w:r>
    </w:p>
    <w:p w14:paraId="78113675" w14:textId="77777777" w:rsidR="006E0EA7" w:rsidRPr="009B09E0" w:rsidRDefault="006E0EA7" w:rsidP="00687E51">
      <w:pPr>
        <w:numPr>
          <w:ilvl w:val="0"/>
          <w:numId w:val="21"/>
        </w:numPr>
        <w:spacing w:after="0" w:line="240" w:lineRule="auto"/>
        <w:ind w:left="284" w:hanging="284"/>
        <w:jc w:val="both"/>
        <w:rPr>
          <w:rFonts w:eastAsia="Times New Roman" w:cs="Segoe UI"/>
          <w:lang w:eastAsia="pl-PL"/>
        </w:rPr>
      </w:pPr>
      <w:r w:rsidRPr="009B09E0">
        <w:rPr>
          <w:rFonts w:eastAsia="Times New Roman" w:cs="Segoe UI"/>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9B09E0" w:rsidRDefault="006E0EA7" w:rsidP="00687E51">
      <w:pPr>
        <w:numPr>
          <w:ilvl w:val="0"/>
          <w:numId w:val="21"/>
        </w:numPr>
        <w:spacing w:after="0" w:line="240" w:lineRule="auto"/>
        <w:ind w:left="284" w:hanging="284"/>
        <w:jc w:val="both"/>
        <w:rPr>
          <w:rFonts w:eastAsia="Times New Roman" w:cs="Segoe UI"/>
          <w:lang w:eastAsia="pl-PL"/>
        </w:rPr>
      </w:pPr>
      <w:r w:rsidRPr="009B09E0">
        <w:rPr>
          <w:rFonts w:eastAsia="Times New Roman" w:cs="Segoe UI"/>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9B09E0" w:rsidRDefault="006E0EA7" w:rsidP="00687E51">
      <w:pPr>
        <w:numPr>
          <w:ilvl w:val="0"/>
          <w:numId w:val="21"/>
        </w:numPr>
        <w:spacing w:after="0" w:line="240" w:lineRule="auto"/>
        <w:ind w:left="284" w:hanging="284"/>
        <w:jc w:val="both"/>
        <w:rPr>
          <w:rFonts w:eastAsia="Times New Roman" w:cs="Segoe UI"/>
          <w:lang w:eastAsia="pl-PL"/>
        </w:rPr>
      </w:pPr>
      <w:r w:rsidRPr="009B09E0">
        <w:rPr>
          <w:rFonts w:eastAsia="Times New Roman" w:cs="Segoe UI"/>
          <w:lang w:eastAsia="pl-PL"/>
        </w:rPr>
        <w:t>marketingu usług własnych w trakcie trwania umowy (podstawa prawna – art. 6 ust. 1 lit. f RODO) – „prawnie uzasadniony interes”,</w:t>
      </w:r>
    </w:p>
    <w:p w14:paraId="594CB7B9" w14:textId="77777777" w:rsidR="006E0EA7" w:rsidRPr="009B09E0" w:rsidRDefault="006E0EA7" w:rsidP="00687E51">
      <w:pPr>
        <w:numPr>
          <w:ilvl w:val="0"/>
          <w:numId w:val="21"/>
        </w:numPr>
        <w:spacing w:after="0" w:line="240" w:lineRule="auto"/>
        <w:ind w:left="284" w:hanging="284"/>
        <w:jc w:val="both"/>
        <w:rPr>
          <w:rFonts w:eastAsia="Times New Roman" w:cs="Segoe UI"/>
          <w:lang w:eastAsia="pl-PL"/>
        </w:rPr>
      </w:pPr>
      <w:r w:rsidRPr="009B09E0">
        <w:rPr>
          <w:rFonts w:eastAsia="Times New Roman" w:cs="Segoe UI"/>
          <w:lang w:eastAsia="pl-PL"/>
        </w:rPr>
        <w:t>marketingowych, w przypadku wyrażenia przez Państwa zgody na wykorzystanie danych</w:t>
      </w:r>
      <w:r w:rsidRPr="009B09E0">
        <w:rPr>
          <w:rFonts w:eastAsia="Times New Roman" w:cs="Segoe UI"/>
          <w:lang w:eastAsia="pl-PL"/>
        </w:rPr>
        <w:br/>
        <w:t>w tym celu (podstawa prawna – art. 6 ust. 1 lit a RODO) – „zgoda”.</w:t>
      </w:r>
    </w:p>
    <w:p w14:paraId="7EE8AB3C" w14:textId="56C4F08D" w:rsidR="006E0EA7" w:rsidRDefault="006E0EA7" w:rsidP="00687E51">
      <w:pPr>
        <w:spacing w:after="0" w:line="240" w:lineRule="auto"/>
        <w:ind w:left="284" w:hanging="284"/>
        <w:jc w:val="both"/>
        <w:rPr>
          <w:rFonts w:eastAsia="Times New Roman" w:cs="Segoe UI"/>
          <w:lang w:eastAsia="pl-PL"/>
        </w:rPr>
      </w:pPr>
      <w:r w:rsidRPr="009B09E0">
        <w:rPr>
          <w:rFonts w:eastAsia="Times New Roman" w:cs="Segoe UI"/>
          <w:lang w:eastAsia="pl-PL"/>
        </w:rPr>
        <w:t>Państwa dane nie będą przetwarzane w sposób zautomatyzowany w tym również w formie profilowania.</w:t>
      </w:r>
    </w:p>
    <w:p w14:paraId="5C4D2AD6" w14:textId="177136E0" w:rsidR="00687E51" w:rsidRDefault="00687E51" w:rsidP="00687E51">
      <w:pPr>
        <w:spacing w:after="0" w:line="240" w:lineRule="auto"/>
        <w:ind w:left="284" w:hanging="284"/>
        <w:jc w:val="both"/>
        <w:rPr>
          <w:rFonts w:eastAsia="Times New Roman" w:cs="Segoe UI"/>
          <w:lang w:eastAsia="pl-PL"/>
        </w:rPr>
      </w:pPr>
    </w:p>
    <w:p w14:paraId="6D52EEC3" w14:textId="219EA24E" w:rsidR="00687E51" w:rsidRDefault="00687E51" w:rsidP="00687E51">
      <w:pPr>
        <w:spacing w:after="0" w:line="240" w:lineRule="auto"/>
        <w:ind w:left="284" w:hanging="284"/>
        <w:jc w:val="both"/>
        <w:rPr>
          <w:rFonts w:eastAsia="Times New Roman" w:cs="Segoe UI"/>
          <w:lang w:eastAsia="pl-PL"/>
        </w:rPr>
      </w:pPr>
    </w:p>
    <w:p w14:paraId="5DC560BA" w14:textId="77777777" w:rsidR="00687E51" w:rsidRPr="009B09E0" w:rsidRDefault="00687E51" w:rsidP="00687E51">
      <w:pPr>
        <w:spacing w:after="0" w:line="240" w:lineRule="auto"/>
        <w:ind w:left="284" w:hanging="284"/>
        <w:jc w:val="both"/>
        <w:rPr>
          <w:rFonts w:eastAsia="Times New Roman" w:cs="Segoe UI"/>
          <w:lang w:eastAsia="pl-PL"/>
        </w:rPr>
      </w:pPr>
    </w:p>
    <w:p w14:paraId="7F5648A6" w14:textId="77777777"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b/>
          <w:bCs/>
          <w:lang w:eastAsia="pl-PL"/>
        </w:rPr>
        <w:t>JAK DŁUGO BĘDZIEMY WYKORZYSTYWAĆ PAŃSTWA DANE?</w:t>
      </w:r>
    </w:p>
    <w:p w14:paraId="2C2E03F0" w14:textId="77777777"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lang w:eastAsia="pl-PL"/>
        </w:rPr>
        <w:t>Dane będziemy wykorzystywać przez okres niezbędny do realizacji opisanych powyżej celów.</w:t>
      </w:r>
      <w:r w:rsidRPr="009B09E0">
        <w:rPr>
          <w:rFonts w:eastAsia="Times New Roman" w:cs="Segoe UI"/>
          <w:lang w:eastAsia="pl-PL"/>
        </w:rPr>
        <w:br/>
        <w:t>W zależności od podstawy prawnej będzie to odpowiednio:</w:t>
      </w:r>
    </w:p>
    <w:p w14:paraId="7C59DCEF" w14:textId="77777777" w:rsidR="006E0EA7" w:rsidRPr="009B09E0" w:rsidRDefault="006E0EA7" w:rsidP="00687E51">
      <w:pPr>
        <w:numPr>
          <w:ilvl w:val="0"/>
          <w:numId w:val="22"/>
        </w:numPr>
        <w:spacing w:after="0" w:line="240" w:lineRule="auto"/>
        <w:ind w:left="284" w:hanging="284"/>
        <w:jc w:val="both"/>
        <w:rPr>
          <w:rFonts w:eastAsia="Times New Roman" w:cs="Segoe UI"/>
          <w:lang w:eastAsia="pl-PL"/>
        </w:rPr>
      </w:pPr>
      <w:r w:rsidRPr="009B09E0">
        <w:rPr>
          <w:rFonts w:eastAsia="Times New Roman" w:cs="Segoe UI"/>
          <w:lang w:eastAsia="pl-PL"/>
        </w:rPr>
        <w:t>czas trwania umowy,</w:t>
      </w:r>
    </w:p>
    <w:p w14:paraId="1E7DB95C" w14:textId="77777777" w:rsidR="006E0EA7" w:rsidRPr="009B09E0" w:rsidRDefault="006E0EA7" w:rsidP="00687E51">
      <w:pPr>
        <w:numPr>
          <w:ilvl w:val="0"/>
          <w:numId w:val="22"/>
        </w:numPr>
        <w:spacing w:after="0" w:line="240" w:lineRule="auto"/>
        <w:ind w:left="284" w:hanging="284"/>
        <w:jc w:val="both"/>
        <w:rPr>
          <w:rFonts w:eastAsia="Times New Roman" w:cs="Segoe UI"/>
          <w:lang w:eastAsia="pl-PL"/>
        </w:rPr>
      </w:pPr>
      <w:r w:rsidRPr="009B09E0">
        <w:rPr>
          <w:rFonts w:eastAsia="Times New Roman" w:cs="Segoe UI"/>
          <w:lang w:eastAsia="pl-PL"/>
        </w:rPr>
        <w:t>czas wykonywania obowiązków prawnych oraz czas, w którym przepisy prawa nakazują nam przechowywać dane, np. przepisy podatkowe,</w:t>
      </w:r>
    </w:p>
    <w:p w14:paraId="583CADB3" w14:textId="77777777" w:rsidR="006E0EA7" w:rsidRPr="009B09E0" w:rsidRDefault="006E0EA7" w:rsidP="00687E51">
      <w:pPr>
        <w:numPr>
          <w:ilvl w:val="0"/>
          <w:numId w:val="22"/>
        </w:numPr>
        <w:spacing w:after="0" w:line="240" w:lineRule="auto"/>
        <w:ind w:left="284" w:hanging="284"/>
        <w:jc w:val="both"/>
        <w:rPr>
          <w:rFonts w:eastAsia="Times New Roman" w:cs="Segoe UI"/>
          <w:lang w:eastAsia="pl-PL"/>
        </w:rPr>
      </w:pPr>
      <w:r w:rsidRPr="009B09E0">
        <w:rPr>
          <w:rFonts w:eastAsia="Times New Roman" w:cs="Segoe UI"/>
          <w:lang w:eastAsia="pl-PL"/>
        </w:rPr>
        <w:t>czas, po którym przedawnią się roszczenia wynikające z umowy,</w:t>
      </w:r>
    </w:p>
    <w:p w14:paraId="2AE09D78" w14:textId="77777777" w:rsidR="006E0EA7" w:rsidRPr="009B09E0" w:rsidRDefault="006E0EA7" w:rsidP="00687E51">
      <w:pPr>
        <w:numPr>
          <w:ilvl w:val="0"/>
          <w:numId w:val="22"/>
        </w:numPr>
        <w:spacing w:after="0" w:line="240" w:lineRule="auto"/>
        <w:ind w:left="284" w:hanging="284"/>
        <w:jc w:val="both"/>
        <w:rPr>
          <w:rFonts w:eastAsia="Times New Roman" w:cs="Segoe UI"/>
          <w:lang w:eastAsia="pl-PL"/>
        </w:rPr>
      </w:pPr>
      <w:r w:rsidRPr="009B09E0">
        <w:rPr>
          <w:rFonts w:eastAsia="Times New Roman" w:cs="Segoe UI"/>
          <w:lang w:eastAsia="pl-PL"/>
        </w:rPr>
        <w:t>czas do momentu wycofania zgody.</w:t>
      </w:r>
    </w:p>
    <w:p w14:paraId="65C169F1" w14:textId="77777777" w:rsidR="00C730F7" w:rsidRPr="009B09E0" w:rsidRDefault="00C730F7" w:rsidP="00687E51">
      <w:pPr>
        <w:spacing w:after="0" w:line="240" w:lineRule="auto"/>
        <w:ind w:left="284" w:hanging="284"/>
        <w:jc w:val="both"/>
        <w:rPr>
          <w:rFonts w:eastAsia="Times New Roman" w:cs="Segoe UI"/>
          <w:b/>
          <w:bCs/>
          <w:lang w:eastAsia="pl-PL"/>
        </w:rPr>
      </w:pPr>
    </w:p>
    <w:p w14:paraId="0605DE96" w14:textId="360CFA76"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b/>
          <w:bCs/>
          <w:lang w:eastAsia="pl-PL"/>
        </w:rPr>
        <w:t xml:space="preserve">JAKIE MAJĄ PAŃSTWO PRAWA? </w:t>
      </w:r>
    </w:p>
    <w:p w14:paraId="2A38D9BD" w14:textId="77777777" w:rsidR="006E0EA7" w:rsidRPr="009B09E0" w:rsidRDefault="006E0EA7" w:rsidP="00687E51">
      <w:pPr>
        <w:spacing w:after="0" w:line="240" w:lineRule="auto"/>
        <w:ind w:left="284" w:hanging="284"/>
        <w:jc w:val="both"/>
        <w:rPr>
          <w:rFonts w:eastAsia="Times New Roman" w:cs="Segoe UI"/>
          <w:lang w:eastAsia="pl-PL"/>
        </w:rPr>
      </w:pPr>
      <w:r w:rsidRPr="009B09E0">
        <w:rPr>
          <w:rFonts w:eastAsia="Times New Roman" w:cs="Segoe UI"/>
          <w:lang w:eastAsia="pl-PL"/>
        </w:rPr>
        <w:t>Przysługuje Państwu prawo:</w:t>
      </w:r>
    </w:p>
    <w:p w14:paraId="6205F8CE" w14:textId="77777777" w:rsidR="006E0EA7" w:rsidRPr="009B09E0" w:rsidRDefault="006E0EA7" w:rsidP="00687E51">
      <w:pPr>
        <w:numPr>
          <w:ilvl w:val="0"/>
          <w:numId w:val="23"/>
        </w:numPr>
        <w:spacing w:after="0" w:line="240" w:lineRule="auto"/>
        <w:ind w:left="284" w:hanging="284"/>
        <w:jc w:val="both"/>
        <w:rPr>
          <w:rFonts w:eastAsia="Times New Roman" w:cs="Segoe UI"/>
          <w:lang w:eastAsia="pl-PL"/>
        </w:rPr>
      </w:pPr>
      <w:r w:rsidRPr="009B09E0">
        <w:rPr>
          <w:rFonts w:eastAsia="Times New Roman" w:cs="Segoe UI"/>
          <w:lang w:eastAsia="pl-PL"/>
        </w:rPr>
        <w:t>dostępu do swoich danych osobowych i otrzymania kopii danych osobowych podlegających przetwarzaniu;</w:t>
      </w:r>
    </w:p>
    <w:p w14:paraId="1A26EC2D" w14:textId="77777777" w:rsidR="006E0EA7" w:rsidRPr="009B09E0" w:rsidRDefault="006E0EA7" w:rsidP="00687E51">
      <w:pPr>
        <w:numPr>
          <w:ilvl w:val="0"/>
          <w:numId w:val="23"/>
        </w:numPr>
        <w:spacing w:after="0" w:line="240" w:lineRule="auto"/>
        <w:ind w:left="284" w:hanging="284"/>
        <w:jc w:val="both"/>
        <w:rPr>
          <w:rFonts w:eastAsia="Times New Roman" w:cs="Segoe UI"/>
          <w:lang w:eastAsia="pl-PL"/>
        </w:rPr>
      </w:pPr>
      <w:r w:rsidRPr="009B09E0">
        <w:rPr>
          <w:rFonts w:eastAsia="Times New Roman" w:cs="Segoe UI"/>
          <w:lang w:eastAsia="pl-PL"/>
        </w:rPr>
        <w:t>sprostowania swoich nieprawidłowych danych;</w:t>
      </w:r>
    </w:p>
    <w:p w14:paraId="623F3F0E" w14:textId="77777777" w:rsidR="006E0EA7" w:rsidRPr="009B09E0" w:rsidRDefault="006E0EA7" w:rsidP="00687E51">
      <w:pPr>
        <w:numPr>
          <w:ilvl w:val="0"/>
          <w:numId w:val="23"/>
        </w:numPr>
        <w:spacing w:after="0" w:line="240" w:lineRule="auto"/>
        <w:ind w:left="284" w:hanging="284"/>
        <w:jc w:val="both"/>
        <w:rPr>
          <w:rFonts w:eastAsia="Times New Roman" w:cs="Segoe UI"/>
          <w:lang w:eastAsia="pl-PL"/>
        </w:rPr>
      </w:pPr>
      <w:r w:rsidRPr="009B09E0">
        <w:rPr>
          <w:rFonts w:eastAsia="Times New Roman" w:cs="Segoe UI"/>
          <w:lang w:eastAsia="pl-PL"/>
        </w:rPr>
        <w:t>żądania usunięcia danych w przypadku wystąpienia okoliczności przewidzianych</w:t>
      </w:r>
      <w:r w:rsidRPr="009B09E0">
        <w:rPr>
          <w:rFonts w:eastAsia="Times New Roman" w:cs="Segoe UI"/>
          <w:lang w:eastAsia="pl-PL"/>
        </w:rPr>
        <w:br/>
        <w:t>w art. 17 RODO;</w:t>
      </w:r>
    </w:p>
    <w:p w14:paraId="2F62EB95" w14:textId="77777777" w:rsidR="006E0EA7" w:rsidRPr="009B09E0" w:rsidRDefault="006E0EA7" w:rsidP="00687E51">
      <w:pPr>
        <w:numPr>
          <w:ilvl w:val="0"/>
          <w:numId w:val="23"/>
        </w:numPr>
        <w:spacing w:after="0" w:line="240" w:lineRule="auto"/>
        <w:ind w:left="284" w:hanging="284"/>
        <w:jc w:val="both"/>
        <w:rPr>
          <w:rFonts w:eastAsia="Times New Roman" w:cs="Segoe UI"/>
          <w:lang w:eastAsia="pl-PL"/>
        </w:rPr>
      </w:pPr>
      <w:r w:rsidRPr="009B09E0">
        <w:rPr>
          <w:rFonts w:eastAsia="Times New Roman" w:cs="Segoe UI"/>
          <w:lang w:eastAsia="pl-PL"/>
        </w:rPr>
        <w:t>żądania ograniczenia przetwarzania danych w przypadkach wskazanych w art. 18 RODO;</w:t>
      </w:r>
    </w:p>
    <w:p w14:paraId="00F47166" w14:textId="77777777" w:rsidR="006E0EA7" w:rsidRPr="009B09E0" w:rsidRDefault="006E0EA7" w:rsidP="00687E51">
      <w:pPr>
        <w:numPr>
          <w:ilvl w:val="0"/>
          <w:numId w:val="23"/>
        </w:numPr>
        <w:spacing w:after="0" w:line="240" w:lineRule="auto"/>
        <w:ind w:left="284" w:hanging="284"/>
        <w:jc w:val="both"/>
        <w:rPr>
          <w:rFonts w:eastAsia="Times New Roman" w:cs="Segoe UI"/>
          <w:lang w:eastAsia="pl-PL"/>
        </w:rPr>
      </w:pPr>
      <w:r w:rsidRPr="009B09E0">
        <w:rPr>
          <w:rFonts w:eastAsia="Times New Roman" w:cs="Segoe UI"/>
          <w:lang w:eastAsia="pl-PL"/>
        </w:rPr>
        <w:t>wniesienia sprzeciwu wobec przetwarzania danych w przypadkach wskazanych w art. 21 RODO;</w:t>
      </w:r>
    </w:p>
    <w:p w14:paraId="3CAF075C" w14:textId="77777777" w:rsidR="006E0EA7" w:rsidRPr="009B09E0" w:rsidRDefault="006E0EA7" w:rsidP="00687E51">
      <w:pPr>
        <w:numPr>
          <w:ilvl w:val="0"/>
          <w:numId w:val="23"/>
        </w:numPr>
        <w:spacing w:after="0" w:line="240" w:lineRule="auto"/>
        <w:ind w:left="495"/>
        <w:jc w:val="both"/>
        <w:rPr>
          <w:rFonts w:eastAsia="Times New Roman" w:cs="Segoe UI"/>
          <w:lang w:eastAsia="pl-PL"/>
        </w:rPr>
      </w:pPr>
      <w:r w:rsidRPr="009B09E0">
        <w:rPr>
          <w:rFonts w:eastAsia="Times New Roman" w:cs="Segoe UI"/>
          <w:lang w:eastAsia="pl-PL"/>
        </w:rPr>
        <w:t>przenoszenia dostarczonych danych, przetwarzanych w sposób zautomatyzowany;</w:t>
      </w:r>
    </w:p>
    <w:p w14:paraId="21BA1BD5" w14:textId="77777777" w:rsidR="006E0EA7" w:rsidRPr="009B09E0" w:rsidRDefault="006E0EA7" w:rsidP="00687E51">
      <w:pPr>
        <w:numPr>
          <w:ilvl w:val="0"/>
          <w:numId w:val="23"/>
        </w:numPr>
        <w:spacing w:after="0" w:line="240" w:lineRule="auto"/>
        <w:ind w:left="495"/>
        <w:jc w:val="both"/>
        <w:rPr>
          <w:rFonts w:eastAsia="Times New Roman" w:cs="Segoe UI"/>
          <w:lang w:eastAsia="pl-PL"/>
        </w:rPr>
      </w:pPr>
      <w:r w:rsidRPr="009B09E0">
        <w:rPr>
          <w:rFonts w:eastAsia="Times New Roman" w:cs="Segoe UI"/>
          <w:lang w:eastAsia="pl-PL"/>
        </w:rPr>
        <w:t>cofnięcia zgody w dowolnym momencie bez wpływu na zgodność z prawem przetwarzania, którego dokonano na podstawie zgody przed jej cofnięciem</w:t>
      </w:r>
    </w:p>
    <w:p w14:paraId="7BCA7D49" w14:textId="77777777" w:rsidR="006E0EA7" w:rsidRPr="009B09E0" w:rsidRDefault="006E0EA7" w:rsidP="00687E51">
      <w:pPr>
        <w:spacing w:after="0" w:line="240" w:lineRule="auto"/>
        <w:jc w:val="both"/>
        <w:rPr>
          <w:rFonts w:eastAsia="Times New Roman" w:cs="Segoe UI"/>
          <w:lang w:eastAsia="pl-PL"/>
        </w:rPr>
      </w:pPr>
      <w:r w:rsidRPr="009B09E0">
        <w:rPr>
          <w:rFonts w:eastAsia="Times New Roman" w:cs="Segoe UI"/>
          <w:lang w:eastAsia="pl-PL"/>
        </w:rPr>
        <w:t>Niezależnie od praw wymienionych wyżej, jeżeli uważają Państwo, że Państwa dane osobowe są przetwarzane niezgodnie z prawem, możecie w dowolnym momencie wnieść skargę do organu nadzorczego.</w:t>
      </w:r>
    </w:p>
    <w:p w14:paraId="22356197" w14:textId="781CA9F7" w:rsidR="006E0EA7" w:rsidRDefault="006E0EA7" w:rsidP="00687E51">
      <w:pPr>
        <w:spacing w:after="0" w:line="240" w:lineRule="auto"/>
        <w:jc w:val="both"/>
        <w:rPr>
          <w:rFonts w:eastAsia="Times New Roman" w:cs="Segoe UI"/>
          <w:lang w:eastAsia="pl-PL"/>
        </w:rPr>
      </w:pPr>
      <w:r w:rsidRPr="009B09E0">
        <w:rPr>
          <w:rFonts w:eastAsia="Times New Roman" w:cs="Segoe UI"/>
          <w:lang w:eastAsia="pl-PL"/>
        </w:rPr>
        <w:t>Udzielona zgoda na przetwarzanie danych osobowych w celach marketingowych może być wycofana w każdym czasie.</w:t>
      </w:r>
    </w:p>
    <w:p w14:paraId="7EB1663B" w14:textId="77777777" w:rsidR="00687E51" w:rsidRPr="009B09E0" w:rsidRDefault="00687E51" w:rsidP="00687E51">
      <w:pPr>
        <w:spacing w:after="0" w:line="240" w:lineRule="auto"/>
        <w:jc w:val="both"/>
        <w:rPr>
          <w:rFonts w:eastAsia="Times New Roman" w:cs="Segoe UI"/>
          <w:lang w:eastAsia="pl-PL"/>
        </w:rPr>
      </w:pPr>
    </w:p>
    <w:p w14:paraId="74EDB24C" w14:textId="77777777" w:rsidR="006E0EA7" w:rsidRPr="009B09E0" w:rsidRDefault="006E0EA7" w:rsidP="00687E51">
      <w:pPr>
        <w:spacing w:after="0" w:line="240" w:lineRule="auto"/>
        <w:jc w:val="both"/>
        <w:rPr>
          <w:rFonts w:eastAsia="Times New Roman" w:cs="Segoe UI"/>
          <w:lang w:eastAsia="pl-PL"/>
        </w:rPr>
      </w:pPr>
      <w:r w:rsidRPr="009B09E0">
        <w:rPr>
          <w:rFonts w:eastAsia="Times New Roman" w:cs="Segoe UI"/>
          <w:b/>
          <w:bCs/>
          <w:lang w:eastAsia="pl-PL"/>
        </w:rPr>
        <w:t xml:space="preserve">KOMU PRZEKAZUJEMY PAŃSTWA DANE? </w:t>
      </w:r>
    </w:p>
    <w:p w14:paraId="5DDE02A5" w14:textId="77777777" w:rsidR="006E0EA7" w:rsidRPr="009B09E0" w:rsidRDefault="006E0EA7" w:rsidP="00687E51">
      <w:pPr>
        <w:spacing w:after="0" w:line="240" w:lineRule="auto"/>
        <w:jc w:val="both"/>
        <w:rPr>
          <w:rFonts w:eastAsia="Times New Roman" w:cs="Segoe UI"/>
          <w:lang w:eastAsia="pl-PL"/>
        </w:rPr>
      </w:pPr>
      <w:r w:rsidRPr="009B09E0">
        <w:rPr>
          <w:rFonts w:eastAsia="Times New Roman" w:cs="Segoe UI"/>
          <w:lang w:eastAsia="pl-PL"/>
        </w:rPr>
        <w:t xml:space="preserve">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w:t>
      </w:r>
      <w:r w:rsidRPr="009B09E0">
        <w:rPr>
          <w:rFonts w:eastAsia="Times New Roman" w:cs="Segoe UI"/>
          <w:lang w:eastAsia="pl-PL"/>
        </w:rPr>
        <w:lastRenderedPageBreak/>
        <w:t>udostępniać Państwa dane osobowe innym odbiorcom, o ile taki obowiązek wynikać będzie z przepisów prawa np. Państwa Ubezpieczycielowi.</w:t>
      </w:r>
    </w:p>
    <w:p w14:paraId="291869A8" w14:textId="76ABEF39" w:rsidR="006E0EA7" w:rsidRDefault="006E0EA7" w:rsidP="00687E51">
      <w:pPr>
        <w:spacing w:after="0" w:line="240" w:lineRule="auto"/>
        <w:jc w:val="both"/>
        <w:rPr>
          <w:rFonts w:eastAsia="Times New Roman" w:cs="Segoe UI"/>
          <w:lang w:eastAsia="pl-PL"/>
        </w:rPr>
      </w:pPr>
      <w:r w:rsidRPr="009B09E0">
        <w:rPr>
          <w:rFonts w:eastAsia="Times New Roman" w:cs="Segoe UI"/>
          <w:lang w:eastAsia="pl-PL"/>
        </w:rPr>
        <w:t>Administrator nie zamierza przekazywać Państwa danych do państwa trzeciego ani do organizacji międzynarodowych.</w:t>
      </w:r>
    </w:p>
    <w:p w14:paraId="3D055F69" w14:textId="77777777" w:rsidR="00687E51" w:rsidRPr="009B09E0" w:rsidRDefault="00687E51" w:rsidP="00687E51">
      <w:pPr>
        <w:spacing w:after="0" w:line="240" w:lineRule="auto"/>
        <w:jc w:val="both"/>
        <w:rPr>
          <w:rFonts w:eastAsia="Times New Roman" w:cs="Segoe UI"/>
          <w:lang w:eastAsia="pl-PL"/>
        </w:rPr>
      </w:pPr>
    </w:p>
    <w:p w14:paraId="289A1338" w14:textId="3350B32A" w:rsidR="006E0EA7" w:rsidRPr="009B09E0" w:rsidRDefault="006E0EA7" w:rsidP="00687E51">
      <w:pPr>
        <w:spacing w:after="0" w:line="240" w:lineRule="auto"/>
        <w:jc w:val="both"/>
        <w:rPr>
          <w:rFonts w:eastAsia="Times New Roman" w:cs="Segoe UI"/>
          <w:lang w:eastAsia="pl-PL"/>
        </w:rPr>
      </w:pPr>
      <w:r w:rsidRPr="009B09E0">
        <w:rPr>
          <w:rFonts w:eastAsia="Times New Roman" w:cs="Segoe UI"/>
          <w:b/>
          <w:bCs/>
          <w:lang w:eastAsia="pl-PL"/>
        </w:rPr>
        <w:t>POZOSTAŁE INFORMACJE</w:t>
      </w:r>
    </w:p>
    <w:p w14:paraId="138FCE9E" w14:textId="122A02CF" w:rsidR="00997F6D" w:rsidRDefault="006E0EA7" w:rsidP="00687E51">
      <w:pPr>
        <w:spacing w:after="0" w:line="240" w:lineRule="auto"/>
        <w:jc w:val="both"/>
        <w:rPr>
          <w:rFonts w:eastAsia="Times New Roman" w:cs="Segoe UI"/>
          <w:lang w:eastAsia="pl-PL"/>
        </w:rPr>
      </w:pPr>
      <w:r w:rsidRPr="009B09E0">
        <w:rPr>
          <w:rFonts w:eastAsia="Times New Roman" w:cs="Segoe UI"/>
          <w:lang w:eastAsia="pl-PL"/>
        </w:rPr>
        <w:t xml:space="preserve">W sprawach związanych z ochroną danych osobowych można kontaktować się z Inspektorem Ochrony Danych za pośrednictwem poczty e-mail: </w:t>
      </w:r>
      <w:hyperlink r:id="rId18" w:history="1">
        <w:r w:rsidRPr="009B09E0">
          <w:rPr>
            <w:rFonts w:eastAsia="Times New Roman" w:cs="Segoe UI"/>
            <w:lang w:eastAsia="pl-PL"/>
          </w:rPr>
          <w:t>iod@stbu.pl</w:t>
        </w:r>
      </w:hyperlink>
      <w:r w:rsidRPr="009B09E0">
        <w:rPr>
          <w:rFonts w:eastAsia="Times New Roman" w:cs="Segoe UI"/>
          <w:lang w:eastAsia="pl-PL"/>
        </w:rPr>
        <w:t xml:space="preserve"> lub pisemnie na adres siedziby Administratora.</w:t>
      </w:r>
    </w:p>
    <w:p w14:paraId="70BA737F" w14:textId="77777777" w:rsidR="00687E51" w:rsidRPr="009B09E0" w:rsidRDefault="00687E51" w:rsidP="00687E51">
      <w:pPr>
        <w:spacing w:after="0" w:line="240" w:lineRule="auto"/>
        <w:jc w:val="both"/>
        <w:rPr>
          <w:rFonts w:eastAsia="Times New Roman" w:cs="Segoe UI"/>
          <w:lang w:eastAsia="pl-PL"/>
        </w:rPr>
      </w:pPr>
    </w:p>
    <w:p w14:paraId="09DC3127" w14:textId="67272A74" w:rsidR="000E0809" w:rsidRPr="009B09E0" w:rsidRDefault="000E0809" w:rsidP="00687E51">
      <w:pPr>
        <w:pStyle w:val="Nagwek2"/>
        <w:numPr>
          <w:ilvl w:val="0"/>
          <w:numId w:val="45"/>
        </w:numPr>
        <w:spacing w:before="0" w:after="0" w:line="240" w:lineRule="auto"/>
        <w:ind w:left="284" w:hanging="284"/>
        <w:rPr>
          <w:rFonts w:cs="Segoe UI"/>
          <w:color w:val="auto"/>
          <w:lang w:eastAsia="pl-PL"/>
        </w:rPr>
      </w:pPr>
      <w:r w:rsidRPr="009B09E0">
        <w:rPr>
          <w:rFonts w:cs="Segoe UI"/>
          <w:color w:val="auto"/>
          <w:lang w:eastAsia="pl-PL"/>
        </w:rPr>
        <w:t>POSTANOWIENIA KOŃCOWE</w:t>
      </w:r>
    </w:p>
    <w:p w14:paraId="5F5667BD" w14:textId="3286CC81" w:rsidR="000E0809" w:rsidRPr="009B09E0" w:rsidRDefault="000E0809" w:rsidP="00687E51">
      <w:pPr>
        <w:pStyle w:val="Akapitzlist"/>
        <w:numPr>
          <w:ilvl w:val="0"/>
          <w:numId w:val="8"/>
        </w:numPr>
        <w:spacing w:after="0" w:line="240" w:lineRule="auto"/>
        <w:ind w:left="284" w:hanging="284"/>
        <w:contextualSpacing w:val="0"/>
        <w:jc w:val="both"/>
        <w:rPr>
          <w:rFonts w:cs="Segoe UI"/>
          <w:lang w:eastAsia="pl-PL"/>
        </w:rPr>
      </w:pPr>
      <w:r w:rsidRPr="009B09E0">
        <w:rPr>
          <w:rFonts w:cs="Segoe UI"/>
          <w:lang w:eastAsia="pl-PL"/>
        </w:rPr>
        <w:t>Zamawiający nie przewiduje zawarcia umowy ramowej.</w:t>
      </w:r>
    </w:p>
    <w:p w14:paraId="10D6B98F" w14:textId="19D12D39" w:rsidR="000E0809" w:rsidRPr="009B09E0" w:rsidRDefault="000E0809" w:rsidP="00687E51">
      <w:pPr>
        <w:pStyle w:val="Akapitzlist"/>
        <w:numPr>
          <w:ilvl w:val="0"/>
          <w:numId w:val="8"/>
        </w:numPr>
        <w:spacing w:after="0" w:line="240" w:lineRule="auto"/>
        <w:ind w:left="284" w:hanging="284"/>
        <w:contextualSpacing w:val="0"/>
        <w:jc w:val="both"/>
        <w:rPr>
          <w:rFonts w:cs="Segoe UI"/>
          <w:lang w:eastAsia="pl-PL"/>
        </w:rPr>
      </w:pPr>
      <w:r w:rsidRPr="009B09E0">
        <w:rPr>
          <w:rFonts w:cs="Segoe UI"/>
          <w:lang w:eastAsia="pl-PL"/>
        </w:rPr>
        <w:t>Zamawiający nie dopuszcza składania ofert wariantowych.</w:t>
      </w:r>
    </w:p>
    <w:p w14:paraId="1899505C" w14:textId="313D8E0C" w:rsidR="000E0809" w:rsidRPr="009B09E0" w:rsidRDefault="000E0809" w:rsidP="00687E51">
      <w:pPr>
        <w:pStyle w:val="Akapitzlist"/>
        <w:numPr>
          <w:ilvl w:val="0"/>
          <w:numId w:val="8"/>
        </w:numPr>
        <w:spacing w:after="0" w:line="240" w:lineRule="auto"/>
        <w:ind w:left="284" w:hanging="284"/>
        <w:contextualSpacing w:val="0"/>
        <w:jc w:val="both"/>
        <w:rPr>
          <w:rFonts w:cs="Segoe UI"/>
          <w:lang w:eastAsia="pl-PL"/>
        </w:rPr>
      </w:pPr>
      <w:r w:rsidRPr="009B09E0">
        <w:rPr>
          <w:rFonts w:cs="Segoe UI"/>
          <w:lang w:eastAsia="pl-PL"/>
        </w:rPr>
        <w:t xml:space="preserve">Zamawiający nie przewiduje rozliczeń między </w:t>
      </w:r>
      <w:r w:rsidR="00997F6D" w:rsidRPr="009B09E0">
        <w:rPr>
          <w:rFonts w:cs="Segoe UI"/>
          <w:lang w:eastAsia="pl-PL"/>
        </w:rPr>
        <w:t>Z</w:t>
      </w:r>
      <w:r w:rsidRPr="009B09E0">
        <w:rPr>
          <w:rFonts w:cs="Segoe UI"/>
          <w:lang w:eastAsia="pl-PL"/>
        </w:rPr>
        <w:t>amawiającym</w:t>
      </w:r>
      <w:r w:rsidR="00997F6D" w:rsidRPr="009B09E0">
        <w:rPr>
          <w:rFonts w:cs="Segoe UI"/>
          <w:lang w:eastAsia="pl-PL"/>
        </w:rPr>
        <w:t>,</w:t>
      </w:r>
      <w:r w:rsidRPr="009B09E0">
        <w:rPr>
          <w:rFonts w:cs="Segoe UI"/>
          <w:lang w:eastAsia="pl-PL"/>
        </w:rPr>
        <w:t xml:space="preserve"> a </w:t>
      </w:r>
      <w:r w:rsidR="00997F6D" w:rsidRPr="009B09E0">
        <w:rPr>
          <w:rFonts w:cs="Segoe UI"/>
          <w:lang w:eastAsia="pl-PL"/>
        </w:rPr>
        <w:t>W</w:t>
      </w:r>
      <w:r w:rsidRPr="009B09E0">
        <w:rPr>
          <w:rFonts w:cs="Segoe UI"/>
          <w:lang w:eastAsia="pl-PL"/>
        </w:rPr>
        <w:t>ykonawcą w</w:t>
      </w:r>
      <w:r w:rsidR="00997F6D" w:rsidRPr="009B09E0">
        <w:rPr>
          <w:rFonts w:cs="Segoe UI"/>
          <w:lang w:eastAsia="pl-PL"/>
        </w:rPr>
        <w:t> </w:t>
      </w:r>
      <w:r w:rsidRPr="009B09E0">
        <w:rPr>
          <w:rFonts w:cs="Segoe UI"/>
          <w:lang w:eastAsia="pl-PL"/>
        </w:rPr>
        <w:t>walutach</w:t>
      </w:r>
      <w:r w:rsidR="00997F6D" w:rsidRPr="009B09E0">
        <w:rPr>
          <w:rFonts w:cs="Segoe UI"/>
          <w:lang w:eastAsia="pl-PL"/>
        </w:rPr>
        <w:t> </w:t>
      </w:r>
      <w:r w:rsidRPr="009B09E0">
        <w:rPr>
          <w:rFonts w:cs="Segoe UI"/>
          <w:lang w:eastAsia="pl-PL"/>
        </w:rPr>
        <w:t>obcych.</w:t>
      </w:r>
    </w:p>
    <w:p w14:paraId="4CAC8FBF" w14:textId="689E88AE" w:rsidR="000E0809" w:rsidRPr="009B09E0" w:rsidRDefault="000E0809" w:rsidP="00687E51">
      <w:pPr>
        <w:pStyle w:val="Akapitzlist"/>
        <w:numPr>
          <w:ilvl w:val="0"/>
          <w:numId w:val="8"/>
        </w:numPr>
        <w:spacing w:after="0" w:line="240" w:lineRule="auto"/>
        <w:ind w:left="284" w:hanging="284"/>
        <w:contextualSpacing w:val="0"/>
        <w:jc w:val="both"/>
        <w:rPr>
          <w:rFonts w:cs="Segoe UI"/>
          <w:lang w:eastAsia="pl-PL"/>
        </w:rPr>
      </w:pPr>
      <w:r w:rsidRPr="009B09E0">
        <w:rPr>
          <w:rFonts w:cs="Segoe UI"/>
          <w:lang w:eastAsia="pl-PL"/>
        </w:rPr>
        <w:t>Zamawiający nie przewiduje aukcji elektronicznej.</w:t>
      </w:r>
    </w:p>
    <w:p w14:paraId="13136051" w14:textId="220C4D8E" w:rsidR="000E0809" w:rsidRPr="009B09E0" w:rsidRDefault="000E0809" w:rsidP="00687E51">
      <w:pPr>
        <w:pStyle w:val="Akapitzlist"/>
        <w:numPr>
          <w:ilvl w:val="0"/>
          <w:numId w:val="8"/>
        </w:numPr>
        <w:spacing w:after="0" w:line="240" w:lineRule="auto"/>
        <w:ind w:left="284" w:hanging="284"/>
        <w:contextualSpacing w:val="0"/>
        <w:jc w:val="both"/>
        <w:rPr>
          <w:rFonts w:cs="Segoe UI"/>
          <w:lang w:eastAsia="pl-PL"/>
        </w:rPr>
      </w:pPr>
      <w:r w:rsidRPr="009B09E0">
        <w:rPr>
          <w:rFonts w:cs="Segoe UI"/>
          <w:lang w:eastAsia="pl-PL"/>
        </w:rPr>
        <w:t>Zamawiający nie przewiduje zwrotu kosztów udziału w postępowaniu.</w:t>
      </w:r>
    </w:p>
    <w:p w14:paraId="0A8593CD" w14:textId="3BEDC719" w:rsidR="000E0809" w:rsidRDefault="000E0809" w:rsidP="00687E51">
      <w:pPr>
        <w:pStyle w:val="Akapitzlist"/>
        <w:numPr>
          <w:ilvl w:val="0"/>
          <w:numId w:val="8"/>
        </w:numPr>
        <w:spacing w:after="0" w:line="240" w:lineRule="auto"/>
        <w:ind w:left="284" w:hanging="284"/>
        <w:contextualSpacing w:val="0"/>
        <w:jc w:val="both"/>
        <w:rPr>
          <w:rFonts w:cs="Segoe UI"/>
          <w:lang w:eastAsia="pl-PL"/>
        </w:rPr>
      </w:pPr>
      <w:r w:rsidRPr="009B09E0">
        <w:rPr>
          <w:rFonts w:cs="Segoe UI"/>
          <w:lang w:eastAsia="pl-PL"/>
        </w:rPr>
        <w:t xml:space="preserve">Zamawiający przewiduje możliwość dokonywania istotnych zmian postanowień umowy, także w stosunku do treści oferty, na podstawie której dokonano wyboru Wykonawcy, w </w:t>
      </w:r>
      <w:r w:rsidR="00997F6D" w:rsidRPr="009B09E0">
        <w:rPr>
          <w:rFonts w:cs="Segoe UI"/>
          <w:lang w:eastAsia="pl-PL"/>
        </w:rPr>
        <w:t> </w:t>
      </w:r>
      <w:r w:rsidRPr="009B09E0">
        <w:rPr>
          <w:rFonts w:cs="Segoe UI"/>
          <w:lang w:eastAsia="pl-PL"/>
        </w:rPr>
        <w:t>szczególności w przypadkach wskazanych w umowie.</w:t>
      </w:r>
    </w:p>
    <w:p w14:paraId="2BFBDC94" w14:textId="77777777" w:rsidR="00687E51" w:rsidRPr="00687E51" w:rsidRDefault="00687E51" w:rsidP="00687E51">
      <w:pPr>
        <w:spacing w:after="0" w:line="240" w:lineRule="auto"/>
        <w:jc w:val="both"/>
        <w:rPr>
          <w:rFonts w:cs="Segoe UI"/>
          <w:lang w:eastAsia="pl-PL"/>
        </w:rPr>
      </w:pPr>
    </w:p>
    <w:p w14:paraId="06E71202" w14:textId="47033AE9" w:rsidR="0056573A" w:rsidRPr="00484010" w:rsidRDefault="000E0809" w:rsidP="00687E51">
      <w:pPr>
        <w:pStyle w:val="Nagwek2"/>
        <w:numPr>
          <w:ilvl w:val="0"/>
          <w:numId w:val="45"/>
        </w:numPr>
        <w:spacing w:before="0" w:after="0" w:line="240" w:lineRule="auto"/>
        <w:ind w:left="284" w:hanging="284"/>
        <w:rPr>
          <w:rFonts w:cs="Segoe UI"/>
          <w:color w:val="auto"/>
          <w:lang w:eastAsia="pl-PL"/>
        </w:rPr>
      </w:pPr>
      <w:bookmarkStart w:id="3" w:name="_Hlk127954916"/>
      <w:r w:rsidRPr="009B09E0">
        <w:rPr>
          <w:rFonts w:cs="Segoe UI"/>
          <w:color w:val="auto"/>
          <w:lang w:eastAsia="pl-PL"/>
        </w:rPr>
        <w:t>ZAŁĄCZNIKI</w:t>
      </w:r>
      <w:r w:rsidR="00966EE8" w:rsidRPr="009B09E0">
        <w:rPr>
          <w:rFonts w:cs="Segoe UI"/>
          <w:color w:val="auto"/>
          <w:lang w:eastAsia="pl-PL"/>
        </w:rPr>
        <w:t xml:space="preserve"> DO SWZ</w:t>
      </w:r>
    </w:p>
    <w:p w14:paraId="6EC89234" w14:textId="2E847E33" w:rsidR="00623D41" w:rsidRDefault="00623D41" w:rsidP="00687E51">
      <w:pPr>
        <w:spacing w:after="0" w:line="240" w:lineRule="auto"/>
        <w:ind w:left="284" w:hanging="284"/>
        <w:jc w:val="both"/>
        <w:rPr>
          <w:rFonts w:cs="Segoe UI"/>
          <w:lang w:eastAsia="pl-PL"/>
        </w:rPr>
      </w:pPr>
      <w:r>
        <w:rPr>
          <w:rFonts w:cs="Segoe UI"/>
          <w:lang w:eastAsia="pl-PL"/>
        </w:rPr>
        <w:t xml:space="preserve">1. </w:t>
      </w:r>
      <w:r w:rsidR="00CF3FB9">
        <w:rPr>
          <w:rFonts w:cs="Segoe UI"/>
          <w:lang w:eastAsia="pl-PL"/>
        </w:rPr>
        <w:t xml:space="preserve"> </w:t>
      </w:r>
      <w:r>
        <w:rPr>
          <w:rFonts w:cs="Segoe UI"/>
          <w:lang w:eastAsia="pl-PL"/>
        </w:rPr>
        <w:t>F</w:t>
      </w:r>
      <w:r w:rsidRPr="00623D41">
        <w:rPr>
          <w:rFonts w:cs="Segoe UI"/>
          <w:lang w:eastAsia="pl-PL"/>
        </w:rPr>
        <w:t>ormularze ofertowe</w:t>
      </w:r>
    </w:p>
    <w:p w14:paraId="3140C7A0" w14:textId="54B30088" w:rsidR="00866A84" w:rsidRDefault="00623D41" w:rsidP="00687E51">
      <w:pPr>
        <w:spacing w:after="0" w:line="240" w:lineRule="auto"/>
        <w:ind w:left="284" w:hanging="284"/>
        <w:jc w:val="both"/>
        <w:rPr>
          <w:rFonts w:cs="Segoe UI"/>
          <w:lang w:eastAsia="pl-PL"/>
        </w:rPr>
      </w:pPr>
      <w:r>
        <w:rPr>
          <w:rFonts w:cs="Segoe UI"/>
          <w:lang w:eastAsia="pl-PL"/>
        </w:rPr>
        <w:t xml:space="preserve">2.  </w:t>
      </w:r>
      <w:r w:rsidR="00CF3FB9">
        <w:rPr>
          <w:rFonts w:cs="Segoe UI"/>
          <w:lang w:eastAsia="pl-PL"/>
        </w:rPr>
        <w:t xml:space="preserve">Wzór umowy </w:t>
      </w:r>
      <w:r>
        <w:rPr>
          <w:rFonts w:cs="Segoe UI"/>
          <w:lang w:eastAsia="pl-PL"/>
        </w:rPr>
        <w:t xml:space="preserve">z załącznikami: </w:t>
      </w:r>
    </w:p>
    <w:p w14:paraId="396126FD" w14:textId="470FBD4D" w:rsidR="00866A84" w:rsidRDefault="00866A84" w:rsidP="00687E51">
      <w:pPr>
        <w:spacing w:after="0" w:line="240" w:lineRule="auto"/>
        <w:ind w:left="284" w:hanging="284"/>
        <w:jc w:val="both"/>
        <w:rPr>
          <w:rFonts w:cs="Segoe UI"/>
          <w:lang w:eastAsia="pl-PL"/>
        </w:rPr>
      </w:pPr>
      <w:r>
        <w:rPr>
          <w:rFonts w:cs="Segoe UI"/>
          <w:lang w:eastAsia="pl-PL"/>
        </w:rPr>
        <w:t>- Opisy przedmiotu zamówienia – załączniki 1</w:t>
      </w:r>
    </w:p>
    <w:p w14:paraId="5AF48AF1" w14:textId="0BFF9D21" w:rsidR="00A91379" w:rsidRDefault="00A91379" w:rsidP="00687E51">
      <w:pPr>
        <w:spacing w:after="0" w:line="240" w:lineRule="auto"/>
        <w:ind w:left="284" w:hanging="284"/>
        <w:jc w:val="both"/>
        <w:rPr>
          <w:rFonts w:cs="Segoe UI"/>
          <w:lang w:eastAsia="pl-PL"/>
        </w:rPr>
      </w:pPr>
      <w:r>
        <w:rPr>
          <w:rFonts w:cs="Segoe UI"/>
          <w:lang w:eastAsia="pl-PL"/>
        </w:rPr>
        <w:t xml:space="preserve">- Informacja o zamawiającym – Załącznik </w:t>
      </w:r>
      <w:r w:rsidR="00717D52">
        <w:rPr>
          <w:rFonts w:cs="Segoe UI"/>
          <w:lang w:eastAsia="pl-PL"/>
        </w:rPr>
        <w:t>2</w:t>
      </w:r>
    </w:p>
    <w:p w14:paraId="5319EE7D" w14:textId="34EECA17" w:rsidR="00717D52" w:rsidRDefault="00717D52" w:rsidP="00687E51">
      <w:pPr>
        <w:spacing w:after="0" w:line="240" w:lineRule="auto"/>
        <w:ind w:left="284" w:hanging="284"/>
        <w:jc w:val="both"/>
        <w:rPr>
          <w:rFonts w:cs="Segoe UI"/>
          <w:lang w:eastAsia="pl-PL"/>
        </w:rPr>
      </w:pPr>
      <w:r>
        <w:rPr>
          <w:rFonts w:cs="Segoe UI"/>
          <w:lang w:eastAsia="pl-PL"/>
        </w:rPr>
        <w:t>- Wykaz i opis środków trwałych – załącznik 3</w:t>
      </w:r>
    </w:p>
    <w:p w14:paraId="6793D7A0" w14:textId="4B5C6455" w:rsidR="00717D52" w:rsidRDefault="00717D52" w:rsidP="00687E51">
      <w:pPr>
        <w:spacing w:after="0" w:line="240" w:lineRule="auto"/>
        <w:ind w:left="284" w:hanging="284"/>
        <w:jc w:val="both"/>
        <w:rPr>
          <w:rFonts w:cs="Segoe UI"/>
          <w:lang w:eastAsia="pl-PL"/>
        </w:rPr>
      </w:pPr>
      <w:r>
        <w:rPr>
          <w:rFonts w:cs="Segoe UI"/>
          <w:lang w:eastAsia="pl-PL"/>
        </w:rPr>
        <w:t>- wykaz elektroniki – załącznik 4</w:t>
      </w:r>
    </w:p>
    <w:p w14:paraId="3B3EFBBA" w14:textId="00C0F394" w:rsidR="00717D52" w:rsidRDefault="007D34C7" w:rsidP="00687E51">
      <w:pPr>
        <w:spacing w:after="0" w:line="240" w:lineRule="auto"/>
        <w:ind w:left="284" w:hanging="284"/>
        <w:jc w:val="both"/>
        <w:rPr>
          <w:rFonts w:cs="Segoe UI"/>
          <w:lang w:eastAsia="pl-PL"/>
        </w:rPr>
      </w:pPr>
      <w:r>
        <w:rPr>
          <w:rFonts w:cs="Segoe UI"/>
          <w:lang w:eastAsia="pl-PL"/>
        </w:rPr>
        <w:t>- wykaz pojazdów</w:t>
      </w:r>
      <w:r w:rsidR="00D0764C">
        <w:rPr>
          <w:rFonts w:cs="Segoe UI"/>
          <w:lang w:eastAsia="pl-PL"/>
        </w:rPr>
        <w:t xml:space="preserve"> – załącznik 5</w:t>
      </w:r>
    </w:p>
    <w:p w14:paraId="391E8EA5" w14:textId="66B0FD78" w:rsidR="007D34C7" w:rsidRDefault="007D34C7" w:rsidP="00687E51">
      <w:pPr>
        <w:spacing w:after="0" w:line="240" w:lineRule="auto"/>
        <w:ind w:left="284" w:hanging="284"/>
        <w:jc w:val="both"/>
        <w:rPr>
          <w:rFonts w:cs="Segoe UI"/>
          <w:lang w:eastAsia="pl-PL"/>
        </w:rPr>
      </w:pPr>
      <w:r>
        <w:rPr>
          <w:rFonts w:cs="Segoe UI"/>
          <w:lang w:eastAsia="pl-PL"/>
        </w:rPr>
        <w:t xml:space="preserve">- szkodowość </w:t>
      </w:r>
      <w:r w:rsidR="00866A84">
        <w:rPr>
          <w:rFonts w:cs="Segoe UI"/>
          <w:lang w:eastAsia="pl-PL"/>
        </w:rPr>
        <w:t>– załączniki 6,7,8</w:t>
      </w:r>
    </w:p>
    <w:p w14:paraId="435074F0" w14:textId="74926056" w:rsidR="000E0809" w:rsidRPr="009B09E0" w:rsidRDefault="000E0809" w:rsidP="00687E51">
      <w:pPr>
        <w:spacing w:after="0" w:line="240" w:lineRule="auto"/>
        <w:jc w:val="both"/>
        <w:rPr>
          <w:rFonts w:cs="Segoe UI"/>
          <w:lang w:eastAsia="pl-PL"/>
        </w:rPr>
      </w:pPr>
      <w:r w:rsidRPr="009B09E0">
        <w:rPr>
          <w:rFonts w:cs="Segoe UI"/>
          <w:lang w:eastAsia="pl-PL"/>
        </w:rPr>
        <w:t xml:space="preserve">                                                                                                     </w:t>
      </w:r>
    </w:p>
    <w:bookmarkEnd w:id="3"/>
    <w:p w14:paraId="2E86AC85" w14:textId="4F90A26E" w:rsidR="00AA1DFF" w:rsidRPr="009B09E0" w:rsidRDefault="00AA1DFF" w:rsidP="00687E51">
      <w:pPr>
        <w:spacing w:after="0" w:line="240" w:lineRule="auto"/>
        <w:jc w:val="both"/>
        <w:rPr>
          <w:rFonts w:cs="Segoe UI"/>
          <w:lang w:eastAsia="pl-PL"/>
        </w:rPr>
      </w:pPr>
    </w:p>
    <w:p w14:paraId="7AB43351" w14:textId="6E21B710" w:rsidR="00BE358E" w:rsidRPr="009B09E0" w:rsidRDefault="00BE358E" w:rsidP="00687E51">
      <w:pPr>
        <w:spacing w:after="0" w:line="240" w:lineRule="auto"/>
        <w:jc w:val="both"/>
        <w:rPr>
          <w:rFonts w:cs="Segoe UI"/>
          <w:lang w:eastAsia="pl-PL"/>
        </w:rPr>
      </w:pPr>
    </w:p>
    <w:p w14:paraId="6BE64741" w14:textId="77777777" w:rsidR="008005EE" w:rsidRDefault="008005EE" w:rsidP="00687E51">
      <w:pPr>
        <w:spacing w:after="0" w:line="240" w:lineRule="auto"/>
        <w:jc w:val="both"/>
        <w:rPr>
          <w:rFonts w:cs="Segoe UI"/>
          <w:lang w:eastAsia="pl-PL"/>
        </w:rPr>
      </w:pPr>
    </w:p>
    <w:p w14:paraId="68CFA070" w14:textId="77777777" w:rsidR="00947E31" w:rsidRDefault="00947E31" w:rsidP="00687E51">
      <w:pPr>
        <w:spacing w:after="0" w:line="240" w:lineRule="auto"/>
        <w:jc w:val="both"/>
        <w:rPr>
          <w:rFonts w:cs="Segoe UI"/>
          <w:lang w:eastAsia="pl-PL"/>
        </w:rPr>
      </w:pPr>
    </w:p>
    <w:p w14:paraId="004AE765" w14:textId="77777777" w:rsidR="00947E31" w:rsidRDefault="00947E31" w:rsidP="00687E51">
      <w:pPr>
        <w:spacing w:after="0" w:line="240" w:lineRule="auto"/>
        <w:jc w:val="both"/>
        <w:rPr>
          <w:rFonts w:cs="Segoe UI"/>
          <w:lang w:eastAsia="pl-PL"/>
        </w:rPr>
      </w:pPr>
    </w:p>
    <w:p w14:paraId="6D4740A0" w14:textId="45DD4D5E" w:rsidR="00947E31" w:rsidRDefault="00947E31" w:rsidP="00687E51">
      <w:pPr>
        <w:spacing w:after="0" w:line="240" w:lineRule="auto"/>
        <w:jc w:val="both"/>
        <w:rPr>
          <w:rFonts w:cs="Segoe UI"/>
          <w:lang w:eastAsia="pl-PL"/>
        </w:rPr>
      </w:pPr>
    </w:p>
    <w:p w14:paraId="55EDEA09" w14:textId="233841C6" w:rsidR="003D19E3" w:rsidRDefault="003D19E3" w:rsidP="00687E51">
      <w:pPr>
        <w:spacing w:after="0" w:line="240" w:lineRule="auto"/>
        <w:jc w:val="both"/>
        <w:rPr>
          <w:rFonts w:cs="Segoe UI"/>
          <w:lang w:eastAsia="pl-PL"/>
        </w:rPr>
      </w:pPr>
    </w:p>
    <w:p w14:paraId="40400EFD" w14:textId="748BD361" w:rsidR="003D19E3" w:rsidRDefault="003D19E3" w:rsidP="00687E51">
      <w:pPr>
        <w:spacing w:after="0" w:line="240" w:lineRule="auto"/>
        <w:jc w:val="both"/>
        <w:rPr>
          <w:rFonts w:cs="Segoe UI"/>
          <w:lang w:eastAsia="pl-PL"/>
        </w:rPr>
      </w:pPr>
    </w:p>
    <w:p w14:paraId="3339176A" w14:textId="30441BFE" w:rsidR="003D19E3" w:rsidRDefault="003D19E3" w:rsidP="00687E51">
      <w:pPr>
        <w:spacing w:after="0" w:line="240" w:lineRule="auto"/>
        <w:jc w:val="both"/>
        <w:rPr>
          <w:rFonts w:cs="Segoe UI"/>
          <w:lang w:eastAsia="pl-PL"/>
        </w:rPr>
      </w:pPr>
    </w:p>
    <w:p w14:paraId="3FF2BAFC" w14:textId="5DFC3BF9" w:rsidR="003D19E3" w:rsidRDefault="003D19E3" w:rsidP="00687E51">
      <w:pPr>
        <w:spacing w:after="0" w:line="240" w:lineRule="auto"/>
        <w:jc w:val="both"/>
        <w:rPr>
          <w:rFonts w:cs="Segoe UI"/>
          <w:lang w:eastAsia="pl-PL"/>
        </w:rPr>
      </w:pPr>
    </w:p>
    <w:p w14:paraId="3095A4E9" w14:textId="77E4563C" w:rsidR="003D19E3" w:rsidRDefault="003D19E3" w:rsidP="00687E51">
      <w:pPr>
        <w:spacing w:after="0" w:line="240" w:lineRule="auto"/>
        <w:jc w:val="both"/>
        <w:rPr>
          <w:rFonts w:cs="Segoe UI"/>
          <w:lang w:eastAsia="pl-PL"/>
        </w:rPr>
      </w:pPr>
    </w:p>
    <w:p w14:paraId="0DCD229A" w14:textId="11B52984" w:rsidR="003D19E3" w:rsidRDefault="003D19E3" w:rsidP="00687E51">
      <w:pPr>
        <w:spacing w:after="0" w:line="240" w:lineRule="auto"/>
        <w:jc w:val="both"/>
        <w:rPr>
          <w:rFonts w:cs="Segoe UI"/>
          <w:lang w:eastAsia="pl-PL"/>
        </w:rPr>
      </w:pPr>
    </w:p>
    <w:p w14:paraId="6E066FF0" w14:textId="080132DE" w:rsidR="003D19E3" w:rsidRDefault="003D19E3" w:rsidP="00687E51">
      <w:pPr>
        <w:spacing w:after="0" w:line="240" w:lineRule="auto"/>
        <w:jc w:val="both"/>
        <w:rPr>
          <w:rFonts w:cs="Segoe UI"/>
          <w:lang w:eastAsia="pl-PL"/>
        </w:rPr>
      </w:pPr>
    </w:p>
    <w:p w14:paraId="310918AF" w14:textId="4504C798" w:rsidR="003D19E3" w:rsidRDefault="003D19E3" w:rsidP="00687E51">
      <w:pPr>
        <w:spacing w:after="0" w:line="240" w:lineRule="auto"/>
        <w:jc w:val="both"/>
        <w:rPr>
          <w:rFonts w:cs="Segoe UI"/>
          <w:lang w:eastAsia="pl-PL"/>
        </w:rPr>
      </w:pPr>
    </w:p>
    <w:p w14:paraId="6369D9C6" w14:textId="6ED46CAD" w:rsidR="003D19E3" w:rsidRDefault="003D19E3" w:rsidP="00687E51">
      <w:pPr>
        <w:spacing w:after="0" w:line="240" w:lineRule="auto"/>
        <w:jc w:val="both"/>
        <w:rPr>
          <w:rFonts w:cs="Segoe UI"/>
          <w:lang w:eastAsia="pl-PL"/>
        </w:rPr>
      </w:pPr>
    </w:p>
    <w:p w14:paraId="665A0A54" w14:textId="274B1E7F" w:rsidR="003D19E3" w:rsidRDefault="003D19E3" w:rsidP="00687E51">
      <w:pPr>
        <w:spacing w:after="0" w:line="240" w:lineRule="auto"/>
        <w:jc w:val="both"/>
        <w:rPr>
          <w:rFonts w:cs="Segoe UI"/>
          <w:lang w:eastAsia="pl-PL"/>
        </w:rPr>
      </w:pPr>
    </w:p>
    <w:p w14:paraId="07DDA9C9" w14:textId="5DC7279C" w:rsidR="003D19E3" w:rsidRDefault="003D19E3" w:rsidP="00687E51">
      <w:pPr>
        <w:spacing w:after="0" w:line="240" w:lineRule="auto"/>
        <w:jc w:val="both"/>
        <w:rPr>
          <w:rFonts w:cs="Segoe UI"/>
          <w:lang w:eastAsia="pl-PL"/>
        </w:rPr>
      </w:pPr>
    </w:p>
    <w:p w14:paraId="3C47703A" w14:textId="1BA931C5" w:rsidR="003D19E3" w:rsidRDefault="003D19E3" w:rsidP="00687E51">
      <w:pPr>
        <w:spacing w:after="0" w:line="240" w:lineRule="auto"/>
        <w:jc w:val="both"/>
        <w:rPr>
          <w:rFonts w:cs="Segoe UI"/>
          <w:lang w:eastAsia="pl-PL"/>
        </w:rPr>
      </w:pPr>
    </w:p>
    <w:p w14:paraId="44E71E18" w14:textId="717A5C27" w:rsidR="003D19E3" w:rsidRDefault="003D19E3" w:rsidP="00687E51">
      <w:pPr>
        <w:spacing w:after="0" w:line="240" w:lineRule="auto"/>
        <w:jc w:val="both"/>
        <w:rPr>
          <w:rFonts w:cs="Segoe UI"/>
          <w:lang w:eastAsia="pl-PL"/>
        </w:rPr>
      </w:pPr>
    </w:p>
    <w:p w14:paraId="7E2E3169" w14:textId="4D2A830D" w:rsidR="003D19E3" w:rsidRDefault="003D19E3" w:rsidP="00687E51">
      <w:pPr>
        <w:spacing w:after="0" w:line="240" w:lineRule="auto"/>
        <w:jc w:val="both"/>
        <w:rPr>
          <w:rFonts w:cs="Segoe UI"/>
          <w:lang w:eastAsia="pl-PL"/>
        </w:rPr>
      </w:pPr>
    </w:p>
    <w:p w14:paraId="72F277F0" w14:textId="2CC567BC" w:rsidR="00A37DD4" w:rsidRDefault="00A37DD4" w:rsidP="00687E51">
      <w:pPr>
        <w:spacing w:after="0" w:line="240" w:lineRule="auto"/>
        <w:rPr>
          <w:rFonts w:cs="Segoe UI"/>
          <w:lang w:eastAsia="pl-PL"/>
        </w:rPr>
      </w:pPr>
      <w:r>
        <w:rPr>
          <w:rFonts w:cs="Segoe UI"/>
          <w:lang w:eastAsia="pl-PL"/>
        </w:rPr>
        <w:br w:type="page"/>
      </w:r>
    </w:p>
    <w:p w14:paraId="2C295B7C" w14:textId="77777777" w:rsidR="003D19E3" w:rsidRDefault="003D19E3" w:rsidP="00687E51">
      <w:pPr>
        <w:spacing w:after="0" w:line="240" w:lineRule="auto"/>
        <w:jc w:val="both"/>
        <w:rPr>
          <w:rFonts w:cs="Segoe UI"/>
          <w:lang w:eastAsia="pl-PL"/>
        </w:rPr>
      </w:pPr>
    </w:p>
    <w:p w14:paraId="618730F6" w14:textId="77777777" w:rsidR="00947E31" w:rsidRPr="009B09E0" w:rsidRDefault="00947E31" w:rsidP="00687E51">
      <w:pPr>
        <w:spacing w:after="0" w:line="240" w:lineRule="auto"/>
        <w:jc w:val="both"/>
        <w:rPr>
          <w:rFonts w:cs="Segoe UI"/>
          <w:lang w:eastAsia="pl-PL"/>
        </w:rPr>
      </w:pPr>
    </w:p>
    <w:p w14:paraId="31D9682C" w14:textId="77777777" w:rsidR="00AF01D4" w:rsidRPr="009B09E0" w:rsidRDefault="00AF01D4" w:rsidP="00687E51">
      <w:pPr>
        <w:pStyle w:val="Nagwek2"/>
        <w:spacing w:before="0" w:after="0" w:line="240" w:lineRule="auto"/>
        <w:jc w:val="center"/>
        <w:rPr>
          <w:rFonts w:asciiTheme="minorHAnsi" w:eastAsia="Times New Roman" w:hAnsiTheme="minorHAnsi" w:cstheme="minorHAnsi"/>
          <w:color w:val="auto"/>
          <w:szCs w:val="22"/>
          <w:lang w:eastAsia="pl-PL"/>
        </w:rPr>
      </w:pPr>
      <w:bookmarkStart w:id="4" w:name="_Hlk71384264"/>
      <w:r w:rsidRPr="009B09E0">
        <w:rPr>
          <w:rFonts w:asciiTheme="minorHAnsi" w:eastAsia="Times New Roman" w:hAnsiTheme="minorHAnsi" w:cstheme="minorHAnsi"/>
          <w:color w:val="auto"/>
          <w:szCs w:val="22"/>
          <w:lang w:eastAsia="pl-PL"/>
        </w:rPr>
        <w:t>OFERTA</w:t>
      </w:r>
    </w:p>
    <w:p w14:paraId="4BCCD985" w14:textId="0CC199DD" w:rsidR="008005EE" w:rsidRPr="009B09E0" w:rsidRDefault="008005EE" w:rsidP="00687E51">
      <w:pPr>
        <w:spacing w:after="0" w:line="240" w:lineRule="auto"/>
        <w:jc w:val="center"/>
        <w:rPr>
          <w:b/>
          <w:lang w:eastAsia="pl-PL"/>
        </w:rPr>
      </w:pPr>
      <w:r w:rsidRPr="009B09E0">
        <w:rPr>
          <w:b/>
          <w:lang w:eastAsia="pl-PL"/>
        </w:rPr>
        <w:t>Zadanie 1</w:t>
      </w:r>
    </w:p>
    <w:p w14:paraId="61B42C92" w14:textId="2B3C6E0E" w:rsidR="00AF01D4" w:rsidRPr="00CF3FB9" w:rsidRDefault="00AF01D4" w:rsidP="00687E51">
      <w:pPr>
        <w:pStyle w:val="Nagwek3"/>
        <w:spacing w:before="0" w:after="0"/>
        <w:rPr>
          <w:rFonts w:asciiTheme="minorHAnsi" w:hAnsiTheme="minorHAnsi"/>
          <w:color w:val="auto"/>
          <w:sz w:val="22"/>
          <w:szCs w:val="22"/>
        </w:rPr>
      </w:pPr>
      <w:bookmarkStart w:id="5" w:name="_Hlk71364568"/>
      <w:r w:rsidRPr="00CF3FB9">
        <w:rPr>
          <w:rFonts w:asciiTheme="minorHAnsi" w:hAnsiTheme="minorHAnsi"/>
          <w:color w:val="auto"/>
          <w:sz w:val="22"/>
          <w:szCs w:val="22"/>
        </w:rPr>
        <w:t>ubezpieczenie mienia, elektroniki, maszyn i urządzeń od uszkodzeń i awarii, odpowiedzialności cywilnej z tytułu prowadzonej działalności i posiadania mienia – Celowy Związek Gmin R-XXI</w:t>
      </w:r>
      <w:bookmarkEnd w:id="5"/>
    </w:p>
    <w:p w14:paraId="3200B1DF"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5FB47F44"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2A8349F1" w14:textId="77777777" w:rsidR="00AF01D4" w:rsidRPr="009B09E0" w:rsidRDefault="00AF01D4" w:rsidP="00687E51">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09B86E28"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0366B293"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15DD742B" w14:textId="77777777" w:rsidR="00AF01D4" w:rsidRPr="009B09E0" w:rsidRDefault="00AF01D4" w:rsidP="00687E51">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6BBE4306"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7D1E403A"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0C92E570"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7A78B09B" w14:textId="77777777"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031C2FFC" w14:textId="25E3E5C8" w:rsidR="00AF01D4" w:rsidRPr="009B09E0" w:rsidRDefault="00AF01D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r w:rsidR="00CF3FB9">
        <w:rPr>
          <w:rFonts w:eastAsia="Times New Roman" w:cstheme="minorHAnsi"/>
          <w:sz w:val="18"/>
          <w:szCs w:val="18"/>
          <w:lang w:eastAsia="pl-PL"/>
        </w:rPr>
        <w:t>/ NIP /KRS</w:t>
      </w:r>
    </w:p>
    <w:p w14:paraId="6B698BD2" w14:textId="77777777" w:rsidR="00AF01D4" w:rsidRPr="009B09E0" w:rsidRDefault="00AF01D4" w:rsidP="00687E51">
      <w:pPr>
        <w:suppressAutoHyphens/>
        <w:spacing w:after="0" w:line="240" w:lineRule="auto"/>
        <w:jc w:val="center"/>
        <w:rPr>
          <w:rFonts w:eastAsia="Times New Roman" w:cstheme="minorHAnsi"/>
          <w:b/>
          <w:lang w:eastAsia="pl-PL"/>
        </w:rPr>
      </w:pPr>
    </w:p>
    <w:p w14:paraId="4B25D6C0" w14:textId="77777777" w:rsidR="00AF01D4" w:rsidRPr="009B09E0" w:rsidRDefault="00AF01D4" w:rsidP="00687E51">
      <w:pPr>
        <w:spacing w:after="0" w:line="240" w:lineRule="auto"/>
        <w:rPr>
          <w:rFonts w:eastAsia="Times New Roman" w:cstheme="minorHAnsi"/>
          <w:i/>
          <w:iCs/>
          <w:lang w:eastAsia="x-none"/>
        </w:rPr>
      </w:pPr>
    </w:p>
    <w:p w14:paraId="05AC5E0B" w14:textId="2F96C489" w:rsidR="00AF01D4" w:rsidRPr="009B09E0" w:rsidRDefault="008005EE" w:rsidP="00687E51">
      <w:pPr>
        <w:widowControl w:val="0"/>
        <w:numPr>
          <w:ilvl w:val="0"/>
          <w:numId w:val="28"/>
        </w:numPr>
        <w:spacing w:after="0" w:line="240" w:lineRule="auto"/>
        <w:jc w:val="both"/>
        <w:rPr>
          <w:rFonts w:eastAsia="Times New Roman" w:cstheme="minorHAnsi"/>
          <w:lang w:eastAsia="pl-PL"/>
        </w:rPr>
      </w:pPr>
      <w:r w:rsidRPr="009B09E0">
        <w:rPr>
          <w:rFonts w:eastAsia="Times New Roman" w:cstheme="minorHAnsi"/>
          <w:lang w:eastAsia="pl-PL"/>
        </w:rPr>
        <w:t>O</w:t>
      </w:r>
      <w:r w:rsidR="00AF01D4" w:rsidRPr="009B09E0">
        <w:rPr>
          <w:rFonts w:eastAsia="Times New Roman" w:cstheme="minorHAnsi"/>
          <w:lang w:eastAsia="pl-PL"/>
        </w:rPr>
        <w:t>feruję wykonanie przedmiotu zamówienia za cenę:</w:t>
      </w:r>
    </w:p>
    <w:p w14:paraId="40A07AC0" w14:textId="77777777" w:rsidR="00AF01D4" w:rsidRPr="009B09E0" w:rsidRDefault="00AF01D4" w:rsidP="00687E51">
      <w:pPr>
        <w:widowControl w:val="0"/>
        <w:spacing w:after="0" w:line="240" w:lineRule="auto"/>
        <w:jc w:val="both"/>
        <w:rPr>
          <w:rFonts w:eastAsia="Times New Roman" w:cstheme="minorHAnsi"/>
          <w:lang w:eastAsia="pl-PL"/>
        </w:rPr>
      </w:pPr>
    </w:p>
    <w:tbl>
      <w:tblPr>
        <w:tblW w:w="48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05"/>
        <w:gridCol w:w="6295"/>
      </w:tblGrid>
      <w:tr w:rsidR="00C644B6" w:rsidRPr="009B09E0" w14:paraId="77BD7A41" w14:textId="77777777" w:rsidTr="00C644B6">
        <w:trPr>
          <w:trHeight w:val="895"/>
        </w:trPr>
        <w:tc>
          <w:tcPr>
            <w:tcW w:w="1297" w:type="pct"/>
            <w:shd w:val="clear" w:color="auto" w:fill="D5DCE4" w:themeFill="text2" w:themeFillTint="33"/>
            <w:vAlign w:val="center"/>
          </w:tcPr>
          <w:p w14:paraId="6791FEC6" w14:textId="77777777" w:rsidR="00C644B6" w:rsidRPr="009B09E0" w:rsidRDefault="00C644B6"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66E7E8C4" w14:textId="77777777" w:rsidR="00C644B6" w:rsidRPr="009B09E0" w:rsidRDefault="00C644B6"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703" w:type="pct"/>
            <w:shd w:val="clear" w:color="auto" w:fill="D5DCE4" w:themeFill="text2" w:themeFillTint="33"/>
            <w:vAlign w:val="center"/>
          </w:tcPr>
          <w:p w14:paraId="3ED38155" w14:textId="77777777" w:rsidR="00C644B6" w:rsidRPr="009B09E0" w:rsidRDefault="00C644B6"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53156B2D" w14:textId="4AEE4C87" w:rsidR="00C644B6" w:rsidRPr="009B09E0" w:rsidRDefault="00C644B6"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(12 miesięcy) w zł brutto</w:t>
            </w:r>
          </w:p>
        </w:tc>
      </w:tr>
      <w:tr w:rsidR="00C644B6" w:rsidRPr="009B09E0" w14:paraId="299793D0" w14:textId="77777777" w:rsidTr="00C644B6">
        <w:trPr>
          <w:trHeight w:val="650"/>
        </w:trPr>
        <w:tc>
          <w:tcPr>
            <w:tcW w:w="1297" w:type="pct"/>
            <w:shd w:val="clear" w:color="auto" w:fill="auto"/>
            <w:vAlign w:val="center"/>
          </w:tcPr>
          <w:p w14:paraId="3B0818CF" w14:textId="77777777" w:rsidR="00C644B6" w:rsidRPr="009B09E0" w:rsidRDefault="00C644B6" w:rsidP="00687E51">
            <w:pPr>
              <w:suppressAutoHyphens/>
              <w:spacing w:after="0" w:line="240" w:lineRule="auto"/>
              <w:rPr>
                <w:rFonts w:eastAsia="Times New Roman" w:cstheme="minorHAnsi"/>
                <w:lang w:eastAsia="pl-PL"/>
              </w:rPr>
            </w:pPr>
            <w:r w:rsidRPr="009B09E0">
              <w:rPr>
                <w:rFonts w:eastAsia="Times New Roman" w:cstheme="minorHAnsi"/>
                <w:lang w:eastAsia="pl-PL"/>
              </w:rPr>
              <w:t xml:space="preserve">Ubezpieczenie mienia od wszystkich </w:t>
            </w:r>
            <w:proofErr w:type="spellStart"/>
            <w:r w:rsidRPr="009B09E0">
              <w:rPr>
                <w:rFonts w:eastAsia="Times New Roman" w:cstheme="minorHAnsi"/>
                <w:lang w:eastAsia="pl-PL"/>
              </w:rPr>
              <w:t>ryzyk</w:t>
            </w:r>
            <w:proofErr w:type="spellEnd"/>
          </w:p>
        </w:tc>
        <w:tc>
          <w:tcPr>
            <w:tcW w:w="3703" w:type="pct"/>
            <w:shd w:val="clear" w:color="auto" w:fill="auto"/>
            <w:vAlign w:val="center"/>
          </w:tcPr>
          <w:p w14:paraId="18FFD4E8" w14:textId="77777777" w:rsidR="00C644B6" w:rsidRPr="009B09E0" w:rsidRDefault="00C644B6" w:rsidP="00687E51">
            <w:pPr>
              <w:suppressAutoHyphens/>
              <w:spacing w:after="0" w:line="240" w:lineRule="auto"/>
              <w:jc w:val="center"/>
              <w:rPr>
                <w:rFonts w:eastAsia="Times New Roman" w:cstheme="minorHAnsi"/>
                <w:b/>
                <w:lang w:eastAsia="pl-PL"/>
              </w:rPr>
            </w:pPr>
          </w:p>
        </w:tc>
      </w:tr>
      <w:tr w:rsidR="00C644B6" w:rsidRPr="009B09E0" w14:paraId="4591E493" w14:textId="77777777" w:rsidTr="00C644B6">
        <w:trPr>
          <w:trHeight w:val="880"/>
        </w:trPr>
        <w:tc>
          <w:tcPr>
            <w:tcW w:w="1297" w:type="pct"/>
            <w:shd w:val="clear" w:color="auto" w:fill="auto"/>
            <w:vAlign w:val="center"/>
          </w:tcPr>
          <w:p w14:paraId="370E49A3" w14:textId="77777777" w:rsidR="00C644B6" w:rsidRPr="009B09E0" w:rsidRDefault="00C644B6" w:rsidP="00687E51">
            <w:pPr>
              <w:suppressAutoHyphens/>
              <w:spacing w:after="0" w:line="240" w:lineRule="auto"/>
              <w:rPr>
                <w:rFonts w:eastAsia="Times New Roman" w:cstheme="minorHAnsi"/>
                <w:lang w:eastAsia="pl-PL"/>
              </w:rPr>
            </w:pPr>
            <w:r w:rsidRPr="009B09E0">
              <w:rPr>
                <w:rFonts w:eastAsia="Times New Roman" w:cstheme="minorHAnsi"/>
                <w:lang w:eastAsia="pl-PL"/>
              </w:rPr>
              <w:t xml:space="preserve">Ubezpieczenie sprzętu elektronicznego od wszystkich </w:t>
            </w:r>
            <w:proofErr w:type="spellStart"/>
            <w:r w:rsidRPr="009B09E0">
              <w:rPr>
                <w:rFonts w:eastAsia="Times New Roman" w:cstheme="minorHAnsi"/>
                <w:lang w:eastAsia="pl-PL"/>
              </w:rPr>
              <w:t>ryzyk</w:t>
            </w:r>
            <w:proofErr w:type="spellEnd"/>
          </w:p>
        </w:tc>
        <w:tc>
          <w:tcPr>
            <w:tcW w:w="3703" w:type="pct"/>
            <w:shd w:val="clear" w:color="auto" w:fill="auto"/>
            <w:vAlign w:val="center"/>
          </w:tcPr>
          <w:p w14:paraId="60B97387" w14:textId="77777777" w:rsidR="00C644B6" w:rsidRPr="009B09E0" w:rsidRDefault="00C644B6" w:rsidP="00687E51">
            <w:pPr>
              <w:suppressAutoHyphens/>
              <w:spacing w:after="0" w:line="240" w:lineRule="auto"/>
              <w:jc w:val="center"/>
              <w:rPr>
                <w:rFonts w:eastAsia="Times New Roman" w:cstheme="minorHAnsi"/>
                <w:b/>
                <w:lang w:eastAsia="pl-PL"/>
              </w:rPr>
            </w:pPr>
          </w:p>
        </w:tc>
      </w:tr>
      <w:tr w:rsidR="00C644B6" w:rsidRPr="009B09E0" w14:paraId="06D0CE75" w14:textId="77777777" w:rsidTr="00C644B6">
        <w:trPr>
          <w:trHeight w:val="880"/>
        </w:trPr>
        <w:tc>
          <w:tcPr>
            <w:tcW w:w="1297" w:type="pct"/>
            <w:shd w:val="clear" w:color="auto" w:fill="auto"/>
            <w:vAlign w:val="center"/>
          </w:tcPr>
          <w:p w14:paraId="08FAAFC6" w14:textId="77777777" w:rsidR="00C644B6" w:rsidRPr="009B09E0" w:rsidRDefault="00C644B6" w:rsidP="00687E51">
            <w:pPr>
              <w:suppressAutoHyphens/>
              <w:spacing w:after="0" w:line="240" w:lineRule="auto"/>
              <w:rPr>
                <w:rFonts w:eastAsia="Times New Roman" w:cstheme="minorHAnsi"/>
                <w:lang w:eastAsia="pl-PL"/>
              </w:rPr>
            </w:pPr>
            <w:r w:rsidRPr="009B09E0">
              <w:rPr>
                <w:rFonts w:eastAsia="Times New Roman" w:cstheme="minorHAnsi"/>
                <w:lang w:eastAsia="pl-PL"/>
              </w:rPr>
              <w:t>Ubezpieczenie maszyn i urządzeń od uszkodzeń i awarii</w:t>
            </w:r>
          </w:p>
        </w:tc>
        <w:tc>
          <w:tcPr>
            <w:tcW w:w="3703" w:type="pct"/>
            <w:shd w:val="clear" w:color="auto" w:fill="auto"/>
            <w:vAlign w:val="center"/>
          </w:tcPr>
          <w:p w14:paraId="3A025703" w14:textId="77777777" w:rsidR="00C644B6" w:rsidRPr="009B09E0" w:rsidRDefault="00C644B6" w:rsidP="00687E51">
            <w:pPr>
              <w:suppressAutoHyphens/>
              <w:spacing w:after="0" w:line="240" w:lineRule="auto"/>
              <w:jc w:val="center"/>
              <w:rPr>
                <w:rFonts w:eastAsia="Times New Roman" w:cstheme="minorHAnsi"/>
                <w:b/>
                <w:lang w:eastAsia="pl-PL"/>
              </w:rPr>
            </w:pPr>
          </w:p>
        </w:tc>
      </w:tr>
      <w:tr w:rsidR="00C644B6" w:rsidRPr="009B09E0" w14:paraId="01089828" w14:textId="77777777" w:rsidTr="00C644B6">
        <w:trPr>
          <w:trHeight w:val="269"/>
        </w:trPr>
        <w:tc>
          <w:tcPr>
            <w:tcW w:w="1297" w:type="pct"/>
            <w:shd w:val="clear" w:color="auto" w:fill="auto"/>
            <w:vAlign w:val="center"/>
          </w:tcPr>
          <w:p w14:paraId="138D131B" w14:textId="77777777" w:rsidR="00C644B6" w:rsidRPr="009B09E0" w:rsidRDefault="00C644B6" w:rsidP="00687E51">
            <w:pPr>
              <w:suppressAutoHyphens/>
              <w:spacing w:after="0" w:line="240" w:lineRule="auto"/>
              <w:rPr>
                <w:rFonts w:eastAsia="Times New Roman" w:cstheme="minorHAnsi"/>
                <w:lang w:eastAsia="pl-PL"/>
              </w:rPr>
            </w:pPr>
            <w:r w:rsidRPr="009B09E0">
              <w:rPr>
                <w:rFonts w:eastAsia="Times New Roman" w:cstheme="minorHAnsi"/>
                <w:lang w:eastAsia="pl-PL"/>
              </w:rPr>
              <w:t>Ubezpieczenie odpowiedzialności cywilnej</w:t>
            </w:r>
          </w:p>
        </w:tc>
        <w:tc>
          <w:tcPr>
            <w:tcW w:w="3703" w:type="pct"/>
            <w:shd w:val="clear" w:color="auto" w:fill="auto"/>
            <w:vAlign w:val="center"/>
          </w:tcPr>
          <w:p w14:paraId="3554608C" w14:textId="77777777" w:rsidR="00C644B6" w:rsidRPr="009B09E0" w:rsidRDefault="00C644B6" w:rsidP="00687E51">
            <w:pPr>
              <w:suppressAutoHyphens/>
              <w:spacing w:after="0" w:line="240" w:lineRule="auto"/>
              <w:jc w:val="center"/>
              <w:rPr>
                <w:rFonts w:eastAsia="Times New Roman" w:cstheme="minorHAnsi"/>
                <w:b/>
                <w:lang w:eastAsia="pl-PL"/>
              </w:rPr>
            </w:pPr>
          </w:p>
        </w:tc>
      </w:tr>
      <w:tr w:rsidR="00C644B6" w:rsidRPr="009B09E0" w14:paraId="1E000A4B" w14:textId="77777777" w:rsidTr="00C644B6">
        <w:trPr>
          <w:trHeight w:val="269"/>
        </w:trPr>
        <w:tc>
          <w:tcPr>
            <w:tcW w:w="1297" w:type="pct"/>
            <w:shd w:val="clear" w:color="auto" w:fill="auto"/>
            <w:vAlign w:val="center"/>
          </w:tcPr>
          <w:p w14:paraId="2443C2F7" w14:textId="5C66DC4D" w:rsidR="00C644B6" w:rsidRPr="009B09E0" w:rsidRDefault="00C644B6" w:rsidP="00687E51">
            <w:pPr>
              <w:suppressAutoHyphens/>
              <w:spacing w:after="0" w:line="240" w:lineRule="auto"/>
              <w:jc w:val="right"/>
              <w:rPr>
                <w:rFonts w:eastAsia="Times New Roman" w:cstheme="minorHAnsi"/>
                <w:lang w:eastAsia="pl-PL"/>
              </w:rPr>
            </w:pPr>
            <w:r>
              <w:rPr>
                <w:rFonts w:eastAsia="Times New Roman" w:cstheme="minorHAnsi"/>
                <w:lang w:eastAsia="pl-PL"/>
              </w:rPr>
              <w:t xml:space="preserve">RAZEM </w:t>
            </w:r>
          </w:p>
        </w:tc>
        <w:tc>
          <w:tcPr>
            <w:tcW w:w="3703" w:type="pct"/>
            <w:shd w:val="clear" w:color="auto" w:fill="auto"/>
            <w:vAlign w:val="center"/>
          </w:tcPr>
          <w:p w14:paraId="35262679" w14:textId="77777777" w:rsidR="00C644B6" w:rsidRDefault="00C644B6" w:rsidP="00687E51">
            <w:pPr>
              <w:suppressAutoHyphens/>
              <w:spacing w:after="0" w:line="240" w:lineRule="auto"/>
              <w:jc w:val="center"/>
              <w:rPr>
                <w:rFonts w:eastAsia="Times New Roman" w:cstheme="minorHAnsi"/>
                <w:b/>
                <w:lang w:eastAsia="pl-PL"/>
              </w:rPr>
            </w:pPr>
          </w:p>
          <w:p w14:paraId="569B4702" w14:textId="711E5EC2" w:rsidR="00C644B6" w:rsidRPr="009B09E0" w:rsidRDefault="00C644B6" w:rsidP="00687E51">
            <w:pPr>
              <w:suppressAutoHyphens/>
              <w:spacing w:after="0" w:line="240" w:lineRule="auto"/>
              <w:jc w:val="center"/>
              <w:rPr>
                <w:rFonts w:eastAsia="Times New Roman" w:cstheme="minorHAnsi"/>
                <w:b/>
                <w:lang w:eastAsia="pl-PL"/>
              </w:rPr>
            </w:pPr>
          </w:p>
        </w:tc>
      </w:tr>
    </w:tbl>
    <w:p w14:paraId="283711E7" w14:textId="77777777" w:rsidR="00AF01D4" w:rsidRPr="009B09E0" w:rsidRDefault="00AF01D4" w:rsidP="00687E51">
      <w:pPr>
        <w:widowControl w:val="0"/>
        <w:spacing w:after="0" w:line="240" w:lineRule="auto"/>
        <w:jc w:val="both"/>
        <w:rPr>
          <w:rFonts w:eastAsia="Times New Roman" w:cstheme="minorHAnsi"/>
          <w:lang w:eastAsia="pl-PL"/>
        </w:rPr>
      </w:pPr>
    </w:p>
    <w:p w14:paraId="6AD25368" w14:textId="77777777" w:rsidR="00AF01D4" w:rsidRPr="009B09E0" w:rsidRDefault="00AF01D4" w:rsidP="00687E51">
      <w:pPr>
        <w:spacing w:after="0" w:line="240" w:lineRule="auto"/>
        <w:jc w:val="both"/>
        <w:rPr>
          <w:rFonts w:eastAsia="Times New Roman" w:cstheme="minorHAnsi"/>
          <w:lang w:eastAsia="pl-PL"/>
        </w:rPr>
      </w:pPr>
    </w:p>
    <w:p w14:paraId="21D6BF62" w14:textId="056728B3" w:rsidR="00AF01D4" w:rsidRPr="009B09E0" w:rsidRDefault="00AF01D4" w:rsidP="00687E51">
      <w:pPr>
        <w:widowControl w:val="0"/>
        <w:numPr>
          <w:ilvl w:val="0"/>
          <w:numId w:val="28"/>
        </w:numPr>
        <w:spacing w:after="0" w:line="240" w:lineRule="auto"/>
        <w:jc w:val="both"/>
        <w:rPr>
          <w:rFonts w:eastAsia="Times New Roman" w:cstheme="minorHAnsi"/>
          <w:i/>
          <w:lang w:eastAsia="pl-PL"/>
        </w:rPr>
      </w:pPr>
      <w:bookmarkStart w:id="6" w:name="_Hlk100132092"/>
      <w:r w:rsidRPr="009B09E0">
        <w:rPr>
          <w:rFonts w:eastAsia="Times New Roman" w:cstheme="minorHAnsi"/>
          <w:b/>
          <w:lang w:eastAsia="pl-PL"/>
        </w:rPr>
        <w:t xml:space="preserve">W celu przyznania przez Zamawiającego punktów w kryterium oceny ofert zgodnie ze Specyfikacją Warunków Zamówienia  oświadczam, że akceptuję  następujące klauzule fakultatywne: </w:t>
      </w:r>
      <w:r w:rsidRPr="009B09E0">
        <w:rPr>
          <w:rFonts w:eastAsia="Times New Roman" w:cstheme="minorHAnsi"/>
          <w:lang w:eastAsia="pl-PL"/>
        </w:rPr>
        <w:t xml:space="preserve"> </w:t>
      </w:r>
    </w:p>
    <w:p w14:paraId="4678DD28" w14:textId="77777777" w:rsidR="00AF01D4" w:rsidRPr="009B09E0" w:rsidRDefault="00AF01D4" w:rsidP="00687E51">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25C9171B" w14:textId="77777777" w:rsidR="00AF01D4" w:rsidRPr="009B09E0" w:rsidRDefault="00AF01D4" w:rsidP="00687E51">
      <w:pPr>
        <w:spacing w:after="0" w:line="240" w:lineRule="auto"/>
        <w:jc w:val="both"/>
        <w:rPr>
          <w:rFonts w:eastAsia="Times New Roman" w:cstheme="minorHAnsi"/>
          <w:i/>
          <w:lang w:eastAsia="pl-PL"/>
        </w:rPr>
      </w:pPr>
    </w:p>
    <w:p w14:paraId="2E883CE7" w14:textId="4C7F6C08" w:rsidR="00AF01D4" w:rsidRPr="00947E31" w:rsidRDefault="00672DA4" w:rsidP="00687E51">
      <w:pPr>
        <w:spacing w:after="0" w:line="240" w:lineRule="auto"/>
        <w:jc w:val="both"/>
        <w:rPr>
          <w:rFonts w:eastAsia="Times New Roman" w:cstheme="minorHAnsi"/>
          <w:iCs/>
          <w:lang w:eastAsia="pl-PL"/>
        </w:rPr>
      </w:pPr>
      <w:r w:rsidRPr="00947E31">
        <w:rPr>
          <w:rFonts w:eastAsia="Times New Roman" w:cstheme="minorHAnsi"/>
          <w:iCs/>
          <w:lang w:eastAsia="pl-PL"/>
        </w:rPr>
        <w:t>U</w:t>
      </w:r>
      <w:r w:rsidR="00AF01D4" w:rsidRPr="00947E31">
        <w:rPr>
          <w:rFonts w:eastAsia="Times New Roman" w:cstheme="minorHAnsi"/>
          <w:iCs/>
          <w:lang w:eastAsia="pl-PL"/>
        </w:rPr>
        <w:t xml:space="preserve">bezpieczenie Mienia od </w:t>
      </w:r>
      <w:proofErr w:type="spellStart"/>
      <w:r w:rsidR="00AF01D4" w:rsidRPr="00947E31">
        <w:rPr>
          <w:rFonts w:eastAsia="Times New Roman" w:cstheme="minorHAnsi"/>
          <w:iCs/>
          <w:lang w:eastAsia="pl-PL"/>
        </w:rPr>
        <w:t>ryzyk</w:t>
      </w:r>
      <w:proofErr w:type="spellEnd"/>
      <w:r w:rsidR="00AF01D4" w:rsidRPr="00947E31">
        <w:rPr>
          <w:rFonts w:eastAsia="Times New Roman" w:cstheme="minorHAnsi"/>
          <w:iCs/>
          <w:lang w:eastAsia="pl-PL"/>
        </w:rPr>
        <w:t xml:space="preserve"> wszystkich</w:t>
      </w:r>
    </w:p>
    <w:p w14:paraId="69508C72" w14:textId="77777777" w:rsidR="00C25C81" w:rsidRPr="00947E31" w:rsidRDefault="00C25C81" w:rsidP="00687E51">
      <w:pPr>
        <w:spacing w:after="0" w:line="240" w:lineRule="auto"/>
        <w:jc w:val="both"/>
        <w:rPr>
          <w:rFonts w:eastAsia="Times New Roman" w:cstheme="minorHAnsi"/>
          <w:iCs/>
          <w:lang w:eastAsia="pl-PL"/>
        </w:rPr>
      </w:pPr>
    </w:p>
    <w:p w14:paraId="3B953872" w14:textId="77777777" w:rsidR="00AF01D4" w:rsidRPr="009B09E0" w:rsidRDefault="00AF01D4" w:rsidP="00687E51">
      <w:pPr>
        <w:spacing w:after="0" w:line="240" w:lineRule="auto"/>
        <w:jc w:val="both"/>
        <w:rPr>
          <w:rFonts w:eastAsia="Times New Roman" w:cstheme="minorHAnsi"/>
          <w:iCs/>
          <w:lang w:eastAsia="pl-PL"/>
        </w:rPr>
      </w:pPr>
    </w:p>
    <w:tbl>
      <w:tblPr>
        <w:tblW w:w="9209" w:type="dxa"/>
        <w:tblLayout w:type="fixed"/>
        <w:tblCellMar>
          <w:left w:w="0" w:type="dxa"/>
          <w:right w:w="0" w:type="dxa"/>
        </w:tblCellMar>
        <w:tblLook w:val="0000" w:firstRow="0" w:lastRow="0" w:firstColumn="0" w:lastColumn="0" w:noHBand="0" w:noVBand="0"/>
      </w:tblPr>
      <w:tblGrid>
        <w:gridCol w:w="6799"/>
        <w:gridCol w:w="2410"/>
      </w:tblGrid>
      <w:tr w:rsidR="009B09E0" w:rsidRPr="009B09E0" w14:paraId="1BE9CFC6" w14:textId="77777777" w:rsidTr="00C644B6">
        <w:trPr>
          <w:trHeight w:hRule="exact" w:val="284"/>
        </w:trPr>
        <w:tc>
          <w:tcPr>
            <w:tcW w:w="6799"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66A32EAD" w14:textId="77777777" w:rsidR="00AF01D4" w:rsidRPr="009B09E0" w:rsidRDefault="00AF01D4" w:rsidP="00687E51">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410" w:type="dxa"/>
            <w:tcBorders>
              <w:top w:val="single" w:sz="8" w:space="0" w:color="auto"/>
              <w:left w:val="single" w:sz="4" w:space="0" w:color="auto"/>
              <w:right w:val="single" w:sz="4" w:space="0" w:color="auto"/>
            </w:tcBorders>
          </w:tcPr>
          <w:p w14:paraId="1D4284B5" w14:textId="77777777" w:rsidR="00AF01D4" w:rsidRPr="009B09E0" w:rsidRDefault="00AF01D4" w:rsidP="00687E51">
            <w:pPr>
              <w:widowControl w:val="0"/>
              <w:spacing w:after="0" w:line="240" w:lineRule="auto"/>
              <w:rPr>
                <w:rFonts w:eastAsia="Times New Roman" w:cstheme="minorHAnsi"/>
                <w:b/>
                <w:bCs/>
                <w:lang w:eastAsia="pl-PL"/>
              </w:rPr>
            </w:pPr>
          </w:p>
        </w:tc>
      </w:tr>
      <w:tr w:rsidR="009B09E0" w:rsidRPr="009B09E0" w14:paraId="7700EEF1" w14:textId="77777777" w:rsidTr="00C644B6">
        <w:trPr>
          <w:trHeight w:hRule="exact" w:val="284"/>
        </w:trPr>
        <w:tc>
          <w:tcPr>
            <w:tcW w:w="6799"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73D4A55C" w14:textId="77777777" w:rsidR="00AF01D4" w:rsidRPr="009B09E0" w:rsidRDefault="00AF01D4" w:rsidP="00687E51">
            <w:pPr>
              <w:widowControl w:val="0"/>
              <w:spacing w:after="0" w:line="240" w:lineRule="auto"/>
              <w:rPr>
                <w:rFonts w:eastAsia="Arial Unicode MS" w:cstheme="minorHAnsi"/>
                <w:b/>
                <w:bCs/>
                <w:lang w:eastAsia="pl-PL"/>
              </w:rPr>
            </w:pPr>
          </w:p>
        </w:tc>
        <w:tc>
          <w:tcPr>
            <w:tcW w:w="2410" w:type="dxa"/>
            <w:tcBorders>
              <w:left w:val="single" w:sz="4" w:space="0" w:color="auto"/>
              <w:bottom w:val="single" w:sz="8" w:space="0" w:color="auto"/>
              <w:right w:val="single" w:sz="4" w:space="0" w:color="auto"/>
            </w:tcBorders>
          </w:tcPr>
          <w:p w14:paraId="3FD8B0BC" w14:textId="77777777" w:rsidR="00AF01D4" w:rsidRPr="009B09E0" w:rsidRDefault="00AF01D4" w:rsidP="00687E51">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9B09E0" w:rsidRPr="009B09E0" w14:paraId="2FBE0EA3" w14:textId="77777777" w:rsidTr="00C644B6">
        <w:trPr>
          <w:trHeight w:hRule="exact" w:val="1548"/>
        </w:trPr>
        <w:tc>
          <w:tcPr>
            <w:tcW w:w="6799"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75D1079" w14:textId="53B3EB16" w:rsidR="00784E4A" w:rsidRPr="00847D49" w:rsidRDefault="00784E4A" w:rsidP="00687E51">
            <w:pPr>
              <w:spacing w:after="0" w:line="240" w:lineRule="auto"/>
              <w:jc w:val="both"/>
              <w:rPr>
                <w:rFonts w:cs="Segoe UI"/>
                <w:lang w:eastAsia="pl-PL"/>
              </w:rPr>
            </w:pPr>
            <w:r w:rsidRPr="00847D49">
              <w:rPr>
                <w:rFonts w:cs="Segoe UI"/>
                <w:lang w:eastAsia="pl-PL"/>
              </w:rPr>
              <w:lastRenderedPageBreak/>
              <w:t>Podniesienie limitu odpowiedzialności w odniesieniu do szkód spowodowanych przez pożar (ogień), wybuch (eksplozję), dym lub sadzę z  45.000.0</w:t>
            </w:r>
            <w:ins w:id="7" w:author="Barbara Piekarek" w:date="2022-04-19T09:08:00Z">
              <w:r w:rsidR="00A97738">
                <w:rPr>
                  <w:rFonts w:cs="Segoe UI"/>
                  <w:lang w:eastAsia="pl-PL"/>
                </w:rPr>
                <w:t>0</w:t>
              </w:r>
            </w:ins>
            <w:r w:rsidRPr="00847D49">
              <w:rPr>
                <w:rFonts w:cs="Segoe UI"/>
                <w:lang w:eastAsia="pl-PL"/>
              </w:rPr>
              <w:t>0,00 zł na jedno i wszystkie zdarzenia w okresie ubezpieczenia na 90.000.000,00 zł na jedno i wszystkie zdarzenia w okresie ubezpieczenia – 10pkt</w:t>
            </w:r>
          </w:p>
          <w:p w14:paraId="1C550E95" w14:textId="77777777" w:rsidR="002C1D81" w:rsidRDefault="002C1D81" w:rsidP="00687E51">
            <w:pPr>
              <w:spacing w:after="0" w:line="240" w:lineRule="auto"/>
              <w:rPr>
                <w:rFonts w:eastAsia="Times New Roman" w:cstheme="minorHAnsi"/>
                <w:lang w:eastAsia="pl-PL"/>
              </w:rPr>
            </w:pPr>
          </w:p>
          <w:p w14:paraId="4EF7DECD" w14:textId="77777777" w:rsidR="004D3AFA" w:rsidRDefault="004D3AFA" w:rsidP="00687E51">
            <w:pPr>
              <w:spacing w:after="0" w:line="240" w:lineRule="auto"/>
              <w:rPr>
                <w:rFonts w:eastAsia="Times New Roman" w:cstheme="minorHAnsi"/>
                <w:lang w:eastAsia="pl-PL"/>
              </w:rPr>
            </w:pPr>
          </w:p>
          <w:p w14:paraId="30DEC744" w14:textId="7A2E25B9" w:rsidR="002C1D81" w:rsidRDefault="002C1D81" w:rsidP="00687E51">
            <w:pPr>
              <w:spacing w:after="0" w:line="240" w:lineRule="auto"/>
              <w:rPr>
                <w:rFonts w:eastAsia="Times New Roman" w:cstheme="minorHAnsi"/>
                <w:lang w:eastAsia="pl-PL"/>
              </w:rPr>
            </w:pPr>
          </w:p>
          <w:p w14:paraId="2EF9C55C" w14:textId="77777777" w:rsidR="002C1D81" w:rsidRDefault="002C1D81" w:rsidP="00687E51">
            <w:pPr>
              <w:spacing w:after="0" w:line="240" w:lineRule="auto"/>
              <w:rPr>
                <w:rFonts w:eastAsia="Times New Roman" w:cstheme="minorHAnsi"/>
                <w:lang w:eastAsia="pl-PL"/>
              </w:rPr>
            </w:pPr>
          </w:p>
          <w:p w14:paraId="288BE228" w14:textId="77777777" w:rsidR="002C1D81" w:rsidRDefault="002C1D81" w:rsidP="00687E51">
            <w:pPr>
              <w:spacing w:after="0" w:line="240" w:lineRule="auto"/>
              <w:rPr>
                <w:rFonts w:eastAsia="Times New Roman" w:cstheme="minorHAnsi"/>
                <w:lang w:eastAsia="pl-PL"/>
              </w:rPr>
            </w:pPr>
          </w:p>
          <w:p w14:paraId="7A622D3C" w14:textId="77777777" w:rsidR="00C25C81" w:rsidRDefault="00C25C81" w:rsidP="00687E51">
            <w:pPr>
              <w:spacing w:after="0" w:line="240" w:lineRule="auto"/>
              <w:rPr>
                <w:rFonts w:eastAsia="Times New Roman" w:cstheme="minorHAnsi"/>
                <w:lang w:eastAsia="pl-PL"/>
              </w:rPr>
            </w:pPr>
          </w:p>
          <w:p w14:paraId="58C20721" w14:textId="77777777" w:rsidR="00C25C81" w:rsidRDefault="00C25C81" w:rsidP="00687E51">
            <w:pPr>
              <w:spacing w:after="0" w:line="240" w:lineRule="auto"/>
              <w:rPr>
                <w:rFonts w:eastAsia="Times New Roman" w:cstheme="minorHAnsi"/>
                <w:lang w:eastAsia="pl-PL"/>
              </w:rPr>
            </w:pPr>
          </w:p>
          <w:p w14:paraId="5F249F95" w14:textId="77777777" w:rsidR="00C25C81" w:rsidRDefault="00C25C81" w:rsidP="00687E51">
            <w:pPr>
              <w:spacing w:after="0" w:line="240" w:lineRule="auto"/>
              <w:rPr>
                <w:rFonts w:eastAsia="Times New Roman" w:cstheme="minorHAnsi"/>
                <w:lang w:eastAsia="pl-PL"/>
              </w:rPr>
            </w:pPr>
          </w:p>
          <w:p w14:paraId="0F635968" w14:textId="77777777" w:rsidR="00C25C81" w:rsidRDefault="00C25C81" w:rsidP="00687E51">
            <w:pPr>
              <w:spacing w:after="0" w:line="240" w:lineRule="auto"/>
              <w:rPr>
                <w:rFonts w:eastAsia="Times New Roman" w:cstheme="minorHAnsi"/>
                <w:lang w:eastAsia="pl-PL"/>
              </w:rPr>
            </w:pPr>
          </w:p>
          <w:p w14:paraId="6FC219F3" w14:textId="77777777" w:rsidR="00C25C81" w:rsidRDefault="00C25C81" w:rsidP="00687E51">
            <w:pPr>
              <w:spacing w:after="0" w:line="240" w:lineRule="auto"/>
              <w:rPr>
                <w:rFonts w:eastAsia="Times New Roman" w:cstheme="minorHAnsi"/>
                <w:lang w:eastAsia="pl-PL"/>
              </w:rPr>
            </w:pPr>
          </w:p>
          <w:p w14:paraId="04954444" w14:textId="77777777" w:rsidR="00C25C81" w:rsidRDefault="00C25C81" w:rsidP="00687E51">
            <w:pPr>
              <w:spacing w:after="0" w:line="240" w:lineRule="auto"/>
              <w:rPr>
                <w:rFonts w:eastAsia="Times New Roman" w:cstheme="minorHAnsi"/>
                <w:lang w:eastAsia="pl-PL"/>
              </w:rPr>
            </w:pPr>
          </w:p>
          <w:p w14:paraId="79DB7ACC" w14:textId="046A7EF6" w:rsidR="00C25C81" w:rsidRPr="009B09E0" w:rsidRDefault="00C25C81" w:rsidP="00687E51">
            <w:pPr>
              <w:spacing w:after="0" w:line="240" w:lineRule="auto"/>
              <w:rPr>
                <w:rFonts w:eastAsia="Times New Roman" w:cstheme="minorHAnsi"/>
                <w:lang w:eastAsia="pl-PL"/>
              </w:rPr>
            </w:pPr>
          </w:p>
        </w:tc>
        <w:tc>
          <w:tcPr>
            <w:tcW w:w="2410" w:type="dxa"/>
            <w:tcBorders>
              <w:top w:val="single" w:sz="8" w:space="0" w:color="auto"/>
              <w:left w:val="single" w:sz="4" w:space="0" w:color="auto"/>
              <w:bottom w:val="single" w:sz="8" w:space="0" w:color="auto"/>
              <w:right w:val="single" w:sz="4" w:space="0" w:color="auto"/>
            </w:tcBorders>
            <w:vAlign w:val="center"/>
          </w:tcPr>
          <w:p w14:paraId="7402EFFF" w14:textId="77777777" w:rsidR="00AF01D4" w:rsidRPr="009B09E0" w:rsidRDefault="00AF01D4" w:rsidP="00687E51">
            <w:pPr>
              <w:widowControl w:val="0"/>
              <w:spacing w:after="0" w:line="240" w:lineRule="auto"/>
              <w:jc w:val="center"/>
              <w:rPr>
                <w:rFonts w:eastAsia="Arial Unicode MS" w:cstheme="minorHAnsi"/>
                <w:lang w:eastAsia="pl-PL"/>
              </w:rPr>
            </w:pPr>
          </w:p>
        </w:tc>
      </w:tr>
      <w:tr w:rsidR="009B09E0" w:rsidRPr="009B09E0" w14:paraId="2E22DBAB" w14:textId="77777777" w:rsidTr="00C644B6">
        <w:trPr>
          <w:trHeight w:hRule="exact" w:val="1555"/>
        </w:trPr>
        <w:tc>
          <w:tcPr>
            <w:tcW w:w="6799"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ACE8268" w14:textId="77777777" w:rsidR="00124247" w:rsidRPr="00847D49" w:rsidRDefault="00124247" w:rsidP="00687E51">
            <w:pPr>
              <w:spacing w:after="0" w:line="240" w:lineRule="auto"/>
              <w:jc w:val="both"/>
              <w:rPr>
                <w:rFonts w:cs="Segoe UI"/>
                <w:lang w:eastAsia="pl-PL"/>
              </w:rPr>
            </w:pPr>
            <w:r w:rsidRPr="00847D49">
              <w:rPr>
                <w:rFonts w:cs="Segoe UI"/>
                <w:lang w:eastAsia="pl-PL"/>
              </w:rPr>
              <w:t xml:space="preserve">Podniesienie limitu odpowiedzialności w odniesieniu do klauzuli strajków, rozruchów i zamieszek społecznych z 1.000.000,00 zł do 10.000.000,00 oraz podniesienie limitu odpowiedzialności w odniesieniu do klauzuli  ryzyka terroryzmu  z 1.000.000,00 zł do 10.000.000,00– 10pkt </w:t>
            </w:r>
          </w:p>
          <w:p w14:paraId="0E2EEB63" w14:textId="77777777" w:rsidR="00124247" w:rsidRDefault="00124247" w:rsidP="00687E51">
            <w:pPr>
              <w:spacing w:after="0" w:line="240" w:lineRule="auto"/>
              <w:rPr>
                <w:rFonts w:eastAsia="Times New Roman" w:cstheme="minorHAnsi"/>
                <w:lang w:eastAsia="pl-PL"/>
              </w:rPr>
            </w:pPr>
          </w:p>
          <w:p w14:paraId="25798C58" w14:textId="77777777" w:rsidR="00124247" w:rsidRDefault="00124247" w:rsidP="00687E51">
            <w:pPr>
              <w:spacing w:after="0" w:line="240" w:lineRule="auto"/>
              <w:rPr>
                <w:rFonts w:eastAsia="Times New Roman" w:cstheme="minorHAnsi"/>
                <w:lang w:eastAsia="pl-PL"/>
              </w:rPr>
            </w:pPr>
          </w:p>
          <w:p w14:paraId="29444694" w14:textId="576A2816" w:rsidR="00AF01D4" w:rsidRPr="009B09E0" w:rsidRDefault="00AF01D4" w:rsidP="00687E51">
            <w:pPr>
              <w:spacing w:after="0" w:line="240" w:lineRule="auto"/>
              <w:rPr>
                <w:rFonts w:eastAsia="Calibri" w:cstheme="minorHAnsi"/>
                <w:strike/>
                <w:lang w:eastAsia="pl-PL"/>
              </w:rPr>
            </w:pPr>
          </w:p>
        </w:tc>
        <w:tc>
          <w:tcPr>
            <w:tcW w:w="2410" w:type="dxa"/>
            <w:tcBorders>
              <w:top w:val="single" w:sz="8" w:space="0" w:color="auto"/>
              <w:left w:val="single" w:sz="4" w:space="0" w:color="auto"/>
              <w:bottom w:val="single" w:sz="8" w:space="0" w:color="auto"/>
              <w:right w:val="single" w:sz="4" w:space="0" w:color="auto"/>
            </w:tcBorders>
            <w:vAlign w:val="center"/>
          </w:tcPr>
          <w:p w14:paraId="3B545A8E" w14:textId="77777777" w:rsidR="00AF01D4" w:rsidRPr="009B09E0" w:rsidRDefault="00AF01D4" w:rsidP="00687E51">
            <w:pPr>
              <w:widowControl w:val="0"/>
              <w:spacing w:after="0" w:line="240" w:lineRule="auto"/>
              <w:jc w:val="center"/>
              <w:rPr>
                <w:rFonts w:eastAsia="Times New Roman" w:cstheme="minorHAnsi"/>
                <w:lang w:eastAsia="pl-PL"/>
              </w:rPr>
            </w:pPr>
          </w:p>
        </w:tc>
      </w:tr>
      <w:bookmarkEnd w:id="6"/>
    </w:tbl>
    <w:p w14:paraId="03105048" w14:textId="77777777" w:rsidR="00AF01D4" w:rsidRPr="009B09E0" w:rsidRDefault="00AF01D4" w:rsidP="00687E51">
      <w:pPr>
        <w:spacing w:after="0" w:line="240" w:lineRule="auto"/>
        <w:jc w:val="both"/>
        <w:rPr>
          <w:rFonts w:eastAsia="Times New Roman" w:cstheme="minorHAnsi"/>
          <w:i/>
          <w:lang w:eastAsia="pl-PL"/>
        </w:rPr>
      </w:pPr>
    </w:p>
    <w:p w14:paraId="0F8DCEE3" w14:textId="7683A674" w:rsidR="00AF01D4" w:rsidRPr="009B09E0" w:rsidRDefault="00AF01D4" w:rsidP="00687E51">
      <w:pPr>
        <w:spacing w:after="0" w:line="240" w:lineRule="auto"/>
        <w:jc w:val="both"/>
        <w:rPr>
          <w:rFonts w:eastAsia="Times New Roman" w:cstheme="minorHAnsi"/>
          <w:lang w:eastAsia="pl-PL"/>
        </w:rPr>
      </w:pPr>
      <w:r w:rsidRPr="009B09E0">
        <w:rPr>
          <w:rFonts w:eastAsia="Times New Roman" w:cstheme="minorHAnsi"/>
          <w:lang w:eastAsia="pl-PL"/>
        </w:rPr>
        <w:t>Ubezpieczenie odpowiedzialności cywilnej</w:t>
      </w:r>
    </w:p>
    <w:p w14:paraId="4E468CE4" w14:textId="77777777" w:rsidR="00AF01D4" w:rsidRPr="009B09E0" w:rsidRDefault="00AF01D4" w:rsidP="00687E51">
      <w:pPr>
        <w:spacing w:after="0" w:line="240" w:lineRule="auto"/>
        <w:jc w:val="both"/>
        <w:rPr>
          <w:rFonts w:eastAsia="Times New Roman" w:cstheme="minorHAnsi"/>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9B09E0" w:rsidRPr="009B09E0" w14:paraId="17E8E679" w14:textId="77777777" w:rsidTr="00C80664">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0397EA0A" w14:textId="77777777" w:rsidR="00AF01D4" w:rsidRPr="009B09E0" w:rsidRDefault="00AF01D4" w:rsidP="00687E51">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268" w:type="dxa"/>
            <w:tcBorders>
              <w:top w:val="single" w:sz="8" w:space="0" w:color="auto"/>
              <w:left w:val="single" w:sz="4" w:space="0" w:color="auto"/>
              <w:right w:val="single" w:sz="4" w:space="0" w:color="auto"/>
            </w:tcBorders>
          </w:tcPr>
          <w:p w14:paraId="75FA21A0" w14:textId="77777777" w:rsidR="00AF01D4" w:rsidRPr="009B09E0" w:rsidRDefault="00AF01D4" w:rsidP="00687E51">
            <w:pPr>
              <w:widowControl w:val="0"/>
              <w:spacing w:after="0" w:line="240" w:lineRule="auto"/>
              <w:rPr>
                <w:rFonts w:eastAsia="Times New Roman" w:cstheme="minorHAnsi"/>
                <w:b/>
                <w:bCs/>
                <w:lang w:eastAsia="pl-PL"/>
              </w:rPr>
            </w:pPr>
          </w:p>
        </w:tc>
      </w:tr>
      <w:tr w:rsidR="009B09E0" w:rsidRPr="009B09E0" w14:paraId="0FAA0667" w14:textId="77777777" w:rsidTr="00C80664">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DE606F" w14:textId="77777777" w:rsidR="00AF01D4" w:rsidRPr="009B09E0" w:rsidRDefault="00AF01D4" w:rsidP="00687E51">
            <w:pPr>
              <w:widowControl w:val="0"/>
              <w:spacing w:after="0" w:line="240" w:lineRule="auto"/>
              <w:jc w:val="center"/>
              <w:rPr>
                <w:rFonts w:eastAsia="Arial Unicode MS" w:cstheme="minorHAnsi"/>
                <w:b/>
                <w:bCs/>
                <w:lang w:eastAsia="pl-PL"/>
              </w:rPr>
            </w:pPr>
          </w:p>
        </w:tc>
        <w:tc>
          <w:tcPr>
            <w:tcW w:w="2268" w:type="dxa"/>
            <w:tcBorders>
              <w:left w:val="single" w:sz="4" w:space="0" w:color="auto"/>
              <w:bottom w:val="single" w:sz="8" w:space="0" w:color="auto"/>
              <w:right w:val="single" w:sz="4" w:space="0" w:color="auto"/>
            </w:tcBorders>
          </w:tcPr>
          <w:p w14:paraId="5A26702B" w14:textId="77777777" w:rsidR="00AF01D4" w:rsidRPr="009B09E0" w:rsidRDefault="00AF01D4" w:rsidP="00687E51">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9B09E0" w:rsidRPr="009B09E0" w14:paraId="1CBB1283" w14:textId="77777777" w:rsidTr="00CF3FB9">
        <w:trPr>
          <w:trHeight w:hRule="exact" w:val="1871"/>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2476D7E5" w14:textId="2B8D50D9" w:rsidR="00124247" w:rsidRPr="009B09E0" w:rsidRDefault="00AF01D4" w:rsidP="00687E51">
            <w:pPr>
              <w:spacing w:after="0" w:line="240" w:lineRule="auto"/>
              <w:jc w:val="both"/>
              <w:rPr>
                <w:rFonts w:cs="Segoe UI"/>
                <w:lang w:eastAsia="pl-PL"/>
              </w:rPr>
            </w:pPr>
            <w:r w:rsidRPr="009B09E0">
              <w:rPr>
                <w:rFonts w:eastAsia="Times New Roman" w:cstheme="minorHAnsi"/>
                <w:bCs/>
                <w:lang w:eastAsia="pl-PL"/>
              </w:rPr>
              <w:t>Klauzula odtworzenia sumy</w:t>
            </w:r>
            <w:r w:rsidR="00124247">
              <w:rPr>
                <w:rFonts w:eastAsia="Times New Roman" w:cstheme="minorHAnsi"/>
                <w:bCs/>
                <w:lang w:eastAsia="pl-PL"/>
              </w:rPr>
              <w:t xml:space="preserve"> </w:t>
            </w:r>
            <w:r w:rsidR="00124247" w:rsidRPr="009B09E0">
              <w:rPr>
                <w:rFonts w:cs="Segoe UI"/>
                <w:lang w:eastAsia="pl-PL"/>
              </w:rPr>
              <w:t>Niniejszym postanowieniem strony uzgadniają, że suma ubezpieczenia /gwarancyjna/ limit odpowiedzialności będzie odtworzony na wniosek Zamawiającego w przypadku szkody do maksymalnej wysokości 100% limitów wyznaczonych w wymaganych warunkach ubezpieczenia.</w:t>
            </w:r>
            <w:r w:rsidR="007D2890">
              <w:rPr>
                <w:rFonts w:cs="Segoe UI"/>
                <w:lang w:eastAsia="pl-PL"/>
              </w:rPr>
              <w:t xml:space="preserve"> 10 pkt</w:t>
            </w:r>
          </w:p>
          <w:p w14:paraId="08C45CA9" w14:textId="7E453518" w:rsidR="00AF01D4" w:rsidRPr="009B09E0" w:rsidRDefault="00AF01D4" w:rsidP="00687E51">
            <w:pPr>
              <w:snapToGrid w:val="0"/>
              <w:spacing w:after="0" w:line="240" w:lineRule="auto"/>
              <w:contextualSpacing/>
              <w:rPr>
                <w:rFonts w:eastAsia="Times New Roman" w:cstheme="minorHAnsi"/>
                <w:bCs/>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70237E8E" w14:textId="77777777" w:rsidR="00AF01D4" w:rsidRPr="009B09E0" w:rsidRDefault="00AF01D4" w:rsidP="00687E51">
            <w:pPr>
              <w:widowControl w:val="0"/>
              <w:spacing w:after="0" w:line="240" w:lineRule="auto"/>
              <w:jc w:val="center"/>
              <w:rPr>
                <w:rFonts w:eastAsia="Arial Unicode MS" w:cstheme="minorHAnsi"/>
                <w:lang w:eastAsia="pl-PL"/>
              </w:rPr>
            </w:pPr>
          </w:p>
        </w:tc>
      </w:tr>
    </w:tbl>
    <w:p w14:paraId="72255083" w14:textId="31F747A1" w:rsidR="00AF01D4" w:rsidRPr="009B09E0" w:rsidRDefault="00672DA4" w:rsidP="00687E51">
      <w:pPr>
        <w:spacing w:after="0" w:line="240" w:lineRule="auto"/>
        <w:contextualSpacing/>
        <w:jc w:val="both"/>
        <w:rPr>
          <w:rFonts w:eastAsia="Times New Roman" w:cstheme="minorHAnsi"/>
          <w:bCs/>
          <w:lang w:eastAsia="pl-PL"/>
        </w:rPr>
      </w:pPr>
      <w:r w:rsidRPr="009B09E0">
        <w:rPr>
          <w:rFonts w:eastAsia="Times New Roman" w:cstheme="minorHAnsi"/>
          <w:bCs/>
          <w:lang w:eastAsia="pl-PL"/>
        </w:rPr>
        <w:t xml:space="preserve"> </w:t>
      </w:r>
    </w:p>
    <w:p w14:paraId="19B94850" w14:textId="2FD130BD" w:rsidR="00484010" w:rsidRDefault="00484010" w:rsidP="00687E51">
      <w:pPr>
        <w:pStyle w:val="Akapitzlist"/>
        <w:numPr>
          <w:ilvl w:val="0"/>
          <w:numId w:val="28"/>
        </w:numPr>
        <w:autoSpaceDE w:val="0"/>
        <w:spacing w:after="0" w:line="240" w:lineRule="auto"/>
        <w:jc w:val="both"/>
        <w:rPr>
          <w:rFonts w:eastAsia="Arial Narrow" w:cstheme="minorHAnsi"/>
          <w:b/>
          <w:szCs w:val="20"/>
        </w:rPr>
      </w:pPr>
      <w:r w:rsidRPr="00484010">
        <w:rPr>
          <w:rFonts w:eastAsia="Arial Narrow" w:cstheme="minorHAnsi"/>
          <w:b/>
          <w:szCs w:val="20"/>
        </w:rPr>
        <w:t xml:space="preserve">Oświadczam, że nie podlegam wykluczenia z postępowania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w:t>
      </w:r>
      <w:proofErr w:type="spellStart"/>
      <w:r>
        <w:rPr>
          <w:rFonts w:eastAsia="Arial Narrow" w:cstheme="minorHAnsi"/>
          <w:b/>
          <w:szCs w:val="20"/>
        </w:rPr>
        <w:t>r</w:t>
      </w:r>
      <w:r w:rsidRPr="00484010">
        <w:rPr>
          <w:rFonts w:eastAsia="Arial Narrow" w:cstheme="minorHAnsi"/>
          <w:b/>
          <w:szCs w:val="20"/>
        </w:rPr>
        <w:t>osji</w:t>
      </w:r>
      <w:proofErr w:type="spellEnd"/>
      <w:r w:rsidRPr="00484010">
        <w:rPr>
          <w:rFonts w:eastAsia="Arial Narrow" w:cstheme="minorHAnsi"/>
          <w:b/>
          <w:szCs w:val="20"/>
        </w:rPr>
        <w:t xml:space="preserve"> destabilizującymi sytuację na Ukrainie (Dz. Urz. UE nr L 111 z 8.4.2022, str. 1).</w:t>
      </w:r>
    </w:p>
    <w:p w14:paraId="0747880C" w14:textId="77777777" w:rsidR="005851DF" w:rsidRPr="00484010" w:rsidRDefault="005851DF" w:rsidP="00687E51">
      <w:pPr>
        <w:pStyle w:val="Akapitzlist"/>
        <w:autoSpaceDE w:val="0"/>
        <w:spacing w:after="0" w:line="240" w:lineRule="auto"/>
        <w:ind w:left="360"/>
        <w:jc w:val="both"/>
        <w:rPr>
          <w:rFonts w:eastAsia="Arial Narrow" w:cstheme="minorHAnsi"/>
          <w:b/>
          <w:szCs w:val="20"/>
        </w:rPr>
      </w:pPr>
    </w:p>
    <w:p w14:paraId="5589CD63" w14:textId="5E3AEF7A" w:rsidR="00484010" w:rsidRDefault="00484010" w:rsidP="00687E51">
      <w:pPr>
        <w:pStyle w:val="Akapitzlist"/>
        <w:numPr>
          <w:ilvl w:val="0"/>
          <w:numId w:val="28"/>
        </w:numPr>
        <w:autoSpaceDE w:val="0"/>
        <w:spacing w:after="0" w:line="240" w:lineRule="auto"/>
        <w:jc w:val="both"/>
        <w:rPr>
          <w:rFonts w:eastAsia="Arial Narrow" w:cstheme="minorHAnsi"/>
          <w:b/>
          <w:szCs w:val="20"/>
        </w:rPr>
      </w:pPr>
      <w:r w:rsidRPr="00484010">
        <w:rPr>
          <w:rFonts w:eastAsia="Arial Narrow" w:cstheme="minorHAnsi"/>
          <w:b/>
          <w:szCs w:val="20"/>
        </w:rPr>
        <w:t>Oświadczam, że nie podlegam wykluczeniu z postępowania na podstawie art. 7 ust. 1 ustawy o szczególnych rozwiązaniach w zakresie przeciwdziałania wspieraniu agresji na Ukrainę oraz służących ochronie bezpieczeństwa narodowego.</w:t>
      </w:r>
    </w:p>
    <w:p w14:paraId="1602013A" w14:textId="77777777" w:rsidR="005851DF" w:rsidRPr="005851DF" w:rsidRDefault="005851DF" w:rsidP="00687E51">
      <w:pPr>
        <w:autoSpaceDE w:val="0"/>
        <w:spacing w:after="0" w:line="240" w:lineRule="auto"/>
        <w:jc w:val="both"/>
        <w:rPr>
          <w:rFonts w:eastAsia="Arial Narrow" w:cstheme="minorHAnsi"/>
          <w:b/>
          <w:szCs w:val="20"/>
        </w:rPr>
      </w:pPr>
    </w:p>
    <w:p w14:paraId="020E0F33" w14:textId="3B02FA95" w:rsidR="00672DA4" w:rsidRPr="00484010" w:rsidRDefault="00947E31" w:rsidP="00687E51">
      <w:pPr>
        <w:pStyle w:val="Akapitzlist"/>
        <w:numPr>
          <w:ilvl w:val="0"/>
          <w:numId w:val="28"/>
        </w:numPr>
        <w:autoSpaceDE w:val="0"/>
        <w:spacing w:after="0" w:line="240" w:lineRule="auto"/>
        <w:jc w:val="both"/>
        <w:rPr>
          <w:rFonts w:eastAsia="Arial Narrow" w:cstheme="minorHAnsi"/>
          <w:b/>
          <w:szCs w:val="20"/>
        </w:rPr>
      </w:pPr>
      <w:r w:rsidRPr="00484010">
        <w:rPr>
          <w:rFonts w:cstheme="minorHAnsi"/>
          <w:szCs w:val="20"/>
        </w:rPr>
        <w:t xml:space="preserve"> </w:t>
      </w:r>
      <w:r w:rsidR="00672DA4" w:rsidRPr="00484010">
        <w:rPr>
          <w:rFonts w:cstheme="minorHAnsi"/>
          <w:szCs w:val="20"/>
        </w:rPr>
        <w:t xml:space="preserve"> 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9B09E0" w:rsidRPr="009B09E0" w14:paraId="391EBDB3" w14:textId="77777777" w:rsidTr="008968C8">
        <w:trPr>
          <w:jc w:val="center"/>
        </w:trPr>
        <w:tc>
          <w:tcPr>
            <w:tcW w:w="309" w:type="pct"/>
          </w:tcPr>
          <w:p w14:paraId="7069C335" w14:textId="77777777" w:rsidR="00672DA4" w:rsidRPr="009B09E0" w:rsidRDefault="00672DA4" w:rsidP="00687E51">
            <w:pPr>
              <w:spacing w:after="0" w:line="240" w:lineRule="auto"/>
              <w:jc w:val="both"/>
              <w:rPr>
                <w:rFonts w:cstheme="minorHAnsi"/>
                <w:szCs w:val="20"/>
              </w:rPr>
            </w:pPr>
            <w:r w:rsidRPr="009B09E0">
              <w:rPr>
                <w:rFonts w:cstheme="minorHAnsi"/>
                <w:szCs w:val="20"/>
              </w:rPr>
              <w:t>L.p.</w:t>
            </w:r>
          </w:p>
        </w:tc>
        <w:tc>
          <w:tcPr>
            <w:tcW w:w="2337" w:type="pct"/>
          </w:tcPr>
          <w:p w14:paraId="2472C47D" w14:textId="77777777" w:rsidR="00672DA4" w:rsidRPr="009B09E0" w:rsidRDefault="00672DA4" w:rsidP="00687E51">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61E8C01B" w14:textId="77777777" w:rsidR="00672DA4" w:rsidRPr="009B09E0" w:rsidRDefault="00672DA4" w:rsidP="00687E51">
            <w:pPr>
              <w:spacing w:after="0" w:line="240" w:lineRule="auto"/>
              <w:jc w:val="both"/>
              <w:rPr>
                <w:rFonts w:cstheme="minorHAnsi"/>
                <w:szCs w:val="20"/>
              </w:rPr>
            </w:pPr>
            <w:r w:rsidRPr="009B09E0">
              <w:rPr>
                <w:rFonts w:cstheme="minorHAnsi"/>
                <w:szCs w:val="20"/>
              </w:rPr>
              <w:t>Nazwa podwykonawcy  (jeżeli dotyczy)</w:t>
            </w:r>
          </w:p>
        </w:tc>
      </w:tr>
      <w:tr w:rsidR="009B09E0" w:rsidRPr="009B09E0" w14:paraId="7E732268" w14:textId="77777777" w:rsidTr="008968C8">
        <w:trPr>
          <w:jc w:val="center"/>
        </w:trPr>
        <w:tc>
          <w:tcPr>
            <w:tcW w:w="309" w:type="pct"/>
          </w:tcPr>
          <w:p w14:paraId="6B605976" w14:textId="77777777" w:rsidR="00672DA4" w:rsidRPr="009B09E0" w:rsidRDefault="00672DA4" w:rsidP="00687E51">
            <w:pPr>
              <w:spacing w:after="0" w:line="240" w:lineRule="auto"/>
              <w:jc w:val="both"/>
              <w:rPr>
                <w:rFonts w:cstheme="minorHAnsi"/>
                <w:szCs w:val="20"/>
              </w:rPr>
            </w:pPr>
          </w:p>
        </w:tc>
        <w:tc>
          <w:tcPr>
            <w:tcW w:w="2337" w:type="pct"/>
          </w:tcPr>
          <w:p w14:paraId="6A54F11C" w14:textId="77777777" w:rsidR="00672DA4" w:rsidRPr="009B09E0" w:rsidRDefault="00672DA4" w:rsidP="00687E51">
            <w:pPr>
              <w:spacing w:after="0" w:line="240" w:lineRule="auto"/>
              <w:jc w:val="both"/>
              <w:rPr>
                <w:rFonts w:cstheme="minorHAnsi"/>
                <w:szCs w:val="20"/>
              </w:rPr>
            </w:pPr>
          </w:p>
        </w:tc>
        <w:tc>
          <w:tcPr>
            <w:tcW w:w="2355" w:type="pct"/>
            <w:shd w:val="clear" w:color="auto" w:fill="auto"/>
          </w:tcPr>
          <w:p w14:paraId="57B2B914" w14:textId="77777777" w:rsidR="00672DA4" w:rsidRPr="009B09E0" w:rsidRDefault="00672DA4" w:rsidP="00687E51">
            <w:pPr>
              <w:spacing w:after="0" w:line="240" w:lineRule="auto"/>
              <w:jc w:val="both"/>
              <w:rPr>
                <w:rFonts w:cstheme="minorHAnsi"/>
                <w:szCs w:val="20"/>
              </w:rPr>
            </w:pPr>
          </w:p>
        </w:tc>
      </w:tr>
      <w:tr w:rsidR="00672DA4" w:rsidRPr="009B09E0" w14:paraId="725A16A0" w14:textId="77777777" w:rsidTr="008968C8">
        <w:trPr>
          <w:jc w:val="center"/>
        </w:trPr>
        <w:tc>
          <w:tcPr>
            <w:tcW w:w="309" w:type="pct"/>
          </w:tcPr>
          <w:p w14:paraId="21FBF06F" w14:textId="77777777" w:rsidR="00672DA4" w:rsidRPr="009B09E0" w:rsidRDefault="00672DA4" w:rsidP="00687E51">
            <w:pPr>
              <w:spacing w:after="0" w:line="240" w:lineRule="auto"/>
              <w:jc w:val="both"/>
              <w:rPr>
                <w:rFonts w:cstheme="minorHAnsi"/>
                <w:szCs w:val="20"/>
              </w:rPr>
            </w:pPr>
          </w:p>
        </w:tc>
        <w:tc>
          <w:tcPr>
            <w:tcW w:w="2337" w:type="pct"/>
          </w:tcPr>
          <w:p w14:paraId="5943A784" w14:textId="77777777" w:rsidR="00672DA4" w:rsidRPr="009B09E0" w:rsidRDefault="00672DA4" w:rsidP="00687E51">
            <w:pPr>
              <w:spacing w:after="0" w:line="240" w:lineRule="auto"/>
              <w:jc w:val="both"/>
              <w:rPr>
                <w:rFonts w:cstheme="minorHAnsi"/>
                <w:szCs w:val="20"/>
              </w:rPr>
            </w:pPr>
          </w:p>
        </w:tc>
        <w:tc>
          <w:tcPr>
            <w:tcW w:w="2355" w:type="pct"/>
          </w:tcPr>
          <w:p w14:paraId="137E60F3" w14:textId="77777777" w:rsidR="00672DA4" w:rsidRPr="009B09E0" w:rsidRDefault="00672DA4" w:rsidP="00687E51">
            <w:pPr>
              <w:spacing w:after="0" w:line="240" w:lineRule="auto"/>
              <w:jc w:val="both"/>
              <w:rPr>
                <w:rFonts w:cstheme="minorHAnsi"/>
                <w:szCs w:val="20"/>
              </w:rPr>
            </w:pPr>
          </w:p>
        </w:tc>
      </w:tr>
    </w:tbl>
    <w:p w14:paraId="0522FBDA" w14:textId="77777777" w:rsidR="00672DA4" w:rsidRPr="009B09E0" w:rsidRDefault="00672DA4" w:rsidP="00687E51">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9B09E0" w:rsidRPr="009B09E0" w14:paraId="366B0206" w14:textId="77777777" w:rsidTr="008968C8">
        <w:tc>
          <w:tcPr>
            <w:tcW w:w="562" w:type="dxa"/>
          </w:tcPr>
          <w:p w14:paraId="2A249A43"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L.P.</w:t>
            </w:r>
          </w:p>
        </w:tc>
        <w:tc>
          <w:tcPr>
            <w:tcW w:w="4820" w:type="dxa"/>
          </w:tcPr>
          <w:p w14:paraId="593EBB6E"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56A9428D"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Nazwa konsorcjanta (jeżeli dotyczy)</w:t>
            </w:r>
          </w:p>
        </w:tc>
      </w:tr>
      <w:tr w:rsidR="009B09E0" w:rsidRPr="009B09E0" w14:paraId="3AF15B99" w14:textId="77777777" w:rsidTr="008968C8">
        <w:tc>
          <w:tcPr>
            <w:tcW w:w="562" w:type="dxa"/>
          </w:tcPr>
          <w:p w14:paraId="4239821C" w14:textId="77777777" w:rsidR="00672DA4" w:rsidRPr="009B09E0" w:rsidRDefault="00672DA4" w:rsidP="00687E51">
            <w:pPr>
              <w:spacing w:line="240" w:lineRule="auto"/>
              <w:jc w:val="both"/>
              <w:rPr>
                <w:rFonts w:asciiTheme="minorHAnsi" w:hAnsiTheme="minorHAnsi" w:cstheme="minorHAnsi"/>
              </w:rPr>
            </w:pPr>
          </w:p>
        </w:tc>
        <w:tc>
          <w:tcPr>
            <w:tcW w:w="4820" w:type="dxa"/>
          </w:tcPr>
          <w:p w14:paraId="33415586" w14:textId="77777777" w:rsidR="00672DA4" w:rsidRPr="009B09E0" w:rsidRDefault="00672DA4" w:rsidP="00687E51">
            <w:pPr>
              <w:spacing w:line="240" w:lineRule="auto"/>
              <w:jc w:val="both"/>
              <w:rPr>
                <w:rFonts w:asciiTheme="minorHAnsi" w:hAnsiTheme="minorHAnsi" w:cstheme="minorHAnsi"/>
              </w:rPr>
            </w:pPr>
          </w:p>
        </w:tc>
        <w:tc>
          <w:tcPr>
            <w:tcW w:w="4678" w:type="dxa"/>
          </w:tcPr>
          <w:p w14:paraId="6C7AB7FD" w14:textId="77777777" w:rsidR="00672DA4" w:rsidRPr="009B09E0" w:rsidRDefault="00672DA4" w:rsidP="00687E51">
            <w:pPr>
              <w:spacing w:line="240" w:lineRule="auto"/>
              <w:jc w:val="both"/>
              <w:rPr>
                <w:rFonts w:asciiTheme="minorHAnsi" w:hAnsiTheme="minorHAnsi" w:cstheme="minorHAnsi"/>
              </w:rPr>
            </w:pPr>
          </w:p>
        </w:tc>
      </w:tr>
    </w:tbl>
    <w:p w14:paraId="165AF4C0" w14:textId="77777777" w:rsidR="00AF01D4" w:rsidRPr="009B09E0" w:rsidRDefault="00AF01D4" w:rsidP="00687E51">
      <w:pPr>
        <w:widowControl w:val="0"/>
        <w:numPr>
          <w:ilvl w:val="0"/>
          <w:numId w:val="36"/>
        </w:numPr>
        <w:spacing w:after="0" w:line="240" w:lineRule="auto"/>
        <w:contextualSpacing/>
        <w:jc w:val="both"/>
        <w:rPr>
          <w:rFonts w:eastAsia="Times New Roman" w:cstheme="minorHAnsi"/>
          <w:lang w:eastAsia="pl-PL"/>
        </w:rPr>
      </w:pPr>
      <w:r w:rsidRPr="009B09E0">
        <w:rPr>
          <w:rFonts w:eastAsia="Times New Roman" w:cstheme="minorHAnsi"/>
          <w:lang w:eastAsia="pl-PL"/>
        </w:rPr>
        <w:t xml:space="preserve">Oświadczam, że wypełniłem obowiązki informacyjne przewidziane w art. 13 lub art. 14 </w:t>
      </w:r>
      <w:r w:rsidRPr="009B09E0">
        <w:rPr>
          <w:rFonts w:eastAsia="Calibri" w:cstheme="minorHAnsi"/>
          <w:lang w:eastAsia="pl-PL"/>
        </w:rPr>
        <w:t>RODO</w:t>
      </w:r>
      <w:r w:rsidRPr="009B09E0">
        <w:rPr>
          <w:rFonts w:eastAsia="Calibri" w:cstheme="minorHAnsi"/>
          <w:vertAlign w:val="superscript"/>
          <w:lang w:eastAsia="pl-PL"/>
        </w:rPr>
        <w:t>1)</w:t>
      </w:r>
      <w:r w:rsidRPr="009B09E0">
        <w:rPr>
          <w:rFonts w:eastAsia="Calibri" w:cstheme="minorHAnsi"/>
          <w:lang w:eastAsia="pl-PL"/>
        </w:rPr>
        <w:t xml:space="preserve"> </w:t>
      </w:r>
      <w:r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3A6C3940" w14:textId="77777777" w:rsidR="00AF01D4" w:rsidRPr="009B09E0" w:rsidRDefault="00AF01D4" w:rsidP="00687E51">
      <w:pPr>
        <w:spacing w:after="0" w:line="240" w:lineRule="auto"/>
        <w:rPr>
          <w:rFonts w:eastAsia="Times New Roman" w:cstheme="minorHAnsi"/>
          <w:lang w:eastAsia="pl-PL"/>
        </w:rPr>
      </w:pPr>
    </w:p>
    <w:p w14:paraId="64DD1B5F" w14:textId="77777777" w:rsidR="00AF01D4" w:rsidRPr="009B09E0" w:rsidRDefault="00AF01D4" w:rsidP="00687E51">
      <w:pPr>
        <w:pStyle w:val="Akapitzlist"/>
        <w:numPr>
          <w:ilvl w:val="0"/>
          <w:numId w:val="36"/>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11700486" w14:textId="77777777" w:rsidR="00AF01D4" w:rsidRPr="00CF3FB9" w:rsidRDefault="00AF01D4" w:rsidP="00687E51">
      <w:pPr>
        <w:spacing w:after="0" w:line="240" w:lineRule="auto"/>
        <w:rPr>
          <w:rFonts w:eastAsia="Times New Roman" w:cstheme="minorHAnsi"/>
          <w:lang w:eastAsia="pl-PL"/>
        </w:rPr>
      </w:pPr>
    </w:p>
    <w:p w14:paraId="116A4992" w14:textId="724BE3D5" w:rsidR="00AF01D4" w:rsidRPr="009B09E0" w:rsidRDefault="008005EE" w:rsidP="00687E51">
      <w:pPr>
        <w:pStyle w:val="Akapitzlist"/>
        <w:numPr>
          <w:ilvl w:val="0"/>
          <w:numId w:val="29"/>
        </w:numPr>
        <w:spacing w:after="0" w:line="240" w:lineRule="auto"/>
        <w:rPr>
          <w:rFonts w:eastAsia="Times New Roman" w:cstheme="minorHAnsi"/>
          <w:lang w:eastAsia="pl-PL"/>
        </w:rPr>
      </w:pPr>
      <w:r w:rsidRPr="009B09E0">
        <w:rPr>
          <w:rFonts w:eastAsia="Times New Roman" w:cstheme="minorHAnsi"/>
          <w:lang w:eastAsia="pl-PL"/>
        </w:rPr>
        <w:lastRenderedPageBreak/>
        <w:t>Pełnomocnictwo (jeżeli dotyczy)</w:t>
      </w:r>
    </w:p>
    <w:p w14:paraId="35BB5AB6" w14:textId="189BEFA4" w:rsidR="00AF01D4" w:rsidRPr="009B09E0" w:rsidRDefault="00CF3FB9" w:rsidP="00687E51">
      <w:pPr>
        <w:pStyle w:val="Akapitzlist"/>
        <w:numPr>
          <w:ilvl w:val="0"/>
          <w:numId w:val="29"/>
        </w:numPr>
        <w:spacing w:after="0" w:line="240" w:lineRule="auto"/>
        <w:rPr>
          <w:rFonts w:eastAsia="Times New Roman" w:cstheme="minorHAnsi"/>
          <w:lang w:eastAsia="pl-PL"/>
        </w:rPr>
      </w:pPr>
      <w:r>
        <w:rPr>
          <w:rFonts w:eastAsia="Times New Roman" w:cstheme="minorHAnsi"/>
          <w:lang w:eastAsia="pl-PL"/>
        </w:rPr>
        <w:t>KRS/CEIDG</w:t>
      </w:r>
    </w:p>
    <w:p w14:paraId="6F93BCAD" w14:textId="77777777" w:rsidR="00AF01D4" w:rsidRPr="009B09E0" w:rsidRDefault="00AF01D4" w:rsidP="00687E51">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9B09E0" w:rsidRPr="009B09E0" w14:paraId="6063838A" w14:textId="77777777" w:rsidTr="008005EE">
        <w:tc>
          <w:tcPr>
            <w:tcW w:w="8609" w:type="dxa"/>
            <w:shd w:val="clear" w:color="auto" w:fill="auto"/>
          </w:tcPr>
          <w:p w14:paraId="2B93CE71" w14:textId="77777777" w:rsidR="008005EE" w:rsidRPr="009B09E0" w:rsidRDefault="008005EE" w:rsidP="00687E51">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8005EE" w:rsidRPr="009B09E0" w14:paraId="21C3B128" w14:textId="77777777" w:rsidTr="008005EE">
        <w:tc>
          <w:tcPr>
            <w:tcW w:w="8609" w:type="dxa"/>
            <w:shd w:val="clear" w:color="auto" w:fill="auto"/>
          </w:tcPr>
          <w:p w14:paraId="7E5F1C0A" w14:textId="3C201A18" w:rsidR="008005EE" w:rsidRPr="009B09E0" w:rsidRDefault="008005EE" w:rsidP="00687E51">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6B701961" w14:textId="77777777" w:rsidR="00AF01D4" w:rsidRPr="009B09E0" w:rsidRDefault="00AF01D4" w:rsidP="00687E51">
      <w:pPr>
        <w:spacing w:after="0" w:line="240" w:lineRule="auto"/>
        <w:ind w:right="567"/>
        <w:jc w:val="center"/>
        <w:rPr>
          <w:rFonts w:eastAsia="Times New Roman" w:cstheme="minorHAnsi"/>
          <w:b/>
          <w:bCs/>
          <w:lang w:eastAsia="pl-PL"/>
        </w:rPr>
      </w:pPr>
    </w:p>
    <w:p w14:paraId="468A93E0" w14:textId="77777777" w:rsidR="00AF01D4" w:rsidRPr="009B09E0" w:rsidRDefault="00AF01D4" w:rsidP="00687E51">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4D57D91B" w14:textId="77777777" w:rsidR="00AF01D4" w:rsidRPr="009B09E0" w:rsidRDefault="00AF01D4" w:rsidP="00687E51">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E30CDC1" w14:textId="77777777" w:rsidR="00AF01D4" w:rsidRPr="009B09E0" w:rsidRDefault="00AF01D4" w:rsidP="00687E51">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bookmarkEnd w:id="4"/>
    <w:p w14:paraId="3E459632" w14:textId="7A009DD6" w:rsidR="00230DAA" w:rsidRPr="009B09E0" w:rsidRDefault="00230DAA" w:rsidP="00687E51">
      <w:pPr>
        <w:spacing w:after="0" w:line="240" w:lineRule="auto"/>
        <w:jc w:val="both"/>
        <w:rPr>
          <w:rFonts w:cs="Segoe UI"/>
          <w:lang w:eastAsia="pl-PL"/>
        </w:rPr>
      </w:pPr>
    </w:p>
    <w:p w14:paraId="744D9EEF" w14:textId="60D73048" w:rsidR="00173E64" w:rsidRDefault="00173E64" w:rsidP="00687E51">
      <w:pPr>
        <w:spacing w:after="0" w:line="240" w:lineRule="auto"/>
        <w:jc w:val="both"/>
        <w:rPr>
          <w:rFonts w:cs="Segoe UI"/>
          <w:lang w:eastAsia="pl-PL"/>
        </w:rPr>
      </w:pPr>
    </w:p>
    <w:p w14:paraId="58233CE8" w14:textId="77777777" w:rsidR="00947E31" w:rsidRDefault="00947E31" w:rsidP="00687E51">
      <w:pPr>
        <w:spacing w:after="0" w:line="240" w:lineRule="auto"/>
        <w:jc w:val="both"/>
        <w:rPr>
          <w:rFonts w:cs="Segoe UI"/>
          <w:lang w:eastAsia="pl-PL"/>
        </w:rPr>
      </w:pPr>
    </w:p>
    <w:p w14:paraId="5AE47249" w14:textId="77777777" w:rsidR="00947E31" w:rsidRDefault="00947E31" w:rsidP="00687E51">
      <w:pPr>
        <w:spacing w:after="0" w:line="240" w:lineRule="auto"/>
        <w:jc w:val="both"/>
        <w:rPr>
          <w:rFonts w:cs="Segoe UI"/>
          <w:lang w:eastAsia="pl-PL"/>
        </w:rPr>
      </w:pPr>
    </w:p>
    <w:p w14:paraId="09014AD7" w14:textId="5AF039CE" w:rsidR="003D19E3" w:rsidRDefault="003D19E3" w:rsidP="00687E51">
      <w:pPr>
        <w:spacing w:after="0" w:line="240" w:lineRule="auto"/>
        <w:rPr>
          <w:rFonts w:cs="Segoe UI"/>
          <w:lang w:eastAsia="pl-PL"/>
        </w:rPr>
      </w:pPr>
      <w:r>
        <w:rPr>
          <w:rFonts w:cs="Segoe UI"/>
          <w:lang w:eastAsia="pl-PL"/>
        </w:rPr>
        <w:br w:type="page"/>
      </w:r>
    </w:p>
    <w:p w14:paraId="4CE68B59" w14:textId="77777777" w:rsidR="00947E31" w:rsidRDefault="00947E31" w:rsidP="00687E51">
      <w:pPr>
        <w:spacing w:after="0" w:line="240" w:lineRule="auto"/>
        <w:jc w:val="both"/>
        <w:rPr>
          <w:rFonts w:cs="Segoe UI"/>
          <w:lang w:eastAsia="pl-PL"/>
        </w:rPr>
      </w:pPr>
    </w:p>
    <w:p w14:paraId="767077FE" w14:textId="77777777" w:rsidR="009A6DAA" w:rsidRPr="009B09E0" w:rsidRDefault="009A6DAA" w:rsidP="00687E51">
      <w:pPr>
        <w:spacing w:after="0" w:line="240" w:lineRule="auto"/>
        <w:jc w:val="both"/>
        <w:rPr>
          <w:rFonts w:cs="Segoe UI"/>
          <w:lang w:eastAsia="pl-PL"/>
        </w:rPr>
      </w:pPr>
    </w:p>
    <w:p w14:paraId="6FA4E60E" w14:textId="77777777" w:rsidR="00173E64" w:rsidRPr="009B09E0" w:rsidRDefault="00173E64" w:rsidP="00687E51">
      <w:pPr>
        <w:pStyle w:val="Nagwek2"/>
        <w:spacing w:before="0" w:after="0" w:line="240" w:lineRule="auto"/>
        <w:jc w:val="center"/>
        <w:rPr>
          <w:rFonts w:asciiTheme="minorHAnsi" w:eastAsia="Times New Roman" w:hAnsiTheme="minorHAnsi" w:cstheme="minorHAnsi"/>
          <w:color w:val="auto"/>
          <w:szCs w:val="22"/>
          <w:lang w:eastAsia="pl-PL"/>
        </w:rPr>
      </w:pPr>
      <w:r w:rsidRPr="009B09E0">
        <w:rPr>
          <w:rFonts w:asciiTheme="minorHAnsi" w:eastAsia="Times New Roman" w:hAnsiTheme="minorHAnsi" w:cstheme="minorHAnsi"/>
          <w:color w:val="auto"/>
          <w:szCs w:val="22"/>
          <w:lang w:eastAsia="pl-PL"/>
        </w:rPr>
        <w:t>OFERTA</w:t>
      </w:r>
    </w:p>
    <w:p w14:paraId="0208D91C" w14:textId="287DCA89" w:rsidR="00672DA4" w:rsidRPr="009B09E0" w:rsidRDefault="00672DA4" w:rsidP="00687E51">
      <w:pPr>
        <w:spacing w:after="0" w:line="240" w:lineRule="auto"/>
        <w:jc w:val="center"/>
        <w:rPr>
          <w:b/>
          <w:lang w:eastAsia="pl-PL"/>
        </w:rPr>
      </w:pPr>
      <w:r w:rsidRPr="009B09E0">
        <w:rPr>
          <w:b/>
          <w:lang w:eastAsia="pl-PL"/>
        </w:rPr>
        <w:t>Zadanie 2</w:t>
      </w:r>
    </w:p>
    <w:p w14:paraId="738FCEFC" w14:textId="71A92BF9" w:rsidR="00173E64" w:rsidRPr="00CF3FB9" w:rsidRDefault="00173E64" w:rsidP="00687E51">
      <w:pPr>
        <w:pStyle w:val="Nagwek3"/>
        <w:spacing w:before="0" w:after="0"/>
        <w:jc w:val="center"/>
        <w:rPr>
          <w:rFonts w:asciiTheme="minorHAnsi" w:hAnsiTheme="minorHAnsi"/>
          <w:color w:val="auto"/>
          <w:sz w:val="22"/>
          <w:szCs w:val="22"/>
        </w:rPr>
      </w:pPr>
      <w:r w:rsidRPr="00CF3FB9">
        <w:rPr>
          <w:rFonts w:asciiTheme="minorHAnsi" w:hAnsiTheme="minorHAnsi"/>
          <w:color w:val="auto"/>
          <w:sz w:val="22"/>
          <w:szCs w:val="22"/>
        </w:rPr>
        <w:t>ubezpieczenie komunikacyjne – Celowy Związek Gmin R-XXI</w:t>
      </w:r>
    </w:p>
    <w:p w14:paraId="1C3DE716"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0DD6F8DC"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0B15B670" w14:textId="77777777" w:rsidR="00173E64" w:rsidRPr="009B09E0" w:rsidRDefault="00173E64" w:rsidP="00687E51">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5B04A819"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5CB1B6E0"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28C18984" w14:textId="77777777" w:rsidR="00173E64" w:rsidRPr="009B09E0" w:rsidRDefault="00173E64" w:rsidP="00687E51">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23C55423"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64398B9E"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0EAE227D"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496DD313"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15476C8D" w14:textId="48058C9E"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r w:rsidR="00CF3FB9">
        <w:rPr>
          <w:rFonts w:eastAsia="Times New Roman" w:cstheme="minorHAnsi"/>
          <w:sz w:val="18"/>
          <w:szCs w:val="18"/>
          <w:lang w:eastAsia="pl-PL"/>
        </w:rPr>
        <w:t>,KRS</w:t>
      </w:r>
    </w:p>
    <w:p w14:paraId="701C1F3B" w14:textId="77777777" w:rsidR="00173E64" w:rsidRPr="009B09E0" w:rsidRDefault="00173E64" w:rsidP="00687E51">
      <w:pPr>
        <w:suppressAutoHyphens/>
        <w:spacing w:after="0" w:line="240" w:lineRule="auto"/>
        <w:jc w:val="center"/>
        <w:rPr>
          <w:rFonts w:eastAsia="Times New Roman" w:cstheme="minorHAnsi"/>
          <w:b/>
          <w:lang w:eastAsia="pl-PL"/>
        </w:rPr>
      </w:pPr>
    </w:p>
    <w:p w14:paraId="01E71B9D" w14:textId="77777777" w:rsidR="00173E64" w:rsidRPr="009B09E0" w:rsidRDefault="00173E64" w:rsidP="00687E51">
      <w:pPr>
        <w:spacing w:after="0" w:line="240" w:lineRule="auto"/>
        <w:rPr>
          <w:rFonts w:eastAsia="Times New Roman" w:cstheme="minorHAnsi"/>
          <w:i/>
          <w:iCs/>
          <w:lang w:eastAsia="x-none"/>
        </w:rPr>
      </w:pPr>
    </w:p>
    <w:p w14:paraId="1A1B0F35" w14:textId="1EC47A3A" w:rsidR="00173E64" w:rsidRPr="009B09E0" w:rsidRDefault="00672DA4" w:rsidP="00687E51">
      <w:pPr>
        <w:widowControl w:val="0"/>
        <w:spacing w:after="0" w:line="240" w:lineRule="auto"/>
        <w:ind w:left="360"/>
        <w:jc w:val="both"/>
        <w:rPr>
          <w:rFonts w:eastAsia="Times New Roman" w:cstheme="minorHAnsi"/>
          <w:lang w:eastAsia="pl-PL"/>
        </w:rPr>
      </w:pPr>
      <w:r w:rsidRPr="009B09E0">
        <w:rPr>
          <w:rFonts w:eastAsia="Times New Roman" w:cstheme="minorHAnsi"/>
          <w:lang w:eastAsia="pl-PL"/>
        </w:rPr>
        <w:t>1. Oferuję</w:t>
      </w:r>
      <w:r w:rsidR="00173E64" w:rsidRPr="009B09E0">
        <w:rPr>
          <w:rFonts w:eastAsia="Times New Roman" w:cstheme="minorHAnsi"/>
          <w:lang w:eastAsia="pl-PL"/>
        </w:rPr>
        <w:t xml:space="preserve"> wykonanie przedmiotu zamówienia za cenę:</w:t>
      </w:r>
    </w:p>
    <w:p w14:paraId="1B232E70" w14:textId="77777777" w:rsidR="00173E64" w:rsidRPr="009B09E0" w:rsidRDefault="00173E64" w:rsidP="00687E51">
      <w:pPr>
        <w:widowControl w:val="0"/>
        <w:spacing w:after="0" w:line="240" w:lineRule="auto"/>
        <w:jc w:val="both"/>
        <w:rPr>
          <w:rFonts w:eastAsia="Times New Roman" w:cstheme="minorHAnsi"/>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89"/>
        <w:gridCol w:w="6088"/>
      </w:tblGrid>
      <w:tr w:rsidR="00847D49" w:rsidRPr="009B09E0" w14:paraId="67279AE5" w14:textId="77777777" w:rsidTr="00847D49">
        <w:trPr>
          <w:trHeight w:val="895"/>
        </w:trPr>
        <w:tc>
          <w:tcPr>
            <w:tcW w:w="1532" w:type="pct"/>
            <w:shd w:val="clear" w:color="auto" w:fill="D5DCE4" w:themeFill="text2" w:themeFillTint="33"/>
            <w:vAlign w:val="center"/>
          </w:tcPr>
          <w:p w14:paraId="2FB9426D" w14:textId="77777777"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71360ADD" w14:textId="77777777"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468" w:type="pct"/>
            <w:shd w:val="clear" w:color="auto" w:fill="D5DCE4" w:themeFill="text2" w:themeFillTint="33"/>
            <w:vAlign w:val="center"/>
          </w:tcPr>
          <w:p w14:paraId="0A6DC85F" w14:textId="77777777"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30AC9046" w14:textId="32FAA2F2"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(12 miesięcy) w zł brutto</w:t>
            </w:r>
          </w:p>
        </w:tc>
      </w:tr>
      <w:tr w:rsidR="00847D49" w:rsidRPr="009B09E0" w14:paraId="5A935A8F" w14:textId="77777777" w:rsidTr="00847D49">
        <w:trPr>
          <w:trHeight w:val="650"/>
        </w:trPr>
        <w:tc>
          <w:tcPr>
            <w:tcW w:w="1532" w:type="pct"/>
            <w:shd w:val="clear" w:color="auto" w:fill="auto"/>
            <w:vAlign w:val="center"/>
          </w:tcPr>
          <w:p w14:paraId="756E2D19" w14:textId="0C657B21" w:rsidR="00847D49" w:rsidRPr="009B09E0" w:rsidRDefault="00847D49" w:rsidP="00687E51">
            <w:pPr>
              <w:suppressAutoHyphens/>
              <w:spacing w:after="0" w:line="240" w:lineRule="auto"/>
              <w:rPr>
                <w:rFonts w:eastAsia="Times New Roman" w:cstheme="minorHAnsi"/>
                <w:lang w:eastAsia="pl-PL"/>
              </w:rPr>
            </w:pPr>
            <w:r w:rsidRPr="009B09E0">
              <w:rPr>
                <w:rFonts w:eastAsia="Times New Roman" w:cstheme="minorHAnsi"/>
                <w:lang w:eastAsia="pl-PL"/>
              </w:rPr>
              <w:t>Ubezpieczenie komunikacyjne</w:t>
            </w:r>
          </w:p>
        </w:tc>
        <w:tc>
          <w:tcPr>
            <w:tcW w:w="3468" w:type="pct"/>
            <w:shd w:val="clear" w:color="auto" w:fill="auto"/>
            <w:vAlign w:val="center"/>
          </w:tcPr>
          <w:p w14:paraId="41EDCB0C" w14:textId="77777777" w:rsidR="00847D49" w:rsidRPr="009B09E0" w:rsidRDefault="00847D49" w:rsidP="00687E51">
            <w:pPr>
              <w:suppressAutoHyphens/>
              <w:spacing w:after="0" w:line="240" w:lineRule="auto"/>
              <w:jc w:val="center"/>
              <w:rPr>
                <w:rFonts w:eastAsia="Times New Roman" w:cstheme="minorHAnsi"/>
                <w:b/>
                <w:lang w:eastAsia="pl-PL"/>
              </w:rPr>
            </w:pPr>
          </w:p>
        </w:tc>
      </w:tr>
    </w:tbl>
    <w:p w14:paraId="6315DAEB" w14:textId="0C437AAD" w:rsidR="00173E64" w:rsidRDefault="00173E64" w:rsidP="00687E51">
      <w:pPr>
        <w:spacing w:after="0" w:line="240" w:lineRule="auto"/>
        <w:jc w:val="both"/>
        <w:rPr>
          <w:rFonts w:eastAsia="Times New Roman" w:cstheme="minorHAnsi"/>
          <w:lang w:eastAsia="pl-PL"/>
        </w:rPr>
      </w:pPr>
    </w:p>
    <w:p w14:paraId="035EFE2A" w14:textId="207D99EC" w:rsidR="0089709C" w:rsidRPr="00CF3FB9" w:rsidRDefault="0089709C" w:rsidP="00687E51">
      <w:pPr>
        <w:widowControl w:val="0"/>
        <w:spacing w:after="0" w:line="240" w:lineRule="auto"/>
        <w:jc w:val="both"/>
        <w:rPr>
          <w:rFonts w:eastAsia="Times New Roman" w:cstheme="minorHAnsi"/>
          <w:i/>
          <w:lang w:eastAsia="pl-PL"/>
        </w:rPr>
      </w:pPr>
      <w:bookmarkStart w:id="8" w:name="_Hlk100132320"/>
      <w:r>
        <w:rPr>
          <w:rFonts w:eastAsia="Times New Roman" w:cstheme="minorHAnsi"/>
          <w:b/>
          <w:lang w:eastAsia="pl-PL"/>
        </w:rPr>
        <w:t>2.</w:t>
      </w:r>
      <w:r w:rsidRPr="00CF3FB9">
        <w:rPr>
          <w:rFonts w:eastAsia="Times New Roman" w:cstheme="minorHAnsi"/>
          <w:b/>
          <w:lang w:eastAsia="pl-PL"/>
        </w:rPr>
        <w:t>W celu przyznania przez Zamawiaj</w:t>
      </w:r>
      <w:r w:rsidRPr="00CF3FB9">
        <w:rPr>
          <w:rFonts w:eastAsia="Times New Roman" w:cstheme="minorHAnsi" w:hint="eastAsia"/>
          <w:b/>
          <w:lang w:eastAsia="pl-PL"/>
        </w:rPr>
        <w:t>ą</w:t>
      </w:r>
      <w:r w:rsidRPr="00CF3FB9">
        <w:rPr>
          <w:rFonts w:eastAsia="Times New Roman" w:cstheme="minorHAnsi"/>
          <w:b/>
          <w:lang w:eastAsia="pl-PL"/>
        </w:rPr>
        <w:t>cego punktów w kryterium oceny ofert zgodnie ze Specyfikacj</w:t>
      </w:r>
      <w:r w:rsidRPr="00CF3FB9">
        <w:rPr>
          <w:rFonts w:eastAsia="Times New Roman" w:cstheme="minorHAnsi" w:hint="eastAsia"/>
          <w:b/>
          <w:lang w:eastAsia="pl-PL"/>
        </w:rPr>
        <w:t>ą</w:t>
      </w:r>
      <w:r w:rsidRPr="00CF3FB9">
        <w:rPr>
          <w:rFonts w:eastAsia="Times New Roman" w:cstheme="minorHAnsi"/>
          <w:b/>
          <w:lang w:eastAsia="pl-PL"/>
        </w:rPr>
        <w:t xml:space="preserve"> Warunków Zamówienia  o</w:t>
      </w:r>
      <w:r w:rsidRPr="00CF3FB9">
        <w:rPr>
          <w:rFonts w:eastAsia="Times New Roman" w:cstheme="minorHAnsi" w:hint="eastAsia"/>
          <w:b/>
          <w:lang w:eastAsia="pl-PL"/>
        </w:rPr>
        <w:t>ś</w:t>
      </w:r>
      <w:r w:rsidRPr="00CF3FB9">
        <w:rPr>
          <w:rFonts w:eastAsia="Times New Roman" w:cstheme="minorHAnsi"/>
          <w:b/>
          <w:lang w:eastAsia="pl-PL"/>
        </w:rPr>
        <w:t xml:space="preserve">wiadczam, </w:t>
      </w:r>
      <w:r w:rsidRPr="00CF3FB9">
        <w:rPr>
          <w:rFonts w:eastAsia="Times New Roman" w:cstheme="minorHAnsi" w:hint="eastAsia"/>
          <w:b/>
          <w:lang w:eastAsia="pl-PL"/>
        </w:rPr>
        <w:t>ż</w:t>
      </w:r>
      <w:r w:rsidRPr="00CF3FB9">
        <w:rPr>
          <w:rFonts w:eastAsia="Times New Roman" w:cstheme="minorHAnsi"/>
          <w:b/>
          <w:lang w:eastAsia="pl-PL"/>
        </w:rPr>
        <w:t>e akceptuj</w:t>
      </w:r>
      <w:r w:rsidRPr="00CF3FB9">
        <w:rPr>
          <w:rFonts w:eastAsia="Times New Roman" w:cstheme="minorHAnsi" w:hint="eastAsia"/>
          <w:b/>
          <w:lang w:eastAsia="pl-PL"/>
        </w:rPr>
        <w:t>ę</w:t>
      </w:r>
      <w:r w:rsidRPr="00CF3FB9">
        <w:rPr>
          <w:rFonts w:eastAsia="Times New Roman" w:cstheme="minorHAnsi"/>
          <w:b/>
          <w:lang w:eastAsia="pl-PL"/>
        </w:rPr>
        <w:t xml:space="preserve">  nast</w:t>
      </w:r>
      <w:r w:rsidRPr="00CF3FB9">
        <w:rPr>
          <w:rFonts w:eastAsia="Times New Roman" w:cstheme="minorHAnsi" w:hint="eastAsia"/>
          <w:b/>
          <w:lang w:eastAsia="pl-PL"/>
        </w:rPr>
        <w:t>ę</w:t>
      </w:r>
      <w:r w:rsidRPr="00CF3FB9">
        <w:rPr>
          <w:rFonts w:eastAsia="Times New Roman" w:cstheme="minorHAnsi"/>
          <w:b/>
          <w:lang w:eastAsia="pl-PL"/>
        </w:rPr>
        <w:t>puj</w:t>
      </w:r>
      <w:r w:rsidRPr="00CF3FB9">
        <w:rPr>
          <w:rFonts w:eastAsia="Times New Roman" w:cstheme="minorHAnsi" w:hint="eastAsia"/>
          <w:b/>
          <w:lang w:eastAsia="pl-PL"/>
        </w:rPr>
        <w:t>ą</w:t>
      </w:r>
      <w:r w:rsidRPr="00CF3FB9">
        <w:rPr>
          <w:rFonts w:eastAsia="Times New Roman" w:cstheme="minorHAnsi"/>
          <w:b/>
          <w:lang w:eastAsia="pl-PL"/>
        </w:rPr>
        <w:t xml:space="preserve">ce klauzule fakultatywne: </w:t>
      </w:r>
      <w:r w:rsidRPr="00CF3FB9">
        <w:rPr>
          <w:rFonts w:eastAsia="Times New Roman" w:cstheme="minorHAnsi"/>
          <w:lang w:eastAsia="pl-PL"/>
        </w:rPr>
        <w:t xml:space="preserve"> </w:t>
      </w:r>
    </w:p>
    <w:p w14:paraId="6E49433C" w14:textId="77777777" w:rsidR="0089709C" w:rsidRPr="009B09E0" w:rsidRDefault="0089709C" w:rsidP="00687E51">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180E0D68" w14:textId="77777777" w:rsidR="0089709C" w:rsidRPr="00ED2F8D" w:rsidRDefault="0089709C" w:rsidP="00687E51">
      <w:pPr>
        <w:spacing w:after="0" w:line="240" w:lineRule="auto"/>
        <w:jc w:val="both"/>
        <w:rPr>
          <w:rFonts w:eastAsia="Times New Roman" w:cstheme="minorHAnsi"/>
          <w:iCs/>
          <w:lang w:eastAsia="pl-PL"/>
        </w:rPr>
      </w:pPr>
    </w:p>
    <w:p w14:paraId="6E250A1F" w14:textId="77777777" w:rsidR="0089709C" w:rsidRPr="009B09E0" w:rsidRDefault="0089709C" w:rsidP="00687E51">
      <w:pPr>
        <w:spacing w:after="0" w:line="240" w:lineRule="auto"/>
        <w:jc w:val="both"/>
        <w:rPr>
          <w:rFonts w:eastAsia="Times New Roman" w:cstheme="minorHAnsi"/>
          <w:iCs/>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89709C" w:rsidRPr="009B09E0" w14:paraId="355F9C0D" w14:textId="77777777" w:rsidTr="0059198C">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1E024212" w14:textId="77777777" w:rsidR="0089709C" w:rsidRPr="009B09E0" w:rsidRDefault="0089709C" w:rsidP="00687E51">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268" w:type="dxa"/>
            <w:tcBorders>
              <w:top w:val="single" w:sz="8" w:space="0" w:color="auto"/>
              <w:left w:val="single" w:sz="4" w:space="0" w:color="auto"/>
              <w:right w:val="single" w:sz="4" w:space="0" w:color="auto"/>
            </w:tcBorders>
          </w:tcPr>
          <w:p w14:paraId="57AD7B4A" w14:textId="77777777" w:rsidR="0089709C" w:rsidRPr="009B09E0" w:rsidRDefault="0089709C" w:rsidP="00687E51">
            <w:pPr>
              <w:widowControl w:val="0"/>
              <w:spacing w:after="0" w:line="240" w:lineRule="auto"/>
              <w:rPr>
                <w:rFonts w:eastAsia="Times New Roman" w:cstheme="minorHAnsi"/>
                <w:b/>
                <w:bCs/>
                <w:lang w:eastAsia="pl-PL"/>
              </w:rPr>
            </w:pPr>
          </w:p>
        </w:tc>
      </w:tr>
      <w:tr w:rsidR="0089709C" w:rsidRPr="009B09E0" w14:paraId="45B38847" w14:textId="77777777" w:rsidTr="0059198C">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FF27438" w14:textId="77777777" w:rsidR="0089709C" w:rsidRPr="009B09E0" w:rsidRDefault="0089709C" w:rsidP="00687E51">
            <w:pPr>
              <w:widowControl w:val="0"/>
              <w:spacing w:after="0" w:line="240" w:lineRule="auto"/>
              <w:rPr>
                <w:rFonts w:eastAsia="Arial Unicode MS" w:cstheme="minorHAnsi"/>
                <w:b/>
                <w:bCs/>
                <w:lang w:eastAsia="pl-PL"/>
              </w:rPr>
            </w:pPr>
          </w:p>
        </w:tc>
        <w:tc>
          <w:tcPr>
            <w:tcW w:w="2268" w:type="dxa"/>
            <w:tcBorders>
              <w:left w:val="single" w:sz="4" w:space="0" w:color="auto"/>
              <w:bottom w:val="single" w:sz="8" w:space="0" w:color="auto"/>
              <w:right w:val="single" w:sz="4" w:space="0" w:color="auto"/>
            </w:tcBorders>
          </w:tcPr>
          <w:p w14:paraId="0361457D" w14:textId="77777777" w:rsidR="0089709C" w:rsidRPr="009B09E0" w:rsidRDefault="0089709C" w:rsidP="00687E51">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89709C" w:rsidRPr="009B09E0" w14:paraId="0DC244D3" w14:textId="77777777" w:rsidTr="00CF3FB9">
        <w:trPr>
          <w:trHeight w:hRule="exact" w:val="994"/>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2D59E0DC" w14:textId="53B84BD9" w:rsidR="0089709C" w:rsidRPr="00CF3FB9" w:rsidRDefault="0089709C" w:rsidP="00687E51">
            <w:pPr>
              <w:spacing w:after="0" w:line="240" w:lineRule="auto"/>
              <w:rPr>
                <w:rFonts w:eastAsia="Times New Roman" w:cstheme="minorHAnsi"/>
                <w:bCs/>
                <w:sz w:val="18"/>
                <w:szCs w:val="18"/>
                <w:lang w:eastAsia="pl-PL"/>
              </w:rPr>
            </w:pPr>
            <w:r w:rsidRPr="00CF3FB9">
              <w:rPr>
                <w:rFonts w:cs="Arial"/>
                <w:bCs/>
                <w:sz w:val="18"/>
                <w:szCs w:val="18"/>
              </w:rPr>
              <w:t>Klauzula szkód wyrz</w:t>
            </w:r>
            <w:r w:rsidRPr="00CF3FB9">
              <w:rPr>
                <w:rFonts w:cs="Arial" w:hint="eastAsia"/>
                <w:bCs/>
                <w:sz w:val="18"/>
                <w:szCs w:val="18"/>
              </w:rPr>
              <w:t>ą</w:t>
            </w:r>
            <w:r w:rsidRPr="00CF3FB9">
              <w:rPr>
                <w:rFonts w:cs="Arial"/>
                <w:bCs/>
                <w:sz w:val="18"/>
                <w:szCs w:val="18"/>
              </w:rPr>
              <w:t>dzonych przez osoby w stanie nietrze</w:t>
            </w:r>
            <w:r w:rsidRPr="00CF3FB9">
              <w:rPr>
                <w:rFonts w:cs="Arial" w:hint="eastAsia"/>
                <w:bCs/>
                <w:sz w:val="18"/>
                <w:szCs w:val="18"/>
              </w:rPr>
              <w:t>ź</w:t>
            </w:r>
            <w:r w:rsidRPr="00CF3FB9">
              <w:rPr>
                <w:rFonts w:cs="Arial"/>
                <w:bCs/>
                <w:sz w:val="18"/>
                <w:szCs w:val="18"/>
              </w:rPr>
              <w:t>wo</w:t>
            </w:r>
            <w:r w:rsidRPr="00CF3FB9">
              <w:rPr>
                <w:rFonts w:cs="Arial" w:hint="eastAsia"/>
                <w:bCs/>
                <w:sz w:val="18"/>
                <w:szCs w:val="18"/>
              </w:rPr>
              <w:t>ś</w:t>
            </w:r>
            <w:r w:rsidRPr="00CF3FB9">
              <w:rPr>
                <w:rFonts w:cs="Arial"/>
                <w:bCs/>
                <w:sz w:val="18"/>
                <w:szCs w:val="18"/>
              </w:rPr>
              <w:t>ci albo w stanie po u</w:t>
            </w:r>
            <w:r w:rsidRPr="00CF3FB9">
              <w:rPr>
                <w:rFonts w:cs="Arial" w:hint="eastAsia"/>
                <w:bCs/>
                <w:sz w:val="18"/>
                <w:szCs w:val="18"/>
              </w:rPr>
              <w:t>ż</w:t>
            </w:r>
            <w:r w:rsidRPr="00CF3FB9">
              <w:rPr>
                <w:rFonts w:cs="Arial"/>
                <w:bCs/>
                <w:sz w:val="18"/>
                <w:szCs w:val="18"/>
              </w:rPr>
              <w:t>yciu alkoholu lub pod wp</w:t>
            </w:r>
            <w:r w:rsidRPr="00CF3FB9">
              <w:rPr>
                <w:rFonts w:cs="Arial" w:hint="eastAsia"/>
                <w:bCs/>
                <w:sz w:val="18"/>
                <w:szCs w:val="18"/>
              </w:rPr>
              <w:t>ł</w:t>
            </w:r>
            <w:r w:rsidRPr="00CF3FB9">
              <w:rPr>
                <w:rFonts w:cs="Arial"/>
                <w:bCs/>
                <w:sz w:val="18"/>
                <w:szCs w:val="18"/>
              </w:rPr>
              <w:t xml:space="preserve">ywem </w:t>
            </w:r>
            <w:r w:rsidRPr="00CF3FB9">
              <w:rPr>
                <w:rFonts w:cs="Arial" w:hint="eastAsia"/>
                <w:bCs/>
                <w:sz w:val="18"/>
                <w:szCs w:val="18"/>
              </w:rPr>
              <w:t>ś</w:t>
            </w:r>
            <w:r w:rsidRPr="00CF3FB9">
              <w:rPr>
                <w:rFonts w:cs="Arial"/>
                <w:bCs/>
                <w:sz w:val="18"/>
                <w:szCs w:val="18"/>
              </w:rPr>
              <w:t>rodków odurzaj</w:t>
            </w:r>
            <w:r w:rsidRPr="00CF3FB9">
              <w:rPr>
                <w:rFonts w:cs="Arial" w:hint="eastAsia"/>
                <w:bCs/>
                <w:sz w:val="18"/>
                <w:szCs w:val="18"/>
              </w:rPr>
              <w:t>ą</w:t>
            </w:r>
            <w:r w:rsidRPr="00CF3FB9">
              <w:rPr>
                <w:rFonts w:cs="Arial"/>
                <w:bCs/>
                <w:sz w:val="18"/>
                <w:szCs w:val="18"/>
              </w:rPr>
              <w:t xml:space="preserve">cych, substancji psychotropowych lub </w:t>
            </w:r>
            <w:r w:rsidRPr="00CF3FB9">
              <w:rPr>
                <w:rFonts w:cs="Arial" w:hint="eastAsia"/>
                <w:bCs/>
                <w:sz w:val="18"/>
                <w:szCs w:val="18"/>
              </w:rPr>
              <w:t>ś</w:t>
            </w:r>
            <w:r w:rsidRPr="00CF3FB9">
              <w:rPr>
                <w:rFonts w:cs="Arial"/>
                <w:bCs/>
                <w:sz w:val="18"/>
                <w:szCs w:val="18"/>
              </w:rPr>
              <w:t>rodków zast</w:t>
            </w:r>
            <w:r w:rsidRPr="00CF3FB9">
              <w:rPr>
                <w:rFonts w:cs="Arial" w:hint="eastAsia"/>
                <w:bCs/>
                <w:sz w:val="18"/>
                <w:szCs w:val="18"/>
              </w:rPr>
              <w:t>ę</w:t>
            </w:r>
            <w:r w:rsidRPr="00CF3FB9">
              <w:rPr>
                <w:rFonts w:cs="Arial"/>
                <w:bCs/>
                <w:sz w:val="18"/>
                <w:szCs w:val="18"/>
              </w:rPr>
              <w:t>pczych w rozumieniu przepisów o przeciwdzia</w:t>
            </w:r>
            <w:r w:rsidRPr="00CF3FB9">
              <w:rPr>
                <w:rFonts w:cs="Arial" w:hint="eastAsia"/>
                <w:bCs/>
                <w:sz w:val="18"/>
                <w:szCs w:val="18"/>
              </w:rPr>
              <w:t>ł</w:t>
            </w:r>
            <w:r w:rsidRPr="00CF3FB9">
              <w:rPr>
                <w:rFonts w:cs="Arial"/>
                <w:bCs/>
                <w:sz w:val="18"/>
                <w:szCs w:val="18"/>
              </w:rPr>
              <w:t>aniu narkomanii</w:t>
            </w:r>
            <w:r w:rsidR="009A6DAA">
              <w:rPr>
                <w:rFonts w:cs="Arial"/>
                <w:bCs/>
                <w:sz w:val="18"/>
                <w:szCs w:val="18"/>
              </w:rPr>
              <w:t xml:space="preserve"> -5pkt</w:t>
            </w:r>
          </w:p>
          <w:p w14:paraId="6C1429BE" w14:textId="77777777" w:rsidR="0089709C" w:rsidRPr="00CF3FB9" w:rsidRDefault="0089709C" w:rsidP="00687E51">
            <w:pPr>
              <w:spacing w:after="0" w:line="240" w:lineRule="auto"/>
              <w:rPr>
                <w:rFonts w:eastAsia="Times New Roman" w:cstheme="minorHAnsi"/>
                <w:bCs/>
                <w:sz w:val="18"/>
                <w:szCs w:val="18"/>
                <w:lang w:eastAsia="pl-PL"/>
              </w:rPr>
            </w:pPr>
          </w:p>
          <w:p w14:paraId="5C924559" w14:textId="77777777" w:rsidR="0089709C" w:rsidRPr="00CF3FB9" w:rsidRDefault="0089709C" w:rsidP="00687E51">
            <w:pPr>
              <w:spacing w:after="0" w:line="240" w:lineRule="auto"/>
              <w:rPr>
                <w:rFonts w:eastAsia="Times New Roman" w:cstheme="minorHAnsi"/>
                <w:bCs/>
                <w:sz w:val="18"/>
                <w:szCs w:val="18"/>
                <w:lang w:eastAsia="pl-PL"/>
              </w:rPr>
            </w:pPr>
          </w:p>
          <w:p w14:paraId="727B53C0" w14:textId="77777777" w:rsidR="0089709C" w:rsidRPr="00CF3FB9" w:rsidRDefault="0089709C" w:rsidP="00687E51">
            <w:pPr>
              <w:spacing w:after="0" w:line="240" w:lineRule="auto"/>
              <w:rPr>
                <w:rFonts w:eastAsia="Times New Roman" w:cstheme="minorHAnsi"/>
                <w:bCs/>
                <w:sz w:val="18"/>
                <w:szCs w:val="18"/>
                <w:lang w:eastAsia="pl-PL"/>
              </w:rPr>
            </w:pPr>
          </w:p>
          <w:p w14:paraId="0048E696" w14:textId="77777777" w:rsidR="0089709C" w:rsidRPr="00CF3FB9" w:rsidRDefault="0089709C" w:rsidP="00687E51">
            <w:pPr>
              <w:spacing w:after="0" w:line="240" w:lineRule="auto"/>
              <w:rPr>
                <w:rFonts w:eastAsia="Times New Roman" w:cstheme="minorHAnsi"/>
                <w:bCs/>
                <w:sz w:val="18"/>
                <w:szCs w:val="18"/>
                <w:lang w:eastAsia="pl-PL"/>
              </w:rPr>
            </w:pPr>
          </w:p>
          <w:p w14:paraId="07C2C975" w14:textId="77777777" w:rsidR="0089709C" w:rsidRPr="00CF3FB9" w:rsidRDefault="0089709C" w:rsidP="00687E51">
            <w:pPr>
              <w:spacing w:after="0" w:line="240" w:lineRule="auto"/>
              <w:rPr>
                <w:rFonts w:eastAsia="Times New Roman" w:cstheme="minorHAnsi"/>
                <w:bCs/>
                <w:sz w:val="18"/>
                <w:szCs w:val="18"/>
                <w:lang w:eastAsia="pl-PL"/>
              </w:rPr>
            </w:pPr>
          </w:p>
          <w:p w14:paraId="56B7537D" w14:textId="77777777" w:rsidR="0089709C" w:rsidRPr="00CF3FB9" w:rsidRDefault="0089709C" w:rsidP="00687E51">
            <w:pPr>
              <w:spacing w:after="0" w:line="240" w:lineRule="auto"/>
              <w:rPr>
                <w:rFonts w:eastAsia="Times New Roman" w:cstheme="minorHAnsi"/>
                <w:bCs/>
                <w:sz w:val="18"/>
                <w:szCs w:val="18"/>
                <w:lang w:eastAsia="pl-PL"/>
              </w:rPr>
            </w:pPr>
          </w:p>
          <w:p w14:paraId="520ABD4A" w14:textId="77777777" w:rsidR="0089709C" w:rsidRPr="00CF3FB9" w:rsidRDefault="0089709C" w:rsidP="00687E51">
            <w:pPr>
              <w:spacing w:after="0" w:line="240" w:lineRule="auto"/>
              <w:rPr>
                <w:rFonts w:eastAsia="Times New Roman" w:cstheme="minorHAnsi"/>
                <w:bCs/>
                <w:sz w:val="18"/>
                <w:szCs w:val="18"/>
                <w:lang w:eastAsia="pl-PL"/>
              </w:rPr>
            </w:pPr>
          </w:p>
          <w:p w14:paraId="010C971A" w14:textId="77777777" w:rsidR="0089709C" w:rsidRPr="00CF3FB9" w:rsidRDefault="0089709C" w:rsidP="00687E51">
            <w:pPr>
              <w:spacing w:after="0" w:line="240" w:lineRule="auto"/>
              <w:rPr>
                <w:rFonts w:eastAsia="Times New Roman" w:cstheme="minorHAnsi"/>
                <w:bCs/>
                <w:sz w:val="18"/>
                <w:szCs w:val="18"/>
                <w:lang w:eastAsia="pl-PL"/>
              </w:rPr>
            </w:pPr>
          </w:p>
          <w:p w14:paraId="5B0D8467" w14:textId="77777777" w:rsidR="0089709C" w:rsidRPr="00CF3FB9" w:rsidRDefault="0089709C" w:rsidP="00687E51">
            <w:pPr>
              <w:spacing w:after="0" w:line="240" w:lineRule="auto"/>
              <w:rPr>
                <w:rFonts w:eastAsia="Times New Roman" w:cstheme="minorHAnsi"/>
                <w:bCs/>
                <w:sz w:val="18"/>
                <w:szCs w:val="18"/>
                <w:lang w:eastAsia="pl-PL"/>
              </w:rPr>
            </w:pPr>
          </w:p>
          <w:p w14:paraId="309D59F5" w14:textId="77777777" w:rsidR="0089709C" w:rsidRPr="00CF3FB9" w:rsidRDefault="0089709C" w:rsidP="00687E51">
            <w:pPr>
              <w:spacing w:after="0" w:line="240" w:lineRule="auto"/>
              <w:rPr>
                <w:rFonts w:eastAsia="Times New Roman" w:cstheme="minorHAnsi"/>
                <w:bCs/>
                <w:sz w:val="18"/>
                <w:szCs w:val="18"/>
                <w:lang w:eastAsia="pl-PL"/>
              </w:rPr>
            </w:pPr>
          </w:p>
          <w:p w14:paraId="1F90D895" w14:textId="77777777" w:rsidR="0089709C" w:rsidRPr="00CF3FB9" w:rsidRDefault="0089709C" w:rsidP="00687E51">
            <w:pPr>
              <w:spacing w:after="0" w:line="240" w:lineRule="auto"/>
              <w:rPr>
                <w:rFonts w:eastAsia="Times New Roman" w:cstheme="minorHAnsi"/>
                <w:bCs/>
                <w:sz w:val="18"/>
                <w:szCs w:val="18"/>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12D19809" w14:textId="77777777" w:rsidR="0089709C" w:rsidRPr="009B09E0" w:rsidRDefault="0089709C" w:rsidP="00687E51">
            <w:pPr>
              <w:widowControl w:val="0"/>
              <w:spacing w:after="0" w:line="240" w:lineRule="auto"/>
              <w:jc w:val="center"/>
              <w:rPr>
                <w:rFonts w:eastAsia="Arial Unicode MS" w:cstheme="minorHAnsi"/>
                <w:lang w:eastAsia="pl-PL"/>
              </w:rPr>
            </w:pPr>
          </w:p>
        </w:tc>
      </w:tr>
      <w:tr w:rsidR="0089709C" w:rsidRPr="009B09E0" w14:paraId="488F5B12" w14:textId="77777777" w:rsidTr="00CF3FB9">
        <w:trPr>
          <w:trHeight w:hRule="exact" w:val="861"/>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B9DDEBD" w14:textId="6042B858" w:rsidR="0089709C" w:rsidRPr="00CF3FB9" w:rsidRDefault="0089709C" w:rsidP="00687E51">
            <w:pPr>
              <w:spacing w:after="0" w:line="240" w:lineRule="auto"/>
              <w:rPr>
                <w:rFonts w:eastAsia="Calibri" w:cstheme="minorHAnsi"/>
                <w:bCs/>
                <w:strike/>
                <w:sz w:val="18"/>
                <w:szCs w:val="18"/>
                <w:lang w:eastAsia="pl-PL"/>
              </w:rPr>
            </w:pPr>
            <w:r w:rsidRPr="00CF3FB9">
              <w:rPr>
                <w:rFonts w:cs="Arial"/>
                <w:bCs/>
                <w:sz w:val="18"/>
                <w:szCs w:val="18"/>
              </w:rPr>
              <w:t>Klauzula zniesienia potr</w:t>
            </w:r>
            <w:r w:rsidRPr="00CF3FB9">
              <w:rPr>
                <w:rFonts w:cs="Arial" w:hint="eastAsia"/>
                <w:bCs/>
                <w:sz w:val="18"/>
                <w:szCs w:val="18"/>
              </w:rPr>
              <w:t>ą</w:t>
            </w:r>
            <w:r w:rsidRPr="00CF3FB9">
              <w:rPr>
                <w:rFonts w:cs="Arial"/>
                <w:bCs/>
                <w:sz w:val="18"/>
                <w:szCs w:val="18"/>
              </w:rPr>
              <w:t>ce</w:t>
            </w:r>
            <w:r w:rsidRPr="00CF3FB9">
              <w:rPr>
                <w:rFonts w:cs="Arial" w:hint="eastAsia"/>
                <w:bCs/>
                <w:sz w:val="18"/>
                <w:szCs w:val="18"/>
              </w:rPr>
              <w:t>ń</w:t>
            </w:r>
            <w:r w:rsidRPr="00CF3FB9">
              <w:rPr>
                <w:rFonts w:cs="Arial"/>
                <w:bCs/>
                <w:sz w:val="18"/>
                <w:szCs w:val="18"/>
              </w:rPr>
              <w:t xml:space="preserve"> z tytu</w:t>
            </w:r>
            <w:r w:rsidRPr="00CF3FB9">
              <w:rPr>
                <w:rFonts w:cs="Arial" w:hint="eastAsia"/>
                <w:bCs/>
                <w:sz w:val="18"/>
                <w:szCs w:val="18"/>
              </w:rPr>
              <w:t>ł</w:t>
            </w:r>
            <w:r w:rsidRPr="00CF3FB9">
              <w:rPr>
                <w:rFonts w:cs="Arial"/>
                <w:bCs/>
                <w:sz w:val="18"/>
                <w:szCs w:val="18"/>
              </w:rPr>
              <w:t>u zu</w:t>
            </w:r>
            <w:r w:rsidRPr="00CF3FB9">
              <w:rPr>
                <w:rFonts w:cs="Arial" w:hint="eastAsia"/>
                <w:bCs/>
                <w:sz w:val="18"/>
                <w:szCs w:val="18"/>
              </w:rPr>
              <w:t>ż</w:t>
            </w:r>
            <w:r w:rsidRPr="00CF3FB9">
              <w:rPr>
                <w:rFonts w:cs="Arial"/>
                <w:bCs/>
                <w:sz w:val="18"/>
                <w:szCs w:val="18"/>
              </w:rPr>
              <w:t>ycia eksploatacyjnego cz</w:t>
            </w:r>
            <w:r w:rsidRPr="00CF3FB9">
              <w:rPr>
                <w:rFonts w:cs="Arial" w:hint="eastAsia"/>
                <w:bCs/>
                <w:sz w:val="18"/>
                <w:szCs w:val="18"/>
              </w:rPr>
              <w:t>ęś</w:t>
            </w:r>
            <w:r w:rsidRPr="00CF3FB9">
              <w:rPr>
                <w:rFonts w:cs="Arial"/>
                <w:bCs/>
                <w:sz w:val="18"/>
                <w:szCs w:val="18"/>
              </w:rPr>
              <w:t>c</w:t>
            </w:r>
            <w:r w:rsidRPr="009A6DAA">
              <w:rPr>
                <w:rFonts w:cs="Arial"/>
                <w:bCs/>
                <w:sz w:val="18"/>
                <w:szCs w:val="18"/>
              </w:rPr>
              <w:t>i</w:t>
            </w:r>
            <w:r w:rsidRPr="009A6DAA">
              <w:rPr>
                <w:rFonts w:eastAsia="Calibri" w:cstheme="minorHAnsi"/>
                <w:bCs/>
                <w:sz w:val="18"/>
                <w:szCs w:val="18"/>
                <w:lang w:eastAsia="pl-PL"/>
              </w:rPr>
              <w:t xml:space="preserve"> </w:t>
            </w:r>
            <w:r w:rsidR="009A6DAA" w:rsidRPr="009A6DAA">
              <w:rPr>
                <w:rFonts w:eastAsia="Calibri" w:cstheme="minorHAnsi"/>
                <w:bCs/>
                <w:sz w:val="18"/>
                <w:szCs w:val="18"/>
                <w:lang w:eastAsia="pl-PL"/>
              </w:rPr>
              <w:t xml:space="preserve"> - 5 pkt</w:t>
            </w:r>
          </w:p>
        </w:tc>
        <w:tc>
          <w:tcPr>
            <w:tcW w:w="2268" w:type="dxa"/>
            <w:tcBorders>
              <w:top w:val="single" w:sz="8" w:space="0" w:color="auto"/>
              <w:left w:val="single" w:sz="4" w:space="0" w:color="auto"/>
              <w:bottom w:val="single" w:sz="8" w:space="0" w:color="auto"/>
              <w:right w:val="single" w:sz="4" w:space="0" w:color="auto"/>
            </w:tcBorders>
            <w:vAlign w:val="center"/>
          </w:tcPr>
          <w:p w14:paraId="2276F485" w14:textId="77777777" w:rsidR="0089709C" w:rsidRPr="009B09E0" w:rsidRDefault="0089709C" w:rsidP="00687E51">
            <w:pPr>
              <w:widowControl w:val="0"/>
              <w:spacing w:after="0" w:line="240" w:lineRule="auto"/>
              <w:jc w:val="center"/>
              <w:rPr>
                <w:rFonts w:eastAsia="Times New Roman" w:cstheme="minorHAnsi"/>
                <w:lang w:eastAsia="pl-PL"/>
              </w:rPr>
            </w:pPr>
          </w:p>
        </w:tc>
      </w:tr>
      <w:bookmarkEnd w:id="8"/>
    </w:tbl>
    <w:p w14:paraId="13C60030" w14:textId="3C628D8D" w:rsidR="0089709C" w:rsidRPr="00CF3FB9" w:rsidRDefault="0089709C" w:rsidP="00687E51">
      <w:pPr>
        <w:pStyle w:val="Akapitzlist"/>
        <w:spacing w:after="0" w:line="240" w:lineRule="auto"/>
        <w:jc w:val="both"/>
        <w:rPr>
          <w:rFonts w:eastAsia="Times New Roman" w:cstheme="minorHAnsi"/>
          <w:lang w:eastAsia="pl-PL"/>
        </w:rPr>
      </w:pPr>
    </w:p>
    <w:p w14:paraId="1BF69CD1" w14:textId="77777777" w:rsidR="0089709C" w:rsidRPr="009B09E0" w:rsidRDefault="0089709C" w:rsidP="00687E51">
      <w:pPr>
        <w:spacing w:after="0" w:line="240" w:lineRule="auto"/>
        <w:jc w:val="both"/>
        <w:rPr>
          <w:rFonts w:eastAsia="Times New Roman" w:cstheme="minorHAnsi"/>
          <w:lang w:eastAsia="pl-PL"/>
        </w:rPr>
      </w:pPr>
    </w:p>
    <w:p w14:paraId="75FBE036" w14:textId="71D0D9C4" w:rsidR="00173E64" w:rsidRPr="009B09E0" w:rsidRDefault="0089709C" w:rsidP="00687E51">
      <w:pPr>
        <w:widowControl w:val="0"/>
        <w:spacing w:after="0" w:line="240" w:lineRule="auto"/>
        <w:contextualSpacing/>
        <w:jc w:val="both"/>
        <w:rPr>
          <w:rFonts w:eastAsia="Times New Roman" w:cstheme="minorHAnsi"/>
          <w:lang w:eastAsia="pl-PL"/>
        </w:rPr>
      </w:pPr>
      <w:r>
        <w:rPr>
          <w:rFonts w:eastAsia="Times New Roman" w:cstheme="minorHAnsi"/>
          <w:lang w:eastAsia="pl-PL"/>
        </w:rPr>
        <w:t xml:space="preserve">3. </w:t>
      </w:r>
      <w:r w:rsidR="00173E64" w:rsidRPr="009B09E0">
        <w:rPr>
          <w:rFonts w:eastAsia="Times New Roman" w:cstheme="minorHAnsi"/>
          <w:lang w:eastAsia="pl-PL"/>
        </w:rPr>
        <w:t xml:space="preserve">Oświadczam, że wypełniłem obowiązki informacyjne przewidziane w art. 13 lub art. 14 </w:t>
      </w:r>
      <w:r w:rsidR="00173E64" w:rsidRPr="009B09E0">
        <w:rPr>
          <w:rFonts w:eastAsia="Calibri" w:cstheme="minorHAnsi"/>
          <w:lang w:eastAsia="pl-PL"/>
        </w:rPr>
        <w:t>RODO</w:t>
      </w:r>
      <w:r w:rsidR="00173E64" w:rsidRPr="009B09E0">
        <w:rPr>
          <w:rFonts w:eastAsia="Calibri" w:cstheme="minorHAnsi"/>
          <w:vertAlign w:val="superscript"/>
          <w:lang w:eastAsia="pl-PL"/>
        </w:rPr>
        <w:t>1)</w:t>
      </w:r>
      <w:r w:rsidR="00173E64" w:rsidRPr="009B09E0">
        <w:rPr>
          <w:rFonts w:eastAsia="Calibri" w:cstheme="minorHAnsi"/>
          <w:lang w:eastAsia="pl-PL"/>
        </w:rPr>
        <w:t xml:space="preserve"> </w:t>
      </w:r>
      <w:r w:rsidR="00173E64"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5AD57E56" w14:textId="77777777" w:rsidR="00173E64" w:rsidRPr="009B09E0" w:rsidRDefault="00173E64" w:rsidP="00687E51">
      <w:pPr>
        <w:spacing w:after="0" w:line="240" w:lineRule="auto"/>
        <w:rPr>
          <w:rFonts w:eastAsia="Times New Roman" w:cstheme="minorHAnsi"/>
          <w:lang w:eastAsia="pl-PL"/>
        </w:rPr>
      </w:pPr>
    </w:p>
    <w:p w14:paraId="7544D31D" w14:textId="30501A76" w:rsidR="005851DF" w:rsidRDefault="0089709C" w:rsidP="00687E51">
      <w:pPr>
        <w:autoSpaceDE w:val="0"/>
        <w:spacing w:after="0" w:line="240" w:lineRule="auto"/>
        <w:jc w:val="both"/>
        <w:rPr>
          <w:rFonts w:eastAsia="Arial Narrow" w:cstheme="minorHAnsi"/>
          <w:b/>
          <w:szCs w:val="20"/>
        </w:rPr>
      </w:pPr>
      <w:r>
        <w:rPr>
          <w:rFonts w:eastAsia="Arial Narrow" w:cstheme="minorHAnsi"/>
          <w:b/>
          <w:szCs w:val="20"/>
        </w:rPr>
        <w:t xml:space="preserve">4. </w:t>
      </w:r>
      <w:bookmarkStart w:id="9" w:name="_Hlk126828907"/>
      <w:r w:rsidR="005851DF" w:rsidRPr="005851DF">
        <w:rPr>
          <w:rFonts w:eastAsia="Arial Narrow" w:cstheme="minorHAnsi"/>
          <w:b/>
          <w:szCs w:val="20"/>
        </w:rPr>
        <w:t xml:space="preserve">Oświadczam, że nie podlegam wykluczenia z postępowania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w:t>
      </w:r>
      <w:r w:rsidR="005851DF" w:rsidRPr="005851DF">
        <w:rPr>
          <w:rFonts w:eastAsia="Arial Narrow" w:cstheme="minorHAnsi"/>
          <w:b/>
          <w:szCs w:val="20"/>
        </w:rPr>
        <w:lastRenderedPageBreak/>
        <w:t xml:space="preserve">związku z działaniami </w:t>
      </w:r>
      <w:proofErr w:type="spellStart"/>
      <w:r w:rsidR="005851DF" w:rsidRPr="005851DF">
        <w:rPr>
          <w:rFonts w:eastAsia="Arial Narrow" w:cstheme="minorHAnsi"/>
          <w:b/>
          <w:szCs w:val="20"/>
        </w:rPr>
        <w:t>rosji</w:t>
      </w:r>
      <w:proofErr w:type="spellEnd"/>
      <w:r w:rsidR="005851DF" w:rsidRPr="005851DF">
        <w:rPr>
          <w:rFonts w:eastAsia="Arial Narrow" w:cstheme="minorHAnsi"/>
          <w:b/>
          <w:szCs w:val="20"/>
        </w:rPr>
        <w:t xml:space="preserve"> destabilizującymi sytuację na Ukrainie (Dz. Urz. UE nr L 111 z 8.4.2022, str. 1).</w:t>
      </w:r>
    </w:p>
    <w:p w14:paraId="0C13F05F" w14:textId="77777777" w:rsidR="005851DF" w:rsidRPr="005851DF" w:rsidRDefault="005851DF" w:rsidP="00687E51">
      <w:pPr>
        <w:autoSpaceDE w:val="0"/>
        <w:spacing w:after="0" w:line="240" w:lineRule="auto"/>
        <w:jc w:val="both"/>
        <w:rPr>
          <w:rFonts w:eastAsia="Arial Narrow" w:cstheme="minorHAnsi"/>
          <w:b/>
          <w:szCs w:val="20"/>
        </w:rPr>
      </w:pPr>
    </w:p>
    <w:p w14:paraId="40DB46F3" w14:textId="44C498C0" w:rsidR="00672DA4" w:rsidRDefault="005851DF" w:rsidP="00687E51">
      <w:pPr>
        <w:autoSpaceDE w:val="0"/>
        <w:spacing w:after="0" w:line="240" w:lineRule="auto"/>
        <w:jc w:val="both"/>
        <w:rPr>
          <w:rFonts w:eastAsia="Arial Narrow" w:cstheme="minorHAnsi"/>
          <w:b/>
          <w:szCs w:val="20"/>
        </w:rPr>
      </w:pPr>
      <w:r>
        <w:rPr>
          <w:rFonts w:eastAsia="Arial Narrow" w:cstheme="minorHAnsi"/>
          <w:b/>
          <w:szCs w:val="20"/>
        </w:rPr>
        <w:t xml:space="preserve">5. </w:t>
      </w:r>
      <w:r w:rsidRPr="005851DF">
        <w:rPr>
          <w:rFonts w:eastAsia="Arial Narrow" w:cstheme="minorHAnsi"/>
          <w:b/>
          <w:szCs w:val="20"/>
        </w:rPr>
        <w:t>Oświadczam, że nie podlegam wykluczeniu z postępowania na podstawie art. 7 ust. 1 ustawy o szczególnych rozwiązaniach w zakresie przeciwdziałania wspieraniu agresji na Ukrainę oraz służących ochronie bezpieczeństwa narodowego.</w:t>
      </w:r>
    </w:p>
    <w:p w14:paraId="4524D019" w14:textId="77777777" w:rsidR="005851DF" w:rsidRPr="00CF3FB9" w:rsidRDefault="005851DF" w:rsidP="00687E51">
      <w:pPr>
        <w:autoSpaceDE w:val="0"/>
        <w:spacing w:after="0" w:line="240" w:lineRule="auto"/>
        <w:jc w:val="both"/>
        <w:rPr>
          <w:rFonts w:eastAsia="Arial Narrow" w:cstheme="minorHAnsi"/>
          <w:b/>
          <w:szCs w:val="20"/>
        </w:rPr>
      </w:pPr>
    </w:p>
    <w:bookmarkEnd w:id="9"/>
    <w:p w14:paraId="373DB7F6" w14:textId="40C616B2" w:rsidR="00672DA4" w:rsidRPr="009B09E0" w:rsidRDefault="005851DF" w:rsidP="00687E51">
      <w:pPr>
        <w:pStyle w:val="Akapitzlist"/>
        <w:spacing w:after="0" w:line="240" w:lineRule="auto"/>
        <w:ind w:left="360" w:hanging="360"/>
        <w:jc w:val="both"/>
        <w:rPr>
          <w:rFonts w:cstheme="minorHAnsi"/>
          <w:szCs w:val="20"/>
        </w:rPr>
      </w:pPr>
      <w:r>
        <w:rPr>
          <w:rFonts w:cstheme="minorHAnsi"/>
          <w:szCs w:val="20"/>
        </w:rPr>
        <w:t>6</w:t>
      </w:r>
      <w:r w:rsidR="00672DA4" w:rsidRPr="009B09E0">
        <w:rPr>
          <w:rFonts w:cstheme="minorHAnsi"/>
          <w:szCs w:val="20"/>
        </w:rPr>
        <w:t>. 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9B09E0" w:rsidRPr="009B09E0" w14:paraId="341E69F9" w14:textId="77777777" w:rsidTr="008968C8">
        <w:trPr>
          <w:jc w:val="center"/>
        </w:trPr>
        <w:tc>
          <w:tcPr>
            <w:tcW w:w="309" w:type="pct"/>
          </w:tcPr>
          <w:p w14:paraId="55C7307B" w14:textId="77777777" w:rsidR="00672DA4" w:rsidRPr="009B09E0" w:rsidRDefault="00672DA4" w:rsidP="00687E51">
            <w:pPr>
              <w:spacing w:after="0" w:line="240" w:lineRule="auto"/>
              <w:jc w:val="both"/>
              <w:rPr>
                <w:rFonts w:cstheme="minorHAnsi"/>
                <w:szCs w:val="20"/>
              </w:rPr>
            </w:pPr>
            <w:r w:rsidRPr="009B09E0">
              <w:rPr>
                <w:rFonts w:cstheme="minorHAnsi"/>
                <w:szCs w:val="20"/>
              </w:rPr>
              <w:t>L.p.</w:t>
            </w:r>
          </w:p>
        </w:tc>
        <w:tc>
          <w:tcPr>
            <w:tcW w:w="2337" w:type="pct"/>
          </w:tcPr>
          <w:p w14:paraId="559BCFE6" w14:textId="77777777" w:rsidR="00672DA4" w:rsidRPr="009B09E0" w:rsidRDefault="00672DA4" w:rsidP="00687E51">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55839600" w14:textId="77777777" w:rsidR="00672DA4" w:rsidRPr="009B09E0" w:rsidRDefault="00672DA4" w:rsidP="00687E51">
            <w:pPr>
              <w:spacing w:after="0" w:line="240" w:lineRule="auto"/>
              <w:jc w:val="both"/>
              <w:rPr>
                <w:rFonts w:cstheme="minorHAnsi"/>
                <w:szCs w:val="20"/>
              </w:rPr>
            </w:pPr>
            <w:r w:rsidRPr="009B09E0">
              <w:rPr>
                <w:rFonts w:cstheme="minorHAnsi"/>
                <w:szCs w:val="20"/>
              </w:rPr>
              <w:t>Nazwa podwykonawcy  (jeżeli dotyczy)</w:t>
            </w:r>
          </w:p>
        </w:tc>
      </w:tr>
      <w:tr w:rsidR="009B09E0" w:rsidRPr="009B09E0" w14:paraId="34DD1D86" w14:textId="77777777" w:rsidTr="008968C8">
        <w:trPr>
          <w:jc w:val="center"/>
        </w:trPr>
        <w:tc>
          <w:tcPr>
            <w:tcW w:w="309" w:type="pct"/>
          </w:tcPr>
          <w:p w14:paraId="0DD4457C" w14:textId="77777777" w:rsidR="00672DA4" w:rsidRPr="009B09E0" w:rsidRDefault="00672DA4" w:rsidP="00687E51">
            <w:pPr>
              <w:spacing w:after="0" w:line="240" w:lineRule="auto"/>
              <w:jc w:val="both"/>
              <w:rPr>
                <w:rFonts w:cstheme="minorHAnsi"/>
                <w:szCs w:val="20"/>
              </w:rPr>
            </w:pPr>
          </w:p>
        </w:tc>
        <w:tc>
          <w:tcPr>
            <w:tcW w:w="2337" w:type="pct"/>
          </w:tcPr>
          <w:p w14:paraId="237A593A" w14:textId="77777777" w:rsidR="00672DA4" w:rsidRPr="009B09E0" w:rsidRDefault="00672DA4" w:rsidP="00687E51">
            <w:pPr>
              <w:spacing w:after="0" w:line="240" w:lineRule="auto"/>
              <w:jc w:val="both"/>
              <w:rPr>
                <w:rFonts w:cstheme="minorHAnsi"/>
                <w:szCs w:val="20"/>
              </w:rPr>
            </w:pPr>
          </w:p>
        </w:tc>
        <w:tc>
          <w:tcPr>
            <w:tcW w:w="2355" w:type="pct"/>
            <w:shd w:val="clear" w:color="auto" w:fill="auto"/>
          </w:tcPr>
          <w:p w14:paraId="27BDBBDF" w14:textId="77777777" w:rsidR="00672DA4" w:rsidRPr="009B09E0" w:rsidRDefault="00672DA4" w:rsidP="00687E51">
            <w:pPr>
              <w:spacing w:after="0" w:line="240" w:lineRule="auto"/>
              <w:jc w:val="both"/>
              <w:rPr>
                <w:rFonts w:cstheme="minorHAnsi"/>
                <w:szCs w:val="20"/>
              </w:rPr>
            </w:pPr>
          </w:p>
        </w:tc>
      </w:tr>
      <w:tr w:rsidR="00672DA4" w:rsidRPr="009B09E0" w14:paraId="69CDA5B6" w14:textId="77777777" w:rsidTr="008968C8">
        <w:trPr>
          <w:jc w:val="center"/>
        </w:trPr>
        <w:tc>
          <w:tcPr>
            <w:tcW w:w="309" w:type="pct"/>
          </w:tcPr>
          <w:p w14:paraId="21C26A69" w14:textId="77777777" w:rsidR="00672DA4" w:rsidRPr="009B09E0" w:rsidRDefault="00672DA4" w:rsidP="00687E51">
            <w:pPr>
              <w:spacing w:after="0" w:line="240" w:lineRule="auto"/>
              <w:jc w:val="both"/>
              <w:rPr>
                <w:rFonts w:cstheme="minorHAnsi"/>
                <w:szCs w:val="20"/>
              </w:rPr>
            </w:pPr>
          </w:p>
        </w:tc>
        <w:tc>
          <w:tcPr>
            <w:tcW w:w="2337" w:type="pct"/>
          </w:tcPr>
          <w:p w14:paraId="3A78F19F" w14:textId="77777777" w:rsidR="00672DA4" w:rsidRPr="009B09E0" w:rsidRDefault="00672DA4" w:rsidP="00687E51">
            <w:pPr>
              <w:spacing w:after="0" w:line="240" w:lineRule="auto"/>
              <w:jc w:val="both"/>
              <w:rPr>
                <w:rFonts w:cstheme="minorHAnsi"/>
                <w:szCs w:val="20"/>
              </w:rPr>
            </w:pPr>
          </w:p>
        </w:tc>
        <w:tc>
          <w:tcPr>
            <w:tcW w:w="2355" w:type="pct"/>
          </w:tcPr>
          <w:p w14:paraId="4CDA326F" w14:textId="77777777" w:rsidR="00672DA4" w:rsidRPr="009B09E0" w:rsidRDefault="00672DA4" w:rsidP="00687E51">
            <w:pPr>
              <w:spacing w:after="0" w:line="240" w:lineRule="auto"/>
              <w:jc w:val="both"/>
              <w:rPr>
                <w:rFonts w:cstheme="minorHAnsi"/>
                <w:szCs w:val="20"/>
              </w:rPr>
            </w:pPr>
          </w:p>
        </w:tc>
      </w:tr>
    </w:tbl>
    <w:p w14:paraId="115B2BB5" w14:textId="77777777" w:rsidR="00672DA4" w:rsidRPr="009B09E0" w:rsidRDefault="00672DA4" w:rsidP="00687E51">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9B09E0" w:rsidRPr="009B09E0" w14:paraId="3EF1D031" w14:textId="77777777" w:rsidTr="008968C8">
        <w:tc>
          <w:tcPr>
            <w:tcW w:w="562" w:type="dxa"/>
          </w:tcPr>
          <w:p w14:paraId="71A88A81"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L.P.</w:t>
            </w:r>
          </w:p>
        </w:tc>
        <w:tc>
          <w:tcPr>
            <w:tcW w:w="4820" w:type="dxa"/>
          </w:tcPr>
          <w:p w14:paraId="69D66934"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618ED0EC"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Nazwa konsorcjanta (jeżeli dotyczy)</w:t>
            </w:r>
          </w:p>
        </w:tc>
      </w:tr>
      <w:tr w:rsidR="00672DA4" w:rsidRPr="009B09E0" w14:paraId="49252225" w14:textId="77777777" w:rsidTr="008968C8">
        <w:tc>
          <w:tcPr>
            <w:tcW w:w="562" w:type="dxa"/>
          </w:tcPr>
          <w:p w14:paraId="5DCCB533" w14:textId="77777777" w:rsidR="00672DA4" w:rsidRPr="009B09E0" w:rsidRDefault="00672DA4" w:rsidP="00687E51">
            <w:pPr>
              <w:spacing w:line="240" w:lineRule="auto"/>
              <w:jc w:val="both"/>
              <w:rPr>
                <w:rFonts w:asciiTheme="minorHAnsi" w:hAnsiTheme="minorHAnsi" w:cstheme="minorHAnsi"/>
              </w:rPr>
            </w:pPr>
          </w:p>
        </w:tc>
        <w:tc>
          <w:tcPr>
            <w:tcW w:w="4820" w:type="dxa"/>
          </w:tcPr>
          <w:p w14:paraId="115057B9" w14:textId="77777777" w:rsidR="00672DA4" w:rsidRPr="009B09E0" w:rsidRDefault="00672DA4" w:rsidP="00687E51">
            <w:pPr>
              <w:spacing w:line="240" w:lineRule="auto"/>
              <w:jc w:val="both"/>
              <w:rPr>
                <w:rFonts w:asciiTheme="minorHAnsi" w:hAnsiTheme="minorHAnsi" w:cstheme="minorHAnsi"/>
              </w:rPr>
            </w:pPr>
          </w:p>
        </w:tc>
        <w:tc>
          <w:tcPr>
            <w:tcW w:w="4678" w:type="dxa"/>
          </w:tcPr>
          <w:p w14:paraId="524200CA" w14:textId="77777777" w:rsidR="00672DA4" w:rsidRPr="009B09E0" w:rsidRDefault="00672DA4" w:rsidP="00687E51">
            <w:pPr>
              <w:spacing w:line="240" w:lineRule="auto"/>
              <w:jc w:val="both"/>
              <w:rPr>
                <w:rFonts w:asciiTheme="minorHAnsi" w:hAnsiTheme="minorHAnsi" w:cstheme="minorHAnsi"/>
              </w:rPr>
            </w:pPr>
          </w:p>
        </w:tc>
      </w:tr>
    </w:tbl>
    <w:p w14:paraId="367757C7" w14:textId="77777777" w:rsidR="00672DA4" w:rsidRPr="009B09E0" w:rsidRDefault="00672DA4" w:rsidP="00687E51">
      <w:pPr>
        <w:spacing w:after="0" w:line="240" w:lineRule="auto"/>
        <w:rPr>
          <w:rFonts w:eastAsia="Times New Roman" w:cstheme="minorHAnsi"/>
          <w:lang w:eastAsia="pl-PL"/>
        </w:rPr>
      </w:pPr>
    </w:p>
    <w:p w14:paraId="5B3150AB" w14:textId="77777777" w:rsidR="00672DA4" w:rsidRPr="009B09E0" w:rsidRDefault="00672DA4" w:rsidP="00687E51">
      <w:pPr>
        <w:spacing w:after="0" w:line="240" w:lineRule="auto"/>
        <w:rPr>
          <w:rFonts w:eastAsia="Times New Roman" w:cstheme="minorHAnsi"/>
          <w:lang w:eastAsia="pl-PL"/>
        </w:rPr>
      </w:pPr>
    </w:p>
    <w:p w14:paraId="0DF0A47D" w14:textId="77777777" w:rsidR="00672DA4" w:rsidRPr="009B09E0" w:rsidRDefault="00672DA4" w:rsidP="00687E51">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9B09E0" w:rsidRPr="009B09E0" w14:paraId="37E081F2" w14:textId="77777777" w:rsidTr="008968C8">
        <w:tc>
          <w:tcPr>
            <w:tcW w:w="8609" w:type="dxa"/>
            <w:shd w:val="clear" w:color="auto" w:fill="auto"/>
          </w:tcPr>
          <w:p w14:paraId="2265D671" w14:textId="77777777" w:rsidR="00672DA4" w:rsidRPr="009B09E0" w:rsidRDefault="00672DA4" w:rsidP="00687E51">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672DA4" w:rsidRPr="009B09E0" w14:paraId="22A97D1C" w14:textId="77777777" w:rsidTr="008968C8">
        <w:tc>
          <w:tcPr>
            <w:tcW w:w="8609" w:type="dxa"/>
            <w:shd w:val="clear" w:color="auto" w:fill="auto"/>
          </w:tcPr>
          <w:p w14:paraId="3AE5F309" w14:textId="77777777" w:rsidR="00672DA4" w:rsidRPr="009B09E0" w:rsidRDefault="00672DA4" w:rsidP="00687E51">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1B6F3D9E" w14:textId="77777777" w:rsidR="00672DA4" w:rsidRPr="009B09E0" w:rsidRDefault="00672DA4" w:rsidP="00687E51">
      <w:pPr>
        <w:pStyle w:val="Akapitzlist"/>
        <w:spacing w:after="0" w:line="240" w:lineRule="auto"/>
        <w:rPr>
          <w:rFonts w:eastAsia="Times New Roman" w:cstheme="minorHAnsi"/>
          <w:lang w:eastAsia="pl-PL"/>
        </w:rPr>
      </w:pPr>
    </w:p>
    <w:p w14:paraId="4B5C99DC" w14:textId="77777777" w:rsidR="00173E64" w:rsidRPr="009B09E0" w:rsidRDefault="00173E64" w:rsidP="00687E51">
      <w:pPr>
        <w:pStyle w:val="Akapitzlist"/>
        <w:numPr>
          <w:ilvl w:val="0"/>
          <w:numId w:val="35"/>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3A8766FD" w14:textId="77777777" w:rsidR="00173E64" w:rsidRPr="009B09E0" w:rsidRDefault="00173E64" w:rsidP="00687E51">
      <w:pPr>
        <w:pStyle w:val="Akapitzlist"/>
        <w:spacing w:after="0" w:line="240" w:lineRule="auto"/>
        <w:rPr>
          <w:rFonts w:eastAsia="Times New Roman" w:cstheme="minorHAnsi"/>
          <w:lang w:eastAsia="pl-PL"/>
        </w:rPr>
      </w:pPr>
    </w:p>
    <w:p w14:paraId="7786B81F" w14:textId="54409242" w:rsidR="00173E64" w:rsidRPr="009B09E0" w:rsidRDefault="00672DA4" w:rsidP="00687E51">
      <w:pPr>
        <w:pStyle w:val="Akapitzlist"/>
        <w:numPr>
          <w:ilvl w:val="0"/>
          <w:numId w:val="33"/>
        </w:numPr>
        <w:spacing w:after="0" w:line="240" w:lineRule="auto"/>
        <w:rPr>
          <w:rFonts w:eastAsia="Times New Roman" w:cstheme="minorHAnsi"/>
          <w:lang w:eastAsia="pl-PL"/>
        </w:rPr>
      </w:pPr>
      <w:r w:rsidRPr="009B09E0">
        <w:rPr>
          <w:rFonts w:eastAsia="Times New Roman" w:cstheme="minorHAnsi"/>
          <w:lang w:eastAsia="pl-PL"/>
        </w:rPr>
        <w:t>Pełnomocnictwo (jeżeli dotyczy)</w:t>
      </w:r>
    </w:p>
    <w:p w14:paraId="23B88605" w14:textId="128EF151" w:rsidR="00173E64" w:rsidRPr="009B09E0" w:rsidRDefault="00CF3FB9" w:rsidP="00687E51">
      <w:pPr>
        <w:pStyle w:val="Akapitzlist"/>
        <w:numPr>
          <w:ilvl w:val="0"/>
          <w:numId w:val="33"/>
        </w:numPr>
        <w:spacing w:after="0" w:line="240" w:lineRule="auto"/>
        <w:rPr>
          <w:rFonts w:eastAsia="Times New Roman" w:cstheme="minorHAnsi"/>
          <w:lang w:eastAsia="pl-PL"/>
        </w:rPr>
      </w:pPr>
      <w:r>
        <w:rPr>
          <w:rFonts w:eastAsia="Times New Roman" w:cstheme="minorHAnsi"/>
          <w:lang w:eastAsia="pl-PL"/>
        </w:rPr>
        <w:t>KRS/</w:t>
      </w:r>
      <w:proofErr w:type="spellStart"/>
      <w:r>
        <w:rPr>
          <w:rFonts w:eastAsia="Times New Roman" w:cstheme="minorHAnsi"/>
          <w:lang w:eastAsia="pl-PL"/>
        </w:rPr>
        <w:t>CEiDG</w:t>
      </w:r>
      <w:proofErr w:type="spellEnd"/>
    </w:p>
    <w:p w14:paraId="78FA2F00" w14:textId="77777777" w:rsidR="00173E64" w:rsidRPr="009B09E0" w:rsidRDefault="00173E64" w:rsidP="00687E51">
      <w:pPr>
        <w:spacing w:after="0" w:line="240" w:lineRule="auto"/>
        <w:rPr>
          <w:rFonts w:eastAsia="Times New Roman" w:cstheme="minorHAnsi"/>
          <w:lang w:eastAsia="pl-PL"/>
        </w:rPr>
      </w:pPr>
    </w:p>
    <w:p w14:paraId="205311B2" w14:textId="77777777" w:rsidR="00173E64" w:rsidRPr="009B09E0" w:rsidRDefault="00173E64" w:rsidP="00687E51">
      <w:pPr>
        <w:spacing w:after="0" w:line="240" w:lineRule="auto"/>
        <w:ind w:right="567"/>
        <w:rPr>
          <w:rFonts w:eastAsia="Times New Roman" w:cstheme="minorHAnsi"/>
          <w:b/>
          <w:bCs/>
          <w:lang w:eastAsia="pl-PL"/>
        </w:rPr>
      </w:pPr>
    </w:p>
    <w:p w14:paraId="2DDAA186" w14:textId="77777777" w:rsidR="00173E64" w:rsidRPr="009B09E0" w:rsidRDefault="00173E64" w:rsidP="00687E51">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37734C93" w14:textId="77777777" w:rsidR="00173E64" w:rsidRPr="009B09E0" w:rsidRDefault="00173E64" w:rsidP="00687E51">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D4D7466" w14:textId="77777777" w:rsidR="00173E64" w:rsidRPr="009B09E0" w:rsidRDefault="00173E64" w:rsidP="00687E51">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A6424EE" w14:textId="2EE99215" w:rsidR="00173E64" w:rsidRPr="009B09E0" w:rsidRDefault="00173E64" w:rsidP="00687E51">
      <w:pPr>
        <w:spacing w:after="0" w:line="240" w:lineRule="auto"/>
        <w:jc w:val="both"/>
        <w:rPr>
          <w:rFonts w:cs="Segoe UI"/>
          <w:lang w:eastAsia="pl-PL"/>
        </w:rPr>
      </w:pPr>
    </w:p>
    <w:p w14:paraId="5195FE61" w14:textId="4F7625F5" w:rsidR="00173E64" w:rsidRPr="009B09E0" w:rsidRDefault="00173E64" w:rsidP="00687E51">
      <w:pPr>
        <w:spacing w:after="0" w:line="240" w:lineRule="auto"/>
        <w:jc w:val="both"/>
        <w:rPr>
          <w:rFonts w:cs="Segoe UI"/>
          <w:lang w:eastAsia="pl-PL"/>
        </w:rPr>
      </w:pPr>
    </w:p>
    <w:p w14:paraId="029B1AA6" w14:textId="135A0256" w:rsidR="00173E64" w:rsidRPr="009B09E0" w:rsidRDefault="00173E64" w:rsidP="00687E51">
      <w:pPr>
        <w:spacing w:after="0" w:line="240" w:lineRule="auto"/>
        <w:jc w:val="both"/>
        <w:rPr>
          <w:rFonts w:cs="Segoe UI"/>
          <w:lang w:eastAsia="pl-PL"/>
        </w:rPr>
      </w:pPr>
    </w:p>
    <w:p w14:paraId="7F186147" w14:textId="6558CEF0" w:rsidR="00173E64" w:rsidRPr="009B09E0" w:rsidRDefault="00173E64" w:rsidP="00687E51">
      <w:pPr>
        <w:spacing w:after="0" w:line="240" w:lineRule="auto"/>
        <w:jc w:val="both"/>
        <w:rPr>
          <w:rFonts w:cs="Segoe UI"/>
          <w:lang w:eastAsia="pl-PL"/>
        </w:rPr>
      </w:pPr>
    </w:p>
    <w:p w14:paraId="1B07A7A1" w14:textId="0FB6882F" w:rsidR="00173E64" w:rsidRPr="009B09E0" w:rsidRDefault="00173E64" w:rsidP="00687E51">
      <w:pPr>
        <w:spacing w:after="0" w:line="240" w:lineRule="auto"/>
        <w:jc w:val="both"/>
        <w:rPr>
          <w:rFonts w:cs="Segoe UI"/>
          <w:lang w:eastAsia="pl-PL"/>
        </w:rPr>
      </w:pPr>
    </w:p>
    <w:p w14:paraId="68932B7E" w14:textId="70F8785B" w:rsidR="00173E64" w:rsidRPr="009B09E0" w:rsidRDefault="00173E64" w:rsidP="00687E51">
      <w:pPr>
        <w:spacing w:after="0" w:line="240" w:lineRule="auto"/>
        <w:jc w:val="both"/>
        <w:rPr>
          <w:rFonts w:cs="Segoe UI"/>
          <w:lang w:eastAsia="pl-PL"/>
        </w:rPr>
      </w:pPr>
    </w:p>
    <w:p w14:paraId="1FB82F69" w14:textId="77777777" w:rsidR="00173E64" w:rsidRPr="009B09E0" w:rsidRDefault="00173E64" w:rsidP="00687E51">
      <w:pPr>
        <w:spacing w:after="0" w:line="240" w:lineRule="auto"/>
        <w:jc w:val="both"/>
        <w:rPr>
          <w:rFonts w:cs="Segoe UI"/>
          <w:lang w:eastAsia="pl-PL"/>
        </w:rPr>
      </w:pPr>
    </w:p>
    <w:p w14:paraId="151874DE" w14:textId="77777777" w:rsidR="00173E64" w:rsidRPr="009B09E0" w:rsidRDefault="00173E64" w:rsidP="00687E51">
      <w:pPr>
        <w:pStyle w:val="Nagwek2"/>
        <w:spacing w:before="0" w:after="0" w:line="240" w:lineRule="auto"/>
        <w:jc w:val="center"/>
        <w:rPr>
          <w:rFonts w:asciiTheme="minorHAnsi" w:eastAsia="Times New Roman" w:hAnsiTheme="minorHAnsi" w:cstheme="minorHAnsi"/>
          <w:color w:val="auto"/>
          <w:szCs w:val="22"/>
          <w:lang w:eastAsia="pl-PL"/>
        </w:rPr>
      </w:pPr>
      <w:r w:rsidRPr="009B09E0">
        <w:rPr>
          <w:rFonts w:asciiTheme="minorHAnsi" w:eastAsia="Times New Roman" w:hAnsiTheme="minorHAnsi" w:cstheme="minorHAnsi"/>
          <w:color w:val="auto"/>
          <w:szCs w:val="22"/>
          <w:lang w:eastAsia="pl-PL"/>
        </w:rPr>
        <w:t>OFERTA</w:t>
      </w:r>
    </w:p>
    <w:p w14:paraId="6648293C" w14:textId="1773EA52" w:rsidR="00173E64" w:rsidRPr="009B09E0" w:rsidRDefault="00672DA4" w:rsidP="00687E51">
      <w:pPr>
        <w:pStyle w:val="Nagwek2"/>
        <w:spacing w:before="0" w:after="0" w:line="240" w:lineRule="auto"/>
        <w:jc w:val="center"/>
        <w:rPr>
          <w:rFonts w:asciiTheme="minorHAnsi" w:eastAsia="Times New Roman" w:hAnsiTheme="minorHAnsi" w:cstheme="minorHAnsi"/>
          <w:color w:val="auto"/>
          <w:szCs w:val="22"/>
          <w:lang w:eastAsia="pl-PL"/>
        </w:rPr>
      </w:pPr>
      <w:r w:rsidRPr="009B09E0">
        <w:rPr>
          <w:rFonts w:asciiTheme="minorHAnsi" w:eastAsia="Times New Roman" w:hAnsiTheme="minorHAnsi" w:cstheme="minorHAnsi"/>
          <w:color w:val="auto"/>
          <w:szCs w:val="22"/>
          <w:lang w:eastAsia="pl-PL"/>
        </w:rPr>
        <w:t xml:space="preserve">Zadanie 3 </w:t>
      </w:r>
    </w:p>
    <w:p w14:paraId="1B199BB6" w14:textId="54F1052F" w:rsidR="00173E64" w:rsidRPr="000C1709" w:rsidRDefault="00173E64" w:rsidP="00687E51">
      <w:pPr>
        <w:pStyle w:val="Nagwek3"/>
        <w:spacing w:before="0" w:after="0"/>
        <w:jc w:val="center"/>
        <w:rPr>
          <w:rFonts w:asciiTheme="minorHAnsi" w:hAnsiTheme="minorHAnsi"/>
          <w:color w:val="auto"/>
          <w:sz w:val="22"/>
          <w:szCs w:val="22"/>
        </w:rPr>
      </w:pPr>
      <w:r w:rsidRPr="000C1709">
        <w:rPr>
          <w:rFonts w:asciiTheme="minorHAnsi" w:hAnsiTheme="minorHAnsi"/>
          <w:color w:val="auto"/>
          <w:sz w:val="22"/>
          <w:szCs w:val="22"/>
        </w:rPr>
        <w:t>ubezpieczenie odpowiedzialności prawnej za szkody w środowisku</w:t>
      </w:r>
    </w:p>
    <w:p w14:paraId="3E6D3B42"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7F872266"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7E3F9192" w14:textId="77777777" w:rsidR="00173E64" w:rsidRPr="009B09E0" w:rsidRDefault="00173E64" w:rsidP="00687E51">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67C08B3E"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60AAB771"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104C55CD" w14:textId="77777777" w:rsidR="00173E64" w:rsidRPr="009B09E0" w:rsidRDefault="00173E64" w:rsidP="00687E51">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5B845497"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7EAE0AC1"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75DF8F83"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1C91891B" w14:textId="77777777"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164595AC" w14:textId="37FB626E" w:rsidR="00173E64" w:rsidRPr="009B09E0" w:rsidRDefault="00173E64" w:rsidP="00687E51">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w:t>
      </w:r>
      <w:r w:rsidR="00672DA4" w:rsidRPr="009B09E0">
        <w:rPr>
          <w:rFonts w:eastAsia="Times New Roman" w:cstheme="minorHAnsi"/>
          <w:sz w:val="18"/>
          <w:szCs w:val="18"/>
          <w:lang w:eastAsia="pl-PL"/>
        </w:rPr>
        <w:t xml:space="preserve">s e-mail, numer telefonu </w:t>
      </w:r>
      <w:r w:rsidR="000C1709">
        <w:rPr>
          <w:rFonts w:eastAsia="Times New Roman" w:cstheme="minorHAnsi"/>
          <w:sz w:val="18"/>
          <w:szCs w:val="18"/>
          <w:lang w:eastAsia="pl-PL"/>
        </w:rPr>
        <w:t>, KRS</w:t>
      </w:r>
    </w:p>
    <w:p w14:paraId="068B9831" w14:textId="77777777" w:rsidR="00173E64" w:rsidRPr="009B09E0" w:rsidRDefault="00173E64" w:rsidP="00687E51">
      <w:pPr>
        <w:suppressAutoHyphens/>
        <w:spacing w:after="0" w:line="240" w:lineRule="auto"/>
        <w:jc w:val="center"/>
        <w:rPr>
          <w:rFonts w:eastAsia="Times New Roman" w:cstheme="minorHAnsi"/>
          <w:b/>
          <w:lang w:eastAsia="pl-PL"/>
        </w:rPr>
      </w:pPr>
    </w:p>
    <w:p w14:paraId="345A45D3" w14:textId="77777777" w:rsidR="00173E64" w:rsidRPr="009B09E0" w:rsidRDefault="00173E64" w:rsidP="00687E51">
      <w:pPr>
        <w:spacing w:after="0" w:line="240" w:lineRule="auto"/>
        <w:rPr>
          <w:rFonts w:eastAsia="Times New Roman" w:cstheme="minorHAnsi"/>
          <w:i/>
          <w:iCs/>
          <w:lang w:eastAsia="x-none"/>
        </w:rPr>
      </w:pPr>
    </w:p>
    <w:p w14:paraId="06358812" w14:textId="17B4DC92" w:rsidR="00173E64" w:rsidRPr="009B09E0" w:rsidRDefault="00672DA4" w:rsidP="00687E51">
      <w:pPr>
        <w:widowControl w:val="0"/>
        <w:numPr>
          <w:ilvl w:val="0"/>
          <w:numId w:val="31"/>
        </w:numPr>
        <w:spacing w:after="0" w:line="240" w:lineRule="auto"/>
        <w:jc w:val="both"/>
        <w:rPr>
          <w:rFonts w:eastAsia="Times New Roman" w:cstheme="minorHAnsi"/>
          <w:lang w:eastAsia="pl-PL"/>
        </w:rPr>
      </w:pPr>
      <w:r w:rsidRPr="009B09E0">
        <w:rPr>
          <w:rFonts w:eastAsia="Times New Roman" w:cstheme="minorHAnsi"/>
          <w:lang w:eastAsia="pl-PL"/>
        </w:rPr>
        <w:t>O</w:t>
      </w:r>
      <w:r w:rsidR="00173E64" w:rsidRPr="009B09E0">
        <w:rPr>
          <w:rFonts w:eastAsia="Times New Roman" w:cstheme="minorHAnsi"/>
          <w:lang w:eastAsia="pl-PL"/>
        </w:rPr>
        <w:t>feruję wykonanie przedmiotu zamówienia za cenę:</w:t>
      </w:r>
    </w:p>
    <w:p w14:paraId="4EB1DAE7" w14:textId="77777777" w:rsidR="00173E64" w:rsidRPr="009B09E0" w:rsidRDefault="00173E64" w:rsidP="00687E51">
      <w:pPr>
        <w:widowControl w:val="0"/>
        <w:spacing w:after="0" w:line="240" w:lineRule="auto"/>
        <w:jc w:val="both"/>
        <w:rPr>
          <w:rFonts w:eastAsia="Times New Roman" w:cstheme="minorHAnsi"/>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5380"/>
      </w:tblGrid>
      <w:tr w:rsidR="00847D49" w:rsidRPr="009B09E0" w14:paraId="5D14B421" w14:textId="77777777" w:rsidTr="00847D49">
        <w:trPr>
          <w:trHeight w:val="895"/>
        </w:trPr>
        <w:tc>
          <w:tcPr>
            <w:tcW w:w="1935" w:type="pct"/>
            <w:shd w:val="clear" w:color="auto" w:fill="D5DCE4" w:themeFill="text2" w:themeFillTint="33"/>
            <w:vAlign w:val="center"/>
          </w:tcPr>
          <w:p w14:paraId="1827AAE2" w14:textId="77777777"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44D36735" w14:textId="77777777"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065" w:type="pct"/>
            <w:shd w:val="clear" w:color="auto" w:fill="D5DCE4" w:themeFill="text2" w:themeFillTint="33"/>
            <w:vAlign w:val="center"/>
          </w:tcPr>
          <w:p w14:paraId="3C9B6126" w14:textId="77777777"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2FEAC858" w14:textId="605176E8" w:rsidR="00847D49" w:rsidRPr="009B09E0" w:rsidRDefault="00847D49" w:rsidP="00687E51">
            <w:pPr>
              <w:suppressAutoHyphens/>
              <w:spacing w:after="0" w:line="240" w:lineRule="auto"/>
              <w:jc w:val="center"/>
              <w:rPr>
                <w:rFonts w:eastAsia="Times New Roman" w:cstheme="minorHAnsi"/>
                <w:b/>
                <w:lang w:eastAsia="pl-PL"/>
              </w:rPr>
            </w:pPr>
            <w:r w:rsidRPr="009B09E0">
              <w:rPr>
                <w:rFonts w:eastAsia="Times New Roman" w:cstheme="minorHAnsi"/>
                <w:b/>
                <w:lang w:eastAsia="pl-PL"/>
              </w:rPr>
              <w:t>(12 miesięcy) w zł brutto</w:t>
            </w:r>
          </w:p>
        </w:tc>
      </w:tr>
      <w:tr w:rsidR="00847D49" w:rsidRPr="009B09E0" w14:paraId="6A2CAFE3" w14:textId="77777777" w:rsidTr="00847D49">
        <w:trPr>
          <w:trHeight w:val="650"/>
        </w:trPr>
        <w:tc>
          <w:tcPr>
            <w:tcW w:w="1935" w:type="pct"/>
            <w:shd w:val="clear" w:color="auto" w:fill="auto"/>
            <w:vAlign w:val="center"/>
          </w:tcPr>
          <w:p w14:paraId="7E4F3FDC" w14:textId="16265116" w:rsidR="00847D49" w:rsidRPr="009B09E0" w:rsidRDefault="00847D49" w:rsidP="00687E51">
            <w:pPr>
              <w:suppressAutoHyphens/>
              <w:spacing w:after="0" w:line="240" w:lineRule="auto"/>
              <w:rPr>
                <w:rFonts w:eastAsia="Times New Roman" w:cstheme="minorHAnsi"/>
                <w:lang w:eastAsia="pl-PL"/>
              </w:rPr>
            </w:pPr>
            <w:r w:rsidRPr="009B09E0">
              <w:rPr>
                <w:rFonts w:eastAsia="Times New Roman" w:cstheme="minorHAnsi"/>
                <w:lang w:eastAsia="pl-PL"/>
              </w:rPr>
              <w:t>Ubezpieczenie odpowiedzialności prawnej za szkody w środowisku</w:t>
            </w:r>
          </w:p>
        </w:tc>
        <w:tc>
          <w:tcPr>
            <w:tcW w:w="3065" w:type="pct"/>
            <w:shd w:val="clear" w:color="auto" w:fill="auto"/>
            <w:vAlign w:val="center"/>
          </w:tcPr>
          <w:p w14:paraId="489DD622" w14:textId="77777777" w:rsidR="00847D49" w:rsidRPr="009B09E0" w:rsidRDefault="00847D49" w:rsidP="00687E51">
            <w:pPr>
              <w:suppressAutoHyphens/>
              <w:spacing w:after="0" w:line="240" w:lineRule="auto"/>
              <w:jc w:val="center"/>
              <w:rPr>
                <w:rFonts w:eastAsia="Times New Roman" w:cstheme="minorHAnsi"/>
                <w:b/>
                <w:lang w:eastAsia="pl-PL"/>
              </w:rPr>
            </w:pPr>
          </w:p>
        </w:tc>
      </w:tr>
    </w:tbl>
    <w:p w14:paraId="0CCFAE50" w14:textId="77777777" w:rsidR="00173E64" w:rsidRPr="009B09E0" w:rsidRDefault="00173E64" w:rsidP="00687E51">
      <w:pPr>
        <w:widowControl w:val="0"/>
        <w:spacing w:after="0" w:line="240" w:lineRule="auto"/>
        <w:jc w:val="both"/>
        <w:rPr>
          <w:rFonts w:eastAsia="Times New Roman" w:cstheme="minorHAnsi"/>
          <w:lang w:eastAsia="pl-PL"/>
        </w:rPr>
      </w:pPr>
    </w:p>
    <w:p w14:paraId="165EF274" w14:textId="77777777" w:rsidR="00173E64" w:rsidRPr="009B09E0" w:rsidRDefault="00173E64" w:rsidP="00687E51">
      <w:pPr>
        <w:widowControl w:val="0"/>
        <w:spacing w:after="0" w:line="240" w:lineRule="auto"/>
        <w:jc w:val="both"/>
        <w:rPr>
          <w:rFonts w:eastAsia="Times New Roman" w:cstheme="minorHAnsi"/>
          <w:lang w:eastAsia="pl-PL"/>
        </w:rPr>
      </w:pPr>
    </w:p>
    <w:p w14:paraId="10E9A15B" w14:textId="7E4DA45B" w:rsidR="00173E64" w:rsidRPr="009B09E0" w:rsidRDefault="00173E64" w:rsidP="00687E51">
      <w:pPr>
        <w:widowControl w:val="0"/>
        <w:numPr>
          <w:ilvl w:val="0"/>
          <w:numId w:val="31"/>
        </w:numPr>
        <w:spacing w:after="0" w:line="240" w:lineRule="auto"/>
        <w:jc w:val="both"/>
        <w:rPr>
          <w:rFonts w:eastAsia="Times New Roman" w:cstheme="minorHAnsi"/>
          <w:i/>
          <w:lang w:eastAsia="pl-PL"/>
        </w:rPr>
      </w:pPr>
      <w:r w:rsidRPr="009B09E0">
        <w:rPr>
          <w:rFonts w:eastAsia="Times New Roman" w:cstheme="minorHAnsi"/>
          <w:b/>
          <w:lang w:eastAsia="pl-PL"/>
        </w:rPr>
        <w:t xml:space="preserve">W celu przyznania przez Zamawiającego punktów w kryterium oceny ofert zgodnie ze Specyfikacją Warunków Zamówienia  oświadczam, że akceptuję  następujące klauzule fakultatywne: </w:t>
      </w:r>
      <w:r w:rsidRPr="009B09E0">
        <w:rPr>
          <w:rFonts w:eastAsia="Times New Roman" w:cstheme="minorHAnsi"/>
          <w:lang w:eastAsia="pl-PL"/>
        </w:rPr>
        <w:t xml:space="preserve"> </w:t>
      </w:r>
    </w:p>
    <w:p w14:paraId="6DDFD2C8" w14:textId="77777777" w:rsidR="00173E64" w:rsidRPr="009B09E0" w:rsidRDefault="00173E64" w:rsidP="00687E51">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3EA641BC" w14:textId="77777777" w:rsidR="00173E64" w:rsidRPr="009B09E0" w:rsidRDefault="00173E64" w:rsidP="00687E51">
      <w:pPr>
        <w:spacing w:after="0" w:line="240" w:lineRule="auto"/>
        <w:jc w:val="both"/>
        <w:rPr>
          <w:rFonts w:eastAsia="Times New Roman" w:cstheme="minorHAnsi"/>
          <w:i/>
          <w:lang w:eastAsia="pl-PL"/>
        </w:rPr>
      </w:pPr>
    </w:p>
    <w:p w14:paraId="7DBF433F" w14:textId="77777777" w:rsidR="00173E64" w:rsidRPr="009B09E0" w:rsidRDefault="00173E64" w:rsidP="00687E51">
      <w:pPr>
        <w:spacing w:after="0" w:line="240" w:lineRule="auto"/>
        <w:jc w:val="both"/>
        <w:rPr>
          <w:rFonts w:eastAsia="Times New Roman" w:cstheme="minorHAnsi"/>
          <w:iCs/>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9B09E0" w:rsidRPr="009B09E0" w14:paraId="05EE5EF4" w14:textId="77777777" w:rsidTr="00C80664">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2D83B6DB" w14:textId="77777777" w:rsidR="00173E64" w:rsidRPr="009B09E0" w:rsidRDefault="00173E64" w:rsidP="00687E51">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268" w:type="dxa"/>
            <w:tcBorders>
              <w:top w:val="single" w:sz="8" w:space="0" w:color="auto"/>
              <w:left w:val="single" w:sz="4" w:space="0" w:color="auto"/>
              <w:right w:val="single" w:sz="4" w:space="0" w:color="auto"/>
            </w:tcBorders>
          </w:tcPr>
          <w:p w14:paraId="310AC9D9" w14:textId="77777777" w:rsidR="00173E64" w:rsidRPr="009B09E0" w:rsidRDefault="00173E64" w:rsidP="00687E51">
            <w:pPr>
              <w:widowControl w:val="0"/>
              <w:spacing w:after="0" w:line="240" w:lineRule="auto"/>
              <w:rPr>
                <w:rFonts w:eastAsia="Times New Roman" w:cstheme="minorHAnsi"/>
                <w:b/>
                <w:bCs/>
                <w:lang w:eastAsia="pl-PL"/>
              </w:rPr>
            </w:pPr>
          </w:p>
        </w:tc>
      </w:tr>
      <w:tr w:rsidR="009B09E0" w:rsidRPr="009B09E0" w14:paraId="18AFD130" w14:textId="77777777" w:rsidTr="00C80664">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4BD774E" w14:textId="77777777" w:rsidR="00173E64" w:rsidRPr="009B09E0" w:rsidRDefault="00173E64" w:rsidP="00687E51">
            <w:pPr>
              <w:widowControl w:val="0"/>
              <w:spacing w:after="0" w:line="240" w:lineRule="auto"/>
              <w:rPr>
                <w:rFonts w:eastAsia="Arial Unicode MS" w:cstheme="minorHAnsi"/>
                <w:b/>
                <w:bCs/>
                <w:lang w:eastAsia="pl-PL"/>
              </w:rPr>
            </w:pPr>
          </w:p>
        </w:tc>
        <w:tc>
          <w:tcPr>
            <w:tcW w:w="2268" w:type="dxa"/>
            <w:tcBorders>
              <w:left w:val="single" w:sz="4" w:space="0" w:color="auto"/>
              <w:bottom w:val="single" w:sz="8" w:space="0" w:color="auto"/>
              <w:right w:val="single" w:sz="4" w:space="0" w:color="auto"/>
            </w:tcBorders>
          </w:tcPr>
          <w:p w14:paraId="1396BBD0" w14:textId="77777777" w:rsidR="00173E64" w:rsidRPr="009B09E0" w:rsidRDefault="00173E64" w:rsidP="00687E51">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9B09E0" w:rsidRPr="009B09E0" w14:paraId="7F573A4F" w14:textId="77777777" w:rsidTr="00C80664">
        <w:trPr>
          <w:trHeight w:hRule="exact" w:val="284"/>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2BF8E1E0" w14:textId="0695E695" w:rsidR="00173E64" w:rsidRPr="009B09E0" w:rsidRDefault="00173E64" w:rsidP="00687E51">
            <w:pPr>
              <w:spacing w:after="0" w:line="240" w:lineRule="auto"/>
              <w:rPr>
                <w:rFonts w:eastAsia="Times New Roman" w:cstheme="minorHAnsi"/>
                <w:lang w:eastAsia="pl-PL"/>
              </w:rPr>
            </w:pPr>
            <w:r w:rsidRPr="009B09E0">
              <w:rPr>
                <w:rFonts w:eastAsia="Times New Roman" w:cstheme="minorHAnsi"/>
                <w:lang w:eastAsia="pl-PL"/>
              </w:rPr>
              <w:t>Klauzula zniesienia udziałów własnych/franszyz</w:t>
            </w:r>
            <w:r w:rsidR="009A6DAA">
              <w:rPr>
                <w:rFonts w:eastAsia="Times New Roman" w:cstheme="minorHAnsi"/>
                <w:lang w:eastAsia="pl-PL"/>
              </w:rPr>
              <w:t xml:space="preserve"> - 20 pkt.</w:t>
            </w:r>
          </w:p>
        </w:tc>
        <w:tc>
          <w:tcPr>
            <w:tcW w:w="2268" w:type="dxa"/>
            <w:tcBorders>
              <w:top w:val="single" w:sz="8" w:space="0" w:color="auto"/>
              <w:left w:val="single" w:sz="4" w:space="0" w:color="auto"/>
              <w:bottom w:val="single" w:sz="8" w:space="0" w:color="auto"/>
              <w:right w:val="single" w:sz="4" w:space="0" w:color="auto"/>
            </w:tcBorders>
            <w:vAlign w:val="center"/>
          </w:tcPr>
          <w:p w14:paraId="05FE1423" w14:textId="77777777" w:rsidR="00173E64" w:rsidRPr="009B09E0" w:rsidRDefault="00173E64" w:rsidP="00687E51">
            <w:pPr>
              <w:widowControl w:val="0"/>
              <w:spacing w:after="0" w:line="240" w:lineRule="auto"/>
              <w:jc w:val="center"/>
              <w:rPr>
                <w:rFonts w:eastAsia="Arial Unicode MS" w:cstheme="minorHAnsi"/>
                <w:lang w:eastAsia="pl-PL"/>
              </w:rPr>
            </w:pPr>
          </w:p>
        </w:tc>
      </w:tr>
    </w:tbl>
    <w:p w14:paraId="7AA6F31D" w14:textId="77777777" w:rsidR="009A6DAA" w:rsidRDefault="009A6DAA" w:rsidP="00687E51">
      <w:pPr>
        <w:pStyle w:val="Akapitzlist"/>
        <w:autoSpaceDE w:val="0"/>
        <w:spacing w:after="0" w:line="240" w:lineRule="auto"/>
        <w:ind w:left="360"/>
        <w:jc w:val="both"/>
        <w:rPr>
          <w:rFonts w:eastAsia="Arial Narrow" w:cstheme="minorHAnsi"/>
          <w:b/>
          <w:szCs w:val="20"/>
        </w:rPr>
      </w:pPr>
    </w:p>
    <w:p w14:paraId="69CF3568" w14:textId="7ABA3E51" w:rsidR="005851DF" w:rsidRDefault="005851DF" w:rsidP="00687E51">
      <w:pPr>
        <w:pStyle w:val="Akapitzlist"/>
        <w:numPr>
          <w:ilvl w:val="0"/>
          <w:numId w:val="31"/>
        </w:numPr>
        <w:spacing w:after="0" w:line="240" w:lineRule="auto"/>
        <w:jc w:val="both"/>
        <w:rPr>
          <w:rFonts w:eastAsia="Arial Narrow" w:cstheme="minorHAnsi"/>
          <w:b/>
          <w:szCs w:val="20"/>
        </w:rPr>
      </w:pPr>
      <w:r w:rsidRPr="005851DF">
        <w:rPr>
          <w:rFonts w:eastAsia="Arial Narrow" w:cstheme="minorHAnsi"/>
          <w:b/>
          <w:szCs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55F5A20F" w14:textId="77777777" w:rsidR="005851DF" w:rsidRPr="005851DF" w:rsidRDefault="005851DF" w:rsidP="00687E51">
      <w:pPr>
        <w:pStyle w:val="Akapitzlist"/>
        <w:spacing w:after="0" w:line="240" w:lineRule="auto"/>
        <w:ind w:left="360"/>
        <w:jc w:val="both"/>
        <w:rPr>
          <w:rFonts w:eastAsia="Arial Narrow" w:cstheme="minorHAnsi"/>
          <w:b/>
          <w:szCs w:val="20"/>
        </w:rPr>
      </w:pPr>
    </w:p>
    <w:p w14:paraId="7BD877EE" w14:textId="77777777" w:rsidR="005851DF" w:rsidRPr="005851DF" w:rsidRDefault="005851DF" w:rsidP="00687E51">
      <w:pPr>
        <w:pStyle w:val="Akapitzlist"/>
        <w:numPr>
          <w:ilvl w:val="0"/>
          <w:numId w:val="31"/>
        </w:numPr>
        <w:spacing w:after="0" w:line="240" w:lineRule="auto"/>
        <w:jc w:val="both"/>
        <w:rPr>
          <w:rFonts w:eastAsia="Arial Narrow" w:cstheme="minorHAnsi"/>
          <w:b/>
          <w:szCs w:val="20"/>
        </w:rPr>
      </w:pPr>
      <w:r w:rsidRPr="005851DF">
        <w:rPr>
          <w:rFonts w:eastAsia="Arial Narrow" w:cstheme="minorHAnsi"/>
          <w:b/>
          <w:szCs w:val="20"/>
        </w:rPr>
        <w:t xml:space="preserve">Oświadczam, że nie podlegam wykluczenia z postępowania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w:t>
      </w:r>
      <w:proofErr w:type="spellStart"/>
      <w:r w:rsidRPr="005851DF">
        <w:rPr>
          <w:rFonts w:eastAsia="Arial Narrow" w:cstheme="minorHAnsi"/>
          <w:b/>
          <w:szCs w:val="20"/>
        </w:rPr>
        <w:t>rosji</w:t>
      </w:r>
      <w:proofErr w:type="spellEnd"/>
      <w:r w:rsidRPr="005851DF">
        <w:rPr>
          <w:rFonts w:eastAsia="Arial Narrow" w:cstheme="minorHAnsi"/>
          <w:b/>
          <w:szCs w:val="20"/>
        </w:rPr>
        <w:t xml:space="preserve"> destabilizującymi sytuację na Ukrainie (Dz. Urz. UE nr L 111 z 8.4.2022, str. 1).</w:t>
      </w:r>
    </w:p>
    <w:p w14:paraId="3A7DEF41" w14:textId="77777777" w:rsidR="005851DF" w:rsidRPr="005851DF" w:rsidRDefault="005851DF" w:rsidP="00687E51">
      <w:pPr>
        <w:autoSpaceDE w:val="0"/>
        <w:spacing w:after="0" w:line="240" w:lineRule="auto"/>
        <w:jc w:val="both"/>
        <w:rPr>
          <w:rFonts w:eastAsia="Arial Narrow" w:cstheme="minorHAnsi"/>
          <w:b/>
          <w:szCs w:val="20"/>
        </w:rPr>
      </w:pPr>
    </w:p>
    <w:p w14:paraId="0C506BF4" w14:textId="77777777" w:rsidR="005851DF" w:rsidRDefault="005851DF" w:rsidP="00687E51">
      <w:pPr>
        <w:autoSpaceDE w:val="0"/>
        <w:spacing w:after="0" w:line="240" w:lineRule="auto"/>
        <w:jc w:val="both"/>
        <w:rPr>
          <w:rFonts w:eastAsia="Arial Narrow" w:cstheme="minorHAnsi"/>
          <w:b/>
          <w:szCs w:val="20"/>
        </w:rPr>
      </w:pPr>
      <w:r>
        <w:rPr>
          <w:rFonts w:eastAsia="Arial Narrow" w:cstheme="minorHAnsi"/>
          <w:b/>
          <w:szCs w:val="20"/>
        </w:rPr>
        <w:t xml:space="preserve">5. </w:t>
      </w:r>
      <w:r w:rsidRPr="005851DF">
        <w:rPr>
          <w:rFonts w:eastAsia="Arial Narrow" w:cstheme="minorHAnsi"/>
          <w:b/>
          <w:szCs w:val="20"/>
        </w:rPr>
        <w:t>Oświadczam, że nie podlegam wykluczeniu z postępowania na podstawie art. 7 ust. 1 ustawy o szczególnych rozwiązaniach w zakresie przeciwdziałania wspieraniu agresji na Ukrainę oraz służących ochronie bezpieczeństwa narodowego.</w:t>
      </w:r>
    </w:p>
    <w:p w14:paraId="044A333B" w14:textId="77777777" w:rsidR="005851DF" w:rsidRPr="00CF3FB9" w:rsidRDefault="005851DF" w:rsidP="00687E51">
      <w:pPr>
        <w:autoSpaceDE w:val="0"/>
        <w:spacing w:after="0" w:line="240" w:lineRule="auto"/>
        <w:jc w:val="both"/>
        <w:rPr>
          <w:rFonts w:eastAsia="Arial Narrow" w:cstheme="minorHAnsi"/>
          <w:b/>
          <w:szCs w:val="20"/>
        </w:rPr>
      </w:pPr>
    </w:p>
    <w:p w14:paraId="74CFC8D3" w14:textId="77777777" w:rsidR="005851DF" w:rsidRDefault="005851DF" w:rsidP="00687E51">
      <w:pPr>
        <w:pStyle w:val="Akapitzlist"/>
        <w:autoSpaceDE w:val="0"/>
        <w:spacing w:after="0" w:line="240" w:lineRule="auto"/>
        <w:ind w:left="360" w:hanging="360"/>
        <w:jc w:val="both"/>
        <w:rPr>
          <w:rFonts w:cstheme="minorHAnsi"/>
          <w:szCs w:val="20"/>
        </w:rPr>
      </w:pPr>
    </w:p>
    <w:p w14:paraId="52232E4B" w14:textId="3944FEC9" w:rsidR="00672DA4" w:rsidRPr="000C1709" w:rsidRDefault="005851DF" w:rsidP="00687E51">
      <w:pPr>
        <w:pStyle w:val="Akapitzlist"/>
        <w:autoSpaceDE w:val="0"/>
        <w:spacing w:after="0" w:line="240" w:lineRule="auto"/>
        <w:ind w:left="360" w:hanging="360"/>
        <w:jc w:val="both"/>
        <w:rPr>
          <w:rFonts w:cstheme="minorHAnsi"/>
          <w:szCs w:val="20"/>
        </w:rPr>
      </w:pPr>
      <w:r>
        <w:rPr>
          <w:rFonts w:cstheme="minorHAnsi"/>
          <w:szCs w:val="20"/>
        </w:rPr>
        <w:t xml:space="preserve">6. </w:t>
      </w:r>
      <w:r w:rsidR="00672DA4" w:rsidRPr="000C1709">
        <w:rPr>
          <w:rFonts w:cstheme="minorHAnsi"/>
          <w:szCs w:val="20"/>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9B09E0" w:rsidRPr="009B09E0" w14:paraId="193D42EE" w14:textId="77777777" w:rsidTr="008968C8">
        <w:trPr>
          <w:jc w:val="center"/>
        </w:trPr>
        <w:tc>
          <w:tcPr>
            <w:tcW w:w="309" w:type="pct"/>
          </w:tcPr>
          <w:p w14:paraId="2AB3D52E" w14:textId="77777777" w:rsidR="00672DA4" w:rsidRPr="009B09E0" w:rsidRDefault="00672DA4" w:rsidP="00687E51">
            <w:pPr>
              <w:spacing w:after="0" w:line="240" w:lineRule="auto"/>
              <w:jc w:val="both"/>
              <w:rPr>
                <w:rFonts w:cstheme="minorHAnsi"/>
                <w:szCs w:val="20"/>
              </w:rPr>
            </w:pPr>
            <w:r w:rsidRPr="009B09E0">
              <w:rPr>
                <w:rFonts w:cstheme="minorHAnsi"/>
                <w:szCs w:val="20"/>
              </w:rPr>
              <w:t>L.p.</w:t>
            </w:r>
          </w:p>
        </w:tc>
        <w:tc>
          <w:tcPr>
            <w:tcW w:w="2337" w:type="pct"/>
          </w:tcPr>
          <w:p w14:paraId="500608B2" w14:textId="77777777" w:rsidR="00672DA4" w:rsidRPr="009B09E0" w:rsidRDefault="00672DA4" w:rsidP="00687E51">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12887D58" w14:textId="77777777" w:rsidR="00672DA4" w:rsidRPr="009B09E0" w:rsidRDefault="00672DA4" w:rsidP="00687E51">
            <w:pPr>
              <w:spacing w:after="0" w:line="240" w:lineRule="auto"/>
              <w:jc w:val="both"/>
              <w:rPr>
                <w:rFonts w:cstheme="minorHAnsi"/>
                <w:szCs w:val="20"/>
              </w:rPr>
            </w:pPr>
            <w:r w:rsidRPr="009B09E0">
              <w:rPr>
                <w:rFonts w:cstheme="minorHAnsi"/>
                <w:szCs w:val="20"/>
              </w:rPr>
              <w:t>Nazwa podwykonawcy  (jeżeli dotyczy)</w:t>
            </w:r>
          </w:p>
        </w:tc>
      </w:tr>
      <w:tr w:rsidR="009B09E0" w:rsidRPr="009B09E0" w14:paraId="1296BDFC" w14:textId="77777777" w:rsidTr="008968C8">
        <w:trPr>
          <w:jc w:val="center"/>
        </w:trPr>
        <w:tc>
          <w:tcPr>
            <w:tcW w:w="309" w:type="pct"/>
          </w:tcPr>
          <w:p w14:paraId="5E3D7382" w14:textId="77777777" w:rsidR="00672DA4" w:rsidRPr="009B09E0" w:rsidRDefault="00672DA4" w:rsidP="00687E51">
            <w:pPr>
              <w:spacing w:after="0" w:line="240" w:lineRule="auto"/>
              <w:jc w:val="both"/>
              <w:rPr>
                <w:rFonts w:cstheme="minorHAnsi"/>
                <w:szCs w:val="20"/>
              </w:rPr>
            </w:pPr>
          </w:p>
        </w:tc>
        <w:tc>
          <w:tcPr>
            <w:tcW w:w="2337" w:type="pct"/>
          </w:tcPr>
          <w:p w14:paraId="76853444" w14:textId="77777777" w:rsidR="00672DA4" w:rsidRPr="009B09E0" w:rsidRDefault="00672DA4" w:rsidP="00687E51">
            <w:pPr>
              <w:spacing w:after="0" w:line="240" w:lineRule="auto"/>
              <w:jc w:val="both"/>
              <w:rPr>
                <w:rFonts w:cstheme="minorHAnsi"/>
                <w:szCs w:val="20"/>
              </w:rPr>
            </w:pPr>
          </w:p>
        </w:tc>
        <w:tc>
          <w:tcPr>
            <w:tcW w:w="2355" w:type="pct"/>
            <w:shd w:val="clear" w:color="auto" w:fill="auto"/>
          </w:tcPr>
          <w:p w14:paraId="6F330013" w14:textId="77777777" w:rsidR="00672DA4" w:rsidRPr="009B09E0" w:rsidRDefault="00672DA4" w:rsidP="00687E51">
            <w:pPr>
              <w:spacing w:after="0" w:line="240" w:lineRule="auto"/>
              <w:jc w:val="both"/>
              <w:rPr>
                <w:rFonts w:cstheme="minorHAnsi"/>
                <w:szCs w:val="20"/>
              </w:rPr>
            </w:pPr>
          </w:p>
        </w:tc>
      </w:tr>
      <w:tr w:rsidR="00672DA4" w:rsidRPr="009B09E0" w14:paraId="5B912F5E" w14:textId="77777777" w:rsidTr="008968C8">
        <w:trPr>
          <w:jc w:val="center"/>
        </w:trPr>
        <w:tc>
          <w:tcPr>
            <w:tcW w:w="309" w:type="pct"/>
          </w:tcPr>
          <w:p w14:paraId="3C03215F" w14:textId="77777777" w:rsidR="00672DA4" w:rsidRPr="009B09E0" w:rsidRDefault="00672DA4" w:rsidP="00687E51">
            <w:pPr>
              <w:spacing w:after="0" w:line="240" w:lineRule="auto"/>
              <w:jc w:val="both"/>
              <w:rPr>
                <w:rFonts w:cstheme="minorHAnsi"/>
                <w:szCs w:val="20"/>
              </w:rPr>
            </w:pPr>
          </w:p>
        </w:tc>
        <w:tc>
          <w:tcPr>
            <w:tcW w:w="2337" w:type="pct"/>
          </w:tcPr>
          <w:p w14:paraId="5F241586" w14:textId="77777777" w:rsidR="00672DA4" w:rsidRPr="009B09E0" w:rsidRDefault="00672DA4" w:rsidP="00687E51">
            <w:pPr>
              <w:spacing w:after="0" w:line="240" w:lineRule="auto"/>
              <w:jc w:val="both"/>
              <w:rPr>
                <w:rFonts w:cstheme="minorHAnsi"/>
                <w:szCs w:val="20"/>
              </w:rPr>
            </w:pPr>
          </w:p>
        </w:tc>
        <w:tc>
          <w:tcPr>
            <w:tcW w:w="2355" w:type="pct"/>
          </w:tcPr>
          <w:p w14:paraId="065A919F" w14:textId="77777777" w:rsidR="00672DA4" w:rsidRPr="009B09E0" w:rsidRDefault="00672DA4" w:rsidP="00687E51">
            <w:pPr>
              <w:spacing w:after="0" w:line="240" w:lineRule="auto"/>
              <w:jc w:val="both"/>
              <w:rPr>
                <w:rFonts w:cstheme="minorHAnsi"/>
                <w:szCs w:val="20"/>
              </w:rPr>
            </w:pPr>
          </w:p>
        </w:tc>
      </w:tr>
    </w:tbl>
    <w:p w14:paraId="6BD3023C" w14:textId="77777777" w:rsidR="00672DA4" w:rsidRPr="009B09E0" w:rsidRDefault="00672DA4" w:rsidP="00687E51">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9B09E0" w:rsidRPr="009B09E0" w14:paraId="61A5208F" w14:textId="77777777" w:rsidTr="008968C8">
        <w:tc>
          <w:tcPr>
            <w:tcW w:w="562" w:type="dxa"/>
          </w:tcPr>
          <w:p w14:paraId="1909B6E1"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lastRenderedPageBreak/>
              <w:t>L.P.</w:t>
            </w:r>
          </w:p>
        </w:tc>
        <w:tc>
          <w:tcPr>
            <w:tcW w:w="4820" w:type="dxa"/>
          </w:tcPr>
          <w:p w14:paraId="24B98B9D"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7D2DD083" w14:textId="77777777" w:rsidR="00672DA4" w:rsidRPr="009B09E0" w:rsidRDefault="00672DA4" w:rsidP="00687E51">
            <w:pPr>
              <w:spacing w:line="240" w:lineRule="auto"/>
              <w:jc w:val="both"/>
              <w:rPr>
                <w:rFonts w:asciiTheme="minorHAnsi" w:hAnsiTheme="minorHAnsi" w:cstheme="minorHAnsi"/>
              </w:rPr>
            </w:pPr>
            <w:r w:rsidRPr="009B09E0">
              <w:rPr>
                <w:rFonts w:cstheme="minorHAnsi"/>
              </w:rPr>
              <w:t>Nazwa konsorcjanta (jeżeli dotyczy)</w:t>
            </w:r>
          </w:p>
        </w:tc>
      </w:tr>
      <w:tr w:rsidR="00672DA4" w:rsidRPr="009B09E0" w14:paraId="04E573C4" w14:textId="77777777" w:rsidTr="008968C8">
        <w:tc>
          <w:tcPr>
            <w:tcW w:w="562" w:type="dxa"/>
          </w:tcPr>
          <w:p w14:paraId="16DEE83E" w14:textId="77777777" w:rsidR="00672DA4" w:rsidRPr="009B09E0" w:rsidRDefault="00672DA4" w:rsidP="00687E51">
            <w:pPr>
              <w:spacing w:line="240" w:lineRule="auto"/>
              <w:jc w:val="both"/>
              <w:rPr>
                <w:rFonts w:asciiTheme="minorHAnsi" w:hAnsiTheme="minorHAnsi" w:cstheme="minorHAnsi"/>
              </w:rPr>
            </w:pPr>
          </w:p>
        </w:tc>
        <w:tc>
          <w:tcPr>
            <w:tcW w:w="4820" w:type="dxa"/>
          </w:tcPr>
          <w:p w14:paraId="00804148" w14:textId="77777777" w:rsidR="00672DA4" w:rsidRPr="009B09E0" w:rsidRDefault="00672DA4" w:rsidP="00687E51">
            <w:pPr>
              <w:spacing w:line="240" w:lineRule="auto"/>
              <w:jc w:val="both"/>
              <w:rPr>
                <w:rFonts w:asciiTheme="minorHAnsi" w:hAnsiTheme="minorHAnsi" w:cstheme="minorHAnsi"/>
              </w:rPr>
            </w:pPr>
          </w:p>
        </w:tc>
        <w:tc>
          <w:tcPr>
            <w:tcW w:w="4678" w:type="dxa"/>
          </w:tcPr>
          <w:p w14:paraId="535527D2" w14:textId="77777777" w:rsidR="00672DA4" w:rsidRPr="009B09E0" w:rsidRDefault="00672DA4" w:rsidP="00687E51">
            <w:pPr>
              <w:spacing w:line="240" w:lineRule="auto"/>
              <w:jc w:val="both"/>
              <w:rPr>
                <w:rFonts w:asciiTheme="minorHAnsi" w:hAnsiTheme="minorHAnsi" w:cstheme="minorHAnsi"/>
              </w:rPr>
            </w:pPr>
          </w:p>
        </w:tc>
      </w:tr>
    </w:tbl>
    <w:p w14:paraId="304B9838" w14:textId="77777777" w:rsidR="00672DA4" w:rsidRPr="009B09E0" w:rsidRDefault="00672DA4" w:rsidP="00687E51">
      <w:pPr>
        <w:widowControl w:val="0"/>
        <w:spacing w:after="0" w:line="240" w:lineRule="auto"/>
        <w:contextualSpacing/>
        <w:jc w:val="both"/>
        <w:rPr>
          <w:rFonts w:eastAsia="Times New Roman" w:cstheme="minorHAnsi"/>
          <w:lang w:eastAsia="pl-PL"/>
        </w:rPr>
      </w:pPr>
    </w:p>
    <w:p w14:paraId="605938A2" w14:textId="77777777" w:rsidR="00173E64" w:rsidRPr="009B09E0" w:rsidRDefault="00173E64" w:rsidP="00687E51">
      <w:pPr>
        <w:pStyle w:val="Akapitzlist"/>
        <w:numPr>
          <w:ilvl w:val="0"/>
          <w:numId w:val="39"/>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59DE7684" w14:textId="77777777" w:rsidR="00173E64" w:rsidRPr="009B09E0" w:rsidRDefault="00173E64" w:rsidP="00687E51">
      <w:pPr>
        <w:pStyle w:val="Akapitzlist"/>
        <w:spacing w:after="0" w:line="240" w:lineRule="auto"/>
        <w:rPr>
          <w:rFonts w:eastAsia="Times New Roman" w:cstheme="minorHAnsi"/>
          <w:lang w:eastAsia="pl-PL"/>
        </w:rPr>
      </w:pPr>
    </w:p>
    <w:p w14:paraId="5EB737B2" w14:textId="77777777" w:rsidR="00847D49" w:rsidRPr="00847D49" w:rsidRDefault="00847D49" w:rsidP="00687E51">
      <w:pPr>
        <w:pStyle w:val="Akapitzlist"/>
        <w:numPr>
          <w:ilvl w:val="0"/>
          <w:numId w:val="34"/>
        </w:numPr>
        <w:spacing w:after="0" w:line="240" w:lineRule="auto"/>
        <w:rPr>
          <w:rFonts w:eastAsia="Times New Roman" w:cstheme="minorHAnsi"/>
          <w:lang w:eastAsia="pl-PL"/>
        </w:rPr>
      </w:pPr>
      <w:r w:rsidRPr="00847D49">
        <w:rPr>
          <w:rFonts w:eastAsia="Times New Roman" w:cstheme="minorHAnsi"/>
          <w:lang w:eastAsia="pl-PL"/>
        </w:rPr>
        <w:t>Pełnomocnictwo (jeżeli dotyczy)</w:t>
      </w:r>
    </w:p>
    <w:p w14:paraId="4C0DC92D" w14:textId="4FCA944D" w:rsidR="00173E64" w:rsidRPr="009B09E0" w:rsidRDefault="000C1709" w:rsidP="00687E51">
      <w:pPr>
        <w:pStyle w:val="Akapitzlist"/>
        <w:numPr>
          <w:ilvl w:val="0"/>
          <w:numId w:val="34"/>
        </w:numPr>
        <w:spacing w:after="0" w:line="240" w:lineRule="auto"/>
        <w:rPr>
          <w:rFonts w:eastAsia="Times New Roman" w:cstheme="minorHAnsi"/>
          <w:lang w:eastAsia="pl-PL"/>
        </w:rPr>
      </w:pPr>
      <w:r>
        <w:rPr>
          <w:rFonts w:eastAsia="Times New Roman" w:cstheme="minorHAnsi"/>
          <w:lang w:eastAsia="pl-PL"/>
        </w:rPr>
        <w:t>KRS/</w:t>
      </w:r>
      <w:proofErr w:type="spellStart"/>
      <w:r>
        <w:rPr>
          <w:rFonts w:eastAsia="Times New Roman" w:cstheme="minorHAnsi"/>
          <w:lang w:eastAsia="pl-PL"/>
        </w:rPr>
        <w:t>CEiDG</w:t>
      </w:r>
      <w:proofErr w:type="spellEnd"/>
    </w:p>
    <w:p w14:paraId="47EBA880" w14:textId="77777777" w:rsidR="00173E64" w:rsidRPr="009B09E0" w:rsidRDefault="00173E64" w:rsidP="00687E51">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847D49" w:rsidRPr="009B09E0" w14:paraId="25114F66" w14:textId="77777777" w:rsidTr="0059198C">
        <w:tc>
          <w:tcPr>
            <w:tcW w:w="8609" w:type="dxa"/>
            <w:shd w:val="clear" w:color="auto" w:fill="auto"/>
          </w:tcPr>
          <w:p w14:paraId="17F9A3C5" w14:textId="77777777" w:rsidR="00847D49" w:rsidRDefault="00847D49" w:rsidP="00687E51">
            <w:pPr>
              <w:spacing w:after="0" w:line="240" w:lineRule="auto"/>
              <w:jc w:val="center"/>
              <w:rPr>
                <w:rFonts w:eastAsia="Times New Roman" w:cstheme="minorHAnsi"/>
                <w:lang w:eastAsia="pl-PL"/>
              </w:rPr>
            </w:pPr>
          </w:p>
          <w:p w14:paraId="077B6D00" w14:textId="77777777" w:rsidR="00847D49" w:rsidRPr="009B09E0" w:rsidRDefault="00847D49" w:rsidP="00687E51">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847D49" w:rsidRPr="009B09E0" w14:paraId="739FCC65" w14:textId="77777777" w:rsidTr="0059198C">
        <w:tc>
          <w:tcPr>
            <w:tcW w:w="8609" w:type="dxa"/>
            <w:shd w:val="clear" w:color="auto" w:fill="auto"/>
          </w:tcPr>
          <w:p w14:paraId="241FD0F3" w14:textId="77777777" w:rsidR="00847D49" w:rsidRPr="009B09E0" w:rsidRDefault="00847D49" w:rsidP="00687E51">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547141E4" w14:textId="77777777" w:rsidR="00847D49" w:rsidRPr="009B09E0" w:rsidRDefault="00847D49" w:rsidP="00687E51">
      <w:pPr>
        <w:pStyle w:val="Akapitzlist"/>
        <w:spacing w:after="0" w:line="240" w:lineRule="auto"/>
        <w:rPr>
          <w:rFonts w:eastAsia="Times New Roman" w:cstheme="minorHAnsi"/>
          <w:lang w:eastAsia="pl-PL"/>
        </w:rPr>
      </w:pPr>
    </w:p>
    <w:p w14:paraId="150FBCDD" w14:textId="77777777" w:rsidR="00847D49" w:rsidRDefault="00847D49" w:rsidP="00687E51">
      <w:pPr>
        <w:spacing w:after="0" w:line="240" w:lineRule="auto"/>
        <w:ind w:right="567"/>
        <w:rPr>
          <w:rFonts w:eastAsia="Times New Roman" w:cstheme="minorHAnsi"/>
          <w:i/>
          <w:iCs/>
          <w:lang w:eastAsia="pl-PL"/>
        </w:rPr>
      </w:pPr>
    </w:p>
    <w:p w14:paraId="2016772F" w14:textId="77777777" w:rsidR="00173E64" w:rsidRPr="009B09E0" w:rsidRDefault="00173E64" w:rsidP="00687E51">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18E70FBB" w14:textId="77777777" w:rsidR="00173E64" w:rsidRPr="009B09E0" w:rsidRDefault="00173E64" w:rsidP="00687E51">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53419C" w14:textId="77777777" w:rsidR="00173E64" w:rsidRPr="009B09E0" w:rsidRDefault="00173E64" w:rsidP="00687E51">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FC3CFF" w14:textId="77777777" w:rsidR="00173E64" w:rsidRDefault="00173E64" w:rsidP="00687E51">
      <w:pPr>
        <w:spacing w:after="0" w:line="240" w:lineRule="auto"/>
        <w:jc w:val="both"/>
        <w:rPr>
          <w:rFonts w:cs="Segoe UI"/>
          <w:lang w:eastAsia="pl-PL"/>
        </w:rPr>
      </w:pPr>
    </w:p>
    <w:p w14:paraId="5D1FAD8B" w14:textId="77777777" w:rsidR="00847D49" w:rsidRDefault="00847D49" w:rsidP="00687E51">
      <w:pPr>
        <w:spacing w:after="0" w:line="240" w:lineRule="auto"/>
        <w:jc w:val="both"/>
        <w:rPr>
          <w:rFonts w:cs="Segoe UI"/>
          <w:lang w:eastAsia="pl-PL"/>
        </w:rPr>
      </w:pPr>
    </w:p>
    <w:p w14:paraId="2351A023" w14:textId="77777777" w:rsidR="00847D49" w:rsidRDefault="00847D49" w:rsidP="00687E51">
      <w:pPr>
        <w:spacing w:after="0" w:line="240" w:lineRule="auto"/>
        <w:jc w:val="both"/>
        <w:rPr>
          <w:rFonts w:cs="Segoe UI"/>
          <w:lang w:eastAsia="pl-PL"/>
        </w:rPr>
      </w:pPr>
    </w:p>
    <w:p w14:paraId="0D79351C" w14:textId="77777777" w:rsidR="00847D49" w:rsidRDefault="00847D49" w:rsidP="00687E51">
      <w:pPr>
        <w:spacing w:after="0" w:line="240" w:lineRule="auto"/>
        <w:jc w:val="both"/>
        <w:rPr>
          <w:rFonts w:cs="Segoe UI"/>
          <w:lang w:eastAsia="pl-PL"/>
        </w:rPr>
      </w:pPr>
    </w:p>
    <w:p w14:paraId="22F9483A" w14:textId="77777777" w:rsidR="00E246B6" w:rsidRDefault="00E246B6" w:rsidP="00687E51">
      <w:pPr>
        <w:spacing w:after="0" w:line="240" w:lineRule="auto"/>
        <w:jc w:val="both"/>
        <w:rPr>
          <w:rFonts w:cs="Segoe UI"/>
          <w:lang w:eastAsia="pl-PL"/>
        </w:rPr>
      </w:pPr>
    </w:p>
    <w:p w14:paraId="3D93388B" w14:textId="77777777" w:rsidR="00687E51" w:rsidRDefault="00687E51" w:rsidP="00687E51">
      <w:pPr>
        <w:spacing w:after="0" w:line="240" w:lineRule="auto"/>
        <w:jc w:val="both"/>
        <w:rPr>
          <w:rFonts w:cs="Segoe UI"/>
          <w:lang w:eastAsia="pl-PL"/>
        </w:rPr>
      </w:pPr>
    </w:p>
    <w:p w14:paraId="43D188AD" w14:textId="77777777" w:rsidR="00687E51" w:rsidRDefault="00687E51" w:rsidP="00687E51">
      <w:pPr>
        <w:spacing w:after="0" w:line="240" w:lineRule="auto"/>
        <w:jc w:val="both"/>
        <w:rPr>
          <w:rFonts w:cs="Segoe UI"/>
          <w:lang w:eastAsia="pl-PL"/>
        </w:rPr>
      </w:pPr>
    </w:p>
    <w:p w14:paraId="24981013" w14:textId="77777777" w:rsidR="00687E51" w:rsidRDefault="00687E51" w:rsidP="00687E51">
      <w:pPr>
        <w:spacing w:after="0" w:line="240" w:lineRule="auto"/>
        <w:jc w:val="both"/>
        <w:rPr>
          <w:rFonts w:cs="Segoe UI"/>
          <w:lang w:eastAsia="pl-PL"/>
        </w:rPr>
      </w:pPr>
    </w:p>
    <w:p w14:paraId="3041A9F1" w14:textId="77777777" w:rsidR="00687E51" w:rsidRDefault="00687E51" w:rsidP="00687E51">
      <w:pPr>
        <w:spacing w:after="0" w:line="240" w:lineRule="auto"/>
        <w:jc w:val="both"/>
        <w:rPr>
          <w:rFonts w:cs="Segoe UI"/>
          <w:lang w:eastAsia="pl-PL"/>
        </w:rPr>
      </w:pPr>
    </w:p>
    <w:p w14:paraId="347ABEA8" w14:textId="77777777" w:rsidR="00687E51" w:rsidRDefault="00687E51" w:rsidP="00687E51">
      <w:pPr>
        <w:spacing w:after="0" w:line="240" w:lineRule="auto"/>
        <w:jc w:val="both"/>
        <w:rPr>
          <w:rFonts w:cs="Segoe UI"/>
          <w:lang w:eastAsia="pl-PL"/>
        </w:rPr>
      </w:pPr>
    </w:p>
    <w:p w14:paraId="30B2E241" w14:textId="77777777" w:rsidR="00687E51" w:rsidRDefault="00687E51" w:rsidP="00687E51">
      <w:pPr>
        <w:spacing w:after="0" w:line="240" w:lineRule="auto"/>
        <w:jc w:val="both"/>
        <w:rPr>
          <w:rFonts w:cs="Segoe UI"/>
          <w:lang w:eastAsia="pl-PL"/>
        </w:rPr>
      </w:pPr>
    </w:p>
    <w:p w14:paraId="37AE84F4" w14:textId="77777777" w:rsidR="00687E51" w:rsidRDefault="00687E51" w:rsidP="00687E51">
      <w:pPr>
        <w:spacing w:after="0" w:line="240" w:lineRule="auto"/>
        <w:jc w:val="both"/>
        <w:rPr>
          <w:rFonts w:cs="Segoe UI"/>
          <w:lang w:eastAsia="pl-PL"/>
        </w:rPr>
      </w:pPr>
    </w:p>
    <w:p w14:paraId="59FB4C60" w14:textId="77777777" w:rsidR="00687E51" w:rsidRDefault="00687E51" w:rsidP="00687E51">
      <w:pPr>
        <w:spacing w:after="0" w:line="240" w:lineRule="auto"/>
        <w:jc w:val="both"/>
        <w:rPr>
          <w:rFonts w:cs="Segoe UI"/>
          <w:lang w:eastAsia="pl-PL"/>
        </w:rPr>
      </w:pPr>
    </w:p>
    <w:p w14:paraId="63A71063" w14:textId="77777777" w:rsidR="00687E51" w:rsidRDefault="00687E51" w:rsidP="00687E51">
      <w:pPr>
        <w:spacing w:after="0" w:line="240" w:lineRule="auto"/>
        <w:jc w:val="both"/>
        <w:rPr>
          <w:rFonts w:cs="Segoe UI"/>
          <w:lang w:eastAsia="pl-PL"/>
        </w:rPr>
      </w:pPr>
    </w:p>
    <w:p w14:paraId="18C1EA63" w14:textId="77777777" w:rsidR="00687E51" w:rsidRDefault="00687E51" w:rsidP="00687E51">
      <w:pPr>
        <w:spacing w:after="0" w:line="240" w:lineRule="auto"/>
        <w:jc w:val="both"/>
        <w:rPr>
          <w:rFonts w:cs="Segoe UI"/>
          <w:lang w:eastAsia="pl-PL"/>
        </w:rPr>
      </w:pPr>
    </w:p>
    <w:p w14:paraId="397A4B1B" w14:textId="77777777" w:rsidR="00687E51" w:rsidRDefault="00687E51" w:rsidP="00687E51">
      <w:pPr>
        <w:spacing w:after="0" w:line="240" w:lineRule="auto"/>
        <w:jc w:val="both"/>
        <w:rPr>
          <w:rFonts w:cs="Segoe UI"/>
          <w:lang w:eastAsia="pl-PL"/>
        </w:rPr>
      </w:pPr>
    </w:p>
    <w:p w14:paraId="4E74AAF7" w14:textId="77777777" w:rsidR="00687E51" w:rsidRDefault="00687E51" w:rsidP="00687E51">
      <w:pPr>
        <w:spacing w:after="0" w:line="240" w:lineRule="auto"/>
        <w:jc w:val="both"/>
        <w:rPr>
          <w:rFonts w:cs="Segoe UI"/>
          <w:lang w:eastAsia="pl-PL"/>
        </w:rPr>
      </w:pPr>
    </w:p>
    <w:p w14:paraId="728008D9" w14:textId="77777777" w:rsidR="00687E51" w:rsidRDefault="00687E51" w:rsidP="00687E51">
      <w:pPr>
        <w:spacing w:after="0" w:line="240" w:lineRule="auto"/>
        <w:jc w:val="both"/>
        <w:rPr>
          <w:rFonts w:cs="Segoe UI"/>
          <w:lang w:eastAsia="pl-PL"/>
        </w:rPr>
      </w:pPr>
    </w:p>
    <w:p w14:paraId="2022CB43" w14:textId="77777777" w:rsidR="00687E51" w:rsidRDefault="00687E51" w:rsidP="00687E51">
      <w:pPr>
        <w:spacing w:after="0" w:line="240" w:lineRule="auto"/>
        <w:jc w:val="both"/>
        <w:rPr>
          <w:rFonts w:cs="Segoe UI"/>
          <w:lang w:eastAsia="pl-PL"/>
        </w:rPr>
      </w:pPr>
    </w:p>
    <w:p w14:paraId="33BE4350" w14:textId="77777777" w:rsidR="00687E51" w:rsidRDefault="00687E51" w:rsidP="00687E51">
      <w:pPr>
        <w:spacing w:after="0" w:line="240" w:lineRule="auto"/>
        <w:jc w:val="both"/>
        <w:rPr>
          <w:rFonts w:cs="Segoe UI"/>
          <w:lang w:eastAsia="pl-PL"/>
        </w:rPr>
      </w:pPr>
    </w:p>
    <w:p w14:paraId="369696D1" w14:textId="77777777" w:rsidR="00687E51" w:rsidRDefault="00687E51" w:rsidP="00687E51">
      <w:pPr>
        <w:spacing w:after="0" w:line="240" w:lineRule="auto"/>
        <w:jc w:val="both"/>
        <w:rPr>
          <w:rFonts w:cs="Segoe UI"/>
          <w:lang w:eastAsia="pl-PL"/>
        </w:rPr>
      </w:pPr>
    </w:p>
    <w:p w14:paraId="7A7222CE" w14:textId="77777777" w:rsidR="00687E51" w:rsidRDefault="00687E51" w:rsidP="00687E51">
      <w:pPr>
        <w:spacing w:after="0" w:line="240" w:lineRule="auto"/>
        <w:jc w:val="both"/>
        <w:rPr>
          <w:rFonts w:cs="Segoe UI"/>
          <w:lang w:eastAsia="pl-PL"/>
        </w:rPr>
      </w:pPr>
    </w:p>
    <w:p w14:paraId="4042583A" w14:textId="77777777" w:rsidR="00687E51" w:rsidRDefault="00687E51" w:rsidP="00687E51">
      <w:pPr>
        <w:spacing w:after="0" w:line="240" w:lineRule="auto"/>
        <w:jc w:val="both"/>
        <w:rPr>
          <w:rFonts w:cs="Segoe UI"/>
          <w:lang w:eastAsia="pl-PL"/>
        </w:rPr>
      </w:pPr>
    </w:p>
    <w:p w14:paraId="3B8556B4" w14:textId="77777777" w:rsidR="00687E51" w:rsidRDefault="00687E51" w:rsidP="00687E51">
      <w:pPr>
        <w:spacing w:after="0" w:line="240" w:lineRule="auto"/>
        <w:jc w:val="both"/>
        <w:rPr>
          <w:rFonts w:cs="Segoe UI"/>
          <w:lang w:eastAsia="pl-PL"/>
        </w:rPr>
      </w:pPr>
    </w:p>
    <w:p w14:paraId="39D6E18B" w14:textId="77777777" w:rsidR="00687E51" w:rsidRDefault="00687E51" w:rsidP="00687E51">
      <w:pPr>
        <w:spacing w:after="0" w:line="240" w:lineRule="auto"/>
        <w:jc w:val="both"/>
        <w:rPr>
          <w:rFonts w:cs="Segoe UI"/>
          <w:lang w:eastAsia="pl-PL"/>
        </w:rPr>
      </w:pPr>
    </w:p>
    <w:p w14:paraId="627679FE" w14:textId="77777777" w:rsidR="00687E51" w:rsidRDefault="00687E51" w:rsidP="00687E51">
      <w:pPr>
        <w:spacing w:after="0" w:line="240" w:lineRule="auto"/>
        <w:jc w:val="both"/>
        <w:rPr>
          <w:rFonts w:cs="Segoe UI"/>
          <w:lang w:eastAsia="pl-PL"/>
        </w:rPr>
      </w:pPr>
    </w:p>
    <w:p w14:paraId="18DCCAC1" w14:textId="77777777" w:rsidR="00687E51" w:rsidRDefault="00687E51" w:rsidP="00687E51">
      <w:pPr>
        <w:spacing w:after="0" w:line="240" w:lineRule="auto"/>
        <w:jc w:val="both"/>
        <w:rPr>
          <w:rFonts w:cs="Segoe UI"/>
          <w:lang w:eastAsia="pl-PL"/>
        </w:rPr>
      </w:pPr>
    </w:p>
    <w:p w14:paraId="022B9E73" w14:textId="7632E088" w:rsidR="000E0809" w:rsidRPr="009B09E0" w:rsidRDefault="00256CEE" w:rsidP="00687E51">
      <w:pPr>
        <w:spacing w:after="0" w:line="240" w:lineRule="auto"/>
        <w:jc w:val="both"/>
        <w:rPr>
          <w:rFonts w:cs="Segoe UI"/>
          <w:lang w:eastAsia="pl-PL"/>
        </w:rPr>
      </w:pPr>
      <w:r w:rsidRPr="009B09E0">
        <w:rPr>
          <w:rFonts w:cs="Segoe UI"/>
          <w:noProof/>
          <w:lang w:eastAsia="pl-PL"/>
        </w:rPr>
        <mc:AlternateContent>
          <mc:Choice Requires="wps">
            <w:drawing>
              <wp:anchor distT="45720" distB="45720" distL="114300" distR="114300" simplePos="0" relativeHeight="251663360" behindDoc="0" locked="0" layoutInCell="1" allowOverlap="1" wp14:anchorId="045A7344" wp14:editId="1D04BCF0">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07108E32" w14:textId="77777777" w:rsidR="002C3DCE" w:rsidRPr="004D2D3F" w:rsidRDefault="002C3DCE" w:rsidP="00256CEE">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A7344"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07108E32" w14:textId="77777777" w:rsidR="002C3DCE" w:rsidRPr="004D2D3F" w:rsidRDefault="002C3DCE" w:rsidP="00256CEE">
                      <w:pPr>
                        <w:rPr>
                          <w:sz w:val="18"/>
                          <w:szCs w:val="20"/>
                        </w:rPr>
                      </w:pPr>
                    </w:p>
                  </w:txbxContent>
                </v:textbox>
                <w10:wrap anchorx="margin"/>
              </v:shape>
            </w:pict>
          </mc:Fallback>
        </mc:AlternateContent>
      </w:r>
    </w:p>
    <w:p w14:paraId="3CAA5300" w14:textId="23E64A77" w:rsidR="00F23A36" w:rsidRPr="00847D49" w:rsidRDefault="00F23A36" w:rsidP="00687E51">
      <w:pPr>
        <w:pStyle w:val="Nagwek1"/>
        <w:spacing w:after="0" w:line="240" w:lineRule="auto"/>
        <w:jc w:val="center"/>
        <w:rPr>
          <w:rFonts w:cs="Segoe UI"/>
          <w:color w:val="auto"/>
          <w:sz w:val="24"/>
          <w:szCs w:val="24"/>
          <w:lang w:eastAsia="pl-PL"/>
        </w:rPr>
      </w:pPr>
      <w:r w:rsidRPr="00847D49">
        <w:rPr>
          <w:rFonts w:cs="Segoe UI"/>
          <w:color w:val="auto"/>
          <w:sz w:val="24"/>
          <w:szCs w:val="24"/>
          <w:lang w:eastAsia="pl-PL"/>
        </w:rPr>
        <w:lastRenderedPageBreak/>
        <w:t>Projekt</w:t>
      </w:r>
    </w:p>
    <w:p w14:paraId="438976A1" w14:textId="653EFE30" w:rsidR="000E0809" w:rsidRPr="00847D49" w:rsidRDefault="000E0809" w:rsidP="00687E51">
      <w:pPr>
        <w:pStyle w:val="Nagwek1"/>
        <w:spacing w:after="0" w:line="240" w:lineRule="auto"/>
        <w:jc w:val="center"/>
        <w:rPr>
          <w:rFonts w:cs="Segoe UI"/>
          <w:color w:val="auto"/>
          <w:sz w:val="24"/>
          <w:szCs w:val="24"/>
          <w:lang w:eastAsia="pl-PL"/>
        </w:rPr>
      </w:pPr>
      <w:r w:rsidRPr="00847D49">
        <w:rPr>
          <w:rFonts w:cs="Segoe UI"/>
          <w:color w:val="auto"/>
          <w:sz w:val="24"/>
          <w:szCs w:val="24"/>
          <w:lang w:eastAsia="pl-PL"/>
        </w:rPr>
        <w:t>Umowa nr …………</w:t>
      </w:r>
    </w:p>
    <w:p w14:paraId="0B98CED1" w14:textId="77777777" w:rsidR="000E0809" w:rsidRPr="009B09E0" w:rsidRDefault="000E0809" w:rsidP="00687E51">
      <w:pPr>
        <w:spacing w:after="0" w:line="240" w:lineRule="auto"/>
        <w:jc w:val="both"/>
        <w:rPr>
          <w:rFonts w:cs="Segoe UI"/>
          <w:lang w:eastAsia="pl-PL"/>
        </w:rPr>
      </w:pPr>
      <w:r w:rsidRPr="009B09E0">
        <w:rPr>
          <w:rFonts w:cs="Segoe UI"/>
          <w:lang w:eastAsia="pl-PL"/>
        </w:rPr>
        <w:t>zawarta w dniu ............................. , pomiędzy Zamawiającym:</w:t>
      </w:r>
    </w:p>
    <w:p w14:paraId="4E4C1BA8" w14:textId="63159E61" w:rsidR="00A97738" w:rsidRPr="005851DF" w:rsidRDefault="00D768F8" w:rsidP="00687E51">
      <w:pPr>
        <w:spacing w:after="0" w:line="240" w:lineRule="auto"/>
        <w:jc w:val="both"/>
        <w:rPr>
          <w:rFonts w:ascii="Calibri" w:hAnsi="Calibri"/>
        </w:rPr>
      </w:pPr>
      <w:r w:rsidRPr="00D768F8">
        <w:rPr>
          <w:rFonts w:cs="Segoe UI"/>
          <w:lang w:eastAsia="pl-PL"/>
        </w:rPr>
        <w:t>z siedzibą w</w:t>
      </w:r>
      <w:r>
        <w:rPr>
          <w:rFonts w:cs="Segoe UI"/>
          <w:lang w:eastAsia="pl-PL"/>
        </w:rPr>
        <w:t xml:space="preserve"> ………………..</w:t>
      </w:r>
      <w:r w:rsidRPr="00D768F8">
        <w:rPr>
          <w:rFonts w:cs="Segoe UI"/>
          <w:lang w:eastAsia="pl-PL"/>
        </w:rPr>
        <w:t xml:space="preserve">, przy ul. , </w:t>
      </w:r>
      <w:r w:rsidR="00A97738">
        <w:rPr>
          <w:rFonts w:cs="Segoe UI"/>
          <w:lang w:eastAsia="pl-PL"/>
        </w:rPr>
        <w:t xml:space="preserve"> </w:t>
      </w:r>
      <w:r w:rsidR="00A97738" w:rsidRPr="005851DF">
        <w:t>wpisanym do Rejestru związków międzygminnych pod pozycją 246”</w:t>
      </w:r>
    </w:p>
    <w:p w14:paraId="0042D09E" w14:textId="7D09A10C" w:rsidR="000E0809" w:rsidRPr="005851DF" w:rsidRDefault="00D768F8" w:rsidP="00687E51">
      <w:pPr>
        <w:spacing w:after="0" w:line="240" w:lineRule="auto"/>
        <w:jc w:val="both"/>
        <w:rPr>
          <w:rFonts w:cs="Segoe UI"/>
          <w:lang w:eastAsia="pl-PL"/>
        </w:rPr>
      </w:pPr>
      <w:r w:rsidRPr="005851DF">
        <w:rPr>
          <w:rFonts w:cs="Segoe UI"/>
          <w:lang w:eastAsia="pl-PL"/>
        </w:rPr>
        <w:t>, NIP:</w:t>
      </w:r>
      <w:r w:rsidR="00A97738" w:rsidRPr="005851DF">
        <w:rPr>
          <w:rFonts w:cs="Segoe UI"/>
          <w:lang w:eastAsia="pl-PL"/>
        </w:rPr>
        <w:t xml:space="preserve">                   </w:t>
      </w:r>
      <w:r w:rsidRPr="005851DF">
        <w:rPr>
          <w:rFonts w:cs="Segoe UI"/>
          <w:lang w:eastAsia="pl-PL"/>
        </w:rPr>
        <w:t>, REGON:</w:t>
      </w:r>
      <w:r w:rsidR="00A97738" w:rsidRPr="005851DF">
        <w:rPr>
          <w:rFonts w:cs="Segoe UI"/>
          <w:lang w:eastAsia="pl-PL"/>
        </w:rPr>
        <w:t xml:space="preserve">                         </w:t>
      </w:r>
      <w:r w:rsidRPr="005851DF">
        <w:rPr>
          <w:rFonts w:cs="Segoe UI"/>
          <w:lang w:eastAsia="pl-PL"/>
        </w:rPr>
        <w:t xml:space="preserve">, </w:t>
      </w:r>
      <w:r w:rsidR="000E0809" w:rsidRPr="005851DF">
        <w:rPr>
          <w:rFonts w:cs="Segoe UI"/>
          <w:lang w:eastAsia="pl-PL"/>
        </w:rPr>
        <w:t>reprezentowanym przez:</w:t>
      </w:r>
    </w:p>
    <w:p w14:paraId="1E49E2B7" w14:textId="0EF8EE0A" w:rsidR="000E0809" w:rsidRPr="009B09E0" w:rsidRDefault="00256CEE" w:rsidP="00687E51">
      <w:pPr>
        <w:pStyle w:val="Akapitzlist"/>
        <w:numPr>
          <w:ilvl w:val="0"/>
          <w:numId w:val="10"/>
        </w:numPr>
        <w:spacing w:after="0" w:line="240" w:lineRule="auto"/>
        <w:contextualSpacing w:val="0"/>
        <w:jc w:val="both"/>
        <w:rPr>
          <w:rFonts w:cs="Segoe UI"/>
          <w:lang w:eastAsia="pl-PL"/>
        </w:rPr>
      </w:pPr>
      <w:r w:rsidRPr="009B09E0">
        <w:rPr>
          <w:rFonts w:cs="Segoe UI"/>
          <w:lang w:eastAsia="pl-PL"/>
        </w:rPr>
        <w:t>……………………………………………</w:t>
      </w:r>
    </w:p>
    <w:p w14:paraId="138B4B7E" w14:textId="7ED0C0DB" w:rsidR="000E0809" w:rsidRPr="009B09E0" w:rsidRDefault="000E0809" w:rsidP="00687E51">
      <w:pPr>
        <w:spacing w:after="0" w:line="240" w:lineRule="auto"/>
        <w:jc w:val="both"/>
        <w:rPr>
          <w:rFonts w:cs="Segoe UI"/>
          <w:lang w:eastAsia="pl-PL"/>
        </w:rPr>
      </w:pPr>
      <w:r w:rsidRPr="009B09E0">
        <w:rPr>
          <w:rFonts w:cs="Segoe UI"/>
          <w:lang w:eastAsia="pl-PL"/>
        </w:rPr>
        <w:t>zwanym w treści umowy “Ubezpieczającym”</w:t>
      </w:r>
    </w:p>
    <w:p w14:paraId="61DBEDCC" w14:textId="77777777" w:rsidR="000E0809" w:rsidRPr="009B09E0" w:rsidRDefault="000E0809" w:rsidP="00687E51">
      <w:pPr>
        <w:spacing w:after="0" w:line="240" w:lineRule="auto"/>
        <w:jc w:val="both"/>
        <w:rPr>
          <w:rFonts w:cs="Segoe UI"/>
          <w:lang w:eastAsia="pl-PL"/>
        </w:rPr>
      </w:pPr>
      <w:r w:rsidRPr="009B09E0">
        <w:rPr>
          <w:rFonts w:cs="Segoe UI"/>
          <w:lang w:eastAsia="pl-PL"/>
        </w:rPr>
        <w:t>a Wykonawcą:</w:t>
      </w:r>
    </w:p>
    <w:p w14:paraId="4D3EA0D2" w14:textId="7989880A" w:rsidR="000E0809" w:rsidRPr="009B09E0" w:rsidRDefault="000E0809" w:rsidP="00687E51">
      <w:pPr>
        <w:spacing w:after="0" w:line="240" w:lineRule="auto"/>
        <w:jc w:val="both"/>
        <w:rPr>
          <w:rFonts w:cs="Segoe UI"/>
          <w:lang w:eastAsia="pl-PL"/>
        </w:rPr>
      </w:pPr>
      <w:r w:rsidRPr="009B09E0">
        <w:rPr>
          <w:rFonts w:cs="Segoe UI"/>
          <w:lang w:eastAsia="pl-PL"/>
        </w:rPr>
        <w:t>.............................................................................................................................................., z siedzibą w .............................. przy ul............................................., kod pocztowy ............... miejscowość .............................., wpisanym do</w:t>
      </w:r>
      <w:r w:rsidR="00B15649" w:rsidRPr="009B09E0">
        <w:rPr>
          <w:rFonts w:cs="Segoe UI"/>
          <w:lang w:eastAsia="pl-PL"/>
        </w:rPr>
        <w:t> </w:t>
      </w:r>
      <w:r w:rsidRPr="009B09E0">
        <w:rPr>
          <w:rFonts w:cs="Segoe UI"/>
          <w:lang w:eastAsia="pl-PL"/>
        </w:rPr>
        <w:t xml:space="preserve">Krajowego Rejestru Sądowego prowadzonego przez................................................................................ pod numerem KRS.........................., Regon......................, NIP ......................... </w:t>
      </w:r>
    </w:p>
    <w:p w14:paraId="76AC7FD6" w14:textId="77777777" w:rsidR="000E0809" w:rsidRPr="009B09E0" w:rsidRDefault="000E0809" w:rsidP="00687E51">
      <w:pPr>
        <w:spacing w:after="0" w:line="240" w:lineRule="auto"/>
        <w:jc w:val="both"/>
        <w:rPr>
          <w:rFonts w:cs="Segoe UI"/>
          <w:lang w:eastAsia="pl-PL"/>
        </w:rPr>
      </w:pPr>
      <w:r w:rsidRPr="009B09E0">
        <w:rPr>
          <w:rFonts w:cs="Segoe UI"/>
          <w:lang w:eastAsia="pl-PL"/>
        </w:rPr>
        <w:t>reprezentowanym przez:</w:t>
      </w:r>
    </w:p>
    <w:p w14:paraId="52B135FE" w14:textId="37AE3D79" w:rsidR="000E0809" w:rsidRPr="009B09E0" w:rsidRDefault="000E0809" w:rsidP="00687E51">
      <w:pPr>
        <w:pStyle w:val="Akapitzlist"/>
        <w:numPr>
          <w:ilvl w:val="0"/>
          <w:numId w:val="9"/>
        </w:numPr>
        <w:spacing w:after="0" w:line="240" w:lineRule="auto"/>
        <w:contextualSpacing w:val="0"/>
        <w:jc w:val="both"/>
        <w:rPr>
          <w:rFonts w:cs="Segoe UI"/>
          <w:lang w:eastAsia="pl-PL"/>
        </w:rPr>
      </w:pPr>
      <w:r w:rsidRPr="009B09E0">
        <w:rPr>
          <w:rFonts w:cs="Segoe UI"/>
          <w:lang w:eastAsia="pl-PL"/>
        </w:rPr>
        <w:t>………………………………………………</w:t>
      </w:r>
    </w:p>
    <w:p w14:paraId="737137D9" w14:textId="12CE0D1A" w:rsidR="000E0809" w:rsidRPr="009B09E0" w:rsidRDefault="000E0809" w:rsidP="00687E51">
      <w:pPr>
        <w:pStyle w:val="Akapitzlist"/>
        <w:numPr>
          <w:ilvl w:val="0"/>
          <w:numId w:val="9"/>
        </w:numPr>
        <w:spacing w:after="0" w:line="240" w:lineRule="auto"/>
        <w:contextualSpacing w:val="0"/>
        <w:jc w:val="both"/>
        <w:rPr>
          <w:rFonts w:cs="Segoe UI"/>
          <w:lang w:eastAsia="pl-PL"/>
        </w:rPr>
      </w:pPr>
      <w:r w:rsidRPr="009B09E0">
        <w:rPr>
          <w:rFonts w:cs="Segoe UI"/>
          <w:lang w:eastAsia="pl-PL"/>
        </w:rPr>
        <w:t>……………………………………………….</w:t>
      </w:r>
    </w:p>
    <w:p w14:paraId="59787338" w14:textId="77777777" w:rsidR="000E0809" w:rsidRPr="009B09E0" w:rsidRDefault="000E0809" w:rsidP="00687E51">
      <w:pPr>
        <w:spacing w:after="0" w:line="240" w:lineRule="auto"/>
        <w:jc w:val="both"/>
        <w:rPr>
          <w:rFonts w:cs="Segoe UI"/>
          <w:lang w:eastAsia="pl-PL"/>
        </w:rPr>
      </w:pPr>
      <w:r w:rsidRPr="009B09E0">
        <w:rPr>
          <w:rFonts w:cs="Segoe UI"/>
          <w:lang w:eastAsia="pl-PL"/>
        </w:rPr>
        <w:t>zwanym w treści umowy “Ubezpieczycielem”</w:t>
      </w:r>
    </w:p>
    <w:p w14:paraId="7CE9210D" w14:textId="284DF52D" w:rsidR="000E0809" w:rsidRPr="009B09E0" w:rsidRDefault="000E0809" w:rsidP="00687E51">
      <w:pPr>
        <w:spacing w:after="0" w:line="240" w:lineRule="auto"/>
        <w:jc w:val="both"/>
        <w:rPr>
          <w:rFonts w:cs="Segoe UI"/>
          <w:lang w:eastAsia="pl-PL"/>
        </w:rPr>
      </w:pPr>
      <w:r w:rsidRPr="009B09E0">
        <w:rPr>
          <w:rFonts w:cs="Segoe UI"/>
          <w:lang w:eastAsia="pl-PL"/>
        </w:rPr>
        <w:t>Niniejsza umowa jest następstwem wyboru wykonawcy dokonanym w postępowaniu o zamówienie publiczne prowadzonym w t</w:t>
      </w:r>
      <w:r w:rsidR="008968C8" w:rsidRPr="009B09E0">
        <w:rPr>
          <w:rFonts w:cs="Segoe UI"/>
          <w:lang w:eastAsia="pl-PL"/>
        </w:rPr>
        <w:t xml:space="preserve">rybie </w:t>
      </w:r>
      <w:r w:rsidR="005851DF">
        <w:rPr>
          <w:rFonts w:cs="Segoe UI"/>
          <w:lang w:eastAsia="pl-PL"/>
        </w:rPr>
        <w:t>przetargu nieograniczonego</w:t>
      </w:r>
      <w:r w:rsidR="000C1709">
        <w:rPr>
          <w:rFonts w:cs="Segoe UI"/>
          <w:lang w:eastAsia="pl-PL"/>
        </w:rPr>
        <w:t xml:space="preserve"> na podstawie </w:t>
      </w:r>
      <w:r w:rsidRPr="009B09E0">
        <w:rPr>
          <w:rFonts w:cs="Segoe UI"/>
          <w:lang w:eastAsia="pl-PL"/>
        </w:rPr>
        <w:t>ustawy z</w:t>
      </w:r>
      <w:r w:rsidR="00256CEE" w:rsidRPr="009B09E0">
        <w:rPr>
          <w:rFonts w:cs="Segoe UI"/>
          <w:lang w:eastAsia="pl-PL"/>
        </w:rPr>
        <w:t> </w:t>
      </w:r>
      <w:r w:rsidRPr="009B09E0">
        <w:rPr>
          <w:rFonts w:cs="Segoe UI"/>
          <w:lang w:eastAsia="pl-PL"/>
        </w:rPr>
        <w:t xml:space="preserve">dnia </w:t>
      </w:r>
      <w:r w:rsidR="008968C8" w:rsidRPr="009B09E0">
        <w:rPr>
          <w:rFonts w:cs="Segoe UI"/>
          <w:lang w:eastAsia="pl-PL"/>
        </w:rPr>
        <w:t>11 września 2019</w:t>
      </w:r>
      <w:r w:rsidRPr="009B09E0">
        <w:rPr>
          <w:rFonts w:cs="Segoe UI"/>
          <w:lang w:eastAsia="pl-PL"/>
        </w:rPr>
        <w:t xml:space="preserve"> roku Prawo zamówień </w:t>
      </w:r>
      <w:r w:rsidR="000C1709">
        <w:rPr>
          <w:rFonts w:cs="Segoe UI"/>
          <w:lang w:eastAsia="pl-PL"/>
        </w:rPr>
        <w:t>publicznych (</w:t>
      </w:r>
      <w:proofErr w:type="spellStart"/>
      <w:r w:rsidR="000C1709">
        <w:rPr>
          <w:rFonts w:cs="Segoe UI"/>
          <w:lang w:eastAsia="pl-PL"/>
        </w:rPr>
        <w:t>t.j</w:t>
      </w:r>
      <w:proofErr w:type="spellEnd"/>
      <w:r w:rsidR="000C1709">
        <w:rPr>
          <w:rFonts w:cs="Segoe UI"/>
          <w:lang w:eastAsia="pl-PL"/>
        </w:rPr>
        <w:t>. Dz.U.202</w:t>
      </w:r>
      <w:r w:rsidR="005851DF">
        <w:rPr>
          <w:rFonts w:cs="Segoe UI"/>
          <w:lang w:eastAsia="pl-PL"/>
        </w:rPr>
        <w:t xml:space="preserve">2r. </w:t>
      </w:r>
      <w:r w:rsidR="000C1709">
        <w:rPr>
          <w:rFonts w:cs="Segoe UI"/>
          <w:lang w:eastAsia="pl-PL"/>
        </w:rPr>
        <w:t>poz. 1</w:t>
      </w:r>
      <w:r w:rsidR="005851DF">
        <w:rPr>
          <w:rFonts w:cs="Segoe UI"/>
          <w:lang w:eastAsia="pl-PL"/>
        </w:rPr>
        <w:t>710</w:t>
      </w:r>
      <w:r w:rsidR="008968C8" w:rsidRPr="009B09E0">
        <w:rPr>
          <w:rFonts w:cs="Segoe UI"/>
          <w:lang w:eastAsia="pl-PL"/>
        </w:rPr>
        <w:t xml:space="preserve"> ze zm.</w:t>
      </w:r>
      <w:r w:rsidRPr="009B09E0">
        <w:rPr>
          <w:rFonts w:cs="Segoe UI"/>
          <w:lang w:eastAsia="pl-PL"/>
        </w:rPr>
        <w:t>)</w:t>
      </w:r>
      <w:r w:rsidR="00256CEE" w:rsidRPr="009B09E0">
        <w:rPr>
          <w:rFonts w:cs="Segoe UI"/>
          <w:lang w:eastAsia="pl-PL"/>
        </w:rPr>
        <w:t>.</w:t>
      </w:r>
    </w:p>
    <w:p w14:paraId="16A5FDA4"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§1</w:t>
      </w:r>
    </w:p>
    <w:p w14:paraId="79003140"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PRZEDMIOT UMOWY</w:t>
      </w:r>
    </w:p>
    <w:p w14:paraId="7F4D3C43" w14:textId="2C138349" w:rsidR="000E0809" w:rsidRPr="009B09E0" w:rsidRDefault="0098355D" w:rsidP="00687E51">
      <w:pPr>
        <w:spacing w:after="0" w:line="240" w:lineRule="auto"/>
        <w:jc w:val="both"/>
        <w:rPr>
          <w:rFonts w:cs="Segoe UI"/>
          <w:lang w:eastAsia="pl-PL"/>
        </w:rPr>
      </w:pPr>
      <w:r>
        <w:rPr>
          <w:rFonts w:cs="Segoe UI"/>
          <w:lang w:eastAsia="pl-PL"/>
        </w:rPr>
        <w:t xml:space="preserve">1. </w:t>
      </w:r>
      <w:r w:rsidR="000E0809" w:rsidRPr="009B09E0">
        <w:rPr>
          <w:rFonts w:cs="Segoe UI"/>
          <w:lang w:eastAsia="pl-PL"/>
        </w:rPr>
        <w:t>Przedmiotem umowy jest świadczenie przez Ubezpieczyciela na rzecz Ubezpieczającego usługi ubezpieczeniowej obejmującej    …</w:t>
      </w:r>
      <w:r w:rsidR="000C1709">
        <w:rPr>
          <w:rFonts w:cs="Segoe UI"/>
          <w:lang w:eastAsia="pl-PL"/>
        </w:rPr>
        <w:t xml:space="preserve">..…………………………………………… </w:t>
      </w:r>
      <w:r w:rsidR="000E0809" w:rsidRPr="009B09E0">
        <w:rPr>
          <w:rFonts w:cs="Segoe UI"/>
          <w:lang w:eastAsia="pl-PL"/>
        </w:rPr>
        <w:t xml:space="preserve">w zakresie określonym w opisie przedmiotu zamówienia zawartym </w:t>
      </w:r>
      <w:r w:rsidR="000C1709">
        <w:rPr>
          <w:rFonts w:cs="Segoe UI"/>
          <w:lang w:eastAsia="pl-PL"/>
        </w:rPr>
        <w:t xml:space="preserve">w </w:t>
      </w:r>
      <w:r w:rsidR="000E0809" w:rsidRPr="009B09E0">
        <w:rPr>
          <w:rFonts w:cs="Segoe UI"/>
          <w:lang w:eastAsia="pl-PL"/>
        </w:rPr>
        <w:t>załącznikach do</w:t>
      </w:r>
      <w:r w:rsidR="00B15649" w:rsidRPr="009B09E0">
        <w:rPr>
          <w:rFonts w:cs="Segoe UI"/>
          <w:lang w:eastAsia="pl-PL"/>
        </w:rPr>
        <w:t> </w:t>
      </w:r>
      <w:r w:rsidR="00947E31">
        <w:rPr>
          <w:rFonts w:cs="Segoe UI"/>
          <w:lang w:eastAsia="pl-PL"/>
        </w:rPr>
        <w:t>umowy oraz</w:t>
      </w:r>
      <w:r w:rsidR="000E0809" w:rsidRPr="009B09E0">
        <w:rPr>
          <w:rFonts w:cs="Segoe UI"/>
          <w:lang w:eastAsia="pl-PL"/>
        </w:rPr>
        <w:t xml:space="preserve"> zgodnie z przedstawioną ofertą.</w:t>
      </w:r>
    </w:p>
    <w:p w14:paraId="1C2B75F7" w14:textId="22768708" w:rsidR="000E0809" w:rsidRDefault="0098355D" w:rsidP="00687E51">
      <w:pPr>
        <w:spacing w:after="0" w:line="240" w:lineRule="auto"/>
        <w:jc w:val="both"/>
        <w:rPr>
          <w:rFonts w:cs="Segoe UI"/>
          <w:lang w:eastAsia="pl-PL"/>
        </w:rPr>
      </w:pPr>
      <w:r>
        <w:rPr>
          <w:rFonts w:cs="Segoe UI"/>
          <w:lang w:eastAsia="pl-PL"/>
        </w:rPr>
        <w:t xml:space="preserve">2. </w:t>
      </w:r>
      <w:r w:rsidR="000E0809" w:rsidRPr="009B09E0">
        <w:rPr>
          <w:rFonts w:cs="Segoe UI"/>
          <w:lang w:eastAsia="pl-PL"/>
        </w:rPr>
        <w:t xml:space="preserve">Przedmiot umowy zostanie potwierdzony przez Ubezpieczyciela stosownymi polisami lub innymi wymaganymi dokumentami ubezpieczenia, zgodnie z wymogami określonymi </w:t>
      </w:r>
      <w:r w:rsidR="008968C8" w:rsidRPr="009B09E0">
        <w:rPr>
          <w:rFonts w:cs="Segoe UI"/>
          <w:lang w:eastAsia="pl-PL"/>
        </w:rPr>
        <w:t>w S</w:t>
      </w:r>
      <w:r w:rsidR="000E0809" w:rsidRPr="009B09E0">
        <w:rPr>
          <w:rFonts w:cs="Segoe UI"/>
          <w:lang w:eastAsia="pl-PL"/>
        </w:rPr>
        <w:t>WZ.</w:t>
      </w:r>
    </w:p>
    <w:p w14:paraId="5266E2EF" w14:textId="5F318401" w:rsidR="00F30E37" w:rsidRDefault="00F30E37" w:rsidP="00687E51">
      <w:pPr>
        <w:pStyle w:val="Nagwek2"/>
        <w:spacing w:before="0" w:after="0" w:line="240" w:lineRule="auto"/>
        <w:jc w:val="center"/>
        <w:rPr>
          <w:rFonts w:cs="Segoe UI"/>
          <w:color w:val="auto"/>
          <w:lang w:eastAsia="pl-PL"/>
        </w:rPr>
      </w:pPr>
      <w:r w:rsidRPr="009B09E0">
        <w:rPr>
          <w:rFonts w:cs="Segoe UI"/>
          <w:color w:val="auto"/>
          <w:lang w:eastAsia="pl-PL"/>
        </w:rPr>
        <w:t>§</w:t>
      </w:r>
      <w:r>
        <w:rPr>
          <w:rFonts w:cs="Segoe UI"/>
          <w:color w:val="auto"/>
          <w:lang w:eastAsia="pl-PL"/>
        </w:rPr>
        <w:t>2</w:t>
      </w:r>
    </w:p>
    <w:p w14:paraId="51FEC87E" w14:textId="5BB48452" w:rsidR="0098355D" w:rsidRPr="00F30E37" w:rsidRDefault="0098355D" w:rsidP="00687E51">
      <w:pPr>
        <w:spacing w:after="0" w:line="240" w:lineRule="auto"/>
        <w:jc w:val="center"/>
        <w:rPr>
          <w:rFonts w:cs="Segoe UI"/>
          <w:b/>
          <w:lang w:eastAsia="pl-PL"/>
        </w:rPr>
      </w:pPr>
      <w:r w:rsidRPr="00F30E37">
        <w:rPr>
          <w:rFonts w:cs="Segoe UI"/>
          <w:b/>
          <w:lang w:eastAsia="pl-PL"/>
        </w:rPr>
        <w:t>Zatrudnienie osób</w:t>
      </w:r>
    </w:p>
    <w:p w14:paraId="365E5F7E" w14:textId="467F4D61" w:rsidR="0098355D" w:rsidRPr="0098355D" w:rsidRDefault="00F30E37" w:rsidP="00687E51">
      <w:pPr>
        <w:spacing w:after="0" w:line="240" w:lineRule="auto"/>
        <w:jc w:val="both"/>
        <w:rPr>
          <w:rFonts w:cs="Segoe UI"/>
          <w:lang w:eastAsia="pl-PL"/>
        </w:rPr>
      </w:pPr>
      <w:r>
        <w:rPr>
          <w:rFonts w:cs="Segoe UI"/>
          <w:lang w:eastAsia="pl-PL"/>
        </w:rPr>
        <w:t xml:space="preserve">1. </w:t>
      </w:r>
      <w:r w:rsidR="0098355D" w:rsidRPr="0098355D">
        <w:rPr>
          <w:rFonts w:cs="Segoe UI"/>
          <w:lang w:eastAsia="pl-PL"/>
        </w:rPr>
        <w:t>Do realizacji zamówienia Zamawiający wymaga wyznaczenia przez Wykonawcę 1 osoby do kontaktu i bieżącej obsługi (m.in. przygotowanie i wystawienie dokumentacji polisowej, przyjmowanie zgłoszeń od Zamawiającego, informowanie o procesie likwidacji), zatrudnionej na podstawie umowy o pracę. W stosunku do wskazanej osoby, na każde żądanie Zamawiającego Wykonawca przedstawi dokumenty potwierdzające zatrudnienie na umowę o pracę (np. sprawozdanie Z-06 dla GUS, kopie umów o pracę, dowód zgłoszenia do ZUS, itp.).</w:t>
      </w:r>
    </w:p>
    <w:p w14:paraId="677DEC28" w14:textId="4ECEADEF" w:rsidR="0098355D" w:rsidRPr="0098355D" w:rsidRDefault="00F30E37" w:rsidP="00687E51">
      <w:pPr>
        <w:spacing w:after="0" w:line="240" w:lineRule="auto"/>
        <w:jc w:val="both"/>
        <w:rPr>
          <w:rFonts w:cs="Segoe UI"/>
          <w:lang w:eastAsia="pl-PL"/>
        </w:rPr>
      </w:pPr>
      <w:r>
        <w:rPr>
          <w:rFonts w:cs="Segoe UI"/>
          <w:lang w:eastAsia="pl-PL"/>
        </w:rPr>
        <w:t>2</w:t>
      </w:r>
      <w:r w:rsidR="0098355D">
        <w:rPr>
          <w:rFonts w:cs="Segoe UI"/>
          <w:lang w:eastAsia="pl-PL"/>
        </w:rPr>
        <w:t xml:space="preserve">. </w:t>
      </w:r>
      <w:r w:rsidR="0098355D" w:rsidRPr="0098355D">
        <w:rPr>
          <w:rFonts w:cs="Segoe UI"/>
          <w:lang w:eastAsia="pl-PL"/>
        </w:rPr>
        <w:t>Zamawiający uprawniony będzie do kontroli spełniania przez Wykonawcę wymagań dotyczących zatrudniania ww. osób.</w:t>
      </w:r>
      <w:r w:rsidR="0098355D">
        <w:rPr>
          <w:rFonts w:cs="Segoe UI"/>
          <w:lang w:eastAsia="pl-PL"/>
        </w:rPr>
        <w:t xml:space="preserve"> </w:t>
      </w:r>
      <w:r w:rsidR="0098355D" w:rsidRPr="0098355D">
        <w:rPr>
          <w:rFonts w:cs="Segoe UI"/>
          <w:lang w:eastAsia="pl-PL"/>
        </w:rPr>
        <w:t xml:space="preserve">Na żądanie Zamawiającego, Wykonawca zobowiązany jest w terminie 5 dni roboczych udokumentować fakt zatrudniania ww. osób. </w:t>
      </w:r>
    </w:p>
    <w:p w14:paraId="64D99A83" w14:textId="4116FF83" w:rsidR="0098355D" w:rsidRPr="0098355D" w:rsidRDefault="00F30E37" w:rsidP="00687E51">
      <w:pPr>
        <w:spacing w:after="0" w:line="240" w:lineRule="auto"/>
        <w:jc w:val="both"/>
        <w:rPr>
          <w:rFonts w:cs="Segoe UI"/>
          <w:lang w:eastAsia="pl-PL"/>
        </w:rPr>
      </w:pPr>
      <w:r>
        <w:rPr>
          <w:rFonts w:cs="Segoe UI"/>
          <w:lang w:eastAsia="pl-PL"/>
        </w:rPr>
        <w:t>3</w:t>
      </w:r>
      <w:r w:rsidR="0098355D">
        <w:rPr>
          <w:rFonts w:cs="Segoe UI"/>
          <w:lang w:eastAsia="pl-PL"/>
        </w:rPr>
        <w:t xml:space="preserve">. </w:t>
      </w:r>
      <w:r w:rsidR="0098355D" w:rsidRPr="0098355D">
        <w:rPr>
          <w:rFonts w:cs="Segoe UI"/>
          <w:lang w:eastAsia="pl-PL"/>
        </w:rPr>
        <w:t>Wykonawca zobowiązuje się przedłożyć Zamawiającemu do wglądu kopie zgłoszenia tych osób do ubezpieczenia społecznego. W tym celu Wykonawca zobowiązany jest do uzyskania od pracowników zgody na przetwarzanie danych osobowych zgodnie z przepisami o ochronie danych osobowych.</w:t>
      </w:r>
    </w:p>
    <w:p w14:paraId="0B098795" w14:textId="1E6634AB" w:rsidR="0098355D" w:rsidRPr="0098355D" w:rsidRDefault="00F30E37" w:rsidP="00687E51">
      <w:pPr>
        <w:spacing w:after="0" w:line="240" w:lineRule="auto"/>
        <w:jc w:val="both"/>
        <w:rPr>
          <w:rFonts w:cs="Segoe UI"/>
          <w:lang w:eastAsia="pl-PL"/>
        </w:rPr>
      </w:pPr>
      <w:r>
        <w:rPr>
          <w:rFonts w:cs="Segoe UI"/>
          <w:lang w:eastAsia="pl-PL"/>
        </w:rPr>
        <w:t>4</w:t>
      </w:r>
      <w:r w:rsidR="0098355D" w:rsidRPr="0098355D">
        <w:rPr>
          <w:rFonts w:cs="Segoe UI"/>
          <w:lang w:eastAsia="pl-PL"/>
        </w:rPr>
        <w:t>.</w:t>
      </w:r>
      <w:r w:rsidR="0098355D">
        <w:rPr>
          <w:rFonts w:cs="Segoe UI"/>
          <w:lang w:eastAsia="pl-PL"/>
        </w:rPr>
        <w:t xml:space="preserve"> </w:t>
      </w:r>
      <w:r w:rsidR="0098355D" w:rsidRPr="0098355D">
        <w:rPr>
          <w:rFonts w:cs="Segoe UI"/>
          <w:lang w:eastAsia="pl-PL"/>
        </w:rPr>
        <w:t>W przypadku niezatrudniania przez Wykonawcę w sposób nieprzerwany przy realizacji umowy wymaganej liczby wskazanych osób, Zamawiający będzie uprawniony do rozwiązania Umowy bez zachowania okresu wypowiedzenia.</w:t>
      </w:r>
    </w:p>
    <w:p w14:paraId="6AFA687E" w14:textId="4BE44220" w:rsidR="0098355D" w:rsidRPr="009B09E0" w:rsidRDefault="00F30E37" w:rsidP="00687E51">
      <w:pPr>
        <w:spacing w:after="0" w:line="240" w:lineRule="auto"/>
        <w:jc w:val="both"/>
        <w:rPr>
          <w:rFonts w:cs="Segoe UI"/>
          <w:lang w:eastAsia="pl-PL"/>
        </w:rPr>
      </w:pPr>
      <w:r>
        <w:rPr>
          <w:rFonts w:cs="Segoe UI"/>
          <w:lang w:eastAsia="pl-PL"/>
        </w:rPr>
        <w:t>5</w:t>
      </w:r>
      <w:r w:rsidR="0098355D" w:rsidRPr="0098355D">
        <w:rPr>
          <w:rFonts w:cs="Segoe UI"/>
          <w:lang w:eastAsia="pl-PL"/>
        </w:rPr>
        <w:t>.</w:t>
      </w:r>
      <w:r w:rsidR="0098355D">
        <w:rPr>
          <w:rFonts w:cs="Segoe UI"/>
          <w:lang w:eastAsia="pl-PL"/>
        </w:rPr>
        <w:t xml:space="preserve"> </w:t>
      </w:r>
      <w:r w:rsidR="0098355D" w:rsidRPr="0098355D">
        <w:rPr>
          <w:rFonts w:cs="Segoe UI"/>
          <w:lang w:eastAsia="pl-PL"/>
        </w:rPr>
        <w:t>Nieprzedłożenie przez Wykonawcę kopii dokumentów, o których mowa w ust. 5, będzie traktowane jako niewypełnienie obowiązku zatrudnienia pracowników świadczących usługi na podstawie umowy o pracę.</w:t>
      </w:r>
    </w:p>
    <w:p w14:paraId="4A59489D" w14:textId="6A13D196"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w:t>
      </w:r>
      <w:r w:rsidR="00F30E37">
        <w:rPr>
          <w:rFonts w:cs="Segoe UI"/>
          <w:color w:val="auto"/>
          <w:lang w:eastAsia="pl-PL"/>
        </w:rPr>
        <w:t>3</w:t>
      </w:r>
    </w:p>
    <w:p w14:paraId="5E439E9A"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TERMIN REALIZACJI UMOWY</w:t>
      </w:r>
    </w:p>
    <w:p w14:paraId="6328658A" w14:textId="51C3881A" w:rsidR="000E0809" w:rsidRPr="009B09E0" w:rsidRDefault="000E0809" w:rsidP="00687E51">
      <w:pPr>
        <w:spacing w:after="0" w:line="240" w:lineRule="auto"/>
        <w:jc w:val="both"/>
        <w:rPr>
          <w:rFonts w:cs="Segoe UI"/>
          <w:lang w:eastAsia="pl-PL"/>
        </w:rPr>
      </w:pPr>
      <w:r w:rsidRPr="009B09E0">
        <w:rPr>
          <w:rFonts w:cs="Segoe UI"/>
          <w:lang w:eastAsia="pl-PL"/>
        </w:rPr>
        <w:t>Wymagany termin realizacji zamówienia:</w:t>
      </w:r>
      <w:r w:rsidR="000651C7" w:rsidRPr="009B09E0">
        <w:rPr>
          <w:rFonts w:cs="Segoe UI"/>
          <w:lang w:eastAsia="pl-PL"/>
        </w:rPr>
        <w:t xml:space="preserve"> od dnia … do dnia ….</w:t>
      </w:r>
      <w:r w:rsidR="00947E31">
        <w:rPr>
          <w:rFonts w:cs="Segoe UI"/>
          <w:lang w:eastAsia="pl-PL"/>
        </w:rPr>
        <w:t>(</w:t>
      </w:r>
      <w:r w:rsidR="005851DF">
        <w:rPr>
          <w:rFonts w:cs="Segoe UI"/>
          <w:lang w:eastAsia="pl-PL"/>
        </w:rPr>
        <w:t xml:space="preserve"> </w:t>
      </w:r>
      <w:r w:rsidR="00947E31" w:rsidRPr="00947E31">
        <w:rPr>
          <w:rFonts w:cs="Segoe UI"/>
          <w:lang w:eastAsia="pl-PL"/>
        </w:rPr>
        <w:t>12 miesięcy</w:t>
      </w:r>
      <w:r w:rsidR="00947E31">
        <w:rPr>
          <w:rFonts w:cs="Segoe UI"/>
          <w:lang w:eastAsia="pl-PL"/>
        </w:rPr>
        <w:t>)</w:t>
      </w:r>
      <w:r w:rsidR="00947E31" w:rsidRPr="00947E31">
        <w:rPr>
          <w:rFonts w:cs="Segoe UI"/>
          <w:lang w:eastAsia="pl-PL"/>
        </w:rPr>
        <w:t xml:space="preserve">.  </w:t>
      </w:r>
    </w:p>
    <w:p w14:paraId="1FCC590B" w14:textId="13D2370C"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lastRenderedPageBreak/>
        <w:t>§</w:t>
      </w:r>
      <w:r w:rsidR="00F30E37">
        <w:rPr>
          <w:rFonts w:cs="Segoe UI"/>
          <w:color w:val="auto"/>
          <w:lang w:eastAsia="pl-PL"/>
        </w:rPr>
        <w:t>4</w:t>
      </w:r>
    </w:p>
    <w:p w14:paraId="7D80C2C6"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SKŁADKA</w:t>
      </w:r>
    </w:p>
    <w:p w14:paraId="4FBD2695" w14:textId="5206229C" w:rsidR="000E0809" w:rsidRPr="009B09E0" w:rsidRDefault="000E0809" w:rsidP="00687E51">
      <w:pPr>
        <w:spacing w:after="0" w:line="240" w:lineRule="auto"/>
        <w:jc w:val="both"/>
        <w:rPr>
          <w:rFonts w:cs="Segoe UI"/>
          <w:lang w:eastAsia="pl-PL"/>
        </w:rPr>
      </w:pPr>
      <w:r w:rsidRPr="009B09E0">
        <w:rPr>
          <w:rFonts w:cs="Segoe UI"/>
          <w:lang w:eastAsia="pl-PL"/>
        </w:rPr>
        <w:t xml:space="preserve">Składka za wykonanie przedmiotu umowy </w:t>
      </w:r>
      <w:r w:rsidR="00EC3549" w:rsidRPr="009B09E0">
        <w:rPr>
          <w:rFonts w:cs="Segoe UI"/>
          <w:lang w:eastAsia="pl-PL"/>
        </w:rPr>
        <w:t>wynosi:</w:t>
      </w:r>
    </w:p>
    <w:p w14:paraId="582EF925" w14:textId="60D3674A" w:rsidR="008968C8" w:rsidRPr="009B09E0" w:rsidRDefault="008968C8" w:rsidP="00687E51">
      <w:pPr>
        <w:spacing w:after="0" w:line="240" w:lineRule="auto"/>
        <w:jc w:val="both"/>
        <w:rPr>
          <w:rFonts w:cs="Segoe UI"/>
          <w:lang w:eastAsia="pl-PL"/>
        </w:rPr>
      </w:pPr>
      <w:r w:rsidRPr="009B09E0">
        <w:rPr>
          <w:rFonts w:cs="Segoe UI"/>
          <w:lang w:eastAsia="pl-PL"/>
        </w:rPr>
        <w:t>(Tabela z formularza ofertowego)</w:t>
      </w:r>
    </w:p>
    <w:p w14:paraId="237ADF77" w14:textId="116B8F36" w:rsidR="00F30E37" w:rsidRPr="00F30E37"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w:t>
      </w:r>
      <w:r w:rsidR="00F30E37">
        <w:rPr>
          <w:rFonts w:cs="Segoe UI"/>
          <w:color w:val="auto"/>
          <w:lang w:eastAsia="pl-PL"/>
        </w:rPr>
        <w:t>5</w:t>
      </w:r>
    </w:p>
    <w:p w14:paraId="4985F2C9"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ROZLICZENIA</w:t>
      </w:r>
    </w:p>
    <w:p w14:paraId="32BFD55F" w14:textId="228669A7" w:rsidR="000E0809" w:rsidRPr="009B09E0" w:rsidRDefault="000E0809" w:rsidP="00687E51">
      <w:pPr>
        <w:pStyle w:val="Akapitzlist"/>
        <w:numPr>
          <w:ilvl w:val="0"/>
          <w:numId w:val="11"/>
        </w:numPr>
        <w:spacing w:after="0" w:line="240" w:lineRule="auto"/>
        <w:ind w:left="284" w:hanging="284"/>
        <w:contextualSpacing w:val="0"/>
        <w:jc w:val="both"/>
        <w:rPr>
          <w:rFonts w:cs="Segoe UI"/>
          <w:lang w:eastAsia="pl-PL"/>
        </w:rPr>
      </w:pPr>
      <w:r w:rsidRPr="009B09E0">
        <w:rPr>
          <w:rFonts w:cs="Segoe UI"/>
          <w:lang w:eastAsia="pl-PL"/>
        </w:rPr>
        <w:t>Płatnoś</w:t>
      </w:r>
      <w:r w:rsidR="00787C80" w:rsidRPr="009B09E0">
        <w:rPr>
          <w:rFonts w:cs="Segoe UI"/>
          <w:lang w:eastAsia="pl-PL"/>
        </w:rPr>
        <w:t xml:space="preserve">ć </w:t>
      </w:r>
      <w:r w:rsidRPr="009B09E0">
        <w:rPr>
          <w:rFonts w:cs="Segoe UI"/>
          <w:lang w:eastAsia="pl-PL"/>
        </w:rPr>
        <w:t>składki (odrębnie dla każdego zadania), dokonywan</w:t>
      </w:r>
      <w:r w:rsidR="00787C80" w:rsidRPr="009B09E0">
        <w:rPr>
          <w:rFonts w:cs="Segoe UI"/>
          <w:lang w:eastAsia="pl-PL"/>
        </w:rPr>
        <w:t>a</w:t>
      </w:r>
      <w:r w:rsidRPr="009B09E0">
        <w:rPr>
          <w:rFonts w:cs="Segoe UI"/>
          <w:lang w:eastAsia="pl-PL"/>
        </w:rPr>
        <w:t xml:space="preserve"> będ</w:t>
      </w:r>
      <w:r w:rsidR="00787C80" w:rsidRPr="009B09E0">
        <w:rPr>
          <w:rFonts w:cs="Segoe UI"/>
          <w:lang w:eastAsia="pl-PL"/>
        </w:rPr>
        <w:t>zie</w:t>
      </w:r>
      <w:r w:rsidRPr="009B09E0">
        <w:rPr>
          <w:rFonts w:cs="Segoe UI"/>
          <w:lang w:eastAsia="pl-PL"/>
        </w:rPr>
        <w:t xml:space="preserve"> </w:t>
      </w:r>
      <w:r w:rsidR="008968C8" w:rsidRPr="009B09E0">
        <w:rPr>
          <w:rFonts w:cs="Segoe UI"/>
          <w:lang w:eastAsia="pl-PL"/>
        </w:rPr>
        <w:t>w 2 równych ratach</w:t>
      </w:r>
      <w:r w:rsidR="00EE1D57">
        <w:rPr>
          <w:rFonts w:cs="Segoe UI"/>
          <w:lang w:eastAsia="pl-PL"/>
        </w:rPr>
        <w:t xml:space="preserve"> </w:t>
      </w:r>
      <w:r w:rsidR="00B70999">
        <w:rPr>
          <w:rFonts w:cs="Segoe UI"/>
          <w:lang w:eastAsia="pl-PL"/>
        </w:rPr>
        <w:t xml:space="preserve">(komunikacja 4 raty) </w:t>
      </w:r>
      <w:r w:rsidR="00EE1D57">
        <w:rPr>
          <w:rFonts w:cs="Segoe UI"/>
          <w:lang w:eastAsia="pl-PL"/>
        </w:rPr>
        <w:t xml:space="preserve">. </w:t>
      </w:r>
      <w:r w:rsidR="008968C8" w:rsidRPr="009B09E0">
        <w:rPr>
          <w:rFonts w:cs="Segoe UI"/>
          <w:lang w:eastAsia="pl-PL"/>
        </w:rPr>
        <w:t>Pierwsza rata do 30 dni od zawarcia umowy i druga w terminie do 180 dni od dnia zawarcia umowy</w:t>
      </w:r>
      <w:r w:rsidR="00EE1D57">
        <w:rPr>
          <w:rFonts w:cs="Segoe UI"/>
          <w:lang w:eastAsia="pl-PL"/>
        </w:rPr>
        <w:t xml:space="preserve"> oraz poprawnie wystawionej polisie.</w:t>
      </w:r>
    </w:p>
    <w:p w14:paraId="36D42566" w14:textId="72ACAFA2" w:rsidR="000E0809" w:rsidRPr="009B09E0" w:rsidRDefault="000E0809" w:rsidP="00687E51">
      <w:pPr>
        <w:pStyle w:val="Akapitzlist"/>
        <w:numPr>
          <w:ilvl w:val="0"/>
          <w:numId w:val="11"/>
        </w:numPr>
        <w:spacing w:after="0" w:line="240" w:lineRule="auto"/>
        <w:ind w:left="284" w:hanging="284"/>
        <w:contextualSpacing w:val="0"/>
        <w:jc w:val="both"/>
        <w:rPr>
          <w:rFonts w:cs="Segoe UI"/>
          <w:lang w:eastAsia="pl-PL"/>
        </w:rPr>
      </w:pPr>
      <w:r w:rsidRPr="009B09E0">
        <w:rPr>
          <w:rFonts w:cs="Segoe UI"/>
          <w:lang w:eastAsia="pl-PL"/>
        </w:rPr>
        <w:t>Składk</w:t>
      </w:r>
      <w:r w:rsidR="00B15649" w:rsidRPr="009B09E0">
        <w:rPr>
          <w:rFonts w:cs="Segoe UI"/>
          <w:lang w:eastAsia="pl-PL"/>
        </w:rPr>
        <w:t>a</w:t>
      </w:r>
      <w:r w:rsidRPr="009B09E0">
        <w:rPr>
          <w:rFonts w:cs="Segoe UI"/>
          <w:lang w:eastAsia="pl-PL"/>
        </w:rPr>
        <w:t xml:space="preserve"> za ubezpieczeni</w:t>
      </w:r>
      <w:r w:rsidR="00B15649" w:rsidRPr="009B09E0">
        <w:rPr>
          <w:rFonts w:cs="Segoe UI"/>
          <w:lang w:eastAsia="pl-PL"/>
        </w:rPr>
        <w:t>e</w:t>
      </w:r>
      <w:r w:rsidRPr="009B09E0">
        <w:rPr>
          <w:rFonts w:cs="Segoe UI"/>
          <w:lang w:eastAsia="pl-PL"/>
        </w:rPr>
        <w:t xml:space="preserve"> płatn</w:t>
      </w:r>
      <w:r w:rsidR="00B15649" w:rsidRPr="009B09E0">
        <w:rPr>
          <w:rFonts w:cs="Segoe UI"/>
          <w:lang w:eastAsia="pl-PL"/>
        </w:rPr>
        <w:t>a</w:t>
      </w:r>
      <w:r w:rsidRPr="009B09E0">
        <w:rPr>
          <w:rFonts w:cs="Segoe UI"/>
          <w:lang w:eastAsia="pl-PL"/>
        </w:rPr>
        <w:t xml:space="preserve"> będ</w:t>
      </w:r>
      <w:r w:rsidR="00B15649" w:rsidRPr="009B09E0">
        <w:rPr>
          <w:rFonts w:cs="Segoe UI"/>
          <w:lang w:eastAsia="pl-PL"/>
        </w:rPr>
        <w:t>zie</w:t>
      </w:r>
      <w:r w:rsidRPr="009B09E0">
        <w:rPr>
          <w:rFonts w:cs="Segoe UI"/>
          <w:lang w:eastAsia="pl-PL"/>
        </w:rPr>
        <w:t xml:space="preserve"> przez Ubezpieczającego przelewem na rachunek bankowy Wykonawcy wskazany w zgłoszeniu identyfikacyjnym do naczelnika urzędu skarbowego właściwego dla Wykonawcy zgodnie z przepisami ustawy z dnia 13 października 1995 r. o zasadach ewidencji i identyfikacji podatników</w:t>
      </w:r>
      <w:r w:rsidR="008968C8" w:rsidRPr="009B09E0">
        <w:rPr>
          <w:rFonts w:cs="Segoe UI"/>
          <w:lang w:eastAsia="pl-PL"/>
        </w:rPr>
        <w:t xml:space="preserve"> i płatników</w:t>
      </w:r>
      <w:r w:rsidRPr="009B09E0">
        <w:rPr>
          <w:rFonts w:cs="Segoe UI"/>
          <w:lang w:eastAsia="pl-PL"/>
        </w:rPr>
        <w:t xml:space="preserve"> (Dz.U z 202</w:t>
      </w:r>
      <w:r w:rsidR="00254D97">
        <w:rPr>
          <w:rFonts w:cs="Segoe UI"/>
          <w:lang w:eastAsia="pl-PL"/>
        </w:rPr>
        <w:t>2</w:t>
      </w:r>
      <w:r w:rsidRPr="009B09E0">
        <w:rPr>
          <w:rFonts w:cs="Segoe UI"/>
          <w:lang w:eastAsia="pl-PL"/>
        </w:rPr>
        <w:t>r.</w:t>
      </w:r>
      <w:r w:rsidR="005851DF">
        <w:rPr>
          <w:rFonts w:cs="Segoe UI"/>
          <w:lang w:eastAsia="pl-PL"/>
        </w:rPr>
        <w:t xml:space="preserve"> </w:t>
      </w:r>
      <w:r w:rsidRPr="009B09E0">
        <w:rPr>
          <w:rFonts w:cs="Segoe UI"/>
          <w:lang w:eastAsia="pl-PL"/>
        </w:rPr>
        <w:t>poz. 1</w:t>
      </w:r>
      <w:r w:rsidR="00254D97">
        <w:rPr>
          <w:rFonts w:cs="Segoe UI"/>
          <w:lang w:eastAsia="pl-PL"/>
        </w:rPr>
        <w:t>66</w:t>
      </w:r>
      <w:r w:rsidR="00947E31">
        <w:rPr>
          <w:rFonts w:cs="Segoe UI"/>
          <w:lang w:eastAsia="pl-PL"/>
        </w:rPr>
        <w:t xml:space="preserve"> ze </w:t>
      </w:r>
      <w:proofErr w:type="spellStart"/>
      <w:r w:rsidR="00947E31">
        <w:rPr>
          <w:rFonts w:cs="Segoe UI"/>
          <w:lang w:eastAsia="pl-PL"/>
        </w:rPr>
        <w:t>zm</w:t>
      </w:r>
      <w:proofErr w:type="spellEnd"/>
      <w:r w:rsidRPr="009B09E0">
        <w:rPr>
          <w:rFonts w:cs="Segoe UI"/>
          <w:lang w:eastAsia="pl-PL"/>
        </w:rPr>
        <w:t xml:space="preserve">). </w:t>
      </w:r>
    </w:p>
    <w:p w14:paraId="03AB99E4" w14:textId="57EBAC0F" w:rsidR="000E0809" w:rsidRPr="009B09E0" w:rsidRDefault="000E0809" w:rsidP="00687E51">
      <w:pPr>
        <w:pStyle w:val="Akapitzlist"/>
        <w:numPr>
          <w:ilvl w:val="0"/>
          <w:numId w:val="11"/>
        </w:numPr>
        <w:spacing w:after="0" w:line="240" w:lineRule="auto"/>
        <w:ind w:left="284" w:hanging="284"/>
        <w:contextualSpacing w:val="0"/>
        <w:jc w:val="both"/>
        <w:rPr>
          <w:rFonts w:cs="Segoe UI"/>
          <w:lang w:eastAsia="pl-PL"/>
        </w:rPr>
      </w:pPr>
      <w:r w:rsidRPr="009B09E0">
        <w:rPr>
          <w:rFonts w:cs="Segoe UI"/>
          <w:lang w:eastAsia="pl-PL"/>
        </w:rPr>
        <w:t>Za datę płatności uznaje się dzień obciążenia rachunku Ubezpieczającego na podstawie polecenia przelewu.</w:t>
      </w:r>
    </w:p>
    <w:p w14:paraId="693B7F84" w14:textId="745F8844" w:rsidR="000E0809" w:rsidRPr="009B09E0" w:rsidRDefault="000E0809" w:rsidP="00687E51">
      <w:pPr>
        <w:pStyle w:val="Akapitzlist"/>
        <w:numPr>
          <w:ilvl w:val="0"/>
          <w:numId w:val="11"/>
        </w:numPr>
        <w:spacing w:after="0" w:line="240" w:lineRule="auto"/>
        <w:ind w:left="284" w:hanging="284"/>
        <w:contextualSpacing w:val="0"/>
        <w:jc w:val="both"/>
        <w:rPr>
          <w:rFonts w:cs="Segoe UI"/>
          <w:lang w:eastAsia="pl-PL"/>
        </w:rPr>
      </w:pPr>
      <w:r w:rsidRPr="009B09E0">
        <w:rPr>
          <w:rFonts w:cs="Segoe UI"/>
          <w:lang w:eastAsia="pl-PL"/>
        </w:rPr>
        <w:t>Bez pisemnej zgody Ubezpieczającego, Wykonawcy nie wolno dokonywać cesji wierzytelności wynikających z umowy na rzecz osób trzecich.</w:t>
      </w:r>
    </w:p>
    <w:p w14:paraId="5145B1EF" w14:textId="00172AFC" w:rsidR="00F30E37" w:rsidRDefault="00F30E37" w:rsidP="00687E51">
      <w:pPr>
        <w:pStyle w:val="Nagwek2"/>
        <w:spacing w:before="0" w:after="0" w:line="240" w:lineRule="auto"/>
        <w:jc w:val="center"/>
        <w:rPr>
          <w:rFonts w:cs="Segoe UI"/>
          <w:color w:val="auto"/>
          <w:lang w:eastAsia="pl-PL"/>
        </w:rPr>
      </w:pPr>
      <w:r w:rsidRPr="00F30E37">
        <w:rPr>
          <w:rFonts w:cs="Segoe UI"/>
          <w:color w:val="auto"/>
          <w:lang w:eastAsia="pl-PL"/>
        </w:rPr>
        <w:t>§</w:t>
      </w:r>
      <w:r>
        <w:rPr>
          <w:rFonts w:cs="Segoe UI"/>
          <w:color w:val="auto"/>
          <w:lang w:eastAsia="pl-PL"/>
        </w:rPr>
        <w:t>6</w:t>
      </w:r>
    </w:p>
    <w:p w14:paraId="13D8B7FA" w14:textId="77F53DF2" w:rsidR="00F30E37" w:rsidRPr="00F30E37" w:rsidRDefault="00F30E37" w:rsidP="00687E51">
      <w:pPr>
        <w:spacing w:after="0" w:line="240" w:lineRule="auto"/>
        <w:jc w:val="center"/>
        <w:rPr>
          <w:b/>
          <w:lang w:eastAsia="pl-PL"/>
        </w:rPr>
      </w:pPr>
      <w:r w:rsidRPr="00F30E37">
        <w:rPr>
          <w:b/>
          <w:lang w:eastAsia="pl-PL"/>
        </w:rPr>
        <w:t>WALORYZACJA WYNAGRODZENIA</w:t>
      </w:r>
    </w:p>
    <w:p w14:paraId="5E3B2F95" w14:textId="77777777" w:rsidR="00F30E37" w:rsidRPr="003D19E3" w:rsidRDefault="00F30E37" w:rsidP="00687E51">
      <w:pPr>
        <w:numPr>
          <w:ilvl w:val="0"/>
          <w:numId w:val="41"/>
        </w:numPr>
        <w:suppressAutoHyphens/>
        <w:spacing w:after="0" w:line="240" w:lineRule="auto"/>
        <w:ind w:left="357" w:hanging="357"/>
        <w:jc w:val="both"/>
        <w:rPr>
          <w:rFonts w:cs="Segoe UI"/>
          <w:szCs w:val="20"/>
        </w:rPr>
      </w:pPr>
      <w:r w:rsidRPr="003D19E3">
        <w:rPr>
          <w:rFonts w:cs="Segoe UI"/>
          <w:szCs w:val="20"/>
        </w:rPr>
        <w:t>ZAMAWIAJĄCY przewiduje możliwość waloryzacji wynagrodzenia WYKONAWCY w związku ze zmianą kosztów wykonania umowy.</w:t>
      </w:r>
    </w:p>
    <w:p w14:paraId="1F9D4FA8" w14:textId="77777777" w:rsidR="00F30E37" w:rsidRPr="003D19E3" w:rsidRDefault="00F30E37" w:rsidP="00687E51">
      <w:pPr>
        <w:numPr>
          <w:ilvl w:val="0"/>
          <w:numId w:val="41"/>
        </w:numPr>
        <w:suppressAutoHyphens/>
        <w:spacing w:after="0" w:line="240" w:lineRule="auto"/>
        <w:ind w:left="357" w:hanging="357"/>
        <w:jc w:val="both"/>
        <w:rPr>
          <w:rFonts w:cs="Segoe UI"/>
          <w:szCs w:val="20"/>
        </w:rPr>
      </w:pPr>
      <w:r w:rsidRPr="003D19E3">
        <w:rPr>
          <w:rFonts w:cs="Segoe UI"/>
          <w:szCs w:val="20"/>
        </w:rPr>
        <w:t>Waloryzacja wynagrodzenia, o której mowa w ust. 1 może zostać dokonana z uwzględnieniem poniżej wskazanych zasad:</w:t>
      </w:r>
    </w:p>
    <w:p w14:paraId="7105A26A" w14:textId="77777777" w:rsidR="00F30E37" w:rsidRPr="003D19E3" w:rsidRDefault="00F30E37" w:rsidP="00687E51">
      <w:pPr>
        <w:numPr>
          <w:ilvl w:val="0"/>
          <w:numId w:val="43"/>
        </w:numPr>
        <w:suppressAutoHyphens/>
        <w:spacing w:after="0" w:line="240" w:lineRule="auto"/>
        <w:ind w:left="357" w:hanging="357"/>
        <w:jc w:val="both"/>
        <w:rPr>
          <w:rFonts w:cs="Segoe UI"/>
          <w:vanish/>
          <w:szCs w:val="20"/>
        </w:rPr>
      </w:pPr>
    </w:p>
    <w:p w14:paraId="0034BA2B" w14:textId="77777777" w:rsidR="00F30E37" w:rsidRPr="003D19E3" w:rsidRDefault="00F30E37" w:rsidP="00687E51">
      <w:pPr>
        <w:numPr>
          <w:ilvl w:val="0"/>
          <w:numId w:val="43"/>
        </w:numPr>
        <w:suppressAutoHyphens/>
        <w:spacing w:after="0" w:line="240" w:lineRule="auto"/>
        <w:ind w:left="357" w:hanging="357"/>
        <w:jc w:val="both"/>
        <w:rPr>
          <w:rFonts w:cs="Segoe UI"/>
          <w:vanish/>
          <w:szCs w:val="20"/>
        </w:rPr>
      </w:pPr>
    </w:p>
    <w:p w14:paraId="01D6A844"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waloryzacja wynagrodzenia zostanie dokonana w następujących przypadkach:</w:t>
      </w:r>
    </w:p>
    <w:p w14:paraId="2301E55D" w14:textId="77777777" w:rsidR="00F30E37" w:rsidRPr="003D19E3" w:rsidRDefault="00F30E37" w:rsidP="00687E51">
      <w:pPr>
        <w:numPr>
          <w:ilvl w:val="0"/>
          <w:numId w:val="42"/>
        </w:numPr>
        <w:suppressAutoHyphens/>
        <w:spacing w:after="0" w:line="240" w:lineRule="auto"/>
        <w:ind w:left="357" w:hanging="357"/>
        <w:jc w:val="both"/>
        <w:rPr>
          <w:rFonts w:cs="Segoe UI"/>
          <w:szCs w:val="20"/>
        </w:rPr>
      </w:pPr>
      <w:r w:rsidRPr="003D19E3">
        <w:rPr>
          <w:rFonts w:cs="Segoe UI"/>
          <w:szCs w:val="20"/>
        </w:rPr>
        <w:t xml:space="preserve">w przypadku zmiany średniorocznego wskaźnika cen towarów i usług konsumpcyjnych  ogłaszanego w komunikacie Prezesa Głównego Urzędu Statystycznego za </w:t>
      </w:r>
      <w:r w:rsidRPr="00623D41">
        <w:rPr>
          <w:rFonts w:cs="Segoe UI"/>
          <w:b/>
          <w:szCs w:val="20"/>
        </w:rPr>
        <w:t>ostatnie półrocze</w:t>
      </w:r>
      <w:r w:rsidRPr="003D19E3">
        <w:rPr>
          <w:rFonts w:cs="Segoe UI"/>
          <w:szCs w:val="20"/>
        </w:rPr>
        <w:t>, w którym przypadał okres ubezpieczenia;</w:t>
      </w:r>
    </w:p>
    <w:p w14:paraId="1AC8EC87" w14:textId="77777777" w:rsidR="00F30E37" w:rsidRPr="003D19E3" w:rsidRDefault="00F30E37" w:rsidP="00687E51">
      <w:pPr>
        <w:numPr>
          <w:ilvl w:val="0"/>
          <w:numId w:val="42"/>
        </w:numPr>
        <w:suppressAutoHyphens/>
        <w:spacing w:after="0" w:line="240" w:lineRule="auto"/>
        <w:ind w:left="357" w:hanging="357"/>
        <w:jc w:val="both"/>
        <w:rPr>
          <w:rFonts w:cs="Segoe UI"/>
          <w:szCs w:val="20"/>
        </w:rPr>
      </w:pPr>
      <w:r w:rsidRPr="003D19E3">
        <w:rPr>
          <w:rFonts w:cs="Segoe UI"/>
          <w:szCs w:val="20"/>
        </w:rPr>
        <w:t>w przypadku zmiany  kosztów wykonania umowy, pod warunkiem, że WYKONAWCA w chwili składania oferty, mimo zachowania należytej staranności, nie mógł tej okoliczności przewidzieć;</w:t>
      </w:r>
    </w:p>
    <w:p w14:paraId="2926C322"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 xml:space="preserve">poziom zmiany kosztów wykonania umowy, uprawniający strony umowy do żądania waloryzacji wynagrodzenia wynosi </w:t>
      </w:r>
      <w:r w:rsidRPr="003D19E3">
        <w:rPr>
          <w:rFonts w:cs="Segoe UI"/>
          <w:b/>
          <w:szCs w:val="20"/>
        </w:rPr>
        <w:t>10 %</w:t>
      </w:r>
      <w:r w:rsidRPr="003D19E3">
        <w:rPr>
          <w:rFonts w:cs="Segoe UI"/>
          <w:szCs w:val="20"/>
        </w:rPr>
        <w:t xml:space="preserve"> (wzrost albo spadek)</w:t>
      </w:r>
    </w:p>
    <w:p w14:paraId="4F18C781"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04AA8163"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zmiana kosztów wykonania umowy co najmniej na poziomie 10%, uprawnia strony do waloryzacji wynagrodzenia WYKONAWCY w takiej samej proporcji, w jakiej zmianie uległy koszty wykonania, o których mowa w pkt 3;</w:t>
      </w:r>
    </w:p>
    <w:p w14:paraId="1C3262C6"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początkowy termin ustalenia waloryzacji wynagrodzenia: półrocze okresu ubezpieczenia;</w:t>
      </w:r>
    </w:p>
    <w:p w14:paraId="5403F50F"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 xml:space="preserve">maksymalna dopuszczalna wartość waloryzacji wynagrodzenia w efekcie zastosowania postanowień o zasadach wprowadzania waloryzacji wynagrodzenia wynosi </w:t>
      </w:r>
      <w:r w:rsidRPr="003D19E3">
        <w:rPr>
          <w:rFonts w:cs="Segoe UI"/>
          <w:b/>
          <w:szCs w:val="20"/>
        </w:rPr>
        <w:t>20 %</w:t>
      </w:r>
      <w:r w:rsidRPr="003D19E3">
        <w:rPr>
          <w:rFonts w:cs="Segoe UI"/>
          <w:szCs w:val="20"/>
        </w:rPr>
        <w:t xml:space="preserve"> wynagrodzenia wskazanego w umowie;</w:t>
      </w:r>
    </w:p>
    <w:p w14:paraId="36DD23F4"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warunkiem zmiany wynagrodzenia będzie wykazanie przez Stronę wnioskującą o zmianę, że zmiana kosztów związanych z realizacją niniejszej umowy, miała faktyczny wpływ na koszty wykonania przedmiotu umowy;</w:t>
      </w:r>
    </w:p>
    <w:p w14:paraId="5CB929DF" w14:textId="77777777" w:rsidR="00F30E37" w:rsidRPr="003D19E3" w:rsidRDefault="00F30E37" w:rsidP="00687E51">
      <w:pPr>
        <w:numPr>
          <w:ilvl w:val="0"/>
          <w:numId w:val="44"/>
        </w:numPr>
        <w:suppressAutoHyphens/>
        <w:spacing w:after="0" w:line="240" w:lineRule="auto"/>
        <w:ind w:left="357" w:hanging="357"/>
        <w:jc w:val="both"/>
        <w:rPr>
          <w:rFonts w:cs="Segoe UI"/>
          <w:szCs w:val="20"/>
        </w:rPr>
      </w:pPr>
      <w:r w:rsidRPr="003D19E3">
        <w:rPr>
          <w:rFonts w:cs="Segoe UI"/>
          <w:szCs w:val="20"/>
        </w:rPr>
        <w:t>w sytuacji, gdy niniejsza umowa została zawarta po upływie 180 dni od dnia upływu terminu składania ofert, początkowym terminem ustalenia zmiany wynagrodzenia będzie dzień otwarcia ofert.</w:t>
      </w:r>
    </w:p>
    <w:p w14:paraId="46882EDF" w14:textId="77777777" w:rsidR="00F30E37" w:rsidRPr="003D19E3" w:rsidRDefault="00F30E37" w:rsidP="00687E51">
      <w:pPr>
        <w:numPr>
          <w:ilvl w:val="0"/>
          <w:numId w:val="43"/>
        </w:numPr>
        <w:suppressAutoHyphens/>
        <w:spacing w:after="0" w:line="240" w:lineRule="auto"/>
        <w:ind w:left="357" w:hanging="357"/>
        <w:jc w:val="both"/>
        <w:rPr>
          <w:rFonts w:cs="Segoe UI"/>
          <w:szCs w:val="20"/>
        </w:rPr>
      </w:pPr>
      <w:r w:rsidRPr="003D19E3">
        <w:rPr>
          <w:rFonts w:cs="Segoe UI"/>
          <w:szCs w:val="20"/>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w:t>
      </w:r>
      <w:r w:rsidRPr="003D19E3">
        <w:rPr>
          <w:rFonts w:cs="Segoe UI"/>
          <w:szCs w:val="20"/>
        </w:rPr>
        <w:lastRenderedPageBreak/>
        <w:t>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w:t>
      </w:r>
      <w:r w:rsidRPr="00F30E37">
        <w:rPr>
          <w:rFonts w:ascii="Times New Roman" w:hAnsi="Times New Roman" w:cs="Times New Roman"/>
          <w:sz w:val="22"/>
        </w:rPr>
        <w:t xml:space="preserve"> wyłącznie część wynagrodzenia </w:t>
      </w:r>
      <w:r w:rsidRPr="003D19E3">
        <w:rPr>
          <w:rFonts w:cs="Segoe UI"/>
          <w:szCs w:val="20"/>
        </w:rPr>
        <w:t xml:space="preserve">WYKONAWCY, w odniesieniu do której nastąpiła zmiana wysokości kosztów wykonania umowy. </w:t>
      </w:r>
    </w:p>
    <w:p w14:paraId="717AF933" w14:textId="77777777" w:rsidR="00F30E37" w:rsidRPr="003D19E3" w:rsidRDefault="00F30E37" w:rsidP="00687E51">
      <w:pPr>
        <w:numPr>
          <w:ilvl w:val="0"/>
          <w:numId w:val="43"/>
        </w:numPr>
        <w:suppressAutoHyphens/>
        <w:spacing w:after="0" w:line="240" w:lineRule="auto"/>
        <w:ind w:left="357" w:hanging="357"/>
        <w:jc w:val="both"/>
        <w:rPr>
          <w:rFonts w:cs="Segoe UI"/>
          <w:szCs w:val="20"/>
          <w:lang w:eastAsia="pl-PL"/>
        </w:rPr>
      </w:pPr>
      <w:r w:rsidRPr="003D19E3">
        <w:rPr>
          <w:rFonts w:cs="Segoe UI"/>
          <w:szCs w:val="20"/>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0B5A798F" w14:textId="77777777" w:rsidR="00F30E37" w:rsidRPr="00F30E37" w:rsidRDefault="00F30E37" w:rsidP="00687E51">
      <w:pPr>
        <w:pStyle w:val="Nagwek2"/>
        <w:spacing w:before="0" w:after="0" w:line="240" w:lineRule="auto"/>
        <w:jc w:val="center"/>
        <w:rPr>
          <w:rFonts w:ascii="Times New Roman" w:hAnsi="Times New Roman" w:cs="Times New Roman"/>
          <w:color w:val="auto"/>
          <w:lang w:eastAsia="pl-PL"/>
        </w:rPr>
      </w:pPr>
    </w:p>
    <w:p w14:paraId="2A97D3EE" w14:textId="6D674AB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w:t>
      </w:r>
      <w:r w:rsidR="00F30E37">
        <w:rPr>
          <w:rFonts w:cs="Segoe UI"/>
          <w:color w:val="auto"/>
          <w:lang w:eastAsia="pl-PL"/>
        </w:rPr>
        <w:t>7</w:t>
      </w:r>
    </w:p>
    <w:p w14:paraId="1DAA174C"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OBOWIĄZKI UBEZPIECZYCIELA</w:t>
      </w:r>
    </w:p>
    <w:p w14:paraId="214C7D2D" w14:textId="77777777" w:rsidR="000E0809" w:rsidRPr="009B09E0" w:rsidRDefault="000E0809" w:rsidP="00687E51">
      <w:pPr>
        <w:spacing w:after="0" w:line="240" w:lineRule="auto"/>
        <w:jc w:val="both"/>
        <w:rPr>
          <w:rFonts w:cs="Segoe UI"/>
          <w:lang w:eastAsia="pl-PL"/>
        </w:rPr>
      </w:pPr>
      <w:r w:rsidRPr="009B09E0">
        <w:rPr>
          <w:rFonts w:cs="Segoe UI"/>
          <w:lang w:eastAsia="pl-PL"/>
        </w:rPr>
        <w:t xml:space="preserve"> Do obowiązków Wykonawcy należy:</w:t>
      </w:r>
    </w:p>
    <w:p w14:paraId="0E6AF487" w14:textId="0C92C64E" w:rsidR="000E0809" w:rsidRPr="009B09E0" w:rsidRDefault="000E0809" w:rsidP="00687E51">
      <w:pPr>
        <w:pStyle w:val="Akapitzlist"/>
        <w:numPr>
          <w:ilvl w:val="0"/>
          <w:numId w:val="12"/>
        </w:numPr>
        <w:spacing w:after="0" w:line="240" w:lineRule="auto"/>
        <w:contextualSpacing w:val="0"/>
        <w:jc w:val="both"/>
        <w:rPr>
          <w:rFonts w:cs="Segoe UI"/>
          <w:lang w:eastAsia="pl-PL"/>
        </w:rPr>
      </w:pPr>
      <w:r w:rsidRPr="009B09E0">
        <w:rPr>
          <w:rFonts w:cs="Segoe UI"/>
          <w:lang w:eastAsia="pl-PL"/>
        </w:rPr>
        <w:t xml:space="preserve">wykonanie przedmiotu umowy - ubezpieczenie wskazanych </w:t>
      </w:r>
      <w:proofErr w:type="spellStart"/>
      <w:r w:rsidRPr="009B09E0">
        <w:rPr>
          <w:rFonts w:cs="Segoe UI"/>
          <w:lang w:eastAsia="pl-PL"/>
        </w:rPr>
        <w:t>ryzyk</w:t>
      </w:r>
      <w:proofErr w:type="spellEnd"/>
      <w:r w:rsidRPr="009B09E0">
        <w:rPr>
          <w:rFonts w:cs="Segoe UI"/>
          <w:lang w:eastAsia="pl-PL"/>
        </w:rPr>
        <w:t>,</w:t>
      </w:r>
    </w:p>
    <w:p w14:paraId="383395F7" w14:textId="0C99EE55" w:rsidR="000E0809" w:rsidRPr="009B09E0" w:rsidRDefault="000E0809" w:rsidP="00687E51">
      <w:pPr>
        <w:pStyle w:val="Akapitzlist"/>
        <w:numPr>
          <w:ilvl w:val="0"/>
          <w:numId w:val="12"/>
        </w:numPr>
        <w:spacing w:after="0" w:line="240" w:lineRule="auto"/>
        <w:contextualSpacing w:val="0"/>
        <w:jc w:val="both"/>
        <w:rPr>
          <w:rFonts w:cs="Segoe UI"/>
          <w:lang w:eastAsia="pl-PL"/>
        </w:rPr>
      </w:pPr>
      <w:r w:rsidRPr="009B09E0">
        <w:rPr>
          <w:rFonts w:cs="Segoe UI"/>
          <w:lang w:eastAsia="pl-PL"/>
        </w:rPr>
        <w:t>zapłata świadczenia zgodnie z obowiązującymi warunkami ubezpieczeń,</w:t>
      </w:r>
    </w:p>
    <w:p w14:paraId="2E0D040A" w14:textId="16B8E4F0" w:rsidR="000E0809" w:rsidRPr="009B09E0" w:rsidRDefault="000E0809" w:rsidP="00687E51">
      <w:pPr>
        <w:pStyle w:val="Akapitzlist"/>
        <w:numPr>
          <w:ilvl w:val="0"/>
          <w:numId w:val="12"/>
        </w:numPr>
        <w:spacing w:after="0" w:line="240" w:lineRule="auto"/>
        <w:contextualSpacing w:val="0"/>
        <w:jc w:val="both"/>
        <w:rPr>
          <w:rFonts w:cs="Segoe UI"/>
          <w:lang w:eastAsia="pl-PL"/>
        </w:rPr>
      </w:pPr>
      <w:r w:rsidRPr="009B09E0">
        <w:rPr>
          <w:rFonts w:cs="Segoe UI"/>
          <w:lang w:eastAsia="pl-PL"/>
        </w:rPr>
        <w:t>współpraca z Ubezpieczającym,</w:t>
      </w:r>
    </w:p>
    <w:p w14:paraId="4460CF45" w14:textId="6BA0DF5C" w:rsidR="000E0809" w:rsidRPr="009B09E0" w:rsidRDefault="000E0809" w:rsidP="00687E51">
      <w:pPr>
        <w:pStyle w:val="Akapitzlist"/>
        <w:numPr>
          <w:ilvl w:val="0"/>
          <w:numId w:val="12"/>
        </w:numPr>
        <w:spacing w:after="0" w:line="240" w:lineRule="auto"/>
        <w:contextualSpacing w:val="0"/>
        <w:jc w:val="both"/>
        <w:rPr>
          <w:rFonts w:cs="Segoe UI"/>
          <w:lang w:eastAsia="pl-PL"/>
        </w:rPr>
      </w:pPr>
      <w:r w:rsidRPr="009B09E0">
        <w:rPr>
          <w:rFonts w:cs="Segoe UI"/>
          <w:lang w:eastAsia="pl-PL"/>
        </w:rPr>
        <w:t>dostarczenie do Ubezpieczającego przed rozpoczęciem okresu ubezpieczenia dokumentów stwierdzających zawarcie ubezpieczenia, zgodnie z § 1 Umowy,</w:t>
      </w:r>
    </w:p>
    <w:p w14:paraId="50FC6986" w14:textId="556CB273" w:rsidR="000E0809" w:rsidRPr="009B09E0" w:rsidRDefault="000E0809" w:rsidP="00687E51">
      <w:pPr>
        <w:pStyle w:val="Akapitzlist"/>
        <w:numPr>
          <w:ilvl w:val="0"/>
          <w:numId w:val="12"/>
        </w:numPr>
        <w:spacing w:after="0" w:line="240" w:lineRule="auto"/>
        <w:contextualSpacing w:val="0"/>
        <w:jc w:val="both"/>
        <w:rPr>
          <w:rFonts w:cs="Segoe UI"/>
          <w:lang w:eastAsia="pl-PL"/>
        </w:rPr>
      </w:pPr>
      <w:r w:rsidRPr="009B09E0">
        <w:rPr>
          <w:rFonts w:cs="Segoe UI"/>
          <w:lang w:eastAsia="pl-PL"/>
        </w:rPr>
        <w:t xml:space="preserve">ostateczne rozliczenie polis. </w:t>
      </w:r>
    </w:p>
    <w:p w14:paraId="7E692340" w14:textId="52AE2E88"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w:t>
      </w:r>
      <w:r w:rsidR="00F30E37">
        <w:rPr>
          <w:rFonts w:cs="Segoe UI"/>
          <w:color w:val="auto"/>
          <w:lang w:eastAsia="pl-PL"/>
        </w:rPr>
        <w:t>8</w:t>
      </w:r>
    </w:p>
    <w:p w14:paraId="227A4BD5"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OSOBY DO KONTAKTU</w:t>
      </w:r>
    </w:p>
    <w:p w14:paraId="48BBEE57" w14:textId="0669B789" w:rsidR="000E0809" w:rsidRPr="009B09E0" w:rsidRDefault="000E0809" w:rsidP="00687E51">
      <w:pPr>
        <w:pStyle w:val="Akapitzlist"/>
        <w:numPr>
          <w:ilvl w:val="0"/>
          <w:numId w:val="13"/>
        </w:numPr>
        <w:spacing w:after="0" w:line="240" w:lineRule="auto"/>
        <w:ind w:left="0" w:firstLine="0"/>
        <w:contextualSpacing w:val="0"/>
        <w:jc w:val="both"/>
        <w:rPr>
          <w:rFonts w:cs="Segoe UI"/>
          <w:lang w:eastAsia="pl-PL"/>
        </w:rPr>
      </w:pPr>
      <w:r w:rsidRPr="009B09E0">
        <w:rPr>
          <w:rFonts w:cs="Segoe UI"/>
          <w:lang w:eastAsia="pl-PL"/>
        </w:rPr>
        <w:t>W sprawach związanych z wykonaniem niniejszej umowy:</w:t>
      </w:r>
    </w:p>
    <w:p w14:paraId="6CB34FC7" w14:textId="73805676" w:rsidR="000E0809" w:rsidRPr="009B09E0" w:rsidRDefault="00256CEE" w:rsidP="00687E51">
      <w:pPr>
        <w:spacing w:after="0" w:line="240" w:lineRule="auto"/>
        <w:jc w:val="both"/>
        <w:rPr>
          <w:rFonts w:cs="Segoe UI"/>
          <w:lang w:eastAsia="pl-PL"/>
        </w:rPr>
      </w:pPr>
      <w:r w:rsidRPr="009B09E0">
        <w:rPr>
          <w:rFonts w:cs="Segoe UI"/>
          <w:lang w:eastAsia="pl-PL"/>
        </w:rPr>
        <w:t>1.1</w:t>
      </w:r>
      <w:r w:rsidR="001D113B" w:rsidRPr="009B09E0">
        <w:rPr>
          <w:rFonts w:cs="Segoe UI"/>
          <w:lang w:eastAsia="pl-PL"/>
        </w:rPr>
        <w:t>.</w:t>
      </w:r>
      <w:r w:rsidRPr="009B09E0">
        <w:rPr>
          <w:rFonts w:cs="Segoe UI"/>
          <w:lang w:eastAsia="pl-PL"/>
        </w:rPr>
        <w:t xml:space="preserve"> </w:t>
      </w:r>
      <w:r w:rsidR="000E0809" w:rsidRPr="009B09E0">
        <w:rPr>
          <w:rFonts w:cs="Segoe UI"/>
          <w:lang w:eastAsia="pl-PL"/>
        </w:rPr>
        <w:t xml:space="preserve">Ubezpieczający wyznacza do kontaktów z Wykonawcą na etapie realizacji umowy: </w:t>
      </w:r>
    </w:p>
    <w:p w14:paraId="10A8B969" w14:textId="77777777" w:rsidR="00643A65" w:rsidRPr="009B09E0" w:rsidRDefault="000E0809" w:rsidP="00687E51">
      <w:pPr>
        <w:spacing w:after="0" w:line="240" w:lineRule="auto"/>
        <w:rPr>
          <w:rFonts w:cs="Segoe UI"/>
          <w:lang w:eastAsia="pl-PL"/>
        </w:rPr>
      </w:pPr>
      <w:r w:rsidRPr="009B09E0">
        <w:rPr>
          <w:rFonts w:cs="Segoe UI"/>
          <w:lang w:eastAsia="pl-PL"/>
        </w:rPr>
        <w:t xml:space="preserve">STBU Brokerzy Ubezpieczeniowi Sp. z o.o. z siedzibą w Sopocie, 81-855 </w:t>
      </w:r>
      <w:r w:rsidR="00256CEE" w:rsidRPr="009B09E0">
        <w:rPr>
          <w:rFonts w:cs="Segoe UI"/>
          <w:lang w:eastAsia="pl-PL"/>
        </w:rPr>
        <w:br/>
      </w:r>
      <w:r w:rsidRPr="009B09E0">
        <w:rPr>
          <w:rFonts w:cs="Segoe UI"/>
          <w:lang w:eastAsia="pl-PL"/>
        </w:rPr>
        <w:t>ul. Rzemieślnicza 33, tel. (058) 555 82 00</w:t>
      </w:r>
      <w:r w:rsidR="00576062" w:rsidRPr="009B09E0">
        <w:rPr>
          <w:rFonts w:cs="Segoe UI"/>
          <w:lang w:eastAsia="pl-PL"/>
        </w:rPr>
        <w:t>,</w:t>
      </w:r>
      <w:r w:rsidR="00643A65" w:rsidRPr="009B09E0">
        <w:rPr>
          <w:rFonts w:cs="Segoe UI"/>
          <w:lang w:eastAsia="pl-PL"/>
        </w:rPr>
        <w:t xml:space="preserve"> e-mail: stbu@stbu.pl</w:t>
      </w:r>
    </w:p>
    <w:p w14:paraId="2CFB4A46" w14:textId="7ABBC605" w:rsidR="00256CEE" w:rsidRPr="009B09E0" w:rsidRDefault="00256CEE" w:rsidP="00687E51">
      <w:pPr>
        <w:spacing w:after="0" w:line="240" w:lineRule="auto"/>
        <w:rPr>
          <w:rFonts w:cs="Segoe UI"/>
          <w:lang w:eastAsia="pl-PL"/>
        </w:rPr>
      </w:pPr>
      <w:r w:rsidRPr="009B09E0">
        <w:rPr>
          <w:rFonts w:cs="Segoe UI"/>
          <w:lang w:eastAsia="pl-PL"/>
        </w:rPr>
        <w:br/>
      </w:r>
      <w:r w:rsidR="000E0809" w:rsidRPr="009B09E0">
        <w:rPr>
          <w:rFonts w:cs="Segoe UI"/>
          <w:lang w:eastAsia="pl-PL"/>
        </w:rPr>
        <w:t>działającą na podstawie umowy o świadczenie usług brokerskich na rzecz Ubezpieczającego.</w:t>
      </w:r>
    </w:p>
    <w:p w14:paraId="3637160F" w14:textId="1894973C" w:rsidR="000E0809" w:rsidRPr="009B09E0" w:rsidRDefault="001539C3" w:rsidP="00687E51">
      <w:pPr>
        <w:pStyle w:val="Akapitzlist"/>
        <w:numPr>
          <w:ilvl w:val="1"/>
          <w:numId w:val="10"/>
        </w:numPr>
        <w:spacing w:after="0" w:line="240" w:lineRule="auto"/>
        <w:ind w:left="0" w:firstLine="0"/>
        <w:jc w:val="both"/>
        <w:rPr>
          <w:rFonts w:cs="Segoe UI"/>
          <w:lang w:eastAsia="pl-PL"/>
        </w:rPr>
      </w:pPr>
      <w:r w:rsidRPr="009B09E0">
        <w:rPr>
          <w:rFonts w:cs="Segoe UI"/>
          <w:lang w:eastAsia="pl-PL"/>
        </w:rPr>
        <w:t xml:space="preserve"> </w:t>
      </w:r>
      <w:r w:rsidR="000E0809" w:rsidRPr="009B09E0">
        <w:rPr>
          <w:rFonts w:cs="Segoe UI"/>
          <w:lang w:eastAsia="pl-PL"/>
        </w:rPr>
        <w:t xml:space="preserve">Ubezpieczyciel wyznacza do koordynacji prac: </w:t>
      </w:r>
    </w:p>
    <w:p w14:paraId="536C47B1" w14:textId="630DFE10" w:rsidR="000E0809" w:rsidRPr="009B09E0" w:rsidRDefault="000E0809" w:rsidP="00687E51">
      <w:pPr>
        <w:spacing w:after="0" w:line="240" w:lineRule="auto"/>
        <w:jc w:val="both"/>
        <w:rPr>
          <w:rFonts w:cs="Segoe UI"/>
          <w:lang w:eastAsia="pl-PL"/>
        </w:rPr>
      </w:pPr>
      <w:r w:rsidRPr="009B09E0">
        <w:rPr>
          <w:rFonts w:cs="Segoe UI"/>
          <w:lang w:eastAsia="pl-PL"/>
        </w:rPr>
        <w:t>…………………………………………………………………………………………………..</w:t>
      </w:r>
      <w:r w:rsidR="001539C3" w:rsidRPr="009B09E0">
        <w:rPr>
          <w:rFonts w:cs="Segoe UI"/>
          <w:lang w:eastAsia="pl-PL"/>
        </w:rPr>
        <w:br/>
      </w:r>
      <w:r w:rsidRPr="009B09E0">
        <w:rPr>
          <w:rFonts w:cs="Segoe UI"/>
          <w:lang w:eastAsia="pl-PL"/>
        </w:rPr>
        <w:t>…………………………………………………………………………………………………..</w:t>
      </w:r>
    </w:p>
    <w:p w14:paraId="24045B5C" w14:textId="77777777" w:rsidR="001539C3" w:rsidRPr="009B09E0" w:rsidRDefault="001539C3" w:rsidP="00687E51">
      <w:pPr>
        <w:pStyle w:val="Akapitzlist"/>
        <w:numPr>
          <w:ilvl w:val="0"/>
          <w:numId w:val="13"/>
        </w:numPr>
        <w:spacing w:after="0" w:line="240" w:lineRule="auto"/>
        <w:ind w:left="0" w:firstLine="0"/>
        <w:contextualSpacing w:val="0"/>
        <w:jc w:val="both"/>
        <w:rPr>
          <w:rFonts w:cs="Segoe UI"/>
          <w:lang w:eastAsia="pl-PL"/>
        </w:rPr>
      </w:pPr>
      <w:r w:rsidRPr="009B09E0">
        <w:rPr>
          <w:rFonts w:cs="Segoe UI"/>
          <w:lang w:eastAsia="pl-PL"/>
        </w:rPr>
        <w:t xml:space="preserve">O </w:t>
      </w:r>
      <w:r w:rsidR="000E0809" w:rsidRPr="009B09E0">
        <w:rPr>
          <w:rFonts w:cs="Segoe UI"/>
          <w:lang w:eastAsia="pl-PL"/>
        </w:rPr>
        <w:t>zmianie wyznaczonej osoby Strony niezwłocznie powiadomią się wzajemnie. Szkody powstałe w wyniku nie dopełnienia tego obowiązku obciążają stronę zobowiązaną.</w:t>
      </w:r>
    </w:p>
    <w:p w14:paraId="704BDFA7" w14:textId="3D034853" w:rsidR="000E0809" w:rsidRPr="009B09E0" w:rsidRDefault="000E0809" w:rsidP="00687E51">
      <w:pPr>
        <w:pStyle w:val="Akapitzlist"/>
        <w:numPr>
          <w:ilvl w:val="0"/>
          <w:numId w:val="13"/>
        </w:numPr>
        <w:spacing w:after="0" w:line="240" w:lineRule="auto"/>
        <w:ind w:left="0" w:firstLine="0"/>
        <w:contextualSpacing w:val="0"/>
        <w:jc w:val="both"/>
        <w:rPr>
          <w:rFonts w:cs="Segoe UI"/>
          <w:lang w:eastAsia="pl-PL"/>
        </w:rPr>
      </w:pPr>
      <w:r w:rsidRPr="009B09E0">
        <w:rPr>
          <w:rFonts w:cs="Segoe UI"/>
          <w:lang w:eastAsia="pl-PL"/>
        </w:rPr>
        <w:t>Wykonawca zobowiązany jest do niezwłocznego informowania Zamawiającego o każdej zmianie adresu i siedziby i o każdej innej zmianie w działalności Wykonawcy mogącej mieć wpływ na</w:t>
      </w:r>
      <w:r w:rsidR="00B15649" w:rsidRPr="009B09E0">
        <w:rPr>
          <w:rFonts w:cs="Segoe UI"/>
          <w:lang w:eastAsia="pl-PL"/>
        </w:rPr>
        <w:t> </w:t>
      </w:r>
      <w:r w:rsidRPr="009B09E0">
        <w:rPr>
          <w:rFonts w:cs="Segoe UI"/>
          <w:lang w:eastAsia="pl-PL"/>
        </w:rPr>
        <w:t>realizację umowy. W przypadku niedopełnienia tego obowiązku Wykonawcę będą obciążać ewentualne koszty mogące wyniknąć wskutek zaniechania.</w:t>
      </w:r>
    </w:p>
    <w:p w14:paraId="29CFEC0D" w14:textId="38B9FA09"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w:t>
      </w:r>
      <w:r w:rsidR="00F30E37">
        <w:rPr>
          <w:rFonts w:cs="Segoe UI"/>
          <w:color w:val="auto"/>
          <w:lang w:eastAsia="pl-PL"/>
        </w:rPr>
        <w:t>9</w:t>
      </w:r>
    </w:p>
    <w:p w14:paraId="266BAF10"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ZMIANA UMOWY</w:t>
      </w:r>
    </w:p>
    <w:p w14:paraId="59DB5074" w14:textId="087086E1" w:rsidR="001539C3" w:rsidRPr="009B09E0" w:rsidRDefault="000E0809" w:rsidP="00687E51">
      <w:pPr>
        <w:pStyle w:val="Akapitzlist"/>
        <w:numPr>
          <w:ilvl w:val="0"/>
          <w:numId w:val="14"/>
        </w:numPr>
        <w:spacing w:after="0" w:line="240" w:lineRule="auto"/>
        <w:ind w:left="284" w:hanging="284"/>
        <w:contextualSpacing w:val="0"/>
        <w:jc w:val="both"/>
        <w:rPr>
          <w:rFonts w:cs="Segoe UI"/>
          <w:lang w:eastAsia="pl-PL"/>
        </w:rPr>
      </w:pPr>
      <w:r w:rsidRPr="009B09E0">
        <w:rPr>
          <w:rFonts w:cs="Segoe UI"/>
          <w:lang w:eastAsia="pl-PL"/>
        </w:rPr>
        <w:t xml:space="preserve">Zmiany umowy będą dokonywane poprzez kolejno numerowane aneksy sporządzone przez strony umowy w formie pisemnej pod rygorem nieważności. Strony dopuszczają możliwość dokonywania wszelkich nieistotnych zmian umowy. Zamawiający przewiduje możliwość dokonywania </w:t>
      </w:r>
      <w:r w:rsidR="008968C8" w:rsidRPr="009B09E0">
        <w:rPr>
          <w:rFonts w:cs="Segoe UI"/>
          <w:lang w:eastAsia="pl-PL"/>
        </w:rPr>
        <w:t>innych</w:t>
      </w:r>
      <w:r w:rsidRPr="009B09E0">
        <w:rPr>
          <w:rFonts w:cs="Segoe UI"/>
          <w:lang w:eastAsia="pl-PL"/>
        </w:rPr>
        <w:t xml:space="preserve"> zmian postanowień umowy, także w stosunku do treści oferty, na</w:t>
      </w:r>
      <w:r w:rsidR="00B15649" w:rsidRPr="009B09E0">
        <w:rPr>
          <w:rFonts w:cs="Segoe UI"/>
          <w:lang w:eastAsia="pl-PL"/>
        </w:rPr>
        <w:t> </w:t>
      </w:r>
      <w:r w:rsidRPr="009B09E0">
        <w:rPr>
          <w:rFonts w:cs="Segoe UI"/>
          <w:lang w:eastAsia="pl-PL"/>
        </w:rPr>
        <w:t>podstawie której dokonano wyboru Wykonawcy, w szczególności w następujących przypadkach:</w:t>
      </w:r>
    </w:p>
    <w:p w14:paraId="6A42B675" w14:textId="16F7CBDC"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 xml:space="preserve">konieczna jest zmiana terminu realizacji zamówienia; </w:t>
      </w:r>
    </w:p>
    <w:p w14:paraId="1C5E8B0F" w14:textId="7E9CAFF4"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niezbędna jest zmiana przez Zamawiającego zakresu przedmiotu zamówienia – w</w:t>
      </w:r>
      <w:r w:rsidR="0035603C" w:rsidRPr="009B09E0">
        <w:rPr>
          <w:rFonts w:cs="Segoe UI"/>
          <w:lang w:eastAsia="pl-PL"/>
        </w:rPr>
        <w:t> </w:t>
      </w:r>
      <w:r w:rsidRPr="009B09E0">
        <w:rPr>
          <w:rFonts w:cs="Segoe UI"/>
          <w:lang w:eastAsia="pl-PL"/>
        </w:rPr>
        <w:t xml:space="preserve">takim przypadku zmianie mogą ulec zapisy umowy odnoszące się do przedmiotu zamówienia i jego zakresu, wynagrodzenia i rozliczenia Wykonawcy; </w:t>
      </w:r>
    </w:p>
    <w:p w14:paraId="72098F25" w14:textId="19B5E7E9"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 xml:space="preserve">konieczne jest wprowadzenie zmian w umowie, jeżeli konieczność wprowadzenia takich zmian jest skutkiem zmiany przepisów prawa obowiązujących po dacie zawarcia umowy, wywołujących </w:t>
      </w:r>
      <w:r w:rsidRPr="009B09E0">
        <w:rPr>
          <w:rFonts w:cs="Segoe UI"/>
          <w:lang w:eastAsia="pl-PL"/>
        </w:rPr>
        <w:lastRenderedPageBreak/>
        <w:t>potrzebę zmian umowy wraz ze skutkami wprowadzenia takich zmian – w</w:t>
      </w:r>
      <w:r w:rsidR="001539C3" w:rsidRPr="009B09E0">
        <w:rPr>
          <w:rFonts w:cs="Segoe UI"/>
          <w:lang w:eastAsia="pl-PL"/>
        </w:rPr>
        <w:t> </w:t>
      </w:r>
      <w:r w:rsidRPr="009B09E0">
        <w:rPr>
          <w:rFonts w:cs="Segoe UI"/>
          <w:lang w:eastAsia="pl-PL"/>
        </w:rPr>
        <w:t>takim przypadku zmianie mogą ulec wyłącznie zapisy umowy, do których odnoszą się zmiany przepisów prawa;</w:t>
      </w:r>
    </w:p>
    <w:p w14:paraId="73C57054" w14:textId="20A6D14A"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zmian organizacyjnych stron, np. zmiana reprezentacji, adresu siedziby firmy, itp.;</w:t>
      </w:r>
    </w:p>
    <w:p w14:paraId="7A4490DC" w14:textId="536ABD7C" w:rsidR="001539C3"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wystąpienia potrzeby zmiany po stronie Zamawiającego osoby lub osób upoważnionych do kontaktów z Wykonawcą;</w:t>
      </w:r>
    </w:p>
    <w:p w14:paraId="79F6CC61" w14:textId="3EF10AA8"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wystąpienia potrzeby zmiany po stronie Wykonawcy osoby lub osób upoważnionych do kontaktów z Zamawiającym;</w:t>
      </w:r>
    </w:p>
    <w:p w14:paraId="0C0BA60B" w14:textId="1D2F0DF3"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5EDB0C4" w14:textId="5B3FB54B"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w przypadku ujawnienia się nowego ryzyka Zamawiający przewiduje możliwość wprowadzenia za zgodą Wykonawcy zmian w zakresie poszczególnych rodzajów ubezpieczeń dotyczących złożonej oferty;</w:t>
      </w:r>
    </w:p>
    <w:p w14:paraId="7AA30E97" w14:textId="67A60C7D"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zmian postanowień umowy w zakresie wysokości sumy ubezpieczenia oraz wynikającej z tego wartości należnej/</w:t>
      </w:r>
      <w:proofErr w:type="spellStart"/>
      <w:r w:rsidRPr="009B09E0">
        <w:rPr>
          <w:rFonts w:cs="Segoe UI"/>
          <w:lang w:eastAsia="pl-PL"/>
        </w:rPr>
        <w:t>ych</w:t>
      </w:r>
      <w:proofErr w:type="spellEnd"/>
      <w:r w:rsidRPr="009B09E0">
        <w:rPr>
          <w:rFonts w:cs="Segoe UI"/>
          <w:lang w:eastAsia="pl-PL"/>
        </w:rPr>
        <w:t xml:space="preserve"> Wykonawcy składki/składek;</w:t>
      </w:r>
    </w:p>
    <w:p w14:paraId="5C73AA52" w14:textId="7C0F4682" w:rsidR="000E0809" w:rsidRPr="009B09E0" w:rsidRDefault="000E0809" w:rsidP="00687E51">
      <w:pPr>
        <w:pStyle w:val="Akapitzlist"/>
        <w:numPr>
          <w:ilvl w:val="0"/>
          <w:numId w:val="15"/>
        </w:numPr>
        <w:spacing w:after="0" w:line="240" w:lineRule="auto"/>
        <w:ind w:left="284" w:hanging="284"/>
        <w:contextualSpacing w:val="0"/>
        <w:jc w:val="both"/>
        <w:rPr>
          <w:rFonts w:cs="Segoe UI"/>
          <w:lang w:eastAsia="pl-PL"/>
        </w:rPr>
      </w:pPr>
      <w:r w:rsidRPr="009B09E0">
        <w:rPr>
          <w:rFonts w:cs="Segoe UI"/>
          <w:lang w:eastAsia="pl-PL"/>
        </w:rPr>
        <w:t>konieczne jest dokonanie zmian w częściach przedmiotu zamówienia, które zgonie z</w:t>
      </w:r>
      <w:r w:rsidR="0035603C" w:rsidRPr="009B09E0">
        <w:rPr>
          <w:rFonts w:cs="Segoe UI"/>
          <w:lang w:eastAsia="pl-PL"/>
        </w:rPr>
        <w:t> </w:t>
      </w:r>
      <w:r w:rsidRPr="009B09E0">
        <w:rPr>
          <w:rFonts w:cs="Segoe UI"/>
          <w:lang w:eastAsia="pl-PL"/>
        </w:rPr>
        <w:t>ofertą Wykonawcy będą wykonywane przy pomocy podwykonawców.</w:t>
      </w:r>
    </w:p>
    <w:p w14:paraId="7F46E91B" w14:textId="690A143F" w:rsidR="000E0809" w:rsidRPr="009B09E0" w:rsidRDefault="000E0809" w:rsidP="00687E51">
      <w:pPr>
        <w:pStyle w:val="Akapitzlist"/>
        <w:numPr>
          <w:ilvl w:val="0"/>
          <w:numId w:val="14"/>
        </w:numPr>
        <w:spacing w:after="0" w:line="240" w:lineRule="auto"/>
        <w:ind w:left="284" w:hanging="284"/>
        <w:contextualSpacing w:val="0"/>
        <w:jc w:val="both"/>
        <w:rPr>
          <w:rFonts w:cs="Segoe UI"/>
          <w:lang w:eastAsia="pl-PL"/>
        </w:rPr>
      </w:pPr>
      <w:r w:rsidRPr="009B09E0">
        <w:rPr>
          <w:rFonts w:cs="Segoe UI"/>
          <w:lang w:eastAsia="pl-PL"/>
        </w:rPr>
        <w:t>Wskazanie powyższych okoliczności zmian umowy nie stanowi zobowiązania Zamawiającego do wprowadzenia tych zmian.</w:t>
      </w:r>
    </w:p>
    <w:p w14:paraId="1751167F" w14:textId="6E5C11C3" w:rsidR="000E0809" w:rsidRPr="009B09E0" w:rsidRDefault="000E0809" w:rsidP="00687E51">
      <w:pPr>
        <w:pStyle w:val="Akapitzlist"/>
        <w:numPr>
          <w:ilvl w:val="0"/>
          <w:numId w:val="14"/>
        </w:numPr>
        <w:spacing w:after="0" w:line="240" w:lineRule="auto"/>
        <w:ind w:left="284" w:hanging="284"/>
        <w:contextualSpacing w:val="0"/>
        <w:jc w:val="both"/>
        <w:rPr>
          <w:rFonts w:cs="Segoe UI"/>
          <w:lang w:eastAsia="pl-PL"/>
        </w:rPr>
      </w:pPr>
      <w:r w:rsidRPr="009B09E0">
        <w:rPr>
          <w:rFonts w:cs="Segoe UI"/>
          <w:lang w:eastAsia="pl-PL"/>
        </w:rPr>
        <w:t>Wszelkie zmiany i uzupełnienia umowy wymagają formy pisemnej pod rygorem nieważności za zgodą obu stron.</w:t>
      </w:r>
    </w:p>
    <w:p w14:paraId="1CD8BB0A" w14:textId="366D8B6C" w:rsidR="000E0809" w:rsidRPr="009B09E0" w:rsidRDefault="000E0809" w:rsidP="00687E51">
      <w:pPr>
        <w:pStyle w:val="Akapitzlist"/>
        <w:numPr>
          <w:ilvl w:val="0"/>
          <w:numId w:val="14"/>
        </w:numPr>
        <w:spacing w:after="0" w:line="240" w:lineRule="auto"/>
        <w:ind w:left="284" w:hanging="284"/>
        <w:contextualSpacing w:val="0"/>
        <w:jc w:val="both"/>
        <w:rPr>
          <w:rFonts w:cs="Segoe UI"/>
          <w:lang w:eastAsia="pl-PL"/>
        </w:rPr>
      </w:pPr>
      <w:r w:rsidRPr="009B09E0">
        <w:rPr>
          <w:rFonts w:cs="Segoe UI"/>
          <w:lang w:eastAsia="pl-PL"/>
        </w:rPr>
        <w:t xml:space="preserve">Wszelkie zmiany muszą być dokonywane z zachowaniem przepisów ustawy Prawo zamówień publicznych. </w:t>
      </w:r>
    </w:p>
    <w:p w14:paraId="418C2B40" w14:textId="2CE39A39" w:rsidR="000E0809" w:rsidRPr="009B09E0" w:rsidRDefault="000E0809" w:rsidP="00687E51">
      <w:pPr>
        <w:pStyle w:val="Nagwek2"/>
        <w:spacing w:before="0" w:after="0" w:line="240" w:lineRule="auto"/>
        <w:jc w:val="center"/>
        <w:rPr>
          <w:rFonts w:cs="Segoe UI"/>
          <w:color w:val="auto"/>
        </w:rPr>
      </w:pPr>
      <w:r w:rsidRPr="009B09E0">
        <w:rPr>
          <w:rFonts w:cs="Segoe UI"/>
          <w:color w:val="auto"/>
        </w:rPr>
        <w:t>§</w:t>
      </w:r>
      <w:r w:rsidR="00F30E37">
        <w:rPr>
          <w:rFonts w:cs="Segoe UI"/>
          <w:color w:val="auto"/>
        </w:rPr>
        <w:t>10</w:t>
      </w:r>
    </w:p>
    <w:p w14:paraId="17627FFD" w14:textId="75BB1C67" w:rsidR="00F30E37" w:rsidRPr="00F83F8F" w:rsidRDefault="00F30E37" w:rsidP="00687E51">
      <w:pPr>
        <w:spacing w:after="0" w:line="240" w:lineRule="auto"/>
        <w:jc w:val="center"/>
        <w:rPr>
          <w:rFonts w:cs="Segoe UI"/>
          <w:b/>
          <w:szCs w:val="20"/>
        </w:rPr>
      </w:pPr>
      <w:r w:rsidRPr="00F83F8F">
        <w:rPr>
          <w:rFonts w:cs="Segoe UI"/>
          <w:b/>
          <w:szCs w:val="20"/>
        </w:rPr>
        <w:t xml:space="preserve">Wymagania w zakresie </w:t>
      </w:r>
      <w:proofErr w:type="spellStart"/>
      <w:r w:rsidRPr="00F83F8F">
        <w:rPr>
          <w:rFonts w:cs="Segoe UI"/>
          <w:b/>
          <w:szCs w:val="20"/>
        </w:rPr>
        <w:t>elektromobilności</w:t>
      </w:r>
      <w:proofErr w:type="spellEnd"/>
      <w:r w:rsidR="00025328">
        <w:rPr>
          <w:rFonts w:cs="Segoe UI"/>
          <w:b/>
          <w:szCs w:val="20"/>
        </w:rPr>
        <w:t xml:space="preserve"> (jeżeli dotyczy)</w:t>
      </w:r>
    </w:p>
    <w:p w14:paraId="38D4C4E2" w14:textId="77777777" w:rsidR="00F30E37" w:rsidRPr="00F83F8F" w:rsidRDefault="00F30E37" w:rsidP="00687E51">
      <w:pPr>
        <w:pStyle w:val="Akapitzlist2"/>
        <w:numPr>
          <w:ilvl w:val="6"/>
          <w:numId w:val="40"/>
        </w:numPr>
        <w:suppressAutoHyphens w:val="0"/>
        <w:spacing w:after="0" w:line="240" w:lineRule="auto"/>
        <w:ind w:left="0"/>
        <w:jc w:val="both"/>
        <w:rPr>
          <w:rFonts w:ascii="Segoe UI" w:hAnsi="Segoe UI" w:cs="Segoe UI"/>
          <w:sz w:val="20"/>
          <w:szCs w:val="20"/>
        </w:rPr>
      </w:pPr>
      <w:r w:rsidRPr="00F83F8F">
        <w:rPr>
          <w:rFonts w:ascii="Segoe UI" w:hAnsi="Segoe UI" w:cs="Segoe UI"/>
          <w:sz w:val="20"/>
          <w:szCs w:val="20"/>
        </w:rPr>
        <w:t xml:space="preserve">Wykonawca zobowiązuje się, że przez cały okres obowiązywania umowy łączny udział pojazdów elektrycznych lub pojazdów napędzanych gazem ziemnym we flocie pojazdów samochodowych w rozumieniu art. 2 pkt 33 ustawy z dnia 20 czerwca 1997 r. - Prawo o ruchu, używanych przy wykonywaniu umowy będzie spełniał wymogi  ustawy z dnia 11 stycznia 2018 r. o </w:t>
      </w:r>
      <w:proofErr w:type="spellStart"/>
      <w:r w:rsidRPr="00F83F8F">
        <w:rPr>
          <w:rFonts w:ascii="Segoe UI" w:hAnsi="Segoe UI" w:cs="Segoe UI"/>
          <w:sz w:val="20"/>
          <w:szCs w:val="20"/>
        </w:rPr>
        <w:t>elektromobilności</w:t>
      </w:r>
      <w:proofErr w:type="spellEnd"/>
      <w:r w:rsidRPr="00F83F8F">
        <w:rPr>
          <w:rFonts w:ascii="Segoe UI" w:hAnsi="Segoe UI" w:cs="Segoe UI"/>
          <w:sz w:val="20"/>
          <w:szCs w:val="20"/>
        </w:rPr>
        <w:t xml:space="preserve"> i paliwach alternatywnych ( Dz.U. 2022 r. poz. 1083 ze zm.) lub jej późniejszych zmianach.</w:t>
      </w:r>
    </w:p>
    <w:p w14:paraId="2A9B002D" w14:textId="252C4ED2" w:rsidR="00F30E37" w:rsidRPr="00F83F8F" w:rsidRDefault="00F30E37" w:rsidP="00687E51">
      <w:pPr>
        <w:pStyle w:val="Akapitzlist2"/>
        <w:numPr>
          <w:ilvl w:val="6"/>
          <w:numId w:val="40"/>
        </w:numPr>
        <w:suppressAutoHyphens w:val="0"/>
        <w:spacing w:after="0" w:line="240" w:lineRule="auto"/>
        <w:ind w:left="0"/>
        <w:jc w:val="both"/>
        <w:rPr>
          <w:rFonts w:ascii="Segoe UI" w:hAnsi="Segoe UI" w:cs="Segoe UI"/>
          <w:sz w:val="20"/>
          <w:szCs w:val="20"/>
        </w:rPr>
      </w:pPr>
      <w:r w:rsidRPr="00F83F8F">
        <w:rPr>
          <w:rFonts w:ascii="Segoe UI" w:hAnsi="Segoe UI" w:cs="Segoe UI"/>
          <w:sz w:val="20"/>
          <w:szCs w:val="20"/>
        </w:rPr>
        <w:t xml:space="preserve">Jednocześnie Wykonawca oświadcza, że łączna ilość pojazdów używanych przy wykonywaniu umowy wynosić będzie ……….…., z czego udział pojazdów elektrycznych lub pojazdów napędzanych gazem ziemnym wynosić będzie ……. . </w:t>
      </w:r>
    </w:p>
    <w:p w14:paraId="5BC6BCE4" w14:textId="2512068F"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 1</w:t>
      </w:r>
      <w:r w:rsidR="00F30E37">
        <w:rPr>
          <w:rFonts w:cs="Segoe UI"/>
          <w:color w:val="auto"/>
          <w:lang w:eastAsia="pl-PL"/>
        </w:rPr>
        <w:t>1</w:t>
      </w:r>
    </w:p>
    <w:p w14:paraId="7249650B" w14:textId="77777777" w:rsidR="000E0809" w:rsidRPr="009B09E0" w:rsidRDefault="000E0809" w:rsidP="00687E51">
      <w:pPr>
        <w:pStyle w:val="Nagwek2"/>
        <w:spacing w:before="0" w:after="0" w:line="240" w:lineRule="auto"/>
        <w:jc w:val="center"/>
        <w:rPr>
          <w:rFonts w:cs="Segoe UI"/>
          <w:color w:val="auto"/>
          <w:lang w:eastAsia="pl-PL"/>
        </w:rPr>
      </w:pPr>
      <w:r w:rsidRPr="009B09E0">
        <w:rPr>
          <w:rFonts w:cs="Segoe UI"/>
          <w:color w:val="auto"/>
          <w:lang w:eastAsia="pl-PL"/>
        </w:rPr>
        <w:t>Rozwiązanie Umowy</w:t>
      </w:r>
    </w:p>
    <w:p w14:paraId="5AAD5DD5" w14:textId="54660365" w:rsidR="000E0809" w:rsidRDefault="000E0809" w:rsidP="00687E51">
      <w:pPr>
        <w:pStyle w:val="Akapitzlist"/>
        <w:numPr>
          <w:ilvl w:val="0"/>
          <w:numId w:val="17"/>
        </w:numPr>
        <w:spacing w:after="0" w:line="240" w:lineRule="auto"/>
        <w:ind w:left="284" w:hanging="284"/>
        <w:contextualSpacing w:val="0"/>
        <w:jc w:val="both"/>
        <w:rPr>
          <w:rFonts w:cs="Segoe UI"/>
          <w:lang w:eastAsia="pl-PL"/>
        </w:rPr>
      </w:pPr>
      <w:r w:rsidRPr="009B09E0">
        <w:rPr>
          <w:rFonts w:cs="Segoe UI"/>
          <w:lang w:eastAsia="pl-PL"/>
        </w:rPr>
        <w:t>Umowa może być rozwiązana bez zachowania okresu wypowiedzenia przez Zamawiającego, z winy Wykonawcy w przypadku, gdy Wykonawca narusza postanowienia Umowy i nie zmienia swego postępowania, mimo upływu 2 dniowego terminu wyznaczonego w</w:t>
      </w:r>
      <w:r w:rsidR="0035603C" w:rsidRPr="009B09E0">
        <w:rPr>
          <w:rFonts w:cs="Segoe UI"/>
          <w:lang w:eastAsia="pl-PL"/>
        </w:rPr>
        <w:t> </w:t>
      </w:r>
      <w:r w:rsidRPr="009B09E0">
        <w:rPr>
          <w:rFonts w:cs="Segoe UI"/>
          <w:lang w:eastAsia="pl-PL"/>
        </w:rPr>
        <w:t>pisemnym wezwaniu do zachowania zgodnego z Umową,</w:t>
      </w:r>
    </w:p>
    <w:p w14:paraId="689D11F5" w14:textId="1F91C940" w:rsidR="0098355D" w:rsidRPr="009B09E0" w:rsidRDefault="0098355D" w:rsidP="00687E51">
      <w:pPr>
        <w:pStyle w:val="Akapitzlist"/>
        <w:numPr>
          <w:ilvl w:val="0"/>
          <w:numId w:val="17"/>
        </w:numPr>
        <w:spacing w:after="0" w:line="240" w:lineRule="auto"/>
        <w:ind w:left="284" w:hanging="284"/>
        <w:contextualSpacing w:val="0"/>
        <w:jc w:val="both"/>
        <w:rPr>
          <w:rFonts w:cs="Segoe UI"/>
          <w:lang w:eastAsia="pl-PL"/>
        </w:rPr>
      </w:pPr>
      <w:r w:rsidRPr="0098355D">
        <w:rPr>
          <w:rFonts w:cs="Segoe UI"/>
          <w:lang w:eastAsia="pl-PL"/>
        </w:rPr>
        <w:t>W przypadku niezatrudniania przez Wykonawcę w sposób nieprzerwany przy realizacji umowy wymaganej liczby wskazanych osób, Zamawiający będzie uprawniony do rozwiązania Umowy bez zachowania okresu wypowiedzenia.</w:t>
      </w:r>
    </w:p>
    <w:p w14:paraId="47F59F74" w14:textId="7237EAA2" w:rsidR="000E0809" w:rsidRPr="009B09E0" w:rsidRDefault="000E0809" w:rsidP="00687E51">
      <w:pPr>
        <w:pStyle w:val="Akapitzlist"/>
        <w:numPr>
          <w:ilvl w:val="0"/>
          <w:numId w:val="17"/>
        </w:numPr>
        <w:spacing w:after="0" w:line="240" w:lineRule="auto"/>
        <w:ind w:left="284" w:hanging="284"/>
        <w:contextualSpacing w:val="0"/>
        <w:jc w:val="both"/>
        <w:rPr>
          <w:rFonts w:cs="Segoe UI"/>
          <w:spacing w:val="-8"/>
          <w:lang w:eastAsia="pl-PL"/>
        </w:rPr>
      </w:pPr>
      <w:r w:rsidRPr="009B09E0">
        <w:rPr>
          <w:rFonts w:cs="Segoe UI"/>
          <w:spacing w:val="-8"/>
          <w:lang w:eastAsia="pl-PL"/>
        </w:rPr>
        <w:t xml:space="preserve">Oświadczenie o rozwiązaniu Umowy wymaga zachowania formy pisemnej pod rygorem nieważności. </w:t>
      </w:r>
    </w:p>
    <w:p w14:paraId="66ABB1B1" w14:textId="75BA5DE3" w:rsidR="000E0809" w:rsidRPr="009B09E0" w:rsidRDefault="000E0809" w:rsidP="00687E51">
      <w:pPr>
        <w:pStyle w:val="Akapitzlist"/>
        <w:numPr>
          <w:ilvl w:val="0"/>
          <w:numId w:val="17"/>
        </w:numPr>
        <w:spacing w:after="0" w:line="240" w:lineRule="auto"/>
        <w:ind w:left="284" w:hanging="284"/>
        <w:contextualSpacing w:val="0"/>
        <w:jc w:val="both"/>
        <w:rPr>
          <w:rFonts w:cs="Segoe UI"/>
          <w:lang w:eastAsia="pl-PL"/>
        </w:rPr>
      </w:pPr>
      <w:r w:rsidRPr="009B09E0">
        <w:rPr>
          <w:rFonts w:cs="Segoe UI"/>
          <w:lang w:eastAsia="pl-PL"/>
        </w:rPr>
        <w:t>Umowa może zostać rozwiązana w każdym czasie za porozumieniem Stron.</w:t>
      </w:r>
    </w:p>
    <w:p w14:paraId="3E11DB55" w14:textId="6081D0DE" w:rsidR="000E0809" w:rsidRPr="009B09E0" w:rsidRDefault="000E0809" w:rsidP="00687E51">
      <w:pPr>
        <w:pStyle w:val="Nagwek2"/>
        <w:spacing w:before="0" w:after="0" w:line="240" w:lineRule="auto"/>
        <w:jc w:val="center"/>
        <w:rPr>
          <w:rFonts w:cs="Segoe UI"/>
          <w:color w:val="auto"/>
          <w:lang w:eastAsia="pl-PL"/>
        </w:rPr>
      </w:pPr>
      <w:bookmarkStart w:id="10" w:name="_Hlk126830373"/>
      <w:r w:rsidRPr="009B09E0">
        <w:rPr>
          <w:rFonts w:cs="Segoe UI"/>
          <w:color w:val="auto"/>
        </w:rPr>
        <w:t>§ 1</w:t>
      </w:r>
      <w:bookmarkEnd w:id="10"/>
      <w:r w:rsidR="00F30E37">
        <w:rPr>
          <w:rFonts w:cs="Segoe UI"/>
          <w:color w:val="auto"/>
        </w:rPr>
        <w:t>2</w:t>
      </w:r>
      <w:r w:rsidR="0035603C" w:rsidRPr="009B09E0">
        <w:rPr>
          <w:rFonts w:cs="Segoe UI"/>
          <w:color w:val="auto"/>
        </w:rPr>
        <w:br/>
      </w:r>
      <w:r w:rsidRPr="009B09E0">
        <w:rPr>
          <w:rFonts w:cs="Segoe UI"/>
          <w:color w:val="auto"/>
        </w:rPr>
        <w:t>Kary umowne</w:t>
      </w:r>
    </w:p>
    <w:p w14:paraId="4E180F3D" w14:textId="4B6D2A54" w:rsidR="000E0809" w:rsidRPr="009B09E0" w:rsidRDefault="000E0809" w:rsidP="00687E51">
      <w:pPr>
        <w:pStyle w:val="Akapitzlist"/>
        <w:numPr>
          <w:ilvl w:val="0"/>
          <w:numId w:val="18"/>
        </w:numPr>
        <w:spacing w:after="0" w:line="240" w:lineRule="auto"/>
        <w:ind w:left="284" w:hanging="284"/>
        <w:contextualSpacing w:val="0"/>
        <w:jc w:val="both"/>
        <w:rPr>
          <w:rFonts w:cs="Segoe UI"/>
          <w:lang w:eastAsia="pl-PL"/>
        </w:rPr>
      </w:pPr>
      <w:r w:rsidRPr="009B09E0">
        <w:rPr>
          <w:rFonts w:cs="Segoe UI"/>
          <w:lang w:eastAsia="pl-PL"/>
        </w:rPr>
        <w:t>Wykonawca zapłaci Zamawiającemu kary umowne:</w:t>
      </w:r>
    </w:p>
    <w:p w14:paraId="1357BB5E" w14:textId="5ED72A63" w:rsidR="000E0809" w:rsidRPr="009B09E0" w:rsidRDefault="0079214B" w:rsidP="00687E51">
      <w:pPr>
        <w:pStyle w:val="Akapitzlist"/>
        <w:numPr>
          <w:ilvl w:val="0"/>
          <w:numId w:val="18"/>
        </w:numPr>
        <w:spacing w:after="0" w:line="240" w:lineRule="auto"/>
        <w:ind w:left="284" w:hanging="284"/>
        <w:contextualSpacing w:val="0"/>
        <w:jc w:val="both"/>
        <w:rPr>
          <w:rFonts w:cs="Segoe UI"/>
          <w:lang w:eastAsia="pl-PL"/>
        </w:rPr>
      </w:pPr>
      <w:r w:rsidRPr="009B09E0">
        <w:rPr>
          <w:rFonts w:cs="Segoe UI"/>
          <w:lang w:eastAsia="pl-PL"/>
        </w:rPr>
        <w:t xml:space="preserve">W przypadku </w:t>
      </w:r>
      <w:r w:rsidR="000E0809" w:rsidRPr="009B09E0">
        <w:rPr>
          <w:rFonts w:cs="Segoe UI"/>
          <w:lang w:eastAsia="pl-PL"/>
        </w:rPr>
        <w:t>odstąpienia od umowy przez Wykonawcę,</w:t>
      </w:r>
      <w:r w:rsidRPr="009B09E0">
        <w:rPr>
          <w:rFonts w:cs="Segoe UI"/>
          <w:lang w:eastAsia="pl-PL"/>
        </w:rPr>
        <w:t xml:space="preserve"> lub z winy wykonawcy,</w:t>
      </w:r>
      <w:r w:rsidR="000E0809" w:rsidRPr="009B09E0">
        <w:rPr>
          <w:rFonts w:cs="Segoe UI"/>
          <w:lang w:eastAsia="pl-PL"/>
        </w:rPr>
        <w:t xml:space="preserve"> Wykonawca zapłaci na rzecz Zamawiającego karę umowną w wysokości  10% wartości umowy.</w:t>
      </w:r>
    </w:p>
    <w:p w14:paraId="7F81FB21" w14:textId="345A4DBE" w:rsidR="0079214B" w:rsidRPr="00EE1D57" w:rsidRDefault="0079214B" w:rsidP="00687E51">
      <w:pPr>
        <w:pStyle w:val="Akapitzlist"/>
        <w:numPr>
          <w:ilvl w:val="0"/>
          <w:numId w:val="18"/>
        </w:numPr>
        <w:spacing w:after="0" w:line="240" w:lineRule="auto"/>
        <w:ind w:left="284" w:hanging="284"/>
        <w:contextualSpacing w:val="0"/>
        <w:jc w:val="both"/>
        <w:rPr>
          <w:rFonts w:cs="Segoe UI"/>
          <w:szCs w:val="20"/>
          <w:lang w:eastAsia="pl-PL"/>
        </w:rPr>
      </w:pPr>
      <w:r w:rsidRPr="00EE1D57">
        <w:rPr>
          <w:rFonts w:cs="Segoe UI"/>
          <w:szCs w:val="20"/>
          <w:lang w:eastAsia="pl-PL"/>
        </w:rPr>
        <w:lastRenderedPageBreak/>
        <w:t xml:space="preserve">W przypadku braku </w:t>
      </w:r>
      <w:r w:rsidR="00254D97" w:rsidRPr="00EE1D57">
        <w:rPr>
          <w:rFonts w:cs="Segoe UI"/>
          <w:szCs w:val="20"/>
          <w:lang w:eastAsia="pl-PL"/>
        </w:rPr>
        <w:t xml:space="preserve">zmiany </w:t>
      </w:r>
      <w:r w:rsidRPr="00EE1D57">
        <w:rPr>
          <w:rFonts w:cs="Segoe UI"/>
          <w:szCs w:val="20"/>
          <w:lang w:eastAsia="pl-PL"/>
        </w:rPr>
        <w:t xml:space="preserve">przez wykonawcę </w:t>
      </w:r>
      <w:r w:rsidR="00254D97" w:rsidRPr="00EE1D57">
        <w:rPr>
          <w:rFonts w:cs="Segoe UI"/>
          <w:szCs w:val="20"/>
          <w:lang w:eastAsia="pl-PL"/>
        </w:rPr>
        <w:t xml:space="preserve">wysokości </w:t>
      </w:r>
      <w:r w:rsidRPr="00EE1D57">
        <w:rPr>
          <w:rFonts w:cs="Segoe UI"/>
          <w:szCs w:val="20"/>
          <w:lang w:eastAsia="pl-PL"/>
        </w:rPr>
        <w:t>wynagrodzenia podwykonawcy</w:t>
      </w:r>
      <w:r w:rsidR="00254D97" w:rsidRPr="00EE1D57">
        <w:rPr>
          <w:rFonts w:cs="Segoe UI"/>
          <w:szCs w:val="20"/>
          <w:lang w:eastAsia="pl-PL"/>
        </w:rPr>
        <w:t xml:space="preserve"> wynikającej z waloryzacji wynagrodzenia</w:t>
      </w:r>
      <w:r w:rsidRPr="00EE1D57">
        <w:rPr>
          <w:rFonts w:cs="Segoe UI"/>
          <w:szCs w:val="20"/>
          <w:lang w:eastAsia="pl-PL"/>
        </w:rPr>
        <w:t xml:space="preserve"> wykonawca zapłaci karę w wysokości </w:t>
      </w:r>
      <w:r w:rsidR="00254D97" w:rsidRPr="00EE1D57">
        <w:rPr>
          <w:rFonts w:cs="Segoe UI"/>
          <w:szCs w:val="20"/>
          <w:lang w:eastAsia="pl-PL"/>
        </w:rPr>
        <w:t xml:space="preserve">różnicy </w:t>
      </w:r>
      <w:r w:rsidRPr="00EE1D57">
        <w:rPr>
          <w:rFonts w:cs="Segoe UI"/>
          <w:szCs w:val="20"/>
          <w:lang w:eastAsia="pl-PL"/>
        </w:rPr>
        <w:t xml:space="preserve">wynagrodzenia należnego podwykonawcy. </w:t>
      </w:r>
    </w:p>
    <w:p w14:paraId="32615B0C" w14:textId="530CFD32" w:rsidR="0098355D" w:rsidRPr="00EE1D57" w:rsidRDefault="0098355D" w:rsidP="00687E51">
      <w:pPr>
        <w:pStyle w:val="Akapitzlist"/>
        <w:numPr>
          <w:ilvl w:val="0"/>
          <w:numId w:val="18"/>
        </w:numPr>
        <w:spacing w:after="0" w:line="240" w:lineRule="auto"/>
        <w:ind w:left="284" w:hanging="284"/>
        <w:contextualSpacing w:val="0"/>
        <w:jc w:val="both"/>
        <w:rPr>
          <w:rFonts w:cs="Segoe UI"/>
          <w:szCs w:val="20"/>
          <w:lang w:eastAsia="pl-PL"/>
        </w:rPr>
      </w:pPr>
      <w:r w:rsidRPr="00EE1D57">
        <w:rPr>
          <w:szCs w:val="20"/>
        </w:rPr>
        <w:t>Za niedopełnienie wymogu zatrudniania Pracowników świadczących usługi na podstawie umowy o pracę w rozumieniu przepisów Kodeksu Pracy, Wykonawca zapłaci Zamawiającemu karę umowna w wysokości 500zł za każdy stwierdzony przypadek.</w:t>
      </w:r>
    </w:p>
    <w:p w14:paraId="30B0F6B3" w14:textId="59411F79" w:rsidR="0079214B" w:rsidRPr="00EE1D57" w:rsidRDefault="0079214B" w:rsidP="00687E51">
      <w:pPr>
        <w:pStyle w:val="Akapitzlist"/>
        <w:numPr>
          <w:ilvl w:val="0"/>
          <w:numId w:val="18"/>
        </w:numPr>
        <w:spacing w:after="0" w:line="240" w:lineRule="auto"/>
        <w:ind w:left="284" w:hanging="284"/>
        <w:contextualSpacing w:val="0"/>
        <w:jc w:val="both"/>
        <w:rPr>
          <w:rFonts w:cs="Segoe UI"/>
          <w:szCs w:val="20"/>
          <w:lang w:eastAsia="pl-PL"/>
        </w:rPr>
      </w:pPr>
      <w:r w:rsidRPr="00EE1D57">
        <w:rPr>
          <w:rFonts w:cs="Segoe UI"/>
          <w:szCs w:val="20"/>
          <w:lang w:eastAsia="pl-PL"/>
        </w:rPr>
        <w:t xml:space="preserve">Kary umowne płatne są w terminie do 14 dni od otrzymania wezwania o ich zapłatę, oraz mogą być potrącane z wynagrodzenia należnego wykonawcy. </w:t>
      </w:r>
    </w:p>
    <w:p w14:paraId="27BBBF38" w14:textId="7FC568C8" w:rsidR="000E0809" w:rsidRPr="00EE1D57" w:rsidRDefault="000E0809" w:rsidP="00687E51">
      <w:pPr>
        <w:pStyle w:val="Akapitzlist"/>
        <w:numPr>
          <w:ilvl w:val="0"/>
          <w:numId w:val="18"/>
        </w:numPr>
        <w:spacing w:after="0" w:line="240" w:lineRule="auto"/>
        <w:ind w:left="284" w:hanging="284"/>
        <w:contextualSpacing w:val="0"/>
        <w:jc w:val="both"/>
        <w:rPr>
          <w:rFonts w:cs="Segoe UI"/>
          <w:szCs w:val="20"/>
          <w:lang w:eastAsia="pl-PL"/>
        </w:rPr>
      </w:pPr>
      <w:r w:rsidRPr="00EE1D57">
        <w:rPr>
          <w:rFonts w:cs="Segoe UI"/>
          <w:szCs w:val="20"/>
          <w:lang w:eastAsia="pl-PL"/>
        </w:rPr>
        <w:t xml:space="preserve">W przypadku, gdy kary umowne przewidziane w niniejszej umowie nie pokryją poniesionej szkody, Zamawiający uprawniony jest do dochodzenia od Wykonawcy odszkodowania uzupełniającego na zasadach ogólnych przewidzianych w Kodeksie cywilnym. </w:t>
      </w:r>
    </w:p>
    <w:p w14:paraId="3F85F4C3" w14:textId="1AF011C9" w:rsidR="0056573A" w:rsidRPr="00EE1D57" w:rsidRDefault="0056573A" w:rsidP="00687E51">
      <w:pPr>
        <w:pStyle w:val="Akapitzlist"/>
        <w:numPr>
          <w:ilvl w:val="0"/>
          <w:numId w:val="18"/>
        </w:numPr>
        <w:spacing w:after="0" w:line="240" w:lineRule="auto"/>
        <w:ind w:left="284" w:hanging="284"/>
        <w:contextualSpacing w:val="0"/>
        <w:jc w:val="both"/>
        <w:rPr>
          <w:rFonts w:cs="Segoe UI"/>
          <w:szCs w:val="20"/>
          <w:lang w:eastAsia="pl-PL"/>
        </w:rPr>
      </w:pPr>
      <w:r w:rsidRPr="00EE1D57">
        <w:rPr>
          <w:rFonts w:cs="Segoe UI"/>
          <w:szCs w:val="20"/>
          <w:lang w:eastAsia="pl-PL"/>
        </w:rPr>
        <w:t>Kary umowne naliczone na podstawnie niniejszej umowy nie mogą przekraczać 10 % wynagrodzenia należnego Wykonawcy z tytułu wykonania niniejszej umowy.</w:t>
      </w:r>
    </w:p>
    <w:p w14:paraId="1794579A" w14:textId="77777777" w:rsidR="00EE1D57" w:rsidRDefault="00EE1D57" w:rsidP="00687E51">
      <w:pPr>
        <w:spacing w:after="0" w:line="240" w:lineRule="auto"/>
        <w:jc w:val="center"/>
        <w:rPr>
          <w:rFonts w:cs="Segoe UI"/>
          <w:b/>
        </w:rPr>
      </w:pPr>
    </w:p>
    <w:p w14:paraId="4616EF55" w14:textId="3742C535" w:rsidR="0098355D" w:rsidRPr="00F30E37" w:rsidRDefault="0098355D" w:rsidP="00687E51">
      <w:pPr>
        <w:spacing w:after="0" w:line="240" w:lineRule="auto"/>
        <w:jc w:val="center"/>
        <w:rPr>
          <w:rFonts w:cs="Segoe UI"/>
          <w:b/>
        </w:rPr>
      </w:pPr>
      <w:r w:rsidRPr="00F30E37">
        <w:rPr>
          <w:rFonts w:cs="Segoe UI"/>
          <w:b/>
        </w:rPr>
        <w:t>§ 1</w:t>
      </w:r>
      <w:r w:rsidR="00F30E37">
        <w:rPr>
          <w:rFonts w:cs="Segoe UI"/>
          <w:b/>
        </w:rPr>
        <w:t>3</w:t>
      </w:r>
    </w:p>
    <w:p w14:paraId="206CE893" w14:textId="37B0BE9F" w:rsidR="00F30E37" w:rsidRPr="00F30E37" w:rsidRDefault="00F30E37" w:rsidP="00687E51">
      <w:pPr>
        <w:pStyle w:val="Nagwek2"/>
        <w:spacing w:before="0" w:after="0" w:line="240" w:lineRule="auto"/>
        <w:jc w:val="center"/>
        <w:rPr>
          <w:rFonts w:cs="Segoe UI"/>
          <w:color w:val="auto"/>
        </w:rPr>
      </w:pPr>
      <w:r w:rsidRPr="009B09E0">
        <w:rPr>
          <w:rFonts w:cs="Segoe UI"/>
          <w:color w:val="auto"/>
        </w:rPr>
        <w:t>POZOSTAŁE POSTANOWIENIA</w:t>
      </w:r>
    </w:p>
    <w:p w14:paraId="1E0E659C"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Umowa podlega prawu polskiemu i winna być interpretowana zgodnie z tym prawem.</w:t>
      </w:r>
    </w:p>
    <w:p w14:paraId="295CE2AC"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6B70A185"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Jeżeli okaże się, że do sprawnej realizacji umowy niezbędne jest dokonanie wzajemnych dodatkowych uzgodnień, strony poczynią te uzgodnienia niezwłocznie.</w:t>
      </w:r>
    </w:p>
    <w:p w14:paraId="5AF15EA1"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Wszelkie zmiany niniejszej umowy wymagają formy aneksu, pod rygorem nieważności.</w:t>
      </w:r>
    </w:p>
    <w:p w14:paraId="78C8354E" w14:textId="77777777" w:rsidR="00F30E37" w:rsidRPr="009B09E0" w:rsidRDefault="00F30E37" w:rsidP="00687E51">
      <w:pPr>
        <w:pStyle w:val="Akapitzlist"/>
        <w:numPr>
          <w:ilvl w:val="0"/>
          <w:numId w:val="16"/>
        </w:numPr>
        <w:spacing w:after="0" w:line="240" w:lineRule="auto"/>
        <w:ind w:left="284" w:hanging="284"/>
        <w:contextualSpacing w:val="0"/>
        <w:rPr>
          <w:rFonts w:cs="Segoe UI"/>
          <w:lang w:eastAsia="pl-PL"/>
        </w:rPr>
      </w:pPr>
      <w:r w:rsidRPr="009B09E0">
        <w:rPr>
          <w:rFonts w:cs="Segoe UI"/>
          <w:lang w:eastAsia="pl-PL"/>
        </w:rPr>
        <w:t>Nieważność pojedynczych klauzul umownych nie skutkuje w żadnym wypadku nieważnością całej umowy.</w:t>
      </w:r>
    </w:p>
    <w:p w14:paraId="33B1E3FA"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Wykonawca wypłaci STBU Brokerzy Ubezpieczeniowi Sp. z o.o. kurtaż brokerski.</w:t>
      </w:r>
    </w:p>
    <w:p w14:paraId="4A83C45D"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W każdym przypadku udzielania zamówień zwiększających wynagrodzenie wykonawcy STBU Brokerzy Ubezpieczeniowi Sp. z o.o. otrzymają prowizję brokerską od Wykonawcy (Ubezpieczyciela).</w:t>
      </w:r>
    </w:p>
    <w:p w14:paraId="3C10F5C2"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71B0E260"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oraz aktów wykonawczych do niej  oraz ustawy o pośrednictwie ubezpieczeniowym oraz aktów wykonawczych do niej.</w:t>
      </w:r>
    </w:p>
    <w:p w14:paraId="29E960FB" w14:textId="77777777" w:rsidR="00F30E37" w:rsidRPr="009B09E0" w:rsidRDefault="00F30E37" w:rsidP="00687E51">
      <w:pPr>
        <w:pStyle w:val="Akapitzlist"/>
        <w:numPr>
          <w:ilvl w:val="0"/>
          <w:numId w:val="16"/>
        </w:numPr>
        <w:spacing w:after="0" w:line="240" w:lineRule="auto"/>
        <w:ind w:left="284" w:hanging="284"/>
        <w:contextualSpacing w:val="0"/>
        <w:jc w:val="both"/>
        <w:rPr>
          <w:rFonts w:cs="Segoe UI"/>
          <w:lang w:eastAsia="pl-PL"/>
        </w:rPr>
      </w:pPr>
      <w:r w:rsidRPr="009B09E0">
        <w:rPr>
          <w:rFonts w:cs="Segoe UI"/>
          <w:lang w:eastAsia="pl-PL"/>
        </w:rPr>
        <w:t>Umowa została sporządzona w 2 (dwóch) jednobrzmiących egzemplarzach w języku polskim po jednym egzemplarzu dla każdej ze stron.</w:t>
      </w:r>
    </w:p>
    <w:p w14:paraId="1DDA1CE0" w14:textId="77777777" w:rsidR="0098355D" w:rsidRDefault="0098355D" w:rsidP="00687E51">
      <w:pPr>
        <w:spacing w:after="0" w:line="240" w:lineRule="auto"/>
        <w:jc w:val="both"/>
        <w:rPr>
          <w:rFonts w:cs="Segoe UI"/>
          <w:u w:val="single"/>
          <w:lang w:eastAsia="pl-PL"/>
        </w:rPr>
      </w:pPr>
    </w:p>
    <w:p w14:paraId="671B08E0" w14:textId="346B9259" w:rsidR="000E0809" w:rsidRPr="009B09E0" w:rsidRDefault="000E0809" w:rsidP="00687E51">
      <w:pPr>
        <w:spacing w:after="0" w:line="240" w:lineRule="auto"/>
        <w:jc w:val="both"/>
        <w:rPr>
          <w:rFonts w:cs="Segoe UI"/>
          <w:u w:val="single"/>
          <w:lang w:eastAsia="pl-PL"/>
        </w:rPr>
      </w:pPr>
      <w:r w:rsidRPr="009B09E0">
        <w:rPr>
          <w:rFonts w:cs="Segoe UI"/>
          <w:u w:val="single"/>
          <w:lang w:eastAsia="pl-PL"/>
        </w:rPr>
        <w:t>Załączniki:</w:t>
      </w:r>
    </w:p>
    <w:p w14:paraId="13306892" w14:textId="2F08FCD2" w:rsidR="000E0809" w:rsidRPr="009B09E0" w:rsidRDefault="000E0809" w:rsidP="00687E51">
      <w:pPr>
        <w:pStyle w:val="Akapitzlist"/>
        <w:numPr>
          <w:ilvl w:val="0"/>
          <w:numId w:val="19"/>
        </w:numPr>
        <w:spacing w:after="0" w:line="240" w:lineRule="auto"/>
        <w:contextualSpacing w:val="0"/>
        <w:jc w:val="both"/>
        <w:rPr>
          <w:rFonts w:cs="Segoe UI"/>
          <w:lang w:eastAsia="pl-PL"/>
        </w:rPr>
      </w:pPr>
      <w:r w:rsidRPr="009B09E0">
        <w:rPr>
          <w:rFonts w:cs="Segoe UI"/>
          <w:lang w:eastAsia="pl-PL"/>
        </w:rPr>
        <w:t xml:space="preserve">Opis </w:t>
      </w:r>
      <w:r w:rsidR="00B15649" w:rsidRPr="009B09E0">
        <w:rPr>
          <w:rFonts w:cs="Segoe UI"/>
          <w:lang w:eastAsia="pl-PL"/>
        </w:rPr>
        <w:t xml:space="preserve">przedmiotu </w:t>
      </w:r>
      <w:r w:rsidRPr="009B09E0">
        <w:rPr>
          <w:rFonts w:cs="Segoe UI"/>
          <w:lang w:eastAsia="pl-PL"/>
        </w:rPr>
        <w:t>zamówienia</w:t>
      </w:r>
    </w:p>
    <w:p w14:paraId="432871CB" w14:textId="04694528" w:rsidR="000E0809" w:rsidRDefault="000E0809" w:rsidP="00687E51">
      <w:pPr>
        <w:pStyle w:val="Akapitzlist"/>
        <w:numPr>
          <w:ilvl w:val="0"/>
          <w:numId w:val="19"/>
        </w:numPr>
        <w:spacing w:after="0" w:line="240" w:lineRule="auto"/>
        <w:contextualSpacing w:val="0"/>
        <w:jc w:val="both"/>
        <w:rPr>
          <w:rFonts w:cs="Segoe UI"/>
          <w:lang w:eastAsia="pl-PL"/>
        </w:rPr>
      </w:pPr>
      <w:r w:rsidRPr="009B09E0">
        <w:rPr>
          <w:rFonts w:cs="Segoe UI"/>
          <w:lang w:eastAsia="pl-PL"/>
        </w:rPr>
        <w:t>OWU</w:t>
      </w:r>
    </w:p>
    <w:p w14:paraId="558EC780" w14:textId="461CBCB5" w:rsidR="00E25677" w:rsidRPr="00E25677" w:rsidRDefault="00E25677" w:rsidP="00687E51">
      <w:pPr>
        <w:pStyle w:val="Akapitzlist"/>
        <w:numPr>
          <w:ilvl w:val="0"/>
          <w:numId w:val="19"/>
        </w:numPr>
        <w:spacing w:after="0" w:line="240" w:lineRule="auto"/>
        <w:contextualSpacing w:val="0"/>
        <w:jc w:val="both"/>
        <w:rPr>
          <w:rFonts w:cs="Segoe UI"/>
          <w:highlight w:val="yellow"/>
          <w:lang w:eastAsia="pl-PL"/>
        </w:rPr>
      </w:pPr>
      <w:r w:rsidRPr="00E25677">
        <w:rPr>
          <w:rFonts w:cs="Segoe UI"/>
          <w:highlight w:val="yellow"/>
          <w:lang w:eastAsia="pl-PL"/>
        </w:rPr>
        <w:t>Oferta</w:t>
      </w:r>
    </w:p>
    <w:p w14:paraId="221E872A" w14:textId="57805208" w:rsidR="00C644B6" w:rsidRDefault="00C644B6" w:rsidP="00687E51">
      <w:pPr>
        <w:pStyle w:val="Akapitzlist"/>
        <w:numPr>
          <w:ilvl w:val="0"/>
          <w:numId w:val="19"/>
        </w:numPr>
        <w:spacing w:after="0" w:line="240" w:lineRule="auto"/>
        <w:contextualSpacing w:val="0"/>
        <w:jc w:val="both"/>
        <w:rPr>
          <w:rFonts w:cs="Segoe UI"/>
          <w:lang w:eastAsia="pl-PL"/>
        </w:rPr>
      </w:pPr>
      <w:r>
        <w:rPr>
          <w:rFonts w:cs="Segoe UI"/>
          <w:lang w:eastAsia="pl-PL"/>
        </w:rPr>
        <w:t>Zestawienie cen jednostkowych(komunikacja)</w:t>
      </w:r>
    </w:p>
    <w:p w14:paraId="70D7D46B" w14:textId="310566AE" w:rsidR="00E25677" w:rsidRPr="00E25677" w:rsidRDefault="00E25677" w:rsidP="00687E51">
      <w:pPr>
        <w:pStyle w:val="Akapitzlist"/>
        <w:numPr>
          <w:ilvl w:val="0"/>
          <w:numId w:val="19"/>
        </w:numPr>
        <w:spacing w:after="0" w:line="240" w:lineRule="auto"/>
        <w:contextualSpacing w:val="0"/>
        <w:jc w:val="both"/>
        <w:rPr>
          <w:rFonts w:cs="Segoe UI"/>
          <w:highlight w:val="yellow"/>
          <w:lang w:eastAsia="pl-PL"/>
        </w:rPr>
      </w:pPr>
      <w:r w:rsidRPr="00E25677">
        <w:rPr>
          <w:rFonts w:cs="Segoe UI"/>
          <w:highlight w:val="yellow"/>
          <w:lang w:eastAsia="pl-PL"/>
        </w:rPr>
        <w:t>Wykaz i opis środków trwałych (ubezpieczenie mienia)</w:t>
      </w:r>
    </w:p>
    <w:p w14:paraId="3740E3C0" w14:textId="447594ED" w:rsidR="00E25677" w:rsidRPr="00E25677" w:rsidRDefault="00E25677" w:rsidP="00687E51">
      <w:pPr>
        <w:pStyle w:val="Akapitzlist"/>
        <w:numPr>
          <w:ilvl w:val="0"/>
          <w:numId w:val="19"/>
        </w:numPr>
        <w:spacing w:after="0" w:line="240" w:lineRule="auto"/>
        <w:contextualSpacing w:val="0"/>
        <w:jc w:val="both"/>
        <w:rPr>
          <w:rFonts w:cs="Segoe UI"/>
          <w:highlight w:val="yellow"/>
          <w:lang w:eastAsia="pl-PL"/>
        </w:rPr>
      </w:pPr>
      <w:r w:rsidRPr="00E25677">
        <w:rPr>
          <w:rFonts w:cs="Segoe UI"/>
          <w:highlight w:val="yellow"/>
          <w:lang w:eastAsia="pl-PL"/>
        </w:rPr>
        <w:t>Wykaz sprzętu elektronicznego (ubezpieczenie mienia)</w:t>
      </w:r>
    </w:p>
    <w:p w14:paraId="1D4639DC" w14:textId="30169E7C" w:rsidR="0035603C" w:rsidRPr="009B09E0" w:rsidRDefault="0035603C" w:rsidP="00687E51">
      <w:pPr>
        <w:spacing w:after="0" w:line="240" w:lineRule="auto"/>
        <w:jc w:val="both"/>
        <w:rPr>
          <w:rFonts w:cs="Segoe UI"/>
          <w:lang w:eastAsia="pl-PL"/>
        </w:rPr>
      </w:pPr>
    </w:p>
    <w:tbl>
      <w:tblPr>
        <w:tblW w:w="9148" w:type="dxa"/>
        <w:tblInd w:w="-5" w:type="dxa"/>
        <w:tblLook w:val="01E0" w:firstRow="1" w:lastRow="1" w:firstColumn="1" w:lastColumn="1" w:noHBand="0" w:noVBand="0"/>
      </w:tblPr>
      <w:tblGrid>
        <w:gridCol w:w="4395"/>
        <w:gridCol w:w="4753"/>
      </w:tblGrid>
      <w:tr w:rsidR="009B09E0" w:rsidRPr="009B09E0" w14:paraId="74BED4CB" w14:textId="77777777" w:rsidTr="001571B1">
        <w:trPr>
          <w:trHeight w:val="580"/>
        </w:trPr>
        <w:tc>
          <w:tcPr>
            <w:tcW w:w="4395" w:type="dxa"/>
          </w:tcPr>
          <w:p w14:paraId="34D6BD1A" w14:textId="15797D6C" w:rsidR="0035603C" w:rsidRPr="009B09E0" w:rsidRDefault="0035603C" w:rsidP="00687E51">
            <w:pPr>
              <w:spacing w:after="0" w:line="240" w:lineRule="auto"/>
              <w:rPr>
                <w:rFonts w:cs="Segoe UI"/>
                <w:szCs w:val="20"/>
              </w:rPr>
            </w:pPr>
            <w:r w:rsidRPr="009B09E0">
              <w:rPr>
                <w:rFonts w:cs="Segoe UI"/>
                <w:szCs w:val="20"/>
              </w:rPr>
              <w:t>……………………………………………..</w:t>
            </w:r>
            <w:r w:rsidRPr="009B09E0">
              <w:rPr>
                <w:rFonts w:cs="Segoe UI"/>
                <w:szCs w:val="20"/>
              </w:rPr>
              <w:br/>
              <w:t>Ubezpieczający/Zamawiający</w:t>
            </w:r>
          </w:p>
        </w:tc>
        <w:tc>
          <w:tcPr>
            <w:tcW w:w="4753" w:type="dxa"/>
          </w:tcPr>
          <w:p w14:paraId="2D216224" w14:textId="008D3D1B" w:rsidR="0035603C" w:rsidRPr="009B09E0" w:rsidRDefault="0035603C" w:rsidP="00687E51">
            <w:pPr>
              <w:spacing w:after="0" w:line="240" w:lineRule="auto"/>
              <w:jc w:val="right"/>
              <w:rPr>
                <w:rFonts w:cs="Segoe UI"/>
                <w:szCs w:val="20"/>
              </w:rPr>
            </w:pPr>
            <w:r w:rsidRPr="009B09E0">
              <w:rPr>
                <w:rFonts w:cs="Segoe UI"/>
                <w:szCs w:val="20"/>
              </w:rPr>
              <w:t>……………………………………………..</w:t>
            </w:r>
            <w:r w:rsidRPr="009B09E0">
              <w:rPr>
                <w:rFonts w:cs="Segoe UI"/>
                <w:szCs w:val="20"/>
              </w:rPr>
              <w:br/>
              <w:t>Ubezpieczyciel/Wykonawca</w:t>
            </w:r>
          </w:p>
        </w:tc>
      </w:tr>
    </w:tbl>
    <w:p w14:paraId="6F524103" w14:textId="50130B5E" w:rsidR="00AF7817" w:rsidRDefault="00AF7817" w:rsidP="00687E51">
      <w:pPr>
        <w:spacing w:after="0" w:line="240" w:lineRule="auto"/>
        <w:jc w:val="both"/>
        <w:rPr>
          <w:rFonts w:cs="Segoe UI"/>
          <w:lang w:eastAsia="pl-PL"/>
        </w:rPr>
      </w:pPr>
    </w:p>
    <w:p w14:paraId="05A7E3AD" w14:textId="14D6251D" w:rsidR="00FD4960" w:rsidRDefault="00FD4960" w:rsidP="00687E51">
      <w:pPr>
        <w:spacing w:after="0" w:line="240" w:lineRule="auto"/>
        <w:jc w:val="both"/>
        <w:rPr>
          <w:rFonts w:cs="Segoe UI"/>
          <w:lang w:eastAsia="pl-PL"/>
        </w:rPr>
      </w:pPr>
    </w:p>
    <w:sectPr w:rsidR="00FD4960" w:rsidSect="00E4402E">
      <w:headerReference w:type="default" r:id="rId19"/>
      <w:footerReference w:type="default" r:id="rId20"/>
      <w:headerReference w:type="first" r:id="rId21"/>
      <w:footerReference w:type="first" r:id="rId22"/>
      <w:pgSz w:w="11906" w:h="16838"/>
      <w:pgMar w:top="1276" w:right="1418" w:bottom="1560" w:left="1701"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D6A5A" w14:textId="77777777" w:rsidR="002C3DCE" w:rsidRDefault="002C3DCE" w:rsidP="00EF7953">
      <w:pPr>
        <w:spacing w:after="0" w:line="240" w:lineRule="auto"/>
      </w:pPr>
      <w:r>
        <w:separator/>
      </w:r>
    </w:p>
  </w:endnote>
  <w:endnote w:type="continuationSeparator" w:id="0">
    <w:p w14:paraId="2E42F49F" w14:textId="77777777" w:rsidR="002C3DCE" w:rsidRDefault="002C3DCE"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2C3DCE" w:rsidRPr="00D15296" w:rsidRDefault="002C3DCE"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2C3DCE" w:rsidRPr="00E4402E" w:rsidRDefault="002C3DCE"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21</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2C3DCE" w:rsidRPr="00E4402E" w:rsidRDefault="002C3DCE"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21</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2C3DCE" w:rsidRDefault="002C3DCE"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2C3DCE" w:rsidRDefault="002C3DCE"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2C3DCE" w:rsidRPr="001C4045" w:rsidRDefault="002C3DCE"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2C3DCE" w:rsidRPr="00994E2E" w:rsidRDefault="002C3DCE"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2C3DCE" w:rsidRPr="00D15296" w:rsidRDefault="002C3DCE"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2C3DCE" w:rsidRPr="00994E2E" w:rsidRDefault="002C3DCE"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711AC" w14:textId="77777777" w:rsidR="002C3DCE" w:rsidRDefault="002C3DCE" w:rsidP="00EF7953">
      <w:pPr>
        <w:spacing w:after="0" w:line="240" w:lineRule="auto"/>
      </w:pPr>
      <w:r>
        <w:separator/>
      </w:r>
    </w:p>
  </w:footnote>
  <w:footnote w:type="continuationSeparator" w:id="0">
    <w:p w14:paraId="60017FA0" w14:textId="77777777" w:rsidR="002C3DCE" w:rsidRDefault="002C3DCE"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2C3DCE" w:rsidRDefault="002C3DCE">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2C3DCE" w:rsidRDefault="002C3D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2C3DCE" w:rsidRDefault="002C3DCE">
    <w:pPr>
      <w:pStyle w:val="Nagwek"/>
    </w:pPr>
    <w:sdt>
      <w:sdtPr>
        <w:id w:val="145093098"/>
        <w:docPartObj>
          <w:docPartGallery w:val="Page Numbers (Margins)"/>
          <w:docPartUnique/>
        </w:docPartObj>
      </w:sdtPr>
      <w:sdtContent/>
    </w:sdt>
    <w:r>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7236DF16"/>
    <w:name w:val="WW8Num30"/>
    <w:lvl w:ilvl="0">
      <w:start w:val="2"/>
      <w:numFmt w:val="decimal"/>
      <w:lvlText w:val="%1."/>
      <w:lvlJc w:val="left"/>
      <w:pPr>
        <w:tabs>
          <w:tab w:val="num" w:pos="420"/>
        </w:tabs>
        <w:ind w:left="420" w:hanging="420"/>
      </w:pPr>
      <w:rPr>
        <w:rFonts w:cs="Times New Roman" w:hint="default"/>
      </w:rPr>
    </w:lvl>
    <w:lvl w:ilvl="1">
      <w:start w:val="1"/>
      <w:numFmt w:val="lowerLetter"/>
      <w:lvlText w:val="%2."/>
      <w:lvlJc w:val="left"/>
      <w:pPr>
        <w:tabs>
          <w:tab w:val="num" w:pos="643"/>
        </w:tabs>
        <w:ind w:left="643" w:hanging="360"/>
      </w:pPr>
      <w:rPr>
        <w:rFonts w:cs="Times New Roman" w:hint="default"/>
      </w:rPr>
    </w:lvl>
    <w:lvl w:ilvl="2">
      <w:start w:val="1"/>
      <w:numFmt w:val="lowerRoman"/>
      <w:lvlText w:val="%3."/>
      <w:lvlJc w:val="left"/>
      <w:pPr>
        <w:tabs>
          <w:tab w:val="num" w:pos="0"/>
        </w:tabs>
        <w:ind w:left="823" w:hanging="180"/>
      </w:pPr>
      <w:rPr>
        <w:rFonts w:cs="Times New Roman"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2"/>
        <w:szCs w:val="22"/>
      </w:rPr>
    </w:lvl>
    <w:lvl w:ilvl="4">
      <w:start w:val="1"/>
      <w:numFmt w:val="lowerLetter"/>
      <w:lvlText w:val="%5."/>
      <w:lvlJc w:val="left"/>
      <w:pPr>
        <w:tabs>
          <w:tab w:val="num" w:pos="0"/>
        </w:tabs>
        <w:ind w:left="1543" w:hanging="360"/>
      </w:pPr>
      <w:rPr>
        <w:rFonts w:cs="Times New Roman" w:hint="default"/>
      </w:rPr>
    </w:lvl>
    <w:lvl w:ilvl="5">
      <w:start w:val="1"/>
      <w:numFmt w:val="lowerRoman"/>
      <w:lvlText w:val="%6."/>
      <w:lvlJc w:val="left"/>
      <w:pPr>
        <w:tabs>
          <w:tab w:val="num" w:pos="0"/>
        </w:tabs>
        <w:ind w:left="1723" w:hanging="180"/>
      </w:pPr>
      <w:rPr>
        <w:rFonts w:cs="Times New Roman"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2"/>
        <w:szCs w:val="22"/>
      </w:rPr>
    </w:lvl>
    <w:lvl w:ilvl="7">
      <w:start w:val="1"/>
      <w:numFmt w:val="lowerLetter"/>
      <w:lvlText w:val="%8."/>
      <w:lvlJc w:val="left"/>
      <w:pPr>
        <w:tabs>
          <w:tab w:val="num" w:pos="0"/>
        </w:tabs>
        <w:ind w:left="2443" w:hanging="360"/>
      </w:pPr>
      <w:rPr>
        <w:rFonts w:cs="Times New Roman" w:hint="default"/>
      </w:rPr>
    </w:lvl>
    <w:lvl w:ilvl="8">
      <w:start w:val="1"/>
      <w:numFmt w:val="lowerRoman"/>
      <w:lvlText w:val="%9."/>
      <w:lvlJc w:val="left"/>
      <w:pPr>
        <w:tabs>
          <w:tab w:val="num" w:pos="0"/>
        </w:tabs>
        <w:ind w:left="2623" w:hanging="180"/>
      </w:pPr>
      <w:rPr>
        <w:rFonts w:cs="Times New Roman" w:hint="default"/>
      </w:rPr>
    </w:lvl>
  </w:abstractNum>
  <w:abstractNum w:abstractNumId="1" w15:restartNumberingAfterBreak="0">
    <w:nsid w:val="00AE53D5"/>
    <w:multiLevelType w:val="multilevel"/>
    <w:tmpl w:val="F44CB1B6"/>
    <w:styleLink w:val="Styl2"/>
    <w:lvl w:ilvl="0">
      <w:start w:val="1"/>
      <w:numFmt w:val="decimal"/>
      <w:lvlText w:val="%1."/>
      <w:lvlJc w:val="left"/>
      <w:pPr>
        <w:ind w:left="0" w:hanging="360"/>
      </w:pPr>
      <w:rPr>
        <w:rFonts w:ascii="Segoe UI" w:eastAsiaTheme="minorHAnsi" w:hAnsi="Segoe UI" w:cs="Segoe UI"/>
      </w:rPr>
    </w:lvl>
    <w:lvl w:ilvl="1">
      <w:start w:val="1"/>
      <w:numFmt w:val="decimal"/>
      <w:lvlText w:val="%1.%2."/>
      <w:lvlJc w:val="left"/>
      <w:pPr>
        <w:ind w:left="432" w:hanging="432"/>
      </w:pPr>
      <w:rPr>
        <w:rFonts w:hint="default"/>
        <w:b w:val="0"/>
        <w:bCs w:val="0"/>
      </w:rPr>
    </w:lvl>
    <w:lvl w:ilvl="2">
      <w:start w:val="1"/>
      <w:numFmt w:val="decimal"/>
      <w:lvlText w:val="%1.%2.%3."/>
      <w:lvlJc w:val="left"/>
      <w:pPr>
        <w:ind w:left="864" w:hanging="504"/>
      </w:pPr>
      <w:rPr>
        <w:rFonts w:hint="default"/>
        <w:b w:val="0"/>
        <w:bC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00104"/>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B316ED"/>
    <w:multiLevelType w:val="hybridMultilevel"/>
    <w:tmpl w:val="F61632F2"/>
    <w:lvl w:ilvl="0" w:tplc="F62CAF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1C404C"/>
    <w:multiLevelType w:val="hybridMultilevel"/>
    <w:tmpl w:val="020622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77DAD"/>
    <w:multiLevelType w:val="hybridMultilevel"/>
    <w:tmpl w:val="CF6A9F66"/>
    <w:lvl w:ilvl="0" w:tplc="40AEC374">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8" w15:restartNumberingAfterBreak="0">
    <w:nsid w:val="19B31F92"/>
    <w:multiLevelType w:val="hybridMultilevel"/>
    <w:tmpl w:val="EFC8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401722"/>
    <w:multiLevelType w:val="hybridMultilevel"/>
    <w:tmpl w:val="8ADC7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687FAE"/>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15"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8545C8"/>
    <w:multiLevelType w:val="hybridMultilevel"/>
    <w:tmpl w:val="B2342238"/>
    <w:lvl w:ilvl="0" w:tplc="224E50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C43445"/>
    <w:multiLevelType w:val="hybridMultilevel"/>
    <w:tmpl w:val="F7C019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8821CD"/>
    <w:multiLevelType w:val="hybridMultilevel"/>
    <w:tmpl w:val="9B14B34C"/>
    <w:lvl w:ilvl="0" w:tplc="6E20383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F64CF3"/>
    <w:multiLevelType w:val="multilevel"/>
    <w:tmpl w:val="B75261CE"/>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3183A24"/>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6B313A"/>
    <w:multiLevelType w:val="hybridMultilevel"/>
    <w:tmpl w:val="867E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4AC1780"/>
    <w:multiLevelType w:val="hybridMultilevel"/>
    <w:tmpl w:val="A0905252"/>
    <w:lvl w:ilvl="0" w:tplc="0415000F">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6809CF"/>
    <w:multiLevelType w:val="hybridMultilevel"/>
    <w:tmpl w:val="ADF2C55E"/>
    <w:lvl w:ilvl="0" w:tplc="B2B44F60">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5" w15:restartNumberingAfterBreak="0">
    <w:nsid w:val="5EE705DA"/>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6" w15:restartNumberingAfterBreak="0">
    <w:nsid w:val="60F1509A"/>
    <w:multiLevelType w:val="multilevel"/>
    <w:tmpl w:val="8B6AE4F2"/>
    <w:lvl w:ilvl="0">
      <w:start w:val="6"/>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0"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3" w15:restartNumberingAfterBreak="0">
    <w:nsid w:val="710A6574"/>
    <w:multiLevelType w:val="hybridMultilevel"/>
    <w:tmpl w:val="AE9ABEF6"/>
    <w:lvl w:ilvl="0" w:tplc="827AF3DA">
      <w:start w:val="7"/>
      <w:numFmt w:val="upperRoman"/>
      <w:lvlText w:val="%1."/>
      <w:lvlJc w:val="left"/>
      <w:pPr>
        <w:ind w:left="1712"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52D2C"/>
    <w:multiLevelType w:val="hybridMultilevel"/>
    <w:tmpl w:val="B27E3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B80B19"/>
    <w:multiLevelType w:val="multilevel"/>
    <w:tmpl w:val="2CB6AF48"/>
    <w:lvl w:ilvl="0">
      <w:start w:val="7"/>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8D431D"/>
    <w:multiLevelType w:val="multilevel"/>
    <w:tmpl w:val="DBA6F780"/>
    <w:lvl w:ilvl="0">
      <w:start w:val="7"/>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5"/>
  </w:num>
  <w:num w:numId="2">
    <w:abstractNumId w:val="42"/>
  </w:num>
  <w:num w:numId="3">
    <w:abstractNumId w:val="19"/>
  </w:num>
  <w:num w:numId="4">
    <w:abstractNumId w:val="33"/>
  </w:num>
  <w:num w:numId="5">
    <w:abstractNumId w:val="8"/>
  </w:num>
  <w:num w:numId="6">
    <w:abstractNumId w:val="10"/>
  </w:num>
  <w:num w:numId="7">
    <w:abstractNumId w:val="35"/>
  </w:num>
  <w:num w:numId="8">
    <w:abstractNumId w:val="40"/>
  </w:num>
  <w:num w:numId="9">
    <w:abstractNumId w:val="2"/>
  </w:num>
  <w:num w:numId="10">
    <w:abstractNumId w:val="31"/>
  </w:num>
  <w:num w:numId="11">
    <w:abstractNumId w:val="44"/>
  </w:num>
  <w:num w:numId="12">
    <w:abstractNumId w:val="29"/>
  </w:num>
  <w:num w:numId="13">
    <w:abstractNumId w:val="9"/>
  </w:num>
  <w:num w:numId="14">
    <w:abstractNumId w:val="26"/>
  </w:num>
  <w:num w:numId="15">
    <w:abstractNumId w:val="12"/>
  </w:num>
  <w:num w:numId="16">
    <w:abstractNumId w:val="24"/>
  </w:num>
  <w:num w:numId="17">
    <w:abstractNumId w:val="6"/>
  </w:num>
  <w:num w:numId="18">
    <w:abstractNumId w:val="20"/>
  </w:num>
  <w:num w:numId="19">
    <w:abstractNumId w:val="41"/>
  </w:num>
  <w:num w:numId="20">
    <w:abstractNumId w:val="14"/>
  </w:num>
  <w:num w:numId="21">
    <w:abstractNumId w:val="13"/>
  </w:num>
  <w:num w:numId="22">
    <w:abstractNumId w:val="47"/>
  </w:num>
  <w:num w:numId="23">
    <w:abstractNumId w:val="17"/>
  </w:num>
  <w:num w:numId="24">
    <w:abstractNumId w:val="11"/>
  </w:num>
  <w:num w:numId="25">
    <w:abstractNumId w:val="32"/>
  </w:num>
  <w:num w:numId="26">
    <w:abstractNumId w:val="1"/>
  </w:num>
  <w:num w:numId="27">
    <w:abstractNumId w:val="18"/>
  </w:num>
  <w:num w:numId="28">
    <w:abstractNumId w:val="27"/>
  </w:num>
  <w:num w:numId="29">
    <w:abstractNumId w:val="28"/>
  </w:num>
  <w:num w:numId="30">
    <w:abstractNumId w:val="21"/>
  </w:num>
  <w:num w:numId="31">
    <w:abstractNumId w:val="23"/>
  </w:num>
  <w:num w:numId="32">
    <w:abstractNumId w:val="16"/>
  </w:num>
  <w:num w:numId="33">
    <w:abstractNumId w:val="15"/>
  </w:num>
  <w:num w:numId="34">
    <w:abstractNumId w:val="3"/>
  </w:num>
  <w:num w:numId="35">
    <w:abstractNumId w:val="48"/>
  </w:num>
  <w:num w:numId="36">
    <w:abstractNumId w:val="36"/>
  </w:num>
  <w:num w:numId="37">
    <w:abstractNumId w:val="4"/>
  </w:num>
  <w:num w:numId="38">
    <w:abstractNumId w:val="30"/>
  </w:num>
  <w:num w:numId="39">
    <w:abstractNumId w:val="45"/>
  </w:num>
  <w:num w:numId="40">
    <w:abstractNumId w:val="0"/>
  </w:num>
  <w:num w:numId="41">
    <w:abstractNumId w:val="46"/>
  </w:num>
  <w:num w:numId="42">
    <w:abstractNumId w:val="25"/>
  </w:num>
  <w:num w:numId="43">
    <w:abstractNumId w:val="22"/>
  </w:num>
  <w:num w:numId="44">
    <w:abstractNumId w:val="37"/>
  </w:num>
  <w:num w:numId="45">
    <w:abstractNumId w:val="43"/>
  </w:num>
  <w:num w:numId="46">
    <w:abstractNumId w:val="34"/>
  </w:num>
  <w:num w:numId="47">
    <w:abstractNumId w:val="7"/>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bara Piekarek">
    <w15:presenceInfo w15:providerId="AD" w15:userId="S::b.piekarek@stbu.pl::ed5b684d-374f-45d2-bfe8-100c53d464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2F8"/>
    <w:rsid w:val="00005C74"/>
    <w:rsid w:val="00007B7C"/>
    <w:rsid w:val="00011B82"/>
    <w:rsid w:val="0001257D"/>
    <w:rsid w:val="00013D0B"/>
    <w:rsid w:val="000203FD"/>
    <w:rsid w:val="00024FFB"/>
    <w:rsid w:val="00025328"/>
    <w:rsid w:val="00027E31"/>
    <w:rsid w:val="00045FE5"/>
    <w:rsid w:val="000501DB"/>
    <w:rsid w:val="00050755"/>
    <w:rsid w:val="00060A61"/>
    <w:rsid w:val="00064BC6"/>
    <w:rsid w:val="000651C7"/>
    <w:rsid w:val="00081EE2"/>
    <w:rsid w:val="00082026"/>
    <w:rsid w:val="000B0E26"/>
    <w:rsid w:val="000B51FE"/>
    <w:rsid w:val="000B7A8B"/>
    <w:rsid w:val="000C0969"/>
    <w:rsid w:val="000C1709"/>
    <w:rsid w:val="000D170D"/>
    <w:rsid w:val="000D1CB9"/>
    <w:rsid w:val="000D5232"/>
    <w:rsid w:val="000E0809"/>
    <w:rsid w:val="000F3257"/>
    <w:rsid w:val="000F4D6A"/>
    <w:rsid w:val="000F5599"/>
    <w:rsid w:val="000F6B3D"/>
    <w:rsid w:val="00124247"/>
    <w:rsid w:val="0014116B"/>
    <w:rsid w:val="00141684"/>
    <w:rsid w:val="00144BC4"/>
    <w:rsid w:val="0015131E"/>
    <w:rsid w:val="001529AE"/>
    <w:rsid w:val="00152FF0"/>
    <w:rsid w:val="001539C3"/>
    <w:rsid w:val="00154A2A"/>
    <w:rsid w:val="001571B1"/>
    <w:rsid w:val="001627CF"/>
    <w:rsid w:val="0017321F"/>
    <w:rsid w:val="00173E64"/>
    <w:rsid w:val="00194297"/>
    <w:rsid w:val="001946A1"/>
    <w:rsid w:val="0019480B"/>
    <w:rsid w:val="001B66FE"/>
    <w:rsid w:val="001C00BC"/>
    <w:rsid w:val="001C1339"/>
    <w:rsid w:val="001C4045"/>
    <w:rsid w:val="001C73E5"/>
    <w:rsid w:val="001D113B"/>
    <w:rsid w:val="001D5397"/>
    <w:rsid w:val="001D6D62"/>
    <w:rsid w:val="001D7D03"/>
    <w:rsid w:val="001E0A51"/>
    <w:rsid w:val="001E1278"/>
    <w:rsid w:val="00201FCD"/>
    <w:rsid w:val="002213B0"/>
    <w:rsid w:val="002255A9"/>
    <w:rsid w:val="00225DA1"/>
    <w:rsid w:val="00226219"/>
    <w:rsid w:val="00230DAA"/>
    <w:rsid w:val="00234371"/>
    <w:rsid w:val="00235074"/>
    <w:rsid w:val="00241F11"/>
    <w:rsid w:val="002432AC"/>
    <w:rsid w:val="00245319"/>
    <w:rsid w:val="00254D97"/>
    <w:rsid w:val="00256CEE"/>
    <w:rsid w:val="00274501"/>
    <w:rsid w:val="00277960"/>
    <w:rsid w:val="00280E0D"/>
    <w:rsid w:val="00282A77"/>
    <w:rsid w:val="00285E7B"/>
    <w:rsid w:val="002965B9"/>
    <w:rsid w:val="002B22EE"/>
    <w:rsid w:val="002B420A"/>
    <w:rsid w:val="002C1D81"/>
    <w:rsid w:val="002C3DCE"/>
    <w:rsid w:val="002D110B"/>
    <w:rsid w:val="002E259A"/>
    <w:rsid w:val="002E3A7F"/>
    <w:rsid w:val="002E450C"/>
    <w:rsid w:val="002F0D22"/>
    <w:rsid w:val="00310873"/>
    <w:rsid w:val="00316653"/>
    <w:rsid w:val="00321D28"/>
    <w:rsid w:val="00324D75"/>
    <w:rsid w:val="003338C8"/>
    <w:rsid w:val="003379C8"/>
    <w:rsid w:val="00340C34"/>
    <w:rsid w:val="003459F4"/>
    <w:rsid w:val="0034607D"/>
    <w:rsid w:val="00352B10"/>
    <w:rsid w:val="0035603C"/>
    <w:rsid w:val="00362538"/>
    <w:rsid w:val="00362880"/>
    <w:rsid w:val="00362F43"/>
    <w:rsid w:val="00364AD3"/>
    <w:rsid w:val="00370386"/>
    <w:rsid w:val="00374C43"/>
    <w:rsid w:val="00383656"/>
    <w:rsid w:val="00394642"/>
    <w:rsid w:val="0039730D"/>
    <w:rsid w:val="003A25E3"/>
    <w:rsid w:val="003A7370"/>
    <w:rsid w:val="003B2B81"/>
    <w:rsid w:val="003B7768"/>
    <w:rsid w:val="003D19E3"/>
    <w:rsid w:val="003D6B14"/>
    <w:rsid w:val="003E1CDA"/>
    <w:rsid w:val="003E1E57"/>
    <w:rsid w:val="003E454E"/>
    <w:rsid w:val="003F7773"/>
    <w:rsid w:val="00412627"/>
    <w:rsid w:val="0041504B"/>
    <w:rsid w:val="0041699A"/>
    <w:rsid w:val="004217F9"/>
    <w:rsid w:val="004275C3"/>
    <w:rsid w:val="0047030B"/>
    <w:rsid w:val="00484010"/>
    <w:rsid w:val="00486DEA"/>
    <w:rsid w:val="00486FC6"/>
    <w:rsid w:val="0049484D"/>
    <w:rsid w:val="0049740F"/>
    <w:rsid w:val="004A3D86"/>
    <w:rsid w:val="004B3840"/>
    <w:rsid w:val="004C04C7"/>
    <w:rsid w:val="004C66DA"/>
    <w:rsid w:val="004C6BB3"/>
    <w:rsid w:val="004D2216"/>
    <w:rsid w:val="004D2D3F"/>
    <w:rsid w:val="004D3AFA"/>
    <w:rsid w:val="004D6818"/>
    <w:rsid w:val="004F3BE4"/>
    <w:rsid w:val="00513583"/>
    <w:rsid w:val="005212F4"/>
    <w:rsid w:val="00534A34"/>
    <w:rsid w:val="005370F9"/>
    <w:rsid w:val="00537DCC"/>
    <w:rsid w:val="0054231A"/>
    <w:rsid w:val="00547B4D"/>
    <w:rsid w:val="00565520"/>
    <w:rsid w:val="0056573A"/>
    <w:rsid w:val="00576062"/>
    <w:rsid w:val="005851DF"/>
    <w:rsid w:val="0059198C"/>
    <w:rsid w:val="005C5857"/>
    <w:rsid w:val="005D10F4"/>
    <w:rsid w:val="005D76EB"/>
    <w:rsid w:val="005E428E"/>
    <w:rsid w:val="006159FE"/>
    <w:rsid w:val="0061680A"/>
    <w:rsid w:val="00623D41"/>
    <w:rsid w:val="00634EC7"/>
    <w:rsid w:val="00643A65"/>
    <w:rsid w:val="0065734D"/>
    <w:rsid w:val="00662102"/>
    <w:rsid w:val="00663C97"/>
    <w:rsid w:val="00664606"/>
    <w:rsid w:val="00672DA4"/>
    <w:rsid w:val="00683F0B"/>
    <w:rsid w:val="00687B0F"/>
    <w:rsid w:val="00687E51"/>
    <w:rsid w:val="00691C5A"/>
    <w:rsid w:val="00693A91"/>
    <w:rsid w:val="006940C5"/>
    <w:rsid w:val="0069705E"/>
    <w:rsid w:val="006B0EF0"/>
    <w:rsid w:val="006B7006"/>
    <w:rsid w:val="006C0200"/>
    <w:rsid w:val="006C2216"/>
    <w:rsid w:val="006D39C3"/>
    <w:rsid w:val="006D671C"/>
    <w:rsid w:val="006E07D3"/>
    <w:rsid w:val="006E0EA7"/>
    <w:rsid w:val="006F6A77"/>
    <w:rsid w:val="006F7B1A"/>
    <w:rsid w:val="00702061"/>
    <w:rsid w:val="0070413D"/>
    <w:rsid w:val="00717D52"/>
    <w:rsid w:val="007433C7"/>
    <w:rsid w:val="0075286B"/>
    <w:rsid w:val="00752AA3"/>
    <w:rsid w:val="007610D4"/>
    <w:rsid w:val="00764D86"/>
    <w:rsid w:val="00770C93"/>
    <w:rsid w:val="00772710"/>
    <w:rsid w:val="00784E4A"/>
    <w:rsid w:val="00787C80"/>
    <w:rsid w:val="007905E2"/>
    <w:rsid w:val="0079214B"/>
    <w:rsid w:val="007A63CB"/>
    <w:rsid w:val="007C13A3"/>
    <w:rsid w:val="007C4841"/>
    <w:rsid w:val="007D2890"/>
    <w:rsid w:val="007D34C7"/>
    <w:rsid w:val="007E5067"/>
    <w:rsid w:val="007F34A3"/>
    <w:rsid w:val="007F34D9"/>
    <w:rsid w:val="008005EE"/>
    <w:rsid w:val="008051FD"/>
    <w:rsid w:val="00805EDF"/>
    <w:rsid w:val="00806490"/>
    <w:rsid w:val="008116D4"/>
    <w:rsid w:val="008133E7"/>
    <w:rsid w:val="00820BBD"/>
    <w:rsid w:val="0084218D"/>
    <w:rsid w:val="00844433"/>
    <w:rsid w:val="00847D49"/>
    <w:rsid w:val="00853E7A"/>
    <w:rsid w:val="00855049"/>
    <w:rsid w:val="008615FE"/>
    <w:rsid w:val="008626BC"/>
    <w:rsid w:val="00863EE2"/>
    <w:rsid w:val="00864098"/>
    <w:rsid w:val="00866A84"/>
    <w:rsid w:val="00872764"/>
    <w:rsid w:val="008802AF"/>
    <w:rsid w:val="0088586F"/>
    <w:rsid w:val="008968C8"/>
    <w:rsid w:val="0089709C"/>
    <w:rsid w:val="008B2A20"/>
    <w:rsid w:val="008B45E8"/>
    <w:rsid w:val="008C453E"/>
    <w:rsid w:val="008D5F41"/>
    <w:rsid w:val="008D7280"/>
    <w:rsid w:val="008D7DA1"/>
    <w:rsid w:val="008E18AD"/>
    <w:rsid w:val="008F7E27"/>
    <w:rsid w:val="00903B90"/>
    <w:rsid w:val="009074A4"/>
    <w:rsid w:val="00917A10"/>
    <w:rsid w:val="009239EA"/>
    <w:rsid w:val="00924172"/>
    <w:rsid w:val="0092542F"/>
    <w:rsid w:val="00930E3D"/>
    <w:rsid w:val="0093217B"/>
    <w:rsid w:val="00941BF3"/>
    <w:rsid w:val="00947E31"/>
    <w:rsid w:val="0095379B"/>
    <w:rsid w:val="00964FDB"/>
    <w:rsid w:val="00966EE8"/>
    <w:rsid w:val="009811B1"/>
    <w:rsid w:val="0098355D"/>
    <w:rsid w:val="009849F5"/>
    <w:rsid w:val="00992E76"/>
    <w:rsid w:val="009949AA"/>
    <w:rsid w:val="00994E2E"/>
    <w:rsid w:val="00997F6D"/>
    <w:rsid w:val="009A114D"/>
    <w:rsid w:val="009A17B1"/>
    <w:rsid w:val="009A1954"/>
    <w:rsid w:val="009A6DAA"/>
    <w:rsid w:val="009B09E0"/>
    <w:rsid w:val="009C2496"/>
    <w:rsid w:val="009C5D32"/>
    <w:rsid w:val="009D1328"/>
    <w:rsid w:val="009E4FF7"/>
    <w:rsid w:val="00A13A1F"/>
    <w:rsid w:val="00A16E63"/>
    <w:rsid w:val="00A23C13"/>
    <w:rsid w:val="00A336F8"/>
    <w:rsid w:val="00A37DD4"/>
    <w:rsid w:val="00A44B16"/>
    <w:rsid w:val="00A545DF"/>
    <w:rsid w:val="00A61EF6"/>
    <w:rsid w:val="00A643EF"/>
    <w:rsid w:val="00A864B2"/>
    <w:rsid w:val="00A91379"/>
    <w:rsid w:val="00A91A9F"/>
    <w:rsid w:val="00A97738"/>
    <w:rsid w:val="00AA11D9"/>
    <w:rsid w:val="00AA1DFF"/>
    <w:rsid w:val="00AA4108"/>
    <w:rsid w:val="00AB15D7"/>
    <w:rsid w:val="00AB47E1"/>
    <w:rsid w:val="00AB4BAF"/>
    <w:rsid w:val="00AB5B46"/>
    <w:rsid w:val="00AC673E"/>
    <w:rsid w:val="00AC7314"/>
    <w:rsid w:val="00AD1443"/>
    <w:rsid w:val="00AE1B30"/>
    <w:rsid w:val="00AF01D4"/>
    <w:rsid w:val="00AF7817"/>
    <w:rsid w:val="00B005CD"/>
    <w:rsid w:val="00B00D09"/>
    <w:rsid w:val="00B07181"/>
    <w:rsid w:val="00B15649"/>
    <w:rsid w:val="00B172C7"/>
    <w:rsid w:val="00B21BE6"/>
    <w:rsid w:val="00B34B2C"/>
    <w:rsid w:val="00B476E6"/>
    <w:rsid w:val="00B67C4A"/>
    <w:rsid w:val="00B70700"/>
    <w:rsid w:val="00B70999"/>
    <w:rsid w:val="00B72348"/>
    <w:rsid w:val="00B81ACA"/>
    <w:rsid w:val="00BA5701"/>
    <w:rsid w:val="00BA5C5B"/>
    <w:rsid w:val="00BB506A"/>
    <w:rsid w:val="00BB5901"/>
    <w:rsid w:val="00BB7C04"/>
    <w:rsid w:val="00BC2EA9"/>
    <w:rsid w:val="00BE358E"/>
    <w:rsid w:val="00BE3E7E"/>
    <w:rsid w:val="00BF3560"/>
    <w:rsid w:val="00BF542C"/>
    <w:rsid w:val="00C02F62"/>
    <w:rsid w:val="00C05E55"/>
    <w:rsid w:val="00C25C81"/>
    <w:rsid w:val="00C27D41"/>
    <w:rsid w:val="00C30D69"/>
    <w:rsid w:val="00C37392"/>
    <w:rsid w:val="00C50FBF"/>
    <w:rsid w:val="00C644B6"/>
    <w:rsid w:val="00C72CB2"/>
    <w:rsid w:val="00C730F7"/>
    <w:rsid w:val="00C80664"/>
    <w:rsid w:val="00C8103D"/>
    <w:rsid w:val="00C82159"/>
    <w:rsid w:val="00C82E06"/>
    <w:rsid w:val="00C845A0"/>
    <w:rsid w:val="00C97D22"/>
    <w:rsid w:val="00CA4223"/>
    <w:rsid w:val="00CC0B68"/>
    <w:rsid w:val="00CD57D5"/>
    <w:rsid w:val="00CD6231"/>
    <w:rsid w:val="00CF30B5"/>
    <w:rsid w:val="00CF3FB9"/>
    <w:rsid w:val="00CF4CC0"/>
    <w:rsid w:val="00CF7BEF"/>
    <w:rsid w:val="00D025A6"/>
    <w:rsid w:val="00D064C8"/>
    <w:rsid w:val="00D0764C"/>
    <w:rsid w:val="00D07D33"/>
    <w:rsid w:val="00D14183"/>
    <w:rsid w:val="00D15296"/>
    <w:rsid w:val="00D30A2E"/>
    <w:rsid w:val="00D319E0"/>
    <w:rsid w:val="00D34D3B"/>
    <w:rsid w:val="00D4020D"/>
    <w:rsid w:val="00D463B6"/>
    <w:rsid w:val="00D46D8C"/>
    <w:rsid w:val="00D5181A"/>
    <w:rsid w:val="00D545E2"/>
    <w:rsid w:val="00D7172A"/>
    <w:rsid w:val="00D72DF9"/>
    <w:rsid w:val="00D7458F"/>
    <w:rsid w:val="00D768F8"/>
    <w:rsid w:val="00D77EAC"/>
    <w:rsid w:val="00D86B1B"/>
    <w:rsid w:val="00DA61B5"/>
    <w:rsid w:val="00DC1412"/>
    <w:rsid w:val="00DC175C"/>
    <w:rsid w:val="00DD665C"/>
    <w:rsid w:val="00E246B6"/>
    <w:rsid w:val="00E25677"/>
    <w:rsid w:val="00E349AE"/>
    <w:rsid w:val="00E4402E"/>
    <w:rsid w:val="00E507B2"/>
    <w:rsid w:val="00E50989"/>
    <w:rsid w:val="00E54F87"/>
    <w:rsid w:val="00E56139"/>
    <w:rsid w:val="00E62A52"/>
    <w:rsid w:val="00E7220C"/>
    <w:rsid w:val="00E75648"/>
    <w:rsid w:val="00E8248A"/>
    <w:rsid w:val="00E90AD3"/>
    <w:rsid w:val="00E964E4"/>
    <w:rsid w:val="00EA53FC"/>
    <w:rsid w:val="00EA54F2"/>
    <w:rsid w:val="00EB3656"/>
    <w:rsid w:val="00EC2C88"/>
    <w:rsid w:val="00EC3549"/>
    <w:rsid w:val="00EC3CBE"/>
    <w:rsid w:val="00EC4B7B"/>
    <w:rsid w:val="00ED5098"/>
    <w:rsid w:val="00EE17D0"/>
    <w:rsid w:val="00EE1D57"/>
    <w:rsid w:val="00EE3BA5"/>
    <w:rsid w:val="00EF0B4E"/>
    <w:rsid w:val="00EF7414"/>
    <w:rsid w:val="00EF7953"/>
    <w:rsid w:val="00F004A2"/>
    <w:rsid w:val="00F0161B"/>
    <w:rsid w:val="00F23A36"/>
    <w:rsid w:val="00F30E37"/>
    <w:rsid w:val="00F3101E"/>
    <w:rsid w:val="00F55EDF"/>
    <w:rsid w:val="00F607F6"/>
    <w:rsid w:val="00F80A4A"/>
    <w:rsid w:val="00F820DB"/>
    <w:rsid w:val="00F83F8F"/>
    <w:rsid w:val="00F90A8A"/>
    <w:rsid w:val="00F90E64"/>
    <w:rsid w:val="00F96826"/>
    <w:rsid w:val="00F97614"/>
    <w:rsid w:val="00FA0488"/>
    <w:rsid w:val="00FA5B6E"/>
    <w:rsid w:val="00FB4AC7"/>
    <w:rsid w:val="00FD4960"/>
    <w:rsid w:val="00FE1692"/>
    <w:rsid w:val="00FF4A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89709C"/>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qFormat/>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26"/>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asia">
    <w:name w:val="Kasia"/>
    <w:basedOn w:val="Normalny"/>
    <w:uiPriority w:val="99"/>
    <w:rsid w:val="00B005CD"/>
    <w:pPr>
      <w:tabs>
        <w:tab w:val="left" w:pos="284"/>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styleId="Nierozpoznanawzmianka">
    <w:name w:val="Unresolved Mention"/>
    <w:basedOn w:val="Domylnaczcionkaakapitu"/>
    <w:uiPriority w:val="99"/>
    <w:semiHidden/>
    <w:unhideWhenUsed/>
    <w:rsid w:val="00B00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82871553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54839339">
      <w:bodyDiv w:val="1"/>
      <w:marLeft w:val="0"/>
      <w:marRight w:val="0"/>
      <w:marTop w:val="0"/>
      <w:marBottom w:val="0"/>
      <w:divBdr>
        <w:top w:val="none" w:sz="0" w:space="0" w:color="auto"/>
        <w:left w:val="none" w:sz="0" w:space="0" w:color="auto"/>
        <w:bottom w:val="none" w:sz="0" w:space="0" w:color="auto"/>
        <w:right w:val="none" w:sz="0" w:space="0" w:color="auto"/>
      </w:divBdr>
    </w:div>
    <w:div w:id="1250693452">
      <w:bodyDiv w:val="1"/>
      <w:marLeft w:val="0"/>
      <w:marRight w:val="0"/>
      <w:marTop w:val="0"/>
      <w:marBottom w:val="0"/>
      <w:divBdr>
        <w:top w:val="none" w:sz="0" w:space="0" w:color="auto"/>
        <w:left w:val="none" w:sz="0" w:space="0" w:color="auto"/>
        <w:bottom w:val="none" w:sz="0" w:space="0" w:color="auto"/>
        <w:right w:val="none" w:sz="0" w:space="0" w:color="auto"/>
      </w:divBdr>
    </w:div>
    <w:div w:id="1387099640">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mailto:iod@stbu.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s.piotrowski@stbu.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AC8B56E45DC26478368D8842145D024" ma:contentTypeVersion="9" ma:contentTypeDescription="Utwórz nowy dokument." ma:contentTypeScope="" ma:versionID="d7b5fff77243c62bebcd885445023cf0">
  <xsd:schema xmlns:xsd="http://www.w3.org/2001/XMLSchema" xmlns:xs="http://www.w3.org/2001/XMLSchema" xmlns:p="http://schemas.microsoft.com/office/2006/metadata/properties" xmlns:ns3="092ea0d6-43f3-4605-b8a3-c3602924c7e8" xmlns:ns4="d205f543-7667-4133-9faa-58b17810a52d" targetNamespace="http://schemas.microsoft.com/office/2006/metadata/properties" ma:root="true" ma:fieldsID="07bb1f3e75413ae7e25fb80f4e592f58" ns3:_="" ns4:_="">
    <xsd:import namespace="092ea0d6-43f3-4605-b8a3-c3602924c7e8"/>
    <xsd:import namespace="d205f543-7667-4133-9faa-58b17810a52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ea0d6-43f3-4605-b8a3-c3602924c7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05f543-7667-4133-9faa-58b17810a52d"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574E63E2-C53A-4370-A07B-6F35F0573EAE}">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d205f543-7667-4133-9faa-58b17810a52d"/>
    <ds:schemaRef ds:uri="092ea0d6-43f3-4605-b8a3-c3602924c7e8"/>
    <ds:schemaRef ds:uri="http://www.w3.org/XML/1998/namespace"/>
    <ds:schemaRef ds:uri="http://purl.org/dc/terms/"/>
  </ds:schemaRefs>
</ds:datastoreItem>
</file>

<file path=customXml/itemProps3.xml><?xml version="1.0" encoding="utf-8"?>
<ds:datastoreItem xmlns:ds="http://schemas.openxmlformats.org/officeDocument/2006/customXml" ds:itemID="{03E27EAC-D068-4262-AD84-663D6478C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ea0d6-43f3-4605-b8a3-c3602924c7e8"/>
    <ds:schemaRef ds:uri="d205f543-7667-4133-9faa-58b17810a5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BB5555-A51E-4991-8CFD-8BD81BCF0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23</Pages>
  <Words>8243</Words>
  <Characters>49464</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11</cp:revision>
  <cp:lastPrinted>2017-07-25T11:51:00Z</cp:lastPrinted>
  <dcterms:created xsi:type="dcterms:W3CDTF">2023-02-10T06:32:00Z</dcterms:created>
  <dcterms:modified xsi:type="dcterms:W3CDTF">2024-03-05T13:23:00Z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0x0101003AC8B56E45DC26478368D8842145D024</vt:lpwstr>
  </property>
</Properties>
</file>