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66EA1" w14:textId="12CF545C" w:rsidR="009D0C53" w:rsidRPr="00283D20" w:rsidRDefault="009D0C53" w:rsidP="00213D05">
      <w:pPr>
        <w:pStyle w:val="Tekstpodstawowy"/>
        <w:tabs>
          <w:tab w:val="left" w:pos="2970"/>
        </w:tabs>
        <w:spacing w:after="0"/>
        <w:rPr>
          <w:rFonts w:ascii="Arial" w:hAnsi="Arial" w:cs="Arial"/>
          <w:b/>
        </w:rPr>
      </w:pPr>
      <w:r w:rsidRPr="00283D20">
        <w:rPr>
          <w:rFonts w:ascii="Arial" w:hAnsi="Arial" w:cs="Arial"/>
          <w:b/>
        </w:rPr>
        <w:tab/>
      </w:r>
    </w:p>
    <w:p w14:paraId="3F4B16D2" w14:textId="12FF6946" w:rsidR="00C970EC" w:rsidRPr="00283D20" w:rsidRDefault="00642BD7" w:rsidP="00213D05">
      <w:pPr>
        <w:pStyle w:val="Tekstpodstawowy"/>
        <w:spacing w:after="0"/>
        <w:jc w:val="center"/>
        <w:rPr>
          <w:rFonts w:ascii="Arial" w:hAnsi="Arial" w:cs="Arial"/>
          <w:b/>
        </w:rPr>
      </w:pPr>
      <w:r w:rsidRPr="00283D20">
        <w:rPr>
          <w:rFonts w:ascii="Arial" w:hAnsi="Arial" w:cs="Arial"/>
          <w:b/>
        </w:rPr>
        <w:t>Projektowane postanowienia umowy</w:t>
      </w:r>
    </w:p>
    <w:p w14:paraId="4606CA33" w14:textId="77777777" w:rsidR="009D0C53" w:rsidRPr="00283D20" w:rsidRDefault="009D0C53" w:rsidP="00213D05">
      <w:pPr>
        <w:pStyle w:val="Tekstpodstawowy"/>
        <w:spacing w:after="0"/>
        <w:jc w:val="center"/>
        <w:rPr>
          <w:rFonts w:ascii="Arial" w:hAnsi="Arial" w:cs="Arial"/>
          <w:b/>
        </w:rPr>
      </w:pPr>
    </w:p>
    <w:p w14:paraId="1F211CA5" w14:textId="08AACD45" w:rsidR="004F607A" w:rsidRPr="00283D20" w:rsidRDefault="004F607A" w:rsidP="00213D05">
      <w:pPr>
        <w:pStyle w:val="Tekstpodstawowy"/>
        <w:spacing w:after="0"/>
        <w:jc w:val="center"/>
        <w:rPr>
          <w:rFonts w:ascii="Arial" w:hAnsi="Arial" w:cs="Arial"/>
          <w:b/>
        </w:rPr>
      </w:pPr>
      <w:r w:rsidRPr="00283D20">
        <w:rPr>
          <w:rFonts w:ascii="Arial" w:hAnsi="Arial" w:cs="Arial"/>
          <w:b/>
        </w:rPr>
        <w:t>Umowa nr……………………</w:t>
      </w:r>
    </w:p>
    <w:p w14:paraId="1B919275" w14:textId="558CA54F" w:rsidR="0036442C" w:rsidRPr="00283D20" w:rsidRDefault="0036442C" w:rsidP="00213D05">
      <w:pPr>
        <w:pStyle w:val="Tekstpodstawowy"/>
        <w:spacing w:after="0"/>
        <w:jc w:val="center"/>
        <w:rPr>
          <w:rFonts w:ascii="Arial" w:hAnsi="Arial" w:cs="Arial"/>
          <w:b/>
        </w:rPr>
      </w:pPr>
    </w:p>
    <w:p w14:paraId="0FAEA25E" w14:textId="294E4978" w:rsidR="0036442C" w:rsidRPr="00283D20" w:rsidRDefault="0036442C" w:rsidP="00213D05">
      <w:pPr>
        <w:pStyle w:val="Tekstpodstawowy"/>
        <w:spacing w:after="0"/>
        <w:jc w:val="center"/>
        <w:rPr>
          <w:rFonts w:ascii="Arial" w:hAnsi="Arial" w:cs="Arial"/>
          <w:b/>
        </w:rPr>
      </w:pPr>
      <w:r w:rsidRPr="00283D20">
        <w:rPr>
          <w:rFonts w:ascii="Arial" w:hAnsi="Arial" w:cs="Arial"/>
          <w:b/>
        </w:rPr>
        <w:t>Część nr ……………..</w:t>
      </w:r>
    </w:p>
    <w:p w14:paraId="18E5FB09" w14:textId="77777777" w:rsidR="002B529F" w:rsidRPr="00283D20" w:rsidRDefault="002B529F" w:rsidP="00213D05">
      <w:pPr>
        <w:pStyle w:val="Tekstpodstawowy"/>
        <w:spacing w:after="0"/>
        <w:jc w:val="both"/>
        <w:rPr>
          <w:rFonts w:ascii="Arial" w:hAnsi="Arial" w:cs="Arial"/>
        </w:rPr>
      </w:pPr>
    </w:p>
    <w:p w14:paraId="49DC4004" w14:textId="3D90F70C" w:rsidR="00C808E8" w:rsidRPr="00283D20" w:rsidRDefault="00A37790" w:rsidP="00213D05">
      <w:pPr>
        <w:pStyle w:val="Tekstpodstawowy"/>
        <w:spacing w:after="0"/>
        <w:jc w:val="both"/>
        <w:rPr>
          <w:rFonts w:ascii="Arial" w:hAnsi="Arial" w:cs="Arial"/>
        </w:rPr>
      </w:pPr>
      <w:r w:rsidRPr="00283D20">
        <w:rPr>
          <w:rFonts w:ascii="Arial" w:hAnsi="Arial" w:cs="Arial"/>
        </w:rPr>
        <w:t>W dniu ………………</w:t>
      </w:r>
      <w:r w:rsidR="00C808E8" w:rsidRPr="00283D20">
        <w:rPr>
          <w:rFonts w:ascii="Arial" w:hAnsi="Arial" w:cs="Arial"/>
        </w:rPr>
        <w:t xml:space="preserve"> </w:t>
      </w:r>
      <w:r w:rsidR="00477653" w:rsidRPr="00283D20">
        <w:rPr>
          <w:rFonts w:ascii="Arial" w:hAnsi="Arial" w:cs="Arial"/>
        </w:rPr>
        <w:t>202</w:t>
      </w:r>
      <w:r w:rsidR="007A5C53" w:rsidRPr="00283D20">
        <w:rPr>
          <w:rFonts w:ascii="Arial" w:hAnsi="Arial" w:cs="Arial"/>
        </w:rPr>
        <w:t>4</w:t>
      </w:r>
      <w:r w:rsidR="00542406" w:rsidRPr="00283D20">
        <w:rPr>
          <w:rFonts w:ascii="Arial" w:hAnsi="Arial" w:cs="Arial"/>
        </w:rPr>
        <w:t xml:space="preserve"> </w:t>
      </w:r>
      <w:r w:rsidRPr="00283D20">
        <w:rPr>
          <w:rFonts w:ascii="Arial" w:hAnsi="Arial" w:cs="Arial"/>
        </w:rPr>
        <w:t>r. w Gliwicach</w:t>
      </w:r>
      <w:r w:rsidR="0036604B" w:rsidRPr="00283D20">
        <w:rPr>
          <w:rFonts w:ascii="Arial" w:hAnsi="Arial" w:cs="Arial"/>
        </w:rPr>
        <w:t>,</w:t>
      </w:r>
      <w:r w:rsidR="00C970EC" w:rsidRPr="00283D20">
        <w:rPr>
          <w:rFonts w:ascii="Arial" w:hAnsi="Arial" w:cs="Arial"/>
        </w:rPr>
        <w:t xml:space="preserve"> pomiędzy</w:t>
      </w:r>
      <w:r w:rsidR="0036604B" w:rsidRPr="00283D20">
        <w:rPr>
          <w:rFonts w:ascii="Arial" w:hAnsi="Arial" w:cs="Arial"/>
        </w:rPr>
        <w:t>:</w:t>
      </w:r>
    </w:p>
    <w:p w14:paraId="2190B8B0" w14:textId="77777777" w:rsidR="0036604B" w:rsidRPr="00283D20" w:rsidRDefault="005E4706" w:rsidP="00213D05">
      <w:pPr>
        <w:pStyle w:val="Tekstpodstawowy"/>
        <w:spacing w:after="0"/>
        <w:jc w:val="both"/>
        <w:rPr>
          <w:rFonts w:ascii="Arial" w:hAnsi="Arial" w:cs="Arial"/>
          <w:b/>
        </w:rPr>
      </w:pPr>
      <w:r w:rsidRPr="00283D20">
        <w:rPr>
          <w:rFonts w:ascii="Arial" w:hAnsi="Arial" w:cs="Arial"/>
          <w:b/>
        </w:rPr>
        <w:t xml:space="preserve">Skarb Państwa - </w:t>
      </w:r>
      <w:r w:rsidR="000D508C" w:rsidRPr="00283D20">
        <w:rPr>
          <w:rFonts w:ascii="Arial" w:hAnsi="Arial" w:cs="Arial"/>
          <w:b/>
        </w:rPr>
        <w:t>4 Wojskowy Oddział Gospodarczy</w:t>
      </w:r>
    </w:p>
    <w:p w14:paraId="480A0C9B" w14:textId="77777777" w:rsidR="0036604B" w:rsidRPr="00283D20" w:rsidRDefault="00C970EC" w:rsidP="00213D05">
      <w:pPr>
        <w:pStyle w:val="Tekstpodstawowy"/>
        <w:spacing w:after="0"/>
        <w:jc w:val="both"/>
        <w:rPr>
          <w:rFonts w:ascii="Arial" w:hAnsi="Arial" w:cs="Arial"/>
          <w:lang w:val="en-US"/>
        </w:rPr>
      </w:pPr>
      <w:r w:rsidRPr="00283D20">
        <w:rPr>
          <w:rFonts w:ascii="Arial" w:hAnsi="Arial" w:cs="Arial"/>
        </w:rPr>
        <w:t xml:space="preserve">z siedzibą przy ul. </w:t>
      </w:r>
      <w:r w:rsidRPr="00283D20">
        <w:rPr>
          <w:rFonts w:ascii="Arial" w:hAnsi="Arial" w:cs="Arial"/>
          <w:lang w:val="en-US"/>
        </w:rPr>
        <w:t>Gen. Andersa 47, 44</w:t>
      </w:r>
      <w:r w:rsidR="0036604B" w:rsidRPr="00283D20">
        <w:rPr>
          <w:rFonts w:ascii="Arial" w:hAnsi="Arial" w:cs="Arial"/>
          <w:lang w:val="en-US"/>
        </w:rPr>
        <w:t>-</w:t>
      </w:r>
      <w:r w:rsidRPr="00283D20">
        <w:rPr>
          <w:rFonts w:ascii="Arial" w:hAnsi="Arial" w:cs="Arial"/>
          <w:lang w:val="en-US"/>
        </w:rPr>
        <w:t>121 Gliwice</w:t>
      </w:r>
      <w:r w:rsidR="0036604B" w:rsidRPr="00283D20">
        <w:rPr>
          <w:rFonts w:ascii="Arial" w:hAnsi="Arial" w:cs="Arial"/>
          <w:lang w:val="en-US"/>
        </w:rPr>
        <w:t>,</w:t>
      </w:r>
    </w:p>
    <w:p w14:paraId="449279E3" w14:textId="77777777" w:rsidR="00C970EC" w:rsidRPr="00283D20" w:rsidRDefault="00C970EC" w:rsidP="00213D05">
      <w:pPr>
        <w:pStyle w:val="Tekstpodstawowy"/>
        <w:spacing w:after="0"/>
        <w:jc w:val="both"/>
        <w:rPr>
          <w:rFonts w:ascii="Arial" w:hAnsi="Arial" w:cs="Arial"/>
          <w:lang w:val="en-US"/>
        </w:rPr>
      </w:pPr>
      <w:r w:rsidRPr="00283D20">
        <w:rPr>
          <w:rFonts w:ascii="Arial" w:hAnsi="Arial" w:cs="Arial"/>
          <w:lang w:val="en-US"/>
        </w:rPr>
        <w:t xml:space="preserve">NIP: 631-25-41-341, REGON: 240763798 </w:t>
      </w:r>
    </w:p>
    <w:p w14:paraId="425AE2AA" w14:textId="77777777" w:rsidR="00C970EC" w:rsidRPr="00283D20" w:rsidRDefault="00B32064" w:rsidP="00213D05">
      <w:pPr>
        <w:pStyle w:val="Tekstpodstawowy"/>
        <w:spacing w:after="0"/>
        <w:jc w:val="both"/>
        <w:rPr>
          <w:rFonts w:ascii="Arial" w:hAnsi="Arial" w:cs="Arial"/>
        </w:rPr>
      </w:pPr>
      <w:r w:rsidRPr="00283D20">
        <w:rPr>
          <w:rFonts w:ascii="Arial" w:hAnsi="Arial" w:cs="Arial"/>
        </w:rPr>
        <w:t>reprezentowanym</w:t>
      </w:r>
      <w:r w:rsidR="00C970EC" w:rsidRPr="00283D20">
        <w:rPr>
          <w:rFonts w:ascii="Arial" w:hAnsi="Arial" w:cs="Arial"/>
        </w:rPr>
        <w:t xml:space="preserve"> przez:</w:t>
      </w:r>
    </w:p>
    <w:p w14:paraId="33B66E7F" w14:textId="6E491542" w:rsidR="00C970EC" w:rsidRPr="00283D20" w:rsidRDefault="0036604B" w:rsidP="00213D05">
      <w:pPr>
        <w:tabs>
          <w:tab w:val="num" w:pos="360"/>
        </w:tabs>
        <w:jc w:val="both"/>
        <w:rPr>
          <w:rFonts w:ascii="Arial" w:hAnsi="Arial" w:cs="Arial"/>
        </w:rPr>
      </w:pPr>
      <w:r w:rsidRPr="00283D20">
        <w:rPr>
          <w:rFonts w:ascii="Arial" w:hAnsi="Arial" w:cs="Arial"/>
        </w:rPr>
        <w:t>………………………………………</w:t>
      </w:r>
      <w:r w:rsidR="0036442C" w:rsidRPr="00283D20">
        <w:rPr>
          <w:rFonts w:ascii="Arial" w:hAnsi="Arial" w:cs="Arial"/>
        </w:rPr>
        <w:t>………………………………………………………</w:t>
      </w:r>
    </w:p>
    <w:p w14:paraId="78B9D6B3" w14:textId="77777777" w:rsidR="00FF79A0" w:rsidRPr="00283D20" w:rsidRDefault="00FB49A5" w:rsidP="00213D05">
      <w:pPr>
        <w:tabs>
          <w:tab w:val="num" w:pos="360"/>
        </w:tabs>
        <w:ind w:left="360" w:hanging="360"/>
        <w:jc w:val="both"/>
        <w:rPr>
          <w:rFonts w:ascii="Arial" w:hAnsi="Arial" w:cs="Arial"/>
        </w:rPr>
      </w:pPr>
      <w:r w:rsidRPr="00283D20">
        <w:rPr>
          <w:rFonts w:ascii="Arial" w:hAnsi="Arial" w:cs="Arial"/>
        </w:rPr>
        <w:t>zwanym</w:t>
      </w:r>
      <w:r w:rsidR="00A44767" w:rsidRPr="00283D20">
        <w:rPr>
          <w:rFonts w:ascii="Arial" w:hAnsi="Arial" w:cs="Arial"/>
        </w:rPr>
        <w:t xml:space="preserve"> dalej </w:t>
      </w:r>
      <w:r w:rsidR="00A44767" w:rsidRPr="00283D20">
        <w:rPr>
          <w:rFonts w:ascii="Arial" w:hAnsi="Arial" w:cs="Arial"/>
          <w:b/>
        </w:rPr>
        <w:t>Zamawiającym</w:t>
      </w:r>
      <w:r w:rsidR="0036604B" w:rsidRPr="00283D20">
        <w:rPr>
          <w:rFonts w:ascii="Arial" w:hAnsi="Arial" w:cs="Arial"/>
          <w:b/>
        </w:rPr>
        <w:t>,</w:t>
      </w:r>
    </w:p>
    <w:p w14:paraId="0C6E85B2" w14:textId="77777777" w:rsidR="00AD360E" w:rsidRPr="00283D20" w:rsidRDefault="00AD360E" w:rsidP="00213D05">
      <w:pPr>
        <w:jc w:val="both"/>
        <w:rPr>
          <w:rFonts w:ascii="Arial" w:hAnsi="Arial" w:cs="Arial"/>
        </w:rPr>
      </w:pPr>
      <w:r w:rsidRPr="00283D20">
        <w:rPr>
          <w:rFonts w:ascii="Arial" w:hAnsi="Arial" w:cs="Arial"/>
        </w:rPr>
        <w:t>a</w:t>
      </w:r>
    </w:p>
    <w:p w14:paraId="070BAA1A" w14:textId="0ABF7361" w:rsidR="004A2DF3" w:rsidRPr="00283D20" w:rsidRDefault="004A2DF3" w:rsidP="00213D05">
      <w:pPr>
        <w:jc w:val="both"/>
        <w:rPr>
          <w:rFonts w:ascii="Arial" w:hAnsi="Arial" w:cs="Arial"/>
        </w:rPr>
      </w:pPr>
      <w:r w:rsidRPr="00283D20">
        <w:rPr>
          <w:rFonts w:ascii="Arial" w:hAnsi="Arial" w:cs="Arial"/>
        </w:rPr>
        <w:t>.............................</w:t>
      </w:r>
      <w:r w:rsidR="0036442C" w:rsidRPr="00283D20">
        <w:rPr>
          <w:rFonts w:ascii="Arial" w:hAnsi="Arial" w:cs="Arial"/>
        </w:rPr>
        <w:t>...................................................................................................</w:t>
      </w:r>
      <w:r w:rsidRPr="00283D20">
        <w:rPr>
          <w:rFonts w:ascii="Arial" w:hAnsi="Arial" w:cs="Arial"/>
        </w:rPr>
        <w:t xml:space="preserve">, </w:t>
      </w:r>
    </w:p>
    <w:p w14:paraId="65894FE8" w14:textId="77777777" w:rsidR="004A2DF3" w:rsidRPr="00283D20" w:rsidRDefault="004A2DF3" w:rsidP="00213D05">
      <w:pPr>
        <w:jc w:val="both"/>
        <w:rPr>
          <w:rFonts w:ascii="Arial" w:hAnsi="Arial" w:cs="Arial"/>
        </w:rPr>
      </w:pPr>
      <w:r w:rsidRPr="00283D20">
        <w:rPr>
          <w:rFonts w:ascii="Arial" w:hAnsi="Arial" w:cs="Arial"/>
        </w:rPr>
        <w:t>wpisaną do Krajowego Rejestru Sądowego prowadzonego przez Sąd Rejonowy Wydział Gospodarczy Krajowego Rejestru Sądowego pod nr KRS: ………...........; NIP: ………..….…….; REGON: …………………, z siedzibą: ………..............…..,</w:t>
      </w:r>
    </w:p>
    <w:p w14:paraId="5FCB546A" w14:textId="77777777" w:rsidR="004A2DF3" w:rsidRPr="00283D20" w:rsidRDefault="004A2DF3" w:rsidP="00213D05">
      <w:pPr>
        <w:jc w:val="both"/>
        <w:rPr>
          <w:rFonts w:ascii="Arial" w:hAnsi="Arial" w:cs="Arial"/>
          <w:i/>
        </w:rPr>
      </w:pPr>
      <w:r w:rsidRPr="00283D20">
        <w:rPr>
          <w:rFonts w:ascii="Arial" w:hAnsi="Arial" w:cs="Arial"/>
          <w:i/>
        </w:rPr>
        <w:t>lub</w:t>
      </w:r>
    </w:p>
    <w:p w14:paraId="16725E3F" w14:textId="77777777" w:rsidR="004A2DF3" w:rsidRPr="00283D20" w:rsidRDefault="004A2DF3" w:rsidP="00213D05">
      <w:pPr>
        <w:jc w:val="both"/>
        <w:rPr>
          <w:rFonts w:ascii="Arial" w:hAnsi="Arial" w:cs="Arial"/>
        </w:rPr>
      </w:pPr>
      <w:r w:rsidRPr="00283D20">
        <w:rPr>
          <w:rFonts w:ascii="Arial" w:hAnsi="Arial" w:cs="Arial"/>
        </w:rPr>
        <w:t>Panią/Panem ………………….,</w:t>
      </w:r>
    </w:p>
    <w:p w14:paraId="3C965467" w14:textId="0B17AC4D" w:rsidR="004A2DF3" w:rsidRPr="00283D20" w:rsidRDefault="004A2DF3" w:rsidP="00213D05">
      <w:pPr>
        <w:jc w:val="both"/>
        <w:rPr>
          <w:rFonts w:ascii="Arial" w:hAnsi="Arial" w:cs="Arial"/>
        </w:rPr>
      </w:pPr>
      <w:r w:rsidRPr="00283D20">
        <w:rPr>
          <w:rFonts w:ascii="Arial" w:hAnsi="Arial" w:cs="Arial"/>
        </w:rPr>
        <w:t>prowadzącą (-</w:t>
      </w:r>
      <w:proofErr w:type="spellStart"/>
      <w:r w:rsidRPr="00283D20">
        <w:rPr>
          <w:rFonts w:ascii="Arial" w:hAnsi="Arial" w:cs="Arial"/>
        </w:rPr>
        <w:t>ym</w:t>
      </w:r>
      <w:proofErr w:type="spellEnd"/>
      <w:r w:rsidRPr="00283D20">
        <w:rPr>
          <w:rFonts w:ascii="Arial" w:hAnsi="Arial" w:cs="Arial"/>
        </w:rPr>
        <w:t xml:space="preserve">) działalność gospodarczą pod firmą: ……………............, wpisaną do Centralnej Ewidencji i Informacji </w:t>
      </w:r>
      <w:r w:rsidRPr="00283D20">
        <w:rPr>
          <w:rFonts w:ascii="Arial" w:hAnsi="Arial" w:cs="Arial"/>
        </w:rPr>
        <w:br/>
        <w:t xml:space="preserve">o Działalności Gospodarczej; NIP: ……………...……REGON: …….....………..., </w:t>
      </w:r>
      <w:r w:rsidR="0036442C" w:rsidRPr="00283D20">
        <w:rPr>
          <w:rFonts w:ascii="Arial" w:hAnsi="Arial" w:cs="Arial"/>
        </w:rPr>
        <w:br/>
      </w:r>
      <w:r w:rsidRPr="00283D20">
        <w:rPr>
          <w:rFonts w:ascii="Arial" w:hAnsi="Arial" w:cs="Arial"/>
        </w:rPr>
        <w:t>z siedzibą: ..............................,</w:t>
      </w:r>
    </w:p>
    <w:p w14:paraId="6E30D220" w14:textId="77777777" w:rsidR="004A2DF3" w:rsidRPr="00283D20" w:rsidRDefault="004A2DF3" w:rsidP="00213D05">
      <w:pPr>
        <w:jc w:val="both"/>
        <w:rPr>
          <w:rFonts w:ascii="Arial" w:hAnsi="Arial" w:cs="Arial"/>
        </w:rPr>
      </w:pPr>
      <w:r w:rsidRPr="00283D20">
        <w:rPr>
          <w:rFonts w:ascii="Arial" w:hAnsi="Arial" w:cs="Arial"/>
        </w:rPr>
        <w:t>w imieniu której (-ego) działa:</w:t>
      </w:r>
    </w:p>
    <w:p w14:paraId="61FA063E" w14:textId="7FE81985" w:rsidR="004A2DF3" w:rsidRPr="00283D20" w:rsidRDefault="004A2DF3" w:rsidP="00213D05">
      <w:pPr>
        <w:jc w:val="both"/>
        <w:rPr>
          <w:rFonts w:ascii="Arial" w:hAnsi="Arial" w:cs="Arial"/>
        </w:rPr>
      </w:pPr>
      <w:r w:rsidRPr="00283D20">
        <w:rPr>
          <w:rFonts w:ascii="Arial" w:hAnsi="Arial" w:cs="Arial"/>
        </w:rPr>
        <w:t xml:space="preserve"> …………………………………………..………………………………,</w:t>
      </w:r>
    </w:p>
    <w:p w14:paraId="0627FAAE" w14:textId="2F0FF2F4" w:rsidR="00485801" w:rsidRPr="00283D20" w:rsidRDefault="00485801" w:rsidP="00213D05">
      <w:pPr>
        <w:jc w:val="both"/>
        <w:rPr>
          <w:rFonts w:ascii="Arial" w:hAnsi="Arial" w:cs="Arial"/>
        </w:rPr>
      </w:pPr>
      <w:r w:rsidRPr="00283D20">
        <w:rPr>
          <w:rFonts w:ascii="Arial" w:hAnsi="Arial" w:cs="Arial"/>
        </w:rPr>
        <w:t xml:space="preserve">zwanym dalej </w:t>
      </w:r>
      <w:r w:rsidRPr="00283D20">
        <w:rPr>
          <w:rFonts w:ascii="Arial" w:hAnsi="Arial" w:cs="Arial"/>
          <w:b/>
        </w:rPr>
        <w:t>Wykonawcą</w:t>
      </w:r>
      <w:r w:rsidRPr="00283D20">
        <w:rPr>
          <w:rFonts w:ascii="Arial" w:hAnsi="Arial" w:cs="Arial"/>
        </w:rPr>
        <w:t>,</w:t>
      </w:r>
    </w:p>
    <w:p w14:paraId="4FCE52A9" w14:textId="0E43727C" w:rsidR="0047411C" w:rsidRPr="00283D20" w:rsidRDefault="00AD360E" w:rsidP="00213D05">
      <w:pPr>
        <w:jc w:val="both"/>
        <w:rPr>
          <w:rFonts w:ascii="Arial" w:hAnsi="Arial" w:cs="Arial"/>
        </w:rPr>
      </w:pPr>
      <w:r w:rsidRPr="00283D20">
        <w:rPr>
          <w:rFonts w:ascii="Arial" w:hAnsi="Arial" w:cs="Arial"/>
        </w:rPr>
        <w:t>została zawarta, w wyniku przeprowadzonego przez Zamawiającego postępowania</w:t>
      </w:r>
      <w:r w:rsidR="007301C2" w:rsidRPr="00283D20">
        <w:rPr>
          <w:rFonts w:ascii="Arial" w:hAnsi="Arial" w:cs="Arial"/>
        </w:rPr>
        <w:t xml:space="preserve">  </w:t>
      </w:r>
      <w:r w:rsidRPr="00283D20">
        <w:rPr>
          <w:rFonts w:ascii="Arial" w:hAnsi="Arial" w:cs="Arial"/>
        </w:rPr>
        <w:t xml:space="preserve"> o udzielenie zamówienia publicznego na podstawie</w:t>
      </w:r>
      <w:r w:rsidR="009C1B9F" w:rsidRPr="00283D20">
        <w:rPr>
          <w:rFonts w:ascii="Arial" w:hAnsi="Arial" w:cs="Arial"/>
        </w:rPr>
        <w:t xml:space="preserve"> art. 275 </w:t>
      </w:r>
      <w:r w:rsidR="009F6E22" w:rsidRPr="00283D20">
        <w:rPr>
          <w:rFonts w:ascii="Arial" w:hAnsi="Arial" w:cs="Arial"/>
        </w:rPr>
        <w:t xml:space="preserve">pkt </w:t>
      </w:r>
      <w:r w:rsidR="000E7CAC" w:rsidRPr="00283D20">
        <w:rPr>
          <w:rFonts w:ascii="Arial" w:hAnsi="Arial" w:cs="Arial"/>
        </w:rPr>
        <w:t>1</w:t>
      </w:r>
      <w:r w:rsidRPr="00283D20">
        <w:rPr>
          <w:rFonts w:ascii="Arial" w:hAnsi="Arial" w:cs="Arial"/>
        </w:rPr>
        <w:t xml:space="preserve"> us</w:t>
      </w:r>
      <w:r w:rsidR="008B3C9E" w:rsidRPr="00283D20">
        <w:rPr>
          <w:rFonts w:ascii="Arial" w:hAnsi="Arial" w:cs="Arial"/>
        </w:rPr>
        <w:t>tawy Prawo zamówień publicznych</w:t>
      </w:r>
      <w:r w:rsidR="00EE4A33" w:rsidRPr="00283D20">
        <w:rPr>
          <w:rFonts w:ascii="Arial" w:hAnsi="Arial" w:cs="Arial"/>
        </w:rPr>
        <w:t xml:space="preserve">, </w:t>
      </w:r>
      <w:r w:rsidR="00B92391" w:rsidRPr="00283D20">
        <w:rPr>
          <w:rFonts w:ascii="Arial" w:hAnsi="Arial" w:cs="Arial"/>
        </w:rPr>
        <w:t>u</w:t>
      </w:r>
      <w:r w:rsidR="00FC49E3" w:rsidRPr="00283D20">
        <w:rPr>
          <w:rFonts w:ascii="Arial" w:hAnsi="Arial" w:cs="Arial"/>
        </w:rPr>
        <w:t>mowa</w:t>
      </w:r>
      <w:r w:rsidR="00603C32" w:rsidRPr="00283D20">
        <w:rPr>
          <w:rFonts w:ascii="Arial" w:hAnsi="Arial" w:cs="Arial"/>
        </w:rPr>
        <w:t xml:space="preserve"> </w:t>
      </w:r>
      <w:r w:rsidRPr="00283D20">
        <w:rPr>
          <w:rFonts w:ascii="Arial" w:hAnsi="Arial" w:cs="Arial"/>
        </w:rPr>
        <w:t>następującej treści:</w:t>
      </w:r>
    </w:p>
    <w:p w14:paraId="39460AF1" w14:textId="77777777" w:rsidR="002B529F" w:rsidRPr="00283D20" w:rsidRDefault="002B529F" w:rsidP="00213D05">
      <w:pPr>
        <w:jc w:val="center"/>
        <w:rPr>
          <w:rFonts w:ascii="Arial" w:hAnsi="Arial" w:cs="Arial"/>
          <w:b/>
        </w:rPr>
      </w:pPr>
    </w:p>
    <w:p w14:paraId="4F1E8875" w14:textId="77777777" w:rsidR="00C970EC" w:rsidRPr="00283D20" w:rsidRDefault="00C970EC" w:rsidP="00213D05">
      <w:pPr>
        <w:jc w:val="center"/>
        <w:rPr>
          <w:rFonts w:ascii="Arial" w:hAnsi="Arial" w:cs="Arial"/>
          <w:b/>
        </w:rPr>
      </w:pPr>
      <w:r w:rsidRPr="00283D20">
        <w:rPr>
          <w:rFonts w:ascii="Arial" w:hAnsi="Arial" w:cs="Arial"/>
          <w:b/>
        </w:rPr>
        <w:t>§ 1</w:t>
      </w:r>
    </w:p>
    <w:p w14:paraId="6165C03A" w14:textId="6407AFE0" w:rsidR="00F878B3" w:rsidRPr="00283D20" w:rsidRDefault="005B60B7" w:rsidP="00213D05">
      <w:pPr>
        <w:jc w:val="center"/>
        <w:rPr>
          <w:rFonts w:ascii="Arial" w:hAnsi="Arial" w:cs="Arial"/>
          <w:b/>
        </w:rPr>
      </w:pPr>
      <w:r w:rsidRPr="00283D20">
        <w:rPr>
          <w:rFonts w:ascii="Arial" w:hAnsi="Arial" w:cs="Arial"/>
          <w:b/>
        </w:rPr>
        <w:t xml:space="preserve">Przedmiot </w:t>
      </w:r>
      <w:r w:rsidR="00FC49E3" w:rsidRPr="00283D20">
        <w:rPr>
          <w:rFonts w:ascii="Arial" w:hAnsi="Arial" w:cs="Arial"/>
          <w:b/>
        </w:rPr>
        <w:t>Umowy</w:t>
      </w:r>
    </w:p>
    <w:p w14:paraId="15F31778" w14:textId="77777777" w:rsidR="0036442C" w:rsidRPr="00283D20" w:rsidRDefault="0036442C" w:rsidP="00213D05">
      <w:pPr>
        <w:jc w:val="center"/>
        <w:rPr>
          <w:rFonts w:ascii="Arial" w:hAnsi="Arial" w:cs="Arial"/>
          <w:b/>
        </w:rPr>
      </w:pPr>
    </w:p>
    <w:p w14:paraId="178C551A" w14:textId="0BC6AF43" w:rsidR="006E2E91" w:rsidRPr="00283D20" w:rsidRDefault="00C970EC" w:rsidP="00213D05">
      <w:pPr>
        <w:pStyle w:val="Akapitzlist"/>
        <w:numPr>
          <w:ilvl w:val="0"/>
          <w:numId w:val="10"/>
        </w:numPr>
        <w:tabs>
          <w:tab w:val="left" w:pos="567"/>
        </w:tabs>
        <w:ind w:left="284" w:hanging="284"/>
        <w:jc w:val="both"/>
        <w:rPr>
          <w:rFonts w:ascii="Arial" w:hAnsi="Arial" w:cs="Arial"/>
          <w:b/>
          <w:i/>
        </w:rPr>
      </w:pPr>
      <w:r w:rsidRPr="00283D20">
        <w:rPr>
          <w:rFonts w:ascii="Arial" w:hAnsi="Arial" w:cs="Arial"/>
        </w:rPr>
        <w:t xml:space="preserve">W ramach niniejszej </w:t>
      </w:r>
      <w:r w:rsidR="007F0A52" w:rsidRPr="00283D20">
        <w:rPr>
          <w:rFonts w:ascii="Arial" w:hAnsi="Arial" w:cs="Arial"/>
        </w:rPr>
        <w:t>u</w:t>
      </w:r>
      <w:r w:rsidR="00FC49E3" w:rsidRPr="00283D20">
        <w:rPr>
          <w:rFonts w:ascii="Arial" w:hAnsi="Arial" w:cs="Arial"/>
        </w:rPr>
        <w:t>mowy</w:t>
      </w:r>
      <w:r w:rsidRPr="00283D20">
        <w:rPr>
          <w:rFonts w:ascii="Arial" w:hAnsi="Arial" w:cs="Arial"/>
        </w:rPr>
        <w:t xml:space="preserve"> Wykonawca zobowiązuje się do wykonania </w:t>
      </w:r>
      <w:r w:rsidR="007F0A52" w:rsidRPr="00283D20">
        <w:rPr>
          <w:rFonts w:ascii="Arial" w:hAnsi="Arial" w:cs="Arial"/>
          <w:bCs/>
        </w:rPr>
        <w:t xml:space="preserve">zamówienia pn.: </w:t>
      </w:r>
      <w:r w:rsidR="0036442C" w:rsidRPr="00283D20">
        <w:rPr>
          <w:rFonts w:ascii="Arial" w:hAnsi="Arial" w:cs="Arial"/>
          <w:bCs/>
        </w:rPr>
        <w:t xml:space="preserve">Robota budowlana w Składzie Krapkowice - </w:t>
      </w:r>
      <w:r w:rsidR="007F0A52" w:rsidRPr="00283D20">
        <w:rPr>
          <w:rFonts w:ascii="Arial" w:hAnsi="Arial" w:cs="Arial"/>
          <w:i/>
        </w:rPr>
        <w:t xml:space="preserve">Remont </w:t>
      </w:r>
      <w:r w:rsidR="006B0CE2" w:rsidRPr="00283D20">
        <w:rPr>
          <w:rFonts w:ascii="Arial" w:hAnsi="Arial" w:cs="Arial"/>
          <w:i/>
        </w:rPr>
        <w:t xml:space="preserve">budynku </w:t>
      </w:r>
      <w:r w:rsidR="0036442C" w:rsidRPr="00283D20">
        <w:rPr>
          <w:rFonts w:ascii="Arial" w:hAnsi="Arial" w:cs="Arial"/>
          <w:i/>
        </w:rPr>
        <w:t>magazynowego o numerze</w:t>
      </w:r>
      <w:r w:rsidR="00127B6A" w:rsidRPr="00283D20">
        <w:rPr>
          <w:rFonts w:ascii="Arial" w:hAnsi="Arial" w:cs="Arial"/>
          <w:i/>
        </w:rPr>
        <w:t>…………… (stosownie do części)</w:t>
      </w:r>
      <w:r w:rsidR="007F0A52" w:rsidRPr="00283D20">
        <w:rPr>
          <w:rFonts w:ascii="Arial" w:hAnsi="Arial" w:cs="Arial"/>
          <w:i/>
        </w:rPr>
        <w:t>"</w:t>
      </w:r>
    </w:p>
    <w:p w14:paraId="24720F05" w14:textId="77777777" w:rsidR="00E64F61" w:rsidRPr="00283D20" w:rsidRDefault="006E2E91" w:rsidP="00213D05">
      <w:pPr>
        <w:pStyle w:val="Akapitzlist"/>
        <w:numPr>
          <w:ilvl w:val="0"/>
          <w:numId w:val="10"/>
        </w:numPr>
        <w:jc w:val="both"/>
        <w:rPr>
          <w:rFonts w:ascii="Arial" w:hAnsi="Arial" w:cs="Arial"/>
        </w:rPr>
      </w:pPr>
      <w:r w:rsidRPr="00283D20">
        <w:rPr>
          <w:rFonts w:ascii="Arial" w:hAnsi="Arial" w:cs="Arial"/>
        </w:rPr>
        <w:t xml:space="preserve">Zamawiający zleca </w:t>
      </w:r>
      <w:r w:rsidR="00C35FB6" w:rsidRPr="00283D20">
        <w:rPr>
          <w:rFonts w:ascii="Arial" w:hAnsi="Arial" w:cs="Arial"/>
        </w:rPr>
        <w:t>wykonanie zamówienia w dwóch etapach</w:t>
      </w:r>
      <w:r w:rsidR="00E64F61" w:rsidRPr="00283D20">
        <w:rPr>
          <w:rFonts w:ascii="Arial" w:hAnsi="Arial" w:cs="Arial"/>
        </w:rPr>
        <w:t>:</w:t>
      </w:r>
    </w:p>
    <w:p w14:paraId="00835C16" w14:textId="32543183" w:rsidR="007F0A52" w:rsidRPr="00283D20" w:rsidRDefault="00E64F61" w:rsidP="00213D05">
      <w:pPr>
        <w:pStyle w:val="Akapitzlist"/>
        <w:ind w:left="360"/>
        <w:jc w:val="both"/>
        <w:rPr>
          <w:rFonts w:ascii="Arial" w:hAnsi="Arial" w:cs="Arial"/>
        </w:rPr>
      </w:pPr>
      <w:r w:rsidRPr="00283D20">
        <w:rPr>
          <w:rFonts w:ascii="Arial" w:hAnsi="Arial" w:cs="Arial"/>
        </w:rPr>
        <w:t xml:space="preserve">Etap 1: </w:t>
      </w:r>
      <w:r w:rsidR="006E2E91" w:rsidRPr="00283D20">
        <w:rPr>
          <w:rFonts w:ascii="Arial" w:hAnsi="Arial" w:cs="Arial"/>
        </w:rPr>
        <w:t xml:space="preserve">wykonanie </w:t>
      </w:r>
      <w:r w:rsidR="006B0CE2" w:rsidRPr="00283D20">
        <w:rPr>
          <w:rFonts w:ascii="Arial" w:hAnsi="Arial" w:cs="Arial"/>
        </w:rPr>
        <w:t xml:space="preserve">Projektu konstrukcyjno-budowlanego rampy znajdującej się przed magazynem </w:t>
      </w:r>
      <w:r w:rsidR="00A669C4" w:rsidRPr="00283D20">
        <w:rPr>
          <w:rFonts w:ascii="Arial" w:hAnsi="Arial" w:cs="Arial"/>
        </w:rPr>
        <w:t>…………… (stosownie do części)</w:t>
      </w:r>
      <w:r w:rsidR="00A669C4" w:rsidRPr="00283D20">
        <w:rPr>
          <w:rFonts w:ascii="Arial" w:hAnsi="Arial" w:cs="Arial"/>
          <w:i/>
        </w:rPr>
        <w:t xml:space="preserve"> </w:t>
      </w:r>
      <w:r w:rsidR="006B0CE2" w:rsidRPr="00283D20">
        <w:rPr>
          <w:rFonts w:ascii="Arial" w:hAnsi="Arial" w:cs="Arial"/>
        </w:rPr>
        <w:t xml:space="preserve">oraz harmonogramu prac z wyszczególnieniem etapów robót dla remontu budynku </w:t>
      </w:r>
      <w:r w:rsidR="00A669C4" w:rsidRPr="00283D20">
        <w:rPr>
          <w:rFonts w:ascii="Arial" w:hAnsi="Arial" w:cs="Arial"/>
        </w:rPr>
        <w:t>…………… (stosownie do części)</w:t>
      </w:r>
      <w:r w:rsidR="00A669C4" w:rsidRPr="00283D20">
        <w:rPr>
          <w:rFonts w:ascii="Arial" w:hAnsi="Arial" w:cs="Arial"/>
          <w:i/>
        </w:rPr>
        <w:t xml:space="preserve"> </w:t>
      </w:r>
      <w:r w:rsidR="006B0CE2" w:rsidRPr="00283D20">
        <w:rPr>
          <w:rFonts w:ascii="Arial" w:hAnsi="Arial" w:cs="Arial"/>
        </w:rPr>
        <w:t xml:space="preserve"> na terenie kompleksu wojskowego w Krapkowicach.</w:t>
      </w:r>
      <w:r w:rsidR="007F0A52" w:rsidRPr="00283D20">
        <w:rPr>
          <w:rFonts w:ascii="Arial" w:hAnsi="Arial" w:cs="Arial"/>
        </w:rPr>
        <w:t xml:space="preserve"> tj.: </w:t>
      </w:r>
    </w:p>
    <w:p w14:paraId="1FB4EA5F" w14:textId="3CB7F648" w:rsidR="007F0A52" w:rsidRPr="00283D20" w:rsidRDefault="007F0A52">
      <w:pPr>
        <w:pStyle w:val="Akapitzlist"/>
        <w:numPr>
          <w:ilvl w:val="0"/>
          <w:numId w:val="26"/>
        </w:numPr>
        <w:ind w:left="709"/>
        <w:jc w:val="both"/>
        <w:rPr>
          <w:rFonts w:ascii="Arial" w:hAnsi="Arial" w:cs="Arial"/>
        </w:rPr>
        <w:pPrChange w:id="0" w:author="Jastrzębowska Marta" w:date="2025-01-14T14:02:00Z">
          <w:pPr>
            <w:pStyle w:val="Akapitzlist"/>
            <w:numPr>
              <w:numId w:val="30"/>
            </w:numPr>
            <w:ind w:left="709" w:hanging="360"/>
            <w:jc w:val="both"/>
          </w:pPr>
        </w:pPrChange>
      </w:pPr>
      <w:r w:rsidRPr="00283D20">
        <w:rPr>
          <w:rFonts w:ascii="Arial" w:hAnsi="Arial" w:cs="Arial"/>
        </w:rPr>
        <w:t>projektu</w:t>
      </w:r>
      <w:r w:rsidR="006B0CE2" w:rsidRPr="00283D20">
        <w:rPr>
          <w:rFonts w:ascii="Arial" w:hAnsi="Arial" w:cs="Arial"/>
        </w:rPr>
        <w:t xml:space="preserve"> wykonawczego konstrukcyjno-budowlanego,</w:t>
      </w:r>
    </w:p>
    <w:p w14:paraId="787000F1" w14:textId="68DDF1BB" w:rsidR="006B0CE2" w:rsidRPr="00283D20" w:rsidRDefault="006B0CE2">
      <w:pPr>
        <w:pStyle w:val="Akapitzlist"/>
        <w:numPr>
          <w:ilvl w:val="0"/>
          <w:numId w:val="26"/>
        </w:numPr>
        <w:ind w:left="709"/>
        <w:jc w:val="both"/>
        <w:rPr>
          <w:rFonts w:ascii="Arial" w:hAnsi="Arial" w:cs="Arial"/>
        </w:rPr>
        <w:pPrChange w:id="1" w:author="Jastrzębowska Marta" w:date="2025-01-14T14:02:00Z">
          <w:pPr>
            <w:pStyle w:val="Akapitzlist"/>
            <w:numPr>
              <w:numId w:val="30"/>
            </w:numPr>
            <w:ind w:left="709" w:hanging="360"/>
            <w:jc w:val="both"/>
          </w:pPr>
        </w:pPrChange>
      </w:pPr>
      <w:r w:rsidRPr="00283D20">
        <w:rPr>
          <w:rFonts w:ascii="Arial" w:hAnsi="Arial" w:cs="Arial"/>
        </w:rPr>
        <w:t>Harmonogramem prac z wyszczególnieniem etapów robót;</w:t>
      </w:r>
    </w:p>
    <w:p w14:paraId="0509BD52" w14:textId="6C577A7B" w:rsidR="00C35FB6" w:rsidRPr="00283D20" w:rsidRDefault="00E64F61" w:rsidP="00213D05">
      <w:pPr>
        <w:pStyle w:val="Akapitzlist"/>
        <w:ind w:left="284"/>
        <w:jc w:val="both"/>
        <w:rPr>
          <w:rFonts w:ascii="Arial" w:hAnsi="Arial" w:cs="Arial"/>
        </w:rPr>
      </w:pPr>
      <w:r w:rsidRPr="00283D20">
        <w:rPr>
          <w:rFonts w:ascii="Arial" w:hAnsi="Arial" w:cs="Arial"/>
        </w:rPr>
        <w:t xml:space="preserve">Etap 2: </w:t>
      </w:r>
    </w:p>
    <w:p w14:paraId="5A136932" w14:textId="244567DC" w:rsidR="0093683D" w:rsidRPr="00283D20" w:rsidRDefault="0093683D">
      <w:pPr>
        <w:pStyle w:val="Akapitzlist"/>
        <w:numPr>
          <w:ilvl w:val="0"/>
          <w:numId w:val="27"/>
        </w:numPr>
        <w:ind w:left="709"/>
        <w:jc w:val="both"/>
        <w:rPr>
          <w:rFonts w:ascii="Arial" w:hAnsi="Arial" w:cs="Arial"/>
        </w:rPr>
        <w:pPrChange w:id="2" w:author="Jastrzębowska Marta" w:date="2025-01-14T14:02:00Z">
          <w:pPr>
            <w:pStyle w:val="Akapitzlist"/>
            <w:numPr>
              <w:numId w:val="31"/>
            </w:numPr>
            <w:ind w:left="709" w:hanging="360"/>
            <w:jc w:val="both"/>
          </w:pPr>
        </w:pPrChange>
      </w:pPr>
      <w:r w:rsidRPr="00283D20">
        <w:rPr>
          <w:rFonts w:ascii="Arial" w:hAnsi="Arial" w:cs="Arial"/>
        </w:rPr>
        <w:t>wykonanie kompleksowego remontu na podstawie opracowanej dokume</w:t>
      </w:r>
      <w:r w:rsidR="009F028A" w:rsidRPr="00283D20">
        <w:rPr>
          <w:rFonts w:ascii="Arial" w:hAnsi="Arial" w:cs="Arial"/>
        </w:rPr>
        <w:t xml:space="preserve">ntacji projektowej  </w:t>
      </w:r>
      <w:r w:rsidRPr="00283D20">
        <w:rPr>
          <w:rFonts w:ascii="Arial" w:hAnsi="Arial" w:cs="Arial"/>
        </w:rPr>
        <w:t xml:space="preserve">oraz programu funkcjonalno-użytkowego (zwaną dalej </w:t>
      </w:r>
      <w:proofErr w:type="spellStart"/>
      <w:r w:rsidRPr="00283D20">
        <w:rPr>
          <w:rFonts w:ascii="Arial" w:hAnsi="Arial" w:cs="Arial"/>
        </w:rPr>
        <w:t>pfu</w:t>
      </w:r>
      <w:proofErr w:type="spellEnd"/>
      <w:r w:rsidRPr="00283D20">
        <w:rPr>
          <w:rFonts w:ascii="Arial" w:hAnsi="Arial" w:cs="Arial"/>
        </w:rPr>
        <w:t>), które są załącznikami do niniejszej umowy i stanowią jej integralną część,</w:t>
      </w:r>
    </w:p>
    <w:p w14:paraId="37C1E385" w14:textId="41FB3CE1" w:rsidR="00BE5405" w:rsidRPr="00283D20" w:rsidRDefault="0093683D">
      <w:pPr>
        <w:pStyle w:val="Akapitzlist"/>
        <w:numPr>
          <w:ilvl w:val="0"/>
          <w:numId w:val="27"/>
        </w:numPr>
        <w:ind w:left="709"/>
        <w:jc w:val="both"/>
        <w:rPr>
          <w:rFonts w:ascii="Arial" w:hAnsi="Arial" w:cs="Arial"/>
        </w:rPr>
        <w:pPrChange w:id="3" w:author="Jastrzębowska Marta" w:date="2025-01-14T14:02:00Z">
          <w:pPr>
            <w:pStyle w:val="Akapitzlist"/>
            <w:numPr>
              <w:numId w:val="31"/>
            </w:numPr>
            <w:ind w:left="709" w:hanging="360"/>
            <w:jc w:val="both"/>
          </w:pPr>
        </w:pPrChange>
      </w:pPr>
      <w:r w:rsidRPr="00283D20">
        <w:rPr>
          <w:rFonts w:ascii="Arial" w:hAnsi="Arial" w:cs="Arial"/>
        </w:rPr>
        <w:lastRenderedPageBreak/>
        <w:t>opracowanie dokumentacji powykonawczej zadania remontowego zawierającego</w:t>
      </w:r>
      <w:r w:rsidR="006B0CE2" w:rsidRPr="00283D20">
        <w:rPr>
          <w:rFonts w:ascii="Arial" w:hAnsi="Arial" w:cs="Arial"/>
        </w:rPr>
        <w:t>, p</w:t>
      </w:r>
      <w:r w:rsidRPr="00283D20">
        <w:rPr>
          <w:rFonts w:ascii="Arial" w:hAnsi="Arial" w:cs="Arial"/>
        </w:rPr>
        <w:t>o wykonaniu całego zakresu remontu budynku, tj., m.in.: atesty i certyfikaty zabudowanych materiałów i sprzętu, Dokumentacje Techniczno-</w:t>
      </w:r>
      <w:r w:rsidR="006B0CE2" w:rsidRPr="00283D20">
        <w:rPr>
          <w:rFonts w:ascii="Arial" w:hAnsi="Arial" w:cs="Arial"/>
        </w:rPr>
        <w:t>Ruchowe zamontowanych urządzeń</w:t>
      </w:r>
      <w:r w:rsidRPr="00283D20">
        <w:rPr>
          <w:rFonts w:ascii="Arial" w:hAnsi="Arial" w:cs="Arial"/>
        </w:rPr>
        <w:t>, protokoły pomiarów wykonanej elektrycznej instalacji wewnętrz</w:t>
      </w:r>
      <w:r w:rsidR="006B0CE2" w:rsidRPr="00283D20">
        <w:rPr>
          <w:rFonts w:ascii="Arial" w:hAnsi="Arial" w:cs="Arial"/>
        </w:rPr>
        <w:t xml:space="preserve">nej i przyłącza energetycznego. </w:t>
      </w:r>
      <w:r w:rsidRPr="00283D20">
        <w:rPr>
          <w:rFonts w:ascii="Arial" w:hAnsi="Arial" w:cs="Arial"/>
        </w:rPr>
        <w:t xml:space="preserve">Protokoły powinny być podpisane przez osoby posiadające stosowne, ważne świadectwa kwalifikacji odpowiedniej grupy urządzeń i instalacji, zgodnie z Rozporządzeniem Ministra Klimatu i Środowiska z dnia 1 lipca 2022 r. </w:t>
      </w:r>
      <w:r w:rsidRPr="00283D20">
        <w:rPr>
          <w:rFonts w:ascii="Arial" w:hAnsi="Arial" w:cs="Arial"/>
          <w:i/>
        </w:rPr>
        <w:t xml:space="preserve">w sprawie szczegółowych zasad stwierdzania posiadanych kwalifikacji przez osoby zajmujące się eksploatacją urządzeń, instalacji </w:t>
      </w:r>
      <w:r w:rsidR="0036442C" w:rsidRPr="00283D20">
        <w:rPr>
          <w:rFonts w:ascii="Arial" w:hAnsi="Arial" w:cs="Arial"/>
          <w:i/>
        </w:rPr>
        <w:br/>
      </w:r>
      <w:r w:rsidRPr="00283D20">
        <w:rPr>
          <w:rFonts w:ascii="Arial" w:hAnsi="Arial" w:cs="Arial"/>
          <w:i/>
        </w:rPr>
        <w:t>i sieci</w:t>
      </w:r>
      <w:r w:rsidRPr="00283D20">
        <w:rPr>
          <w:rFonts w:ascii="Arial" w:hAnsi="Arial" w:cs="Arial"/>
        </w:rPr>
        <w:t>.</w:t>
      </w:r>
    </w:p>
    <w:p w14:paraId="5D2D37EC" w14:textId="1DAD54BD" w:rsidR="002D3B8A" w:rsidRPr="00283D20" w:rsidRDefault="002D3B8A" w:rsidP="00213D05">
      <w:pPr>
        <w:pStyle w:val="Akapitzlist"/>
        <w:numPr>
          <w:ilvl w:val="0"/>
          <w:numId w:val="10"/>
        </w:numPr>
        <w:ind w:left="284" w:hanging="284"/>
        <w:jc w:val="both"/>
        <w:rPr>
          <w:rFonts w:ascii="Arial" w:hAnsi="Arial" w:cs="Arial"/>
          <w:bCs/>
        </w:rPr>
      </w:pPr>
      <w:r w:rsidRPr="00283D20">
        <w:rPr>
          <w:rFonts w:ascii="Arial" w:hAnsi="Arial" w:cs="Arial"/>
          <w:bCs/>
        </w:rPr>
        <w:t xml:space="preserve">Wykonawca wykona dokumentację projektową w formie i ilości wskazanej </w:t>
      </w:r>
      <w:r w:rsidR="0036442C" w:rsidRPr="00283D20">
        <w:rPr>
          <w:rFonts w:ascii="Arial" w:hAnsi="Arial" w:cs="Arial"/>
          <w:bCs/>
        </w:rPr>
        <w:br/>
      </w:r>
      <w:r w:rsidRPr="00283D20">
        <w:rPr>
          <w:rFonts w:ascii="Arial" w:hAnsi="Arial" w:cs="Arial"/>
          <w:bCs/>
        </w:rPr>
        <w:t xml:space="preserve">w </w:t>
      </w:r>
      <w:proofErr w:type="spellStart"/>
      <w:r w:rsidRPr="00283D20">
        <w:rPr>
          <w:rFonts w:ascii="Arial" w:hAnsi="Arial" w:cs="Arial"/>
          <w:bCs/>
        </w:rPr>
        <w:t>pfu</w:t>
      </w:r>
      <w:proofErr w:type="spellEnd"/>
      <w:r w:rsidRPr="00283D20">
        <w:rPr>
          <w:rFonts w:ascii="Arial" w:hAnsi="Arial" w:cs="Arial"/>
          <w:bCs/>
        </w:rPr>
        <w:t>.</w:t>
      </w:r>
    </w:p>
    <w:p w14:paraId="22832850" w14:textId="76C8F5C1" w:rsidR="00FC13D0" w:rsidRPr="00AD0876" w:rsidRDefault="00D57693" w:rsidP="000D4EAE">
      <w:pPr>
        <w:pStyle w:val="Akapitzlist"/>
        <w:numPr>
          <w:ilvl w:val="0"/>
          <w:numId w:val="10"/>
        </w:numPr>
        <w:ind w:left="284" w:hanging="284"/>
        <w:jc w:val="both"/>
        <w:rPr>
          <w:rFonts w:ascii="Arial" w:hAnsi="Arial" w:cs="Arial"/>
          <w:bCs/>
        </w:rPr>
      </w:pPr>
      <w:r w:rsidRPr="00283D20">
        <w:rPr>
          <w:rFonts w:ascii="Arial" w:hAnsi="Arial" w:cs="Arial"/>
          <w:bCs/>
        </w:rPr>
        <w:t xml:space="preserve">Wykonawca do przekazanej </w:t>
      </w:r>
      <w:r w:rsidR="002D3B8A" w:rsidRPr="00283D20">
        <w:rPr>
          <w:rFonts w:ascii="Arial" w:hAnsi="Arial" w:cs="Arial"/>
          <w:bCs/>
        </w:rPr>
        <w:t xml:space="preserve">dokumentacji projektowej dołączy pisemne oświadczenie, iż dostarczona dokumentacja projektowa jest wykonana zgodnie z umową, obowiązującymi przepisami techniczno-budowlanymi </w:t>
      </w:r>
      <w:r w:rsidR="00ED255C" w:rsidRPr="00283D20">
        <w:rPr>
          <w:rFonts w:ascii="Arial" w:hAnsi="Arial" w:cs="Arial"/>
          <w:bCs/>
        </w:rPr>
        <w:t>i</w:t>
      </w:r>
      <w:r w:rsidR="002D3B8A" w:rsidRPr="00283D20">
        <w:rPr>
          <w:rFonts w:ascii="Arial" w:hAnsi="Arial" w:cs="Arial"/>
          <w:bCs/>
        </w:rPr>
        <w:t xml:space="preserve"> normami oraz że została przekazana w stanie kompletnym. Ustala się, że miejscem przekazania dokumentacji projektowej jest siedziba Zamawiającego.</w:t>
      </w:r>
      <w:r w:rsidR="00FC13D0">
        <w:rPr>
          <w:rFonts w:ascii="Arial" w:hAnsi="Arial" w:cs="Arial"/>
          <w:bCs/>
        </w:rPr>
        <w:t xml:space="preserve"> </w:t>
      </w:r>
      <w:r w:rsidR="00FC13D0" w:rsidRPr="00FC13D0">
        <w:rPr>
          <w:rFonts w:ascii="Arial" w:hAnsi="Arial" w:cs="Arial"/>
          <w:bCs/>
        </w:rPr>
        <w:t xml:space="preserve">Etap projektowania uznaje się za odebrany w chwili podpisania przez Zamawiającego </w:t>
      </w:r>
      <w:r w:rsidR="00FC13D0" w:rsidRPr="00AD0876">
        <w:rPr>
          <w:rFonts w:ascii="Arial" w:hAnsi="Arial" w:cs="Arial"/>
          <w:bCs/>
        </w:rPr>
        <w:t>i Wykonawcę protokołu odbioru dokumentacji projektowej</w:t>
      </w:r>
      <w:r w:rsidR="002D3273">
        <w:rPr>
          <w:rFonts w:ascii="Arial" w:hAnsi="Arial" w:cs="Arial"/>
          <w:bCs/>
        </w:rPr>
        <w:t>, przy czym</w:t>
      </w:r>
      <w:r w:rsidR="00FC13D0" w:rsidRPr="00AD0876">
        <w:rPr>
          <w:rFonts w:ascii="Arial" w:hAnsi="Arial" w:cs="Arial"/>
          <w:bCs/>
        </w:rPr>
        <w:t xml:space="preserve">. </w:t>
      </w:r>
    </w:p>
    <w:p w14:paraId="66766EDE" w14:textId="77777777" w:rsidR="00897487" w:rsidRDefault="00FC13D0">
      <w:pPr>
        <w:pStyle w:val="Akapitzlist"/>
        <w:numPr>
          <w:ilvl w:val="0"/>
          <w:numId w:val="38"/>
        </w:numPr>
        <w:jc w:val="both"/>
        <w:rPr>
          <w:rFonts w:ascii="Arial" w:hAnsi="Arial" w:cs="Arial"/>
          <w:bCs/>
        </w:rPr>
        <w:pPrChange w:id="4" w:author="Jastrzębowska Marta" w:date="2025-01-14T14:02:00Z">
          <w:pPr>
            <w:pStyle w:val="Akapitzlist"/>
            <w:numPr>
              <w:numId w:val="44"/>
            </w:numPr>
            <w:ind w:left="786" w:hanging="360"/>
            <w:jc w:val="both"/>
          </w:pPr>
        </w:pPrChange>
      </w:pPr>
      <w:r w:rsidRPr="00FC13D0">
        <w:rPr>
          <w:rFonts w:ascii="Arial" w:hAnsi="Arial" w:cs="Arial"/>
          <w:bCs/>
        </w:rPr>
        <w:t xml:space="preserve">Zamawiający podpisze protokół odbioru przedmiotu umowy w zakresie projektowania </w:t>
      </w:r>
      <w:r w:rsidRPr="00AD0876">
        <w:rPr>
          <w:rFonts w:ascii="Arial" w:hAnsi="Arial" w:cs="Arial"/>
          <w:bCs/>
        </w:rPr>
        <w:t xml:space="preserve">w terminie 7 dni roboczych od dnia przekazania przez Wykonawcę kompletnej dokumentacji lub zgłosi zastrzeżenia. </w:t>
      </w:r>
    </w:p>
    <w:p w14:paraId="3B4F2703" w14:textId="08A9C098" w:rsidR="002D3B8A" w:rsidRPr="00467072" w:rsidRDefault="00FC13D0">
      <w:pPr>
        <w:pStyle w:val="Akapitzlist"/>
        <w:numPr>
          <w:ilvl w:val="0"/>
          <w:numId w:val="38"/>
        </w:numPr>
        <w:jc w:val="both"/>
        <w:rPr>
          <w:rFonts w:ascii="Arial" w:hAnsi="Arial" w:cs="Arial"/>
          <w:bCs/>
        </w:rPr>
        <w:pPrChange w:id="5" w:author="Jastrzębowska Marta" w:date="2025-01-14T14:02:00Z">
          <w:pPr>
            <w:pStyle w:val="Akapitzlist"/>
            <w:numPr>
              <w:numId w:val="44"/>
            </w:numPr>
            <w:ind w:left="786" w:hanging="360"/>
            <w:jc w:val="both"/>
          </w:pPr>
        </w:pPrChange>
      </w:pPr>
      <w:r w:rsidRPr="00467072">
        <w:rPr>
          <w:rFonts w:ascii="Arial" w:hAnsi="Arial" w:cs="Arial"/>
          <w:bCs/>
        </w:rPr>
        <w:t xml:space="preserve">W razie zastrzeżeń, protokół odbioru podpisany będzie po ich usunięciu, na co Zamawiający wyznaczy Wykonawcy termin nie krótszy niż 3 dni robocze i nie dłuższy niż 7 dni roboczych, licząc od dnia przekazania informacji o zastrzeżeniach. W takim przypadku termin </w:t>
      </w:r>
      <w:r w:rsidR="00897487">
        <w:rPr>
          <w:rFonts w:ascii="Arial" w:hAnsi="Arial" w:cs="Arial"/>
          <w:bCs/>
        </w:rPr>
        <w:t>o którym mowa w lit a)</w:t>
      </w:r>
      <w:r w:rsidRPr="00467072">
        <w:rPr>
          <w:rFonts w:ascii="Arial" w:hAnsi="Arial" w:cs="Arial"/>
          <w:bCs/>
        </w:rPr>
        <w:t xml:space="preserve"> będzie biegł od dnia doręczenia Zamawiającemu poprawnej/kompletnej dokumentacji projektowej.</w:t>
      </w:r>
    </w:p>
    <w:p w14:paraId="4FC0FD1B" w14:textId="12FB0592" w:rsidR="00EC11D5" w:rsidRPr="00283D20" w:rsidRDefault="002D3B8A" w:rsidP="00213D05">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Dokumentacja projektowa jest chroniona prawem autorskim</w:t>
      </w:r>
      <w:r w:rsidR="00283D20">
        <w:rPr>
          <w:rFonts w:ascii="Arial" w:hAnsi="Arial" w:cs="Arial"/>
        </w:rPr>
        <w:t>. Kwestie przeniesienia praw autorskich określa § 1</w:t>
      </w:r>
      <w:r w:rsidR="002D16C2">
        <w:rPr>
          <w:rFonts w:ascii="Arial" w:hAnsi="Arial" w:cs="Arial"/>
        </w:rPr>
        <w:t>8</w:t>
      </w:r>
      <w:r w:rsidR="00283D20">
        <w:rPr>
          <w:rFonts w:ascii="Arial" w:hAnsi="Arial" w:cs="Arial"/>
        </w:rPr>
        <w:t xml:space="preserve"> umowy</w:t>
      </w:r>
      <w:r w:rsidRPr="00283D20">
        <w:rPr>
          <w:rFonts w:ascii="Arial" w:hAnsi="Arial" w:cs="Arial"/>
        </w:rPr>
        <w:t>.</w:t>
      </w:r>
    </w:p>
    <w:p w14:paraId="6CB61D23" w14:textId="213B5CCC" w:rsidR="00EC11D5" w:rsidRPr="00283D20" w:rsidRDefault="002D3B8A" w:rsidP="00213D05">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Zamawiający lub upoważniony przez Zamawiającego podmiot/osoba fizyczna dokona weryfi</w:t>
      </w:r>
      <w:r w:rsidR="00D57693" w:rsidRPr="00283D20">
        <w:rPr>
          <w:rFonts w:ascii="Arial" w:hAnsi="Arial" w:cs="Arial"/>
        </w:rPr>
        <w:t>kacji przekazanej Zamawiającemu</w:t>
      </w:r>
      <w:r w:rsidR="00ED255C" w:rsidRPr="00283D20">
        <w:rPr>
          <w:rFonts w:ascii="Arial" w:hAnsi="Arial" w:cs="Arial"/>
        </w:rPr>
        <w:t xml:space="preserve"> </w:t>
      </w:r>
      <w:r w:rsidRPr="00283D20">
        <w:rPr>
          <w:rFonts w:ascii="Arial" w:hAnsi="Arial" w:cs="Arial"/>
        </w:rPr>
        <w:t>dokumentacji projektowej pod kątem zgod</w:t>
      </w:r>
      <w:r w:rsidR="00EC11D5" w:rsidRPr="00283D20">
        <w:rPr>
          <w:rFonts w:ascii="Arial" w:hAnsi="Arial" w:cs="Arial"/>
        </w:rPr>
        <w:t xml:space="preserve">ności jej wykonania z </w:t>
      </w:r>
      <w:proofErr w:type="spellStart"/>
      <w:r w:rsidR="00EC11D5" w:rsidRPr="00283D20">
        <w:rPr>
          <w:rFonts w:ascii="Arial" w:hAnsi="Arial" w:cs="Arial"/>
        </w:rPr>
        <w:t>pfu</w:t>
      </w:r>
      <w:proofErr w:type="spellEnd"/>
      <w:r w:rsidRPr="00283D20">
        <w:rPr>
          <w:rFonts w:ascii="Arial" w:hAnsi="Arial" w:cs="Arial"/>
        </w:rPr>
        <w:t xml:space="preserve">. Jeżeli przekazana dokumentacja będzie niekompletna lub nie będzie zgodna z założeniami określonymi w niniejszym </w:t>
      </w:r>
      <w:proofErr w:type="spellStart"/>
      <w:r w:rsidR="00EC11D5" w:rsidRPr="00283D20">
        <w:rPr>
          <w:rFonts w:ascii="Arial" w:hAnsi="Arial" w:cs="Arial"/>
        </w:rPr>
        <w:t>pfu</w:t>
      </w:r>
      <w:proofErr w:type="spellEnd"/>
      <w:r w:rsidRPr="00283D20">
        <w:rPr>
          <w:rFonts w:ascii="Arial" w:hAnsi="Arial" w:cs="Arial"/>
        </w:rPr>
        <w:t xml:space="preserve">, Zamawiający w terminie 7 dni wskaże Wykonawcy swoje zastrzeżenia do przekazanej dokumentacji projektowej lub jej części i wezwie Wykonawcę, aby w terminie 7 dni usunął zgłoszone przez Zamawiającego nieprawidłowości. </w:t>
      </w:r>
      <w:r w:rsidR="0036442C" w:rsidRPr="00283D20">
        <w:rPr>
          <w:rFonts w:ascii="Arial" w:hAnsi="Arial" w:cs="Arial"/>
        </w:rPr>
        <w:br/>
      </w:r>
      <w:r w:rsidRPr="00283D20">
        <w:rPr>
          <w:rFonts w:ascii="Arial" w:hAnsi="Arial" w:cs="Arial"/>
        </w:rPr>
        <w:t>W przypadku braku zastrzeżeń Zamawiający w terminie 7 dni przekaże Wykonawcy podpisany Protokół Odbioru Usług.</w:t>
      </w:r>
    </w:p>
    <w:p w14:paraId="4C426AD1" w14:textId="5325C33D" w:rsidR="00B92391" w:rsidRPr="00283D20" w:rsidRDefault="002D3B8A" w:rsidP="00213D05">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 xml:space="preserve">Jeżeli dokumentacja projektowa lub jej cześć przekazana Zamawiającemu nie będzie zgodna z założeniami </w:t>
      </w:r>
      <w:proofErr w:type="spellStart"/>
      <w:r w:rsidR="00ED255C" w:rsidRPr="00283D20">
        <w:rPr>
          <w:rFonts w:ascii="Arial" w:hAnsi="Arial" w:cs="Arial"/>
        </w:rPr>
        <w:t>pfu</w:t>
      </w:r>
      <w:proofErr w:type="spellEnd"/>
      <w:r w:rsidR="00ED255C" w:rsidRPr="00283D20">
        <w:rPr>
          <w:rFonts w:ascii="Arial" w:hAnsi="Arial" w:cs="Arial"/>
        </w:rPr>
        <w:t xml:space="preserve"> oraz</w:t>
      </w:r>
      <w:r w:rsidRPr="00283D20">
        <w:rPr>
          <w:rFonts w:ascii="Arial" w:hAnsi="Arial" w:cs="Arial"/>
        </w:rPr>
        <w:t xml:space="preserve"> zgłoszonymi przez Zamawiającego zastrzeżeniami, a wyjaśnienia Wykonawcy uzasadniające odmowę usunięcia zgłoszonych przez Zamawiającego nieprawidłowości nie będą merytorycznie uzasadnione,</w:t>
      </w:r>
      <w:r w:rsidR="00EC11D5" w:rsidRPr="00283D20">
        <w:rPr>
          <w:rFonts w:ascii="Arial" w:hAnsi="Arial" w:cs="Arial"/>
        </w:rPr>
        <w:t xml:space="preserve"> </w:t>
      </w:r>
      <w:r w:rsidRPr="00283D20">
        <w:rPr>
          <w:rFonts w:ascii="Arial" w:hAnsi="Arial" w:cs="Arial"/>
        </w:rPr>
        <w:t>Zamawiającemu przysługuje prawo odstąpienia od umowy.</w:t>
      </w:r>
    </w:p>
    <w:p w14:paraId="03C847CC" w14:textId="077B3504" w:rsidR="002D3B8A" w:rsidRPr="00283D20" w:rsidRDefault="002D3B8A" w:rsidP="00213D05">
      <w:pPr>
        <w:pStyle w:val="Akapitzlist"/>
        <w:numPr>
          <w:ilvl w:val="0"/>
          <w:numId w:val="10"/>
        </w:numPr>
        <w:autoSpaceDE w:val="0"/>
        <w:autoSpaceDN w:val="0"/>
        <w:adjustRightInd w:val="0"/>
        <w:ind w:left="284"/>
        <w:jc w:val="both"/>
        <w:rPr>
          <w:rFonts w:ascii="Arial" w:hAnsi="Arial" w:cs="Arial"/>
        </w:rPr>
      </w:pPr>
      <w:r w:rsidRPr="00283D20">
        <w:rPr>
          <w:rFonts w:ascii="Arial" w:hAnsi="Arial" w:cs="Arial"/>
        </w:rPr>
        <w:t>Odbiór dokumentacji projektowej uważa się za dokonany z chwilą podpisania przez upoważnionego przedstawiciela Zamawiającego Protokołu Odbioru.</w:t>
      </w:r>
    </w:p>
    <w:p w14:paraId="35771B27" w14:textId="5AFD9FD1" w:rsidR="002D3B8A" w:rsidRPr="00283D20" w:rsidRDefault="002D3B8A" w:rsidP="00213D05">
      <w:pPr>
        <w:pStyle w:val="Akapitzlist"/>
        <w:numPr>
          <w:ilvl w:val="0"/>
          <w:numId w:val="10"/>
        </w:numPr>
        <w:autoSpaceDE w:val="0"/>
        <w:autoSpaceDN w:val="0"/>
        <w:adjustRightInd w:val="0"/>
        <w:jc w:val="both"/>
        <w:rPr>
          <w:rFonts w:ascii="Arial" w:hAnsi="Arial" w:cs="Arial"/>
        </w:rPr>
      </w:pPr>
      <w:r w:rsidRPr="00283D20">
        <w:rPr>
          <w:rFonts w:ascii="Arial" w:hAnsi="Arial" w:cs="Arial"/>
        </w:rPr>
        <w:t xml:space="preserve">Wykonanie robót odbędzie się zgodnie </w:t>
      </w:r>
      <w:r w:rsidR="0095745E" w:rsidRPr="00283D20">
        <w:rPr>
          <w:rFonts w:ascii="Arial" w:hAnsi="Arial" w:cs="Arial"/>
        </w:rPr>
        <w:t>ze zgłoszeniem roboty budowlanej</w:t>
      </w:r>
      <w:r w:rsidRPr="00283D20">
        <w:rPr>
          <w:rFonts w:ascii="Arial" w:hAnsi="Arial" w:cs="Arial"/>
        </w:rPr>
        <w:t>, uzyskanym na podstawie opracowanej dokumentacji oraz w oparciu o projekty wykonawcze.</w:t>
      </w:r>
    </w:p>
    <w:p w14:paraId="7C787083" w14:textId="5A1FE61D" w:rsidR="003B5420" w:rsidRPr="00283D20" w:rsidRDefault="002D3B8A" w:rsidP="00213D05">
      <w:pPr>
        <w:pStyle w:val="Akapitzlist"/>
        <w:numPr>
          <w:ilvl w:val="0"/>
          <w:numId w:val="10"/>
        </w:numPr>
        <w:autoSpaceDE w:val="0"/>
        <w:autoSpaceDN w:val="0"/>
        <w:adjustRightInd w:val="0"/>
        <w:jc w:val="both"/>
        <w:rPr>
          <w:rFonts w:ascii="Arial" w:hAnsi="Arial" w:cs="Arial"/>
        </w:rPr>
      </w:pPr>
      <w:r w:rsidRPr="00283D20">
        <w:rPr>
          <w:rFonts w:ascii="Arial" w:hAnsi="Arial" w:cs="Arial"/>
        </w:rPr>
        <w:lastRenderedPageBreak/>
        <w:t xml:space="preserve">Wyroby i materiały budowlane wskazane w dokumentacji projektowej muszą spełniać wymagania polskich przepisów, a Wykonawca będzie posiadał dokumenty potwierdzające, że zostały one wprowadzone do obrotu, zgodnie </w:t>
      </w:r>
      <w:r w:rsidR="0036442C" w:rsidRPr="00283D20">
        <w:rPr>
          <w:rFonts w:ascii="Arial" w:hAnsi="Arial" w:cs="Arial"/>
        </w:rPr>
        <w:br/>
      </w:r>
      <w:r w:rsidRPr="00283D20">
        <w:rPr>
          <w:rFonts w:ascii="Arial" w:hAnsi="Arial" w:cs="Arial"/>
        </w:rPr>
        <w:t xml:space="preserve">z regulacjami ustawy </w:t>
      </w:r>
      <w:r w:rsidR="0095745E" w:rsidRPr="00283D20">
        <w:rPr>
          <w:rFonts w:ascii="Arial" w:hAnsi="Arial" w:cs="Arial"/>
        </w:rPr>
        <w:t xml:space="preserve">z dnia 16 kwietnia 2004 r. </w:t>
      </w:r>
      <w:r w:rsidRPr="00283D20">
        <w:rPr>
          <w:rFonts w:ascii="Arial" w:hAnsi="Arial" w:cs="Arial"/>
        </w:rPr>
        <w:t>o wyrobach</w:t>
      </w:r>
      <w:r w:rsidR="0095745E" w:rsidRPr="00283D20">
        <w:rPr>
          <w:rFonts w:ascii="Arial" w:hAnsi="Arial" w:cs="Arial"/>
        </w:rPr>
        <w:t xml:space="preserve"> budowlanych.</w:t>
      </w:r>
    </w:p>
    <w:p w14:paraId="47153CFF" w14:textId="48B0D50D" w:rsidR="005F05CF" w:rsidRPr="00283D20" w:rsidRDefault="005F05CF" w:rsidP="00213D05">
      <w:pPr>
        <w:autoSpaceDE w:val="0"/>
        <w:autoSpaceDN w:val="0"/>
        <w:adjustRightInd w:val="0"/>
        <w:jc w:val="both"/>
        <w:rPr>
          <w:rFonts w:ascii="Arial" w:hAnsi="Arial" w:cs="Arial"/>
        </w:rPr>
      </w:pPr>
    </w:p>
    <w:p w14:paraId="11E7746B" w14:textId="315CB315" w:rsidR="005F05CF" w:rsidRPr="00283D20" w:rsidRDefault="005F05CF" w:rsidP="00213D05">
      <w:pPr>
        <w:jc w:val="center"/>
        <w:rPr>
          <w:rFonts w:ascii="Arial" w:hAnsi="Arial" w:cs="Arial"/>
          <w:b/>
        </w:rPr>
      </w:pPr>
      <w:r w:rsidRPr="00283D20">
        <w:rPr>
          <w:rFonts w:ascii="Arial" w:hAnsi="Arial" w:cs="Arial"/>
          <w:b/>
        </w:rPr>
        <w:t>§ 2</w:t>
      </w:r>
    </w:p>
    <w:p w14:paraId="4A66B218" w14:textId="6E156B36" w:rsidR="005F05CF" w:rsidRPr="00283D20" w:rsidRDefault="005F05CF" w:rsidP="00213D05">
      <w:pPr>
        <w:autoSpaceDE w:val="0"/>
        <w:autoSpaceDN w:val="0"/>
        <w:adjustRightInd w:val="0"/>
        <w:jc w:val="center"/>
        <w:rPr>
          <w:rFonts w:ascii="Arial" w:hAnsi="Arial" w:cs="Arial"/>
          <w:b/>
        </w:rPr>
      </w:pPr>
      <w:r w:rsidRPr="00283D20">
        <w:rPr>
          <w:rFonts w:ascii="Arial" w:hAnsi="Arial" w:cs="Arial"/>
          <w:b/>
        </w:rPr>
        <w:t>Zobowiązania Wykonawcy</w:t>
      </w:r>
    </w:p>
    <w:p w14:paraId="46BEF7F1" w14:textId="77777777" w:rsidR="00924A63" w:rsidRPr="00283D20" w:rsidRDefault="00924A63" w:rsidP="00213D05">
      <w:pPr>
        <w:autoSpaceDE w:val="0"/>
        <w:autoSpaceDN w:val="0"/>
        <w:adjustRightInd w:val="0"/>
        <w:jc w:val="center"/>
        <w:rPr>
          <w:rFonts w:ascii="Arial" w:hAnsi="Arial" w:cs="Arial"/>
          <w:b/>
        </w:rPr>
      </w:pPr>
    </w:p>
    <w:p w14:paraId="2AC214BE" w14:textId="69A0FB10" w:rsidR="003B5420" w:rsidRPr="00283D20" w:rsidRDefault="002D3B8A">
      <w:pPr>
        <w:pStyle w:val="Akapitzlist"/>
        <w:numPr>
          <w:ilvl w:val="0"/>
          <w:numId w:val="29"/>
        </w:numPr>
        <w:autoSpaceDE w:val="0"/>
        <w:autoSpaceDN w:val="0"/>
        <w:adjustRightInd w:val="0"/>
        <w:jc w:val="both"/>
        <w:rPr>
          <w:rFonts w:ascii="Arial" w:hAnsi="Arial" w:cs="Arial"/>
        </w:rPr>
        <w:pPrChange w:id="6" w:author="Jastrzębowska Marta" w:date="2025-01-14T14:02:00Z">
          <w:pPr>
            <w:pStyle w:val="Akapitzlist"/>
            <w:numPr>
              <w:numId w:val="35"/>
            </w:numPr>
            <w:autoSpaceDE w:val="0"/>
            <w:autoSpaceDN w:val="0"/>
            <w:adjustRightInd w:val="0"/>
            <w:ind w:left="1436" w:hanging="360"/>
            <w:jc w:val="both"/>
          </w:pPr>
        </w:pPrChange>
      </w:pPr>
      <w:r w:rsidRPr="00283D20">
        <w:rPr>
          <w:rFonts w:ascii="Arial" w:hAnsi="Arial" w:cs="Arial"/>
        </w:rPr>
        <w:t xml:space="preserve">Wykonawca ponosi odpowiedzialność za bezpieczeństwo robót, mienia </w:t>
      </w:r>
      <w:r w:rsidR="0036442C" w:rsidRPr="00283D20">
        <w:rPr>
          <w:rFonts w:ascii="Arial" w:hAnsi="Arial" w:cs="Arial"/>
        </w:rPr>
        <w:br/>
      </w:r>
      <w:r w:rsidRPr="00283D20">
        <w:rPr>
          <w:rFonts w:ascii="Arial" w:hAnsi="Arial" w:cs="Arial"/>
        </w:rPr>
        <w:t>i osób postronnych oraz porządek na budowie.</w:t>
      </w:r>
    </w:p>
    <w:p w14:paraId="6008D000" w14:textId="2DD98EB2" w:rsidR="00BA1AE1" w:rsidRPr="00283D20" w:rsidRDefault="002D3B8A">
      <w:pPr>
        <w:pStyle w:val="Akapitzlist"/>
        <w:numPr>
          <w:ilvl w:val="0"/>
          <w:numId w:val="29"/>
        </w:numPr>
        <w:autoSpaceDE w:val="0"/>
        <w:autoSpaceDN w:val="0"/>
        <w:adjustRightInd w:val="0"/>
        <w:jc w:val="both"/>
        <w:rPr>
          <w:rFonts w:ascii="Arial" w:hAnsi="Arial" w:cs="Arial"/>
        </w:rPr>
        <w:pPrChange w:id="7" w:author="Jastrzębowska Marta" w:date="2025-01-14T14:02:00Z">
          <w:pPr>
            <w:pStyle w:val="Akapitzlist"/>
            <w:numPr>
              <w:numId w:val="35"/>
            </w:numPr>
            <w:autoSpaceDE w:val="0"/>
            <w:autoSpaceDN w:val="0"/>
            <w:adjustRightInd w:val="0"/>
            <w:ind w:left="1436" w:hanging="360"/>
            <w:jc w:val="both"/>
          </w:pPr>
        </w:pPrChange>
      </w:pPr>
      <w:r w:rsidRPr="00283D20">
        <w:rPr>
          <w:rFonts w:ascii="Arial" w:hAnsi="Arial" w:cs="Arial"/>
        </w:rPr>
        <w:t>Wykonawca podczas całego okresu trwania robót winien na własny koszt</w:t>
      </w:r>
      <w:r w:rsidR="00ED255C" w:rsidRPr="00283D20">
        <w:rPr>
          <w:rFonts w:ascii="Arial" w:hAnsi="Arial" w:cs="Arial"/>
        </w:rPr>
        <w:t xml:space="preserve"> </w:t>
      </w:r>
      <w:r w:rsidR="0036442C" w:rsidRPr="00283D20">
        <w:rPr>
          <w:rFonts w:ascii="Arial" w:hAnsi="Arial" w:cs="Arial"/>
        </w:rPr>
        <w:br/>
      </w:r>
      <w:r w:rsidR="00ED255C" w:rsidRPr="00283D20">
        <w:rPr>
          <w:rFonts w:ascii="Arial" w:hAnsi="Arial" w:cs="Arial"/>
        </w:rPr>
        <w:t>i ryzyko</w:t>
      </w:r>
      <w:r w:rsidRPr="00283D20">
        <w:rPr>
          <w:rFonts w:ascii="Arial" w:hAnsi="Arial" w:cs="Arial"/>
        </w:rPr>
        <w:t xml:space="preserve"> zabezpieczyć i oznakować prowadzone roboty oraz dbać o stan techniczny i prawidłowość oznakowania.</w:t>
      </w:r>
    </w:p>
    <w:p w14:paraId="090B51AF" w14:textId="114E1F2E" w:rsidR="002D3B8A" w:rsidRPr="00283D20" w:rsidRDefault="002D3B8A">
      <w:pPr>
        <w:pStyle w:val="Akapitzlist"/>
        <w:numPr>
          <w:ilvl w:val="0"/>
          <w:numId w:val="29"/>
        </w:numPr>
        <w:autoSpaceDE w:val="0"/>
        <w:autoSpaceDN w:val="0"/>
        <w:adjustRightInd w:val="0"/>
        <w:jc w:val="both"/>
        <w:rPr>
          <w:rFonts w:ascii="Arial" w:hAnsi="Arial" w:cs="Arial"/>
        </w:rPr>
        <w:pPrChange w:id="8" w:author="Jastrzębowska Marta" w:date="2025-01-14T14:02:00Z">
          <w:pPr>
            <w:pStyle w:val="Akapitzlist"/>
            <w:numPr>
              <w:numId w:val="35"/>
            </w:numPr>
            <w:autoSpaceDE w:val="0"/>
            <w:autoSpaceDN w:val="0"/>
            <w:adjustRightInd w:val="0"/>
            <w:ind w:left="1436" w:hanging="360"/>
            <w:jc w:val="both"/>
          </w:pPr>
        </w:pPrChange>
      </w:pPr>
      <w:r w:rsidRPr="00283D20">
        <w:rPr>
          <w:rFonts w:ascii="Arial" w:hAnsi="Arial" w:cs="Arial"/>
        </w:rPr>
        <w:t>W ramach realizacji robót budowlanych i w ramach wynagrodzenia, wykonawca</w:t>
      </w:r>
      <w:r w:rsidR="00BA1AE1" w:rsidRPr="00283D20">
        <w:rPr>
          <w:rFonts w:ascii="Arial" w:hAnsi="Arial" w:cs="Arial"/>
        </w:rPr>
        <w:t xml:space="preserve"> </w:t>
      </w:r>
      <w:r w:rsidRPr="00283D20">
        <w:rPr>
          <w:rFonts w:ascii="Arial" w:hAnsi="Arial" w:cs="Arial"/>
        </w:rPr>
        <w:t>zobowiązuje się do:</w:t>
      </w:r>
    </w:p>
    <w:p w14:paraId="7F9DE067" w14:textId="3CAF19A7" w:rsidR="00206C89" w:rsidRPr="00283D20" w:rsidRDefault="002D3B8A">
      <w:pPr>
        <w:pStyle w:val="Akapitzlist"/>
        <w:numPr>
          <w:ilvl w:val="0"/>
          <w:numId w:val="31"/>
        </w:numPr>
        <w:ind w:left="1134"/>
        <w:jc w:val="both"/>
        <w:rPr>
          <w:rFonts w:ascii="Arial" w:hAnsi="Arial" w:cs="Arial"/>
        </w:rPr>
        <w:pPrChange w:id="9" w:author="Jastrzębowska Marta" w:date="2025-01-14T14:02:00Z">
          <w:pPr>
            <w:pStyle w:val="Akapitzlist"/>
            <w:numPr>
              <w:numId w:val="37"/>
            </w:numPr>
            <w:ind w:left="1134" w:hanging="360"/>
            <w:jc w:val="both"/>
          </w:pPr>
        </w:pPrChange>
      </w:pPr>
      <w:r w:rsidRPr="00283D20">
        <w:rPr>
          <w:rFonts w:ascii="Arial" w:hAnsi="Arial" w:cs="Arial"/>
        </w:rPr>
        <w:t xml:space="preserve">wykorzystywania przy realizacji postanowień umowy, materiałów </w:t>
      </w:r>
      <w:r w:rsidR="0036442C" w:rsidRPr="00283D20">
        <w:rPr>
          <w:rFonts w:ascii="Arial" w:hAnsi="Arial" w:cs="Arial"/>
        </w:rPr>
        <w:br/>
      </w:r>
      <w:r w:rsidR="00206C89" w:rsidRPr="00283D20">
        <w:rPr>
          <w:rFonts w:ascii="Arial" w:hAnsi="Arial" w:cs="Arial"/>
        </w:rPr>
        <w:t>z zastrzeżeniem</w:t>
      </w:r>
      <w:r w:rsidR="00ED255C" w:rsidRPr="00283D20">
        <w:rPr>
          <w:rFonts w:ascii="Arial" w:hAnsi="Arial" w:cs="Arial"/>
        </w:rPr>
        <w:t xml:space="preserve"> </w:t>
      </w:r>
      <w:r w:rsidR="00206C89" w:rsidRPr="00283D20">
        <w:rPr>
          <w:rFonts w:ascii="Arial" w:hAnsi="Arial" w:cs="Arial"/>
        </w:rPr>
        <w:t>§ 4 ust. 10 i 11</w:t>
      </w:r>
      <w:r w:rsidR="00ED255C" w:rsidRPr="00283D20">
        <w:rPr>
          <w:rFonts w:ascii="Arial" w:hAnsi="Arial" w:cs="Arial"/>
        </w:rPr>
        <w:t xml:space="preserve"> </w:t>
      </w:r>
      <w:r w:rsidR="00206C89" w:rsidRPr="00283D20">
        <w:rPr>
          <w:rFonts w:ascii="Arial" w:hAnsi="Arial" w:cs="Arial"/>
        </w:rPr>
        <w:t>oraz</w:t>
      </w:r>
      <w:r w:rsidRPr="00283D20">
        <w:rPr>
          <w:rFonts w:ascii="Arial" w:hAnsi="Arial" w:cs="Arial"/>
        </w:rPr>
        <w:t xml:space="preserve"> sprzętu</w:t>
      </w:r>
      <w:r w:rsidR="00206C89" w:rsidRPr="00283D20">
        <w:rPr>
          <w:rFonts w:ascii="Arial" w:hAnsi="Arial" w:cs="Arial"/>
        </w:rPr>
        <w:t>,</w:t>
      </w:r>
      <w:r w:rsidR="003B5420" w:rsidRPr="00283D20">
        <w:rPr>
          <w:rFonts w:ascii="Arial" w:hAnsi="Arial" w:cs="Arial"/>
        </w:rPr>
        <w:t xml:space="preserve"> </w:t>
      </w:r>
      <w:r w:rsidRPr="00283D20">
        <w:rPr>
          <w:rFonts w:ascii="Arial" w:hAnsi="Arial" w:cs="Arial"/>
        </w:rPr>
        <w:t xml:space="preserve">uzgodnionych </w:t>
      </w:r>
      <w:r w:rsidR="0036442C" w:rsidRPr="00283D20">
        <w:rPr>
          <w:rFonts w:ascii="Arial" w:hAnsi="Arial" w:cs="Arial"/>
        </w:rPr>
        <w:br/>
      </w:r>
      <w:r w:rsidRPr="00283D20">
        <w:rPr>
          <w:rFonts w:ascii="Arial" w:hAnsi="Arial" w:cs="Arial"/>
        </w:rPr>
        <w:t>z Z</w:t>
      </w:r>
      <w:r w:rsidR="003B5420" w:rsidRPr="00283D20">
        <w:rPr>
          <w:rFonts w:ascii="Arial" w:hAnsi="Arial" w:cs="Arial"/>
        </w:rPr>
        <w:t>amawiającym,</w:t>
      </w:r>
    </w:p>
    <w:p w14:paraId="4DCDD708" w14:textId="77777777" w:rsidR="00206C89" w:rsidRPr="00283D20" w:rsidRDefault="002D3B8A">
      <w:pPr>
        <w:pStyle w:val="Akapitzlist"/>
        <w:numPr>
          <w:ilvl w:val="0"/>
          <w:numId w:val="31"/>
        </w:numPr>
        <w:ind w:left="1134"/>
        <w:jc w:val="both"/>
        <w:rPr>
          <w:rFonts w:ascii="Arial" w:hAnsi="Arial" w:cs="Arial"/>
        </w:rPr>
        <w:pPrChange w:id="10" w:author="Jastrzębowska Marta" w:date="2025-01-14T14:02:00Z">
          <w:pPr>
            <w:pStyle w:val="Akapitzlist"/>
            <w:numPr>
              <w:numId w:val="37"/>
            </w:numPr>
            <w:ind w:left="1134" w:hanging="360"/>
            <w:jc w:val="both"/>
          </w:pPr>
        </w:pPrChange>
      </w:pPr>
      <w:r w:rsidRPr="00283D20">
        <w:rPr>
          <w:rFonts w:ascii="Arial" w:hAnsi="Arial" w:cs="Arial"/>
        </w:rPr>
        <w:t>dokonywania uzgodnień w zakresie szczegółów dotyczących robót niewyjaśnionych</w:t>
      </w:r>
      <w:r w:rsidR="003B5420" w:rsidRPr="00283D20">
        <w:rPr>
          <w:rFonts w:ascii="Arial" w:hAnsi="Arial" w:cs="Arial"/>
        </w:rPr>
        <w:t xml:space="preserve"> </w:t>
      </w:r>
      <w:r w:rsidRPr="00283D20">
        <w:rPr>
          <w:rFonts w:ascii="Arial" w:hAnsi="Arial" w:cs="Arial"/>
        </w:rPr>
        <w:t>w dokumentacji technicznej, które winny być pisemnie zaakceptowane przez</w:t>
      </w:r>
      <w:r w:rsidR="003B5420" w:rsidRPr="00283D20">
        <w:rPr>
          <w:rFonts w:ascii="Arial" w:hAnsi="Arial" w:cs="Arial"/>
        </w:rPr>
        <w:t xml:space="preserve"> </w:t>
      </w:r>
      <w:r w:rsidRPr="00283D20">
        <w:rPr>
          <w:rFonts w:ascii="Arial" w:hAnsi="Arial" w:cs="Arial"/>
        </w:rPr>
        <w:t>Zamawiającego, uzyskania wszelkich opinii niezbędnych do należytego wykonania</w:t>
      </w:r>
      <w:r w:rsidR="003B5420" w:rsidRPr="00283D20">
        <w:rPr>
          <w:rFonts w:ascii="Arial" w:hAnsi="Arial" w:cs="Arial"/>
        </w:rPr>
        <w:t xml:space="preserve"> zamówienia</w:t>
      </w:r>
      <w:r w:rsidRPr="00283D20">
        <w:rPr>
          <w:rFonts w:ascii="Arial" w:hAnsi="Arial" w:cs="Arial"/>
        </w:rPr>
        <w:t xml:space="preserve"> i przekazania go do użytku,</w:t>
      </w:r>
    </w:p>
    <w:p w14:paraId="533311F5" w14:textId="62F61EE0" w:rsidR="00206C89" w:rsidRPr="00283D20" w:rsidRDefault="00DD716E">
      <w:pPr>
        <w:pStyle w:val="Akapitzlist"/>
        <w:numPr>
          <w:ilvl w:val="0"/>
          <w:numId w:val="31"/>
        </w:numPr>
        <w:ind w:left="1134"/>
        <w:jc w:val="both"/>
        <w:rPr>
          <w:rFonts w:ascii="Arial" w:hAnsi="Arial" w:cs="Arial"/>
        </w:rPr>
        <w:pPrChange w:id="11" w:author="Jastrzębowska Marta" w:date="2025-01-14T14:02:00Z">
          <w:pPr>
            <w:pStyle w:val="Akapitzlist"/>
            <w:numPr>
              <w:numId w:val="37"/>
            </w:numPr>
            <w:ind w:left="1134" w:hanging="360"/>
            <w:jc w:val="both"/>
          </w:pPr>
        </w:pPrChange>
      </w:pPr>
      <w:r w:rsidRPr="00283D20">
        <w:rPr>
          <w:rFonts w:ascii="Arial" w:hAnsi="Arial" w:cs="Arial"/>
        </w:rPr>
        <w:t xml:space="preserve">przesłania </w:t>
      </w:r>
      <w:r w:rsidR="002416CA">
        <w:rPr>
          <w:rFonts w:ascii="Arial" w:hAnsi="Arial" w:cs="Arial"/>
        </w:rPr>
        <w:t>harmonogramu prac</w:t>
      </w:r>
      <w:r w:rsidRPr="00283D20">
        <w:rPr>
          <w:rFonts w:ascii="Arial" w:hAnsi="Arial" w:cs="Arial"/>
        </w:rPr>
        <w:t xml:space="preserve">, o którym mowa w </w:t>
      </w:r>
      <w:r w:rsidR="00206C89" w:rsidRPr="00283D20">
        <w:rPr>
          <w:rFonts w:ascii="Arial" w:hAnsi="Arial" w:cs="Arial"/>
        </w:rPr>
        <w:t>§ 1 ust. 2 pkt. 2</w:t>
      </w:r>
      <w:r w:rsidRPr="00283D20">
        <w:rPr>
          <w:rFonts w:ascii="Arial" w:hAnsi="Arial" w:cs="Arial"/>
        </w:rPr>
        <w:t>.</w:t>
      </w:r>
    </w:p>
    <w:p w14:paraId="1F7C30FD" w14:textId="77777777" w:rsidR="00206C89" w:rsidRPr="00283D20" w:rsidRDefault="002D3B8A">
      <w:pPr>
        <w:pStyle w:val="Akapitzlist"/>
        <w:numPr>
          <w:ilvl w:val="0"/>
          <w:numId w:val="31"/>
        </w:numPr>
        <w:ind w:left="1134"/>
        <w:jc w:val="both"/>
        <w:rPr>
          <w:rFonts w:ascii="Arial" w:hAnsi="Arial" w:cs="Arial"/>
        </w:rPr>
        <w:pPrChange w:id="12" w:author="Jastrzębowska Marta" w:date="2025-01-14T14:02:00Z">
          <w:pPr>
            <w:pStyle w:val="Akapitzlist"/>
            <w:numPr>
              <w:numId w:val="37"/>
            </w:numPr>
            <w:ind w:left="1134" w:hanging="360"/>
            <w:jc w:val="both"/>
          </w:pPr>
        </w:pPrChange>
      </w:pPr>
      <w:r w:rsidRPr="00283D20">
        <w:rPr>
          <w:rFonts w:ascii="Arial" w:hAnsi="Arial" w:cs="Arial"/>
        </w:rPr>
        <w:t xml:space="preserve">dokonywania badań i prób oraz zgłaszania Inspektorowi nadzoru </w:t>
      </w:r>
      <w:r w:rsidR="00ED255C" w:rsidRPr="00283D20">
        <w:rPr>
          <w:rFonts w:ascii="Arial" w:hAnsi="Arial" w:cs="Arial"/>
        </w:rPr>
        <w:t xml:space="preserve">inwestorskiego </w:t>
      </w:r>
      <w:r w:rsidRPr="00283D20">
        <w:rPr>
          <w:rFonts w:ascii="Arial" w:hAnsi="Arial" w:cs="Arial"/>
        </w:rPr>
        <w:t>robót ulegających</w:t>
      </w:r>
      <w:r w:rsidR="003B5420" w:rsidRPr="00283D20">
        <w:rPr>
          <w:rFonts w:ascii="Arial" w:hAnsi="Arial" w:cs="Arial"/>
        </w:rPr>
        <w:t xml:space="preserve"> </w:t>
      </w:r>
      <w:r w:rsidRPr="00283D20">
        <w:rPr>
          <w:rFonts w:ascii="Arial" w:hAnsi="Arial" w:cs="Arial"/>
        </w:rPr>
        <w:t>zakryciu lub zanikających – przed ich zakryciem</w:t>
      </w:r>
      <w:r w:rsidR="003B5420" w:rsidRPr="00283D20">
        <w:rPr>
          <w:rFonts w:ascii="Arial" w:hAnsi="Arial" w:cs="Arial"/>
        </w:rPr>
        <w:t xml:space="preserve"> (zanikiem)</w:t>
      </w:r>
      <w:r w:rsidRPr="00283D20">
        <w:rPr>
          <w:rFonts w:ascii="Arial" w:hAnsi="Arial" w:cs="Arial"/>
        </w:rPr>
        <w:t>,</w:t>
      </w:r>
    </w:p>
    <w:p w14:paraId="536D7752" w14:textId="3AF602AC" w:rsidR="00206C89" w:rsidRPr="00283D20" w:rsidRDefault="002D3B8A">
      <w:pPr>
        <w:pStyle w:val="Akapitzlist"/>
        <w:numPr>
          <w:ilvl w:val="0"/>
          <w:numId w:val="31"/>
        </w:numPr>
        <w:ind w:left="1134"/>
        <w:jc w:val="both"/>
        <w:rPr>
          <w:rFonts w:ascii="Arial" w:hAnsi="Arial" w:cs="Arial"/>
        </w:rPr>
        <w:pPrChange w:id="13" w:author="Jastrzębowska Marta" w:date="2025-01-14T14:02:00Z">
          <w:pPr>
            <w:pStyle w:val="Akapitzlist"/>
            <w:numPr>
              <w:numId w:val="37"/>
            </w:numPr>
            <w:ind w:left="1134" w:hanging="360"/>
            <w:jc w:val="both"/>
          </w:pPr>
        </w:pPrChange>
      </w:pPr>
      <w:r w:rsidRPr="00283D20">
        <w:rPr>
          <w:rFonts w:ascii="Arial" w:hAnsi="Arial" w:cs="Arial"/>
        </w:rPr>
        <w:t>zabezpieczenia przed zniszczeniem lub uszkodzeniem wcześniej wykonanych</w:t>
      </w:r>
      <w:r w:rsidR="003B5420" w:rsidRPr="00283D20">
        <w:rPr>
          <w:rFonts w:ascii="Arial" w:hAnsi="Arial" w:cs="Arial"/>
        </w:rPr>
        <w:t xml:space="preserve"> </w:t>
      </w:r>
      <w:r w:rsidRPr="00283D20">
        <w:rPr>
          <w:rFonts w:ascii="Arial" w:hAnsi="Arial" w:cs="Arial"/>
        </w:rPr>
        <w:t>elementów mogących ulec zniszczeniu lub uszkodzeniu w trakcie prowadzenia robót</w:t>
      </w:r>
      <w:r w:rsidR="003B5420" w:rsidRPr="00283D20">
        <w:rPr>
          <w:rFonts w:ascii="Arial" w:hAnsi="Arial" w:cs="Arial"/>
        </w:rPr>
        <w:t xml:space="preserve"> </w:t>
      </w:r>
      <w:r w:rsidRPr="00283D20">
        <w:rPr>
          <w:rFonts w:ascii="Arial" w:hAnsi="Arial" w:cs="Arial"/>
        </w:rPr>
        <w:t>własnych lub cudzych. Jeżeli Wykonawca spowoduje szkody w elementach robót</w:t>
      </w:r>
      <w:r w:rsidR="003B5420" w:rsidRPr="00283D20">
        <w:rPr>
          <w:rFonts w:ascii="Arial" w:hAnsi="Arial" w:cs="Arial"/>
        </w:rPr>
        <w:t xml:space="preserve"> </w:t>
      </w:r>
      <w:r w:rsidRPr="00283D20">
        <w:rPr>
          <w:rFonts w:ascii="Arial" w:hAnsi="Arial" w:cs="Arial"/>
        </w:rPr>
        <w:t xml:space="preserve">realizowanych lub zakończonych, usunie je na własny koszt </w:t>
      </w:r>
      <w:r w:rsidR="00ED255C" w:rsidRPr="00283D20">
        <w:rPr>
          <w:rFonts w:ascii="Arial" w:hAnsi="Arial" w:cs="Arial"/>
        </w:rPr>
        <w:t xml:space="preserve">i ryzyko </w:t>
      </w:r>
      <w:r w:rsidRPr="00283D20">
        <w:rPr>
          <w:rFonts w:ascii="Arial" w:hAnsi="Arial" w:cs="Arial"/>
        </w:rPr>
        <w:t>lub wartość tych szkód</w:t>
      </w:r>
      <w:r w:rsidR="003B5420" w:rsidRPr="00283D20">
        <w:rPr>
          <w:rFonts w:ascii="Arial" w:hAnsi="Arial" w:cs="Arial"/>
        </w:rPr>
        <w:t xml:space="preserve"> </w:t>
      </w:r>
      <w:r w:rsidRPr="00283D20">
        <w:rPr>
          <w:rFonts w:ascii="Arial" w:hAnsi="Arial" w:cs="Arial"/>
        </w:rPr>
        <w:t>oszacuje Zamawiający i kosztem ich usunięcia (kosztem wykonania zastępczego, na</w:t>
      </w:r>
      <w:r w:rsidR="003B5420" w:rsidRPr="00283D20">
        <w:rPr>
          <w:rFonts w:ascii="Arial" w:hAnsi="Arial" w:cs="Arial"/>
        </w:rPr>
        <w:t xml:space="preserve"> </w:t>
      </w:r>
      <w:r w:rsidRPr="00283D20">
        <w:rPr>
          <w:rFonts w:ascii="Arial" w:hAnsi="Arial" w:cs="Arial"/>
        </w:rPr>
        <w:t>które Zamawiający nie potrzebuje zgody sądu) obciąży Wykonawcę. Powyższa kwota</w:t>
      </w:r>
      <w:r w:rsidR="003B5420" w:rsidRPr="00283D20">
        <w:rPr>
          <w:rFonts w:ascii="Arial" w:hAnsi="Arial" w:cs="Arial"/>
        </w:rPr>
        <w:t xml:space="preserve"> </w:t>
      </w:r>
      <w:r w:rsidRPr="00283D20">
        <w:rPr>
          <w:rFonts w:ascii="Arial" w:hAnsi="Arial" w:cs="Arial"/>
        </w:rPr>
        <w:t xml:space="preserve">zostanie zwrócona </w:t>
      </w:r>
      <w:r w:rsidR="00924A63" w:rsidRPr="00283D20">
        <w:rPr>
          <w:rFonts w:ascii="Arial" w:hAnsi="Arial" w:cs="Arial"/>
        </w:rPr>
        <w:br/>
      </w:r>
      <w:r w:rsidR="006834E6" w:rsidRPr="00283D20">
        <w:rPr>
          <w:rFonts w:ascii="Arial" w:hAnsi="Arial" w:cs="Arial"/>
        </w:rPr>
        <w:t>w formie noty obciążeniowej Zamawiającemu lub potrącona przez Zamawiającego</w:t>
      </w:r>
      <w:r w:rsidR="00DD716E" w:rsidRPr="00283D20">
        <w:rPr>
          <w:rFonts w:ascii="Arial" w:hAnsi="Arial" w:cs="Arial"/>
        </w:rPr>
        <w:t xml:space="preserve"> z wynagrodzenia Wykonawcy,</w:t>
      </w:r>
    </w:p>
    <w:p w14:paraId="54160CFB" w14:textId="063CB68D" w:rsidR="00206C89" w:rsidRPr="00283D20" w:rsidRDefault="002D3B8A">
      <w:pPr>
        <w:pStyle w:val="Akapitzlist"/>
        <w:numPr>
          <w:ilvl w:val="0"/>
          <w:numId w:val="31"/>
        </w:numPr>
        <w:ind w:left="1134"/>
        <w:jc w:val="both"/>
        <w:rPr>
          <w:rFonts w:ascii="Arial" w:hAnsi="Arial" w:cs="Arial"/>
        </w:rPr>
        <w:pPrChange w:id="14" w:author="Jastrzębowska Marta" w:date="2025-01-14T14:02:00Z">
          <w:pPr>
            <w:pStyle w:val="Akapitzlist"/>
            <w:numPr>
              <w:numId w:val="37"/>
            </w:numPr>
            <w:ind w:left="1134" w:hanging="360"/>
            <w:jc w:val="both"/>
          </w:pPr>
        </w:pPrChange>
      </w:pPr>
      <w:r w:rsidRPr="00283D20">
        <w:rPr>
          <w:rFonts w:ascii="Arial" w:hAnsi="Arial" w:cs="Arial"/>
        </w:rPr>
        <w:t>zagwarantowania pełnej współpracy swoich pracowników (i osób z nim</w:t>
      </w:r>
      <w:r w:rsidR="00BA1AE1" w:rsidRPr="00283D20">
        <w:rPr>
          <w:rFonts w:ascii="Arial" w:hAnsi="Arial" w:cs="Arial"/>
        </w:rPr>
        <w:t xml:space="preserve"> </w:t>
      </w:r>
      <w:r w:rsidRPr="00283D20">
        <w:rPr>
          <w:rFonts w:ascii="Arial" w:hAnsi="Arial" w:cs="Arial"/>
        </w:rPr>
        <w:t>współpracujących niezależnie od podstawy prawnej nawiązania współpracy)</w:t>
      </w:r>
      <w:r w:rsidR="00BA1AE1" w:rsidRPr="00283D20">
        <w:rPr>
          <w:rFonts w:ascii="Arial" w:hAnsi="Arial" w:cs="Arial"/>
        </w:rPr>
        <w:t xml:space="preserve"> </w:t>
      </w:r>
      <w:r w:rsidRPr="00283D20">
        <w:rPr>
          <w:rFonts w:ascii="Arial" w:hAnsi="Arial" w:cs="Arial"/>
        </w:rPr>
        <w:t>z przedstawicielami Zamawiającego, jak również z innymi</w:t>
      </w:r>
      <w:r w:rsidR="00BA1AE1" w:rsidRPr="00283D20">
        <w:rPr>
          <w:rFonts w:ascii="Arial" w:hAnsi="Arial" w:cs="Arial"/>
        </w:rPr>
        <w:t xml:space="preserve"> </w:t>
      </w:r>
      <w:r w:rsidRPr="00283D20">
        <w:rPr>
          <w:rFonts w:ascii="Arial" w:hAnsi="Arial" w:cs="Arial"/>
        </w:rPr>
        <w:t>wykonawcami Zamawiającego (w szczególności z inspektorem nadzoru inwestorskiego), w celu zapewnienia należytego wykonania zadania jako całości, a w szczególności Wykonawca zobowiązany jest do usunięcia wszystkich ewentualnych kolizji, w tym z innymi wykonawcami, występujących na placu budowy i po</w:t>
      </w:r>
      <w:r w:rsidR="00DD716E" w:rsidRPr="00283D20">
        <w:rPr>
          <w:rFonts w:ascii="Arial" w:hAnsi="Arial" w:cs="Arial"/>
        </w:rPr>
        <w:t xml:space="preserve">krycia kosztów </w:t>
      </w:r>
      <w:r w:rsidR="00924A63" w:rsidRPr="00283D20">
        <w:rPr>
          <w:rFonts w:ascii="Arial" w:hAnsi="Arial" w:cs="Arial"/>
        </w:rPr>
        <w:br/>
      </w:r>
      <w:r w:rsidR="00DD716E" w:rsidRPr="00283D20">
        <w:rPr>
          <w:rFonts w:ascii="Arial" w:hAnsi="Arial" w:cs="Arial"/>
        </w:rPr>
        <w:t>z tym związanych,</w:t>
      </w:r>
    </w:p>
    <w:p w14:paraId="4BCEA091" w14:textId="77777777" w:rsidR="00206C89" w:rsidRPr="00283D20" w:rsidRDefault="002D3B8A">
      <w:pPr>
        <w:pStyle w:val="Akapitzlist"/>
        <w:numPr>
          <w:ilvl w:val="0"/>
          <w:numId w:val="31"/>
        </w:numPr>
        <w:ind w:left="1134"/>
        <w:jc w:val="both"/>
        <w:rPr>
          <w:rFonts w:ascii="Arial" w:hAnsi="Arial" w:cs="Arial"/>
        </w:rPr>
        <w:pPrChange w:id="15" w:author="Jastrzębowska Marta" w:date="2025-01-14T14:02:00Z">
          <w:pPr>
            <w:pStyle w:val="Akapitzlist"/>
            <w:numPr>
              <w:numId w:val="37"/>
            </w:numPr>
            <w:ind w:left="1134" w:hanging="360"/>
            <w:jc w:val="both"/>
          </w:pPr>
        </w:pPrChange>
      </w:pPr>
      <w:r w:rsidRPr="00283D20">
        <w:rPr>
          <w:rFonts w:ascii="Arial" w:hAnsi="Arial" w:cs="Arial"/>
        </w:rPr>
        <w:t>usuwania niezwłocznie w sposób docelowy i na własny koszt, wszelkich szkód</w:t>
      </w:r>
      <w:r w:rsidR="00BA1AE1" w:rsidRPr="00283D20">
        <w:rPr>
          <w:rFonts w:ascii="Arial" w:hAnsi="Arial" w:cs="Arial"/>
        </w:rPr>
        <w:t xml:space="preserve"> </w:t>
      </w:r>
      <w:r w:rsidRPr="00283D20">
        <w:rPr>
          <w:rFonts w:ascii="Arial" w:hAnsi="Arial" w:cs="Arial"/>
        </w:rPr>
        <w:t>i awarii spowodowanych przez Wykonawcę i osoby, za które Wykonawca ponosi</w:t>
      </w:r>
      <w:r w:rsidR="00BA1AE1" w:rsidRPr="00283D20">
        <w:rPr>
          <w:rFonts w:ascii="Arial" w:hAnsi="Arial" w:cs="Arial"/>
        </w:rPr>
        <w:t xml:space="preserve"> </w:t>
      </w:r>
      <w:r w:rsidRPr="00283D20">
        <w:rPr>
          <w:rFonts w:ascii="Arial" w:hAnsi="Arial" w:cs="Arial"/>
        </w:rPr>
        <w:t>odpowiedzialnoś</w:t>
      </w:r>
      <w:r w:rsidR="00206C89" w:rsidRPr="00283D20">
        <w:rPr>
          <w:rFonts w:ascii="Arial" w:hAnsi="Arial" w:cs="Arial"/>
        </w:rPr>
        <w:t>ć, w trakcie realizacji zadania,</w:t>
      </w:r>
    </w:p>
    <w:p w14:paraId="78727035" w14:textId="6C51DF7C" w:rsidR="00206C89" w:rsidRPr="00283D20" w:rsidRDefault="006834E6">
      <w:pPr>
        <w:pStyle w:val="Akapitzlist"/>
        <w:numPr>
          <w:ilvl w:val="0"/>
          <w:numId w:val="31"/>
        </w:numPr>
        <w:ind w:left="1134"/>
        <w:jc w:val="both"/>
        <w:rPr>
          <w:rFonts w:ascii="Arial" w:hAnsi="Arial" w:cs="Arial"/>
        </w:rPr>
        <w:pPrChange w:id="16" w:author="Jastrzębowska Marta" w:date="2025-01-14T14:02:00Z">
          <w:pPr>
            <w:pStyle w:val="Akapitzlist"/>
            <w:numPr>
              <w:numId w:val="37"/>
            </w:numPr>
            <w:ind w:left="1134" w:hanging="360"/>
            <w:jc w:val="both"/>
          </w:pPr>
        </w:pPrChange>
      </w:pPr>
      <w:r w:rsidRPr="00283D20">
        <w:rPr>
          <w:rFonts w:ascii="Arial" w:hAnsi="Arial" w:cs="Arial"/>
        </w:rPr>
        <w:t xml:space="preserve">uzasadnionego </w:t>
      </w:r>
      <w:r w:rsidR="002D3B8A" w:rsidRPr="00283D20">
        <w:rPr>
          <w:rFonts w:ascii="Arial" w:hAnsi="Arial" w:cs="Arial"/>
        </w:rPr>
        <w:t>odsunięcia, na żądanie Zamawiającego, od wykonywania pracy, każdej osoby</w:t>
      </w:r>
      <w:r w:rsidR="00BA1AE1" w:rsidRPr="00283D20">
        <w:rPr>
          <w:rFonts w:ascii="Arial" w:hAnsi="Arial" w:cs="Arial"/>
        </w:rPr>
        <w:t xml:space="preserve"> </w:t>
      </w:r>
      <w:r w:rsidR="002D3B8A" w:rsidRPr="00283D20">
        <w:rPr>
          <w:rFonts w:ascii="Arial" w:hAnsi="Arial" w:cs="Arial"/>
        </w:rPr>
        <w:t xml:space="preserve">zatrudnionej przez Wykonawcę lub </w:t>
      </w:r>
      <w:r w:rsidR="00924A63" w:rsidRPr="00283D20">
        <w:rPr>
          <w:rFonts w:ascii="Arial" w:hAnsi="Arial" w:cs="Arial"/>
        </w:rPr>
        <w:br/>
      </w:r>
      <w:r w:rsidR="002D3B8A" w:rsidRPr="00283D20">
        <w:rPr>
          <w:rFonts w:ascii="Arial" w:hAnsi="Arial" w:cs="Arial"/>
        </w:rPr>
        <w:lastRenderedPageBreak/>
        <w:t>z nim współpracującej, która według Zamawiającego przez brak wystarczających kwalifikacji lub w jakikolwiek inny sposób zagraża terminowemu lub jakościowemu wykonaniu zadania lub bezpieczeństwu pracy.</w:t>
      </w:r>
      <w:r w:rsidR="00BA1AE1" w:rsidRPr="00283D20">
        <w:rPr>
          <w:rFonts w:ascii="Arial" w:hAnsi="Arial" w:cs="Arial"/>
        </w:rPr>
        <w:t xml:space="preserve"> </w:t>
      </w:r>
      <w:r w:rsidR="002D3B8A" w:rsidRPr="00283D20">
        <w:rPr>
          <w:rFonts w:ascii="Arial" w:hAnsi="Arial" w:cs="Arial"/>
        </w:rPr>
        <w:t>Wykonawca na własny koszt dokona powyższego w terminie 48 godzin od</w:t>
      </w:r>
      <w:r w:rsidR="00BA1AE1" w:rsidRPr="00283D20">
        <w:rPr>
          <w:rFonts w:ascii="Arial" w:hAnsi="Arial" w:cs="Arial"/>
        </w:rPr>
        <w:t xml:space="preserve"> </w:t>
      </w:r>
      <w:r w:rsidR="002D3B8A" w:rsidRPr="00283D20">
        <w:rPr>
          <w:rFonts w:ascii="Arial" w:hAnsi="Arial" w:cs="Arial"/>
        </w:rPr>
        <w:t xml:space="preserve">przedstawienia stosownego </w:t>
      </w:r>
      <w:r w:rsidRPr="00283D20">
        <w:rPr>
          <w:rFonts w:ascii="Arial" w:hAnsi="Arial" w:cs="Arial"/>
        </w:rPr>
        <w:t xml:space="preserve">uzasadnionego </w:t>
      </w:r>
      <w:r w:rsidR="00DD716E" w:rsidRPr="00283D20">
        <w:rPr>
          <w:rFonts w:ascii="Arial" w:hAnsi="Arial" w:cs="Arial"/>
        </w:rPr>
        <w:t>żądania przez Zamawiającego,</w:t>
      </w:r>
    </w:p>
    <w:p w14:paraId="45F314AF" w14:textId="27C660B9" w:rsidR="00206C89" w:rsidRPr="00283D20" w:rsidRDefault="006834E6">
      <w:pPr>
        <w:pStyle w:val="Akapitzlist"/>
        <w:numPr>
          <w:ilvl w:val="0"/>
          <w:numId w:val="31"/>
        </w:numPr>
        <w:ind w:left="1134"/>
        <w:jc w:val="both"/>
        <w:rPr>
          <w:rFonts w:ascii="Arial" w:hAnsi="Arial" w:cs="Arial"/>
        </w:rPr>
        <w:pPrChange w:id="17" w:author="Jastrzębowska Marta" w:date="2025-01-14T14:02:00Z">
          <w:pPr>
            <w:pStyle w:val="Akapitzlist"/>
            <w:numPr>
              <w:numId w:val="37"/>
            </w:numPr>
            <w:ind w:left="1134" w:hanging="360"/>
            <w:jc w:val="both"/>
          </w:pPr>
        </w:pPrChange>
      </w:pPr>
      <w:r w:rsidRPr="00283D20">
        <w:rPr>
          <w:rFonts w:ascii="Arial" w:hAnsi="Arial" w:cs="Arial"/>
        </w:rPr>
        <w:t xml:space="preserve">udziału w </w:t>
      </w:r>
      <w:r w:rsidR="002D3B8A" w:rsidRPr="00283D20">
        <w:rPr>
          <w:rFonts w:ascii="Arial" w:hAnsi="Arial" w:cs="Arial"/>
        </w:rPr>
        <w:t>radach koordynacyjnych</w:t>
      </w:r>
      <w:r w:rsidRPr="00283D20">
        <w:rPr>
          <w:rFonts w:ascii="Arial" w:hAnsi="Arial" w:cs="Arial"/>
        </w:rPr>
        <w:t xml:space="preserve"> i technicznych</w:t>
      </w:r>
      <w:r w:rsidR="002D3B8A" w:rsidRPr="00283D20">
        <w:rPr>
          <w:rFonts w:ascii="Arial" w:hAnsi="Arial" w:cs="Arial"/>
        </w:rPr>
        <w:t>, przygotowania od strony technicznej i udziału</w:t>
      </w:r>
      <w:r w:rsidR="00BA1AE1" w:rsidRPr="00283D20">
        <w:rPr>
          <w:rFonts w:ascii="Arial" w:hAnsi="Arial" w:cs="Arial"/>
        </w:rPr>
        <w:t xml:space="preserve"> </w:t>
      </w:r>
      <w:r w:rsidR="002D3B8A" w:rsidRPr="00283D20">
        <w:rPr>
          <w:rFonts w:ascii="Arial" w:hAnsi="Arial" w:cs="Arial"/>
        </w:rPr>
        <w:t xml:space="preserve">w odbiorach technicznych, częściowych </w:t>
      </w:r>
      <w:r w:rsidR="00924A63" w:rsidRPr="00283D20">
        <w:rPr>
          <w:rFonts w:ascii="Arial" w:hAnsi="Arial" w:cs="Arial"/>
        </w:rPr>
        <w:br/>
      </w:r>
      <w:r w:rsidR="002D3B8A" w:rsidRPr="00283D20">
        <w:rPr>
          <w:rFonts w:ascii="Arial" w:hAnsi="Arial" w:cs="Arial"/>
        </w:rPr>
        <w:t>i końcowych oraz protokolarnego przekazania</w:t>
      </w:r>
      <w:r w:rsidR="00BA1AE1" w:rsidRPr="00283D20">
        <w:rPr>
          <w:rFonts w:ascii="Arial" w:hAnsi="Arial" w:cs="Arial"/>
        </w:rPr>
        <w:t xml:space="preserve"> </w:t>
      </w:r>
      <w:r w:rsidRPr="00283D20">
        <w:rPr>
          <w:rFonts w:ascii="Arial" w:hAnsi="Arial" w:cs="Arial"/>
        </w:rPr>
        <w:t>Zamawiającemu wykonanych r</w:t>
      </w:r>
      <w:r w:rsidR="00DD716E" w:rsidRPr="00283D20">
        <w:rPr>
          <w:rFonts w:ascii="Arial" w:hAnsi="Arial" w:cs="Arial"/>
        </w:rPr>
        <w:t>obót,</w:t>
      </w:r>
    </w:p>
    <w:p w14:paraId="2337EFC7" w14:textId="02535AE6" w:rsidR="00206C89" w:rsidRPr="00283D20" w:rsidRDefault="002D3B8A">
      <w:pPr>
        <w:pStyle w:val="Akapitzlist"/>
        <w:numPr>
          <w:ilvl w:val="0"/>
          <w:numId w:val="31"/>
        </w:numPr>
        <w:ind w:left="1134"/>
        <w:jc w:val="both"/>
        <w:rPr>
          <w:rFonts w:ascii="Arial" w:hAnsi="Arial" w:cs="Arial"/>
        </w:rPr>
        <w:pPrChange w:id="18" w:author="Jastrzębowska Marta" w:date="2025-01-14T14:02:00Z">
          <w:pPr>
            <w:pStyle w:val="Akapitzlist"/>
            <w:numPr>
              <w:numId w:val="37"/>
            </w:numPr>
            <w:ind w:left="1134" w:hanging="360"/>
            <w:jc w:val="both"/>
          </w:pPr>
        </w:pPrChange>
      </w:pPr>
      <w:r w:rsidRPr="00283D20">
        <w:rPr>
          <w:rFonts w:ascii="Arial" w:hAnsi="Arial" w:cs="Arial"/>
        </w:rPr>
        <w:t>wykonywania wszelkich poleceń Zamawiającego dotyczących zadania. Jednakże gdyby polecenie Zamawiającego naruszało jakiekolwiek przepisy, normy, wymagania</w:t>
      </w:r>
      <w:r w:rsidR="00BA1AE1" w:rsidRPr="00283D20">
        <w:rPr>
          <w:rFonts w:ascii="Arial" w:hAnsi="Arial" w:cs="Arial"/>
        </w:rPr>
        <w:t xml:space="preserve"> </w:t>
      </w:r>
      <w:r w:rsidRPr="00283D20">
        <w:rPr>
          <w:rFonts w:ascii="Arial" w:hAnsi="Arial" w:cs="Arial"/>
        </w:rPr>
        <w:t>techniczno-budowlane, architektoniczne lub jakiekolwiek inne, Wykonawca ma</w:t>
      </w:r>
      <w:r w:rsidR="00BA1AE1" w:rsidRPr="00283D20">
        <w:rPr>
          <w:rFonts w:ascii="Arial" w:hAnsi="Arial" w:cs="Arial"/>
        </w:rPr>
        <w:t xml:space="preserve"> </w:t>
      </w:r>
      <w:r w:rsidRPr="00283D20">
        <w:rPr>
          <w:rFonts w:ascii="Arial" w:hAnsi="Arial" w:cs="Arial"/>
        </w:rPr>
        <w:t xml:space="preserve">obowiązek poinformować o tym Zamawiającego na piśmie </w:t>
      </w:r>
      <w:r w:rsidR="00E56E09">
        <w:rPr>
          <w:rFonts w:ascii="Arial" w:hAnsi="Arial" w:cs="Arial"/>
        </w:rPr>
        <w:t>lub drogą elektroniczną</w:t>
      </w:r>
      <w:r w:rsidR="00BA1AE1" w:rsidRPr="00283D20">
        <w:rPr>
          <w:rFonts w:ascii="Arial" w:hAnsi="Arial" w:cs="Arial"/>
        </w:rPr>
        <w:t xml:space="preserve"> </w:t>
      </w:r>
      <w:r w:rsidRPr="00283D20">
        <w:rPr>
          <w:rFonts w:ascii="Arial" w:hAnsi="Arial" w:cs="Arial"/>
        </w:rPr>
        <w:t>i zaproponować rozwiązanie najbliższe poleceniu Zamawiającego, jednak zgodne ze</w:t>
      </w:r>
      <w:r w:rsidR="00BA1AE1" w:rsidRPr="00283D20">
        <w:rPr>
          <w:rFonts w:ascii="Arial" w:hAnsi="Arial" w:cs="Arial"/>
        </w:rPr>
        <w:t xml:space="preserve"> </w:t>
      </w:r>
      <w:r w:rsidRPr="00283D20">
        <w:rPr>
          <w:rFonts w:ascii="Arial" w:hAnsi="Arial" w:cs="Arial"/>
        </w:rPr>
        <w:t>wszystkimi wymogami i przepisami</w:t>
      </w:r>
      <w:r w:rsidR="00DD716E" w:rsidRPr="00283D20">
        <w:rPr>
          <w:rFonts w:ascii="Arial" w:hAnsi="Arial" w:cs="Arial"/>
        </w:rPr>
        <w:t>,</w:t>
      </w:r>
    </w:p>
    <w:p w14:paraId="59DBC119" w14:textId="77777777" w:rsidR="00206C89" w:rsidRPr="00283D20" w:rsidRDefault="002D3B8A">
      <w:pPr>
        <w:pStyle w:val="Akapitzlist"/>
        <w:numPr>
          <w:ilvl w:val="0"/>
          <w:numId w:val="31"/>
        </w:numPr>
        <w:ind w:left="1134"/>
        <w:jc w:val="both"/>
        <w:rPr>
          <w:rFonts w:ascii="Arial" w:hAnsi="Arial" w:cs="Arial"/>
        </w:rPr>
        <w:pPrChange w:id="19" w:author="Jastrzębowska Marta" w:date="2025-01-14T14:02:00Z">
          <w:pPr>
            <w:pStyle w:val="Akapitzlist"/>
            <w:numPr>
              <w:numId w:val="37"/>
            </w:numPr>
            <w:ind w:left="1134" w:hanging="360"/>
            <w:jc w:val="both"/>
          </w:pPr>
        </w:pPrChange>
      </w:pPr>
      <w:r w:rsidRPr="00283D20">
        <w:rPr>
          <w:rFonts w:ascii="Arial" w:hAnsi="Arial" w:cs="Arial"/>
        </w:rPr>
        <w:t>umożliwienia wstępu na plac budowy pracownikom organów państwowego nadzoru</w:t>
      </w:r>
      <w:r w:rsidR="00BA1AE1" w:rsidRPr="00283D20">
        <w:rPr>
          <w:rFonts w:ascii="Arial" w:hAnsi="Arial" w:cs="Arial"/>
        </w:rPr>
        <w:t xml:space="preserve"> </w:t>
      </w:r>
      <w:r w:rsidRPr="00283D20">
        <w:rPr>
          <w:rFonts w:ascii="Arial" w:hAnsi="Arial" w:cs="Arial"/>
        </w:rPr>
        <w:t xml:space="preserve">budowlanego, do których należy wykonywanie zadań określonych ustawą </w:t>
      </w:r>
      <w:r w:rsidR="00BA1AE1" w:rsidRPr="00283D20">
        <w:rPr>
          <w:rFonts w:ascii="Arial" w:hAnsi="Arial" w:cs="Arial"/>
        </w:rPr>
        <w:t>–</w:t>
      </w:r>
      <w:r w:rsidRPr="00283D20">
        <w:rPr>
          <w:rFonts w:ascii="Arial" w:hAnsi="Arial" w:cs="Arial"/>
        </w:rPr>
        <w:t xml:space="preserve"> Prawo</w:t>
      </w:r>
      <w:r w:rsidR="00BA1AE1" w:rsidRPr="00283D20">
        <w:rPr>
          <w:rFonts w:ascii="Arial" w:hAnsi="Arial" w:cs="Arial"/>
        </w:rPr>
        <w:t xml:space="preserve"> </w:t>
      </w:r>
      <w:r w:rsidRPr="00283D20">
        <w:rPr>
          <w:rFonts w:ascii="Arial" w:hAnsi="Arial" w:cs="Arial"/>
        </w:rPr>
        <w:t>budowlane oraz do udostępnienia im danych i informacji wymaganych tą ustawą</w:t>
      </w:r>
      <w:r w:rsidR="00BA1AE1" w:rsidRPr="00283D20">
        <w:rPr>
          <w:rFonts w:ascii="Arial" w:hAnsi="Arial" w:cs="Arial"/>
        </w:rPr>
        <w:t xml:space="preserve"> </w:t>
      </w:r>
      <w:r w:rsidRPr="00283D20">
        <w:rPr>
          <w:rFonts w:ascii="Arial" w:hAnsi="Arial" w:cs="Arial"/>
        </w:rPr>
        <w:t xml:space="preserve">i innymi powszechnie </w:t>
      </w:r>
      <w:r w:rsidR="00DD716E" w:rsidRPr="00283D20">
        <w:rPr>
          <w:rFonts w:ascii="Arial" w:hAnsi="Arial" w:cs="Arial"/>
        </w:rPr>
        <w:t>obowiązującymi przepisami prawa,</w:t>
      </w:r>
    </w:p>
    <w:p w14:paraId="06943E8F" w14:textId="24B19E4A" w:rsidR="00206C89" w:rsidRPr="00283D20" w:rsidRDefault="002D3B8A">
      <w:pPr>
        <w:pStyle w:val="Akapitzlist"/>
        <w:numPr>
          <w:ilvl w:val="0"/>
          <w:numId w:val="31"/>
        </w:numPr>
        <w:ind w:left="1134"/>
        <w:jc w:val="both"/>
        <w:rPr>
          <w:rFonts w:ascii="Arial" w:hAnsi="Arial" w:cs="Arial"/>
        </w:rPr>
        <w:pPrChange w:id="20" w:author="Jastrzębowska Marta" w:date="2025-01-14T14:02:00Z">
          <w:pPr>
            <w:pStyle w:val="Akapitzlist"/>
            <w:numPr>
              <w:numId w:val="37"/>
            </w:numPr>
            <w:ind w:left="1134" w:hanging="360"/>
            <w:jc w:val="both"/>
          </w:pPr>
        </w:pPrChange>
      </w:pPr>
      <w:r w:rsidRPr="00283D20">
        <w:rPr>
          <w:rFonts w:ascii="Arial" w:hAnsi="Arial" w:cs="Arial"/>
        </w:rPr>
        <w:t>utrzymywania w</w:t>
      </w:r>
      <w:r w:rsidR="006834E6" w:rsidRPr="00283D20">
        <w:rPr>
          <w:rFonts w:ascii="Arial" w:hAnsi="Arial" w:cs="Arial"/>
        </w:rPr>
        <w:t xml:space="preserve"> porządku (w czasie realizacji r</w:t>
      </w:r>
      <w:r w:rsidRPr="00283D20">
        <w:rPr>
          <w:rFonts w:ascii="Arial" w:hAnsi="Arial" w:cs="Arial"/>
        </w:rPr>
        <w:t xml:space="preserve">obót) placu budowy </w:t>
      </w:r>
      <w:r w:rsidR="00924A63" w:rsidRPr="00283D20">
        <w:rPr>
          <w:rFonts w:ascii="Arial" w:hAnsi="Arial" w:cs="Arial"/>
        </w:rPr>
        <w:br/>
      </w:r>
      <w:r w:rsidRPr="00283D20">
        <w:rPr>
          <w:rFonts w:ascii="Arial" w:hAnsi="Arial" w:cs="Arial"/>
        </w:rPr>
        <w:t>i terenu wokół</w:t>
      </w:r>
      <w:r w:rsidR="00BA1AE1" w:rsidRPr="00283D20">
        <w:rPr>
          <w:rFonts w:ascii="Arial" w:hAnsi="Arial" w:cs="Arial"/>
        </w:rPr>
        <w:t xml:space="preserve"> </w:t>
      </w:r>
      <w:r w:rsidRPr="00283D20">
        <w:rPr>
          <w:rFonts w:ascii="Arial" w:hAnsi="Arial" w:cs="Arial"/>
        </w:rPr>
        <w:t>placu budowy, w szczególności w stanie wolnym od przeszkód komunikac</w:t>
      </w:r>
      <w:r w:rsidR="001B0EF1" w:rsidRPr="00283D20">
        <w:rPr>
          <w:rFonts w:ascii="Arial" w:hAnsi="Arial" w:cs="Arial"/>
        </w:rPr>
        <w:t xml:space="preserve">yjnych. </w:t>
      </w:r>
      <w:r w:rsidRPr="00283D20">
        <w:rPr>
          <w:rFonts w:ascii="Arial" w:hAnsi="Arial" w:cs="Arial"/>
        </w:rPr>
        <w:t>Wykonawca będzie składował w miejscu do tego przeznaczonym</w:t>
      </w:r>
      <w:r w:rsidR="006834E6" w:rsidRPr="00283D20">
        <w:rPr>
          <w:rFonts w:ascii="Arial" w:hAnsi="Arial" w:cs="Arial"/>
        </w:rPr>
        <w:t>, w uzgodnieniu z Zamawiającym</w:t>
      </w:r>
      <w:r w:rsidRPr="00283D20">
        <w:rPr>
          <w:rFonts w:ascii="Arial" w:hAnsi="Arial" w:cs="Arial"/>
        </w:rPr>
        <w:t xml:space="preserve"> wszelkie urządzenia</w:t>
      </w:r>
      <w:r w:rsidR="00BA1AE1" w:rsidRPr="00283D20">
        <w:rPr>
          <w:rFonts w:ascii="Arial" w:hAnsi="Arial" w:cs="Arial"/>
        </w:rPr>
        <w:t xml:space="preserve"> </w:t>
      </w:r>
      <w:r w:rsidRPr="00283D20">
        <w:rPr>
          <w:rFonts w:ascii="Arial" w:hAnsi="Arial" w:cs="Arial"/>
        </w:rPr>
        <w:t>pomocnicze i zbędne materiały, odpady i śmieci oraz niepotrzebne urządzenia</w:t>
      </w:r>
      <w:r w:rsidR="00BA1AE1" w:rsidRPr="00283D20">
        <w:rPr>
          <w:rFonts w:ascii="Arial" w:hAnsi="Arial" w:cs="Arial"/>
        </w:rPr>
        <w:t xml:space="preserve"> </w:t>
      </w:r>
      <w:r w:rsidRPr="00283D20">
        <w:rPr>
          <w:rFonts w:ascii="Arial" w:hAnsi="Arial" w:cs="Arial"/>
        </w:rPr>
        <w:t>prowiz</w:t>
      </w:r>
      <w:r w:rsidR="006834E6" w:rsidRPr="00283D20">
        <w:rPr>
          <w:rFonts w:ascii="Arial" w:hAnsi="Arial" w:cs="Arial"/>
        </w:rPr>
        <w:t>oryczne, a następnie będzie je</w:t>
      </w:r>
      <w:r w:rsidRPr="00283D20">
        <w:rPr>
          <w:rFonts w:ascii="Arial" w:hAnsi="Arial" w:cs="Arial"/>
        </w:rPr>
        <w:t xml:space="preserve"> usuwał zgodnie z przepisami ustawy z dnia z dnia 14 gr</w:t>
      </w:r>
      <w:r w:rsidR="001B0EF1" w:rsidRPr="00283D20">
        <w:rPr>
          <w:rFonts w:ascii="Arial" w:hAnsi="Arial" w:cs="Arial"/>
        </w:rPr>
        <w:t xml:space="preserve">udnia 2012 r. </w:t>
      </w:r>
      <w:r w:rsidR="00924A63" w:rsidRPr="00283D20">
        <w:rPr>
          <w:rFonts w:ascii="Arial" w:hAnsi="Arial" w:cs="Arial"/>
        </w:rPr>
        <w:br/>
      </w:r>
      <w:r w:rsidR="001B0EF1" w:rsidRPr="00283D20">
        <w:rPr>
          <w:rFonts w:ascii="Arial" w:hAnsi="Arial" w:cs="Arial"/>
        </w:rPr>
        <w:t>o odpadach</w:t>
      </w:r>
      <w:r w:rsidRPr="00283D20">
        <w:rPr>
          <w:rFonts w:ascii="Arial" w:hAnsi="Arial" w:cs="Arial"/>
        </w:rPr>
        <w:t>. W przypadku</w:t>
      </w:r>
      <w:r w:rsidR="001B0EF1" w:rsidRPr="00283D20">
        <w:rPr>
          <w:rFonts w:ascii="Arial" w:hAnsi="Arial" w:cs="Arial"/>
        </w:rPr>
        <w:t xml:space="preserve"> </w:t>
      </w:r>
      <w:r w:rsidRPr="00283D20">
        <w:rPr>
          <w:rFonts w:ascii="Arial" w:hAnsi="Arial" w:cs="Arial"/>
        </w:rPr>
        <w:t xml:space="preserve">niewywiązywania się Wykonawcy </w:t>
      </w:r>
      <w:r w:rsidR="00924A63" w:rsidRPr="00283D20">
        <w:rPr>
          <w:rFonts w:ascii="Arial" w:hAnsi="Arial" w:cs="Arial"/>
        </w:rPr>
        <w:br/>
      </w:r>
      <w:r w:rsidRPr="00283D20">
        <w:rPr>
          <w:rFonts w:ascii="Arial" w:hAnsi="Arial" w:cs="Arial"/>
        </w:rPr>
        <w:t>z obowiązku utrzymywania porządku na placu</w:t>
      </w:r>
      <w:r w:rsidR="001B0EF1" w:rsidRPr="00283D20">
        <w:rPr>
          <w:rFonts w:ascii="Arial" w:hAnsi="Arial" w:cs="Arial"/>
        </w:rPr>
        <w:t xml:space="preserve"> </w:t>
      </w:r>
      <w:r w:rsidRPr="00283D20">
        <w:rPr>
          <w:rFonts w:ascii="Arial" w:hAnsi="Arial" w:cs="Arial"/>
        </w:rPr>
        <w:t>budowy oraz wokół niego, Zamawiającemu, po uprzednim wezwaniu Wykonawcy,</w:t>
      </w:r>
      <w:r w:rsidR="001B0EF1" w:rsidRPr="00283D20">
        <w:rPr>
          <w:rFonts w:ascii="Arial" w:hAnsi="Arial" w:cs="Arial"/>
        </w:rPr>
        <w:t xml:space="preserve"> </w:t>
      </w:r>
      <w:r w:rsidRPr="00283D20">
        <w:rPr>
          <w:rFonts w:ascii="Arial" w:hAnsi="Arial" w:cs="Arial"/>
        </w:rPr>
        <w:t>przysługuje prawo do każdorazowego uprzątni</w:t>
      </w:r>
      <w:r w:rsidR="001B0EF1" w:rsidRPr="00283D20">
        <w:rPr>
          <w:rFonts w:ascii="Arial" w:hAnsi="Arial" w:cs="Arial"/>
        </w:rPr>
        <w:t>ęcia terenu na koszt</w:t>
      </w:r>
      <w:r w:rsidRPr="00283D20">
        <w:rPr>
          <w:rFonts w:ascii="Arial" w:hAnsi="Arial" w:cs="Arial"/>
        </w:rPr>
        <w:t xml:space="preserve"> Wykonawcy, bez</w:t>
      </w:r>
      <w:r w:rsidR="001B0EF1" w:rsidRPr="00283D20">
        <w:rPr>
          <w:rFonts w:ascii="Arial" w:hAnsi="Arial" w:cs="Arial"/>
        </w:rPr>
        <w:t xml:space="preserve"> </w:t>
      </w:r>
      <w:r w:rsidRPr="00283D20">
        <w:rPr>
          <w:rFonts w:ascii="Arial" w:hAnsi="Arial" w:cs="Arial"/>
        </w:rPr>
        <w:t>potrzeby uzyskiwania zg</w:t>
      </w:r>
      <w:r w:rsidR="00DD716E" w:rsidRPr="00283D20">
        <w:rPr>
          <w:rFonts w:ascii="Arial" w:hAnsi="Arial" w:cs="Arial"/>
        </w:rPr>
        <w:t>ody sądu na wykonanie zastępcze,</w:t>
      </w:r>
    </w:p>
    <w:p w14:paraId="41EC055B" w14:textId="77777777" w:rsidR="00206C89" w:rsidRPr="00283D20" w:rsidRDefault="002D3B8A">
      <w:pPr>
        <w:pStyle w:val="Akapitzlist"/>
        <w:numPr>
          <w:ilvl w:val="0"/>
          <w:numId w:val="31"/>
        </w:numPr>
        <w:ind w:left="1134"/>
        <w:jc w:val="both"/>
        <w:rPr>
          <w:rFonts w:ascii="Arial" w:hAnsi="Arial" w:cs="Arial"/>
        </w:rPr>
        <w:pPrChange w:id="21" w:author="Jastrzębowska Marta" w:date="2025-01-14T14:02:00Z">
          <w:pPr>
            <w:pStyle w:val="Akapitzlist"/>
            <w:numPr>
              <w:numId w:val="37"/>
            </w:numPr>
            <w:ind w:left="1134" w:hanging="360"/>
            <w:jc w:val="both"/>
          </w:pPr>
        </w:pPrChange>
      </w:pPr>
      <w:r w:rsidRPr="00283D20">
        <w:rPr>
          <w:rFonts w:ascii="Arial" w:hAnsi="Arial" w:cs="Arial"/>
        </w:rPr>
        <w:t>uporządkowania placu budowy i terenu wokół placu budowy</w:t>
      </w:r>
      <w:r w:rsidR="001B0EF1" w:rsidRPr="00283D20">
        <w:rPr>
          <w:rFonts w:ascii="Arial" w:hAnsi="Arial" w:cs="Arial"/>
        </w:rPr>
        <w:t xml:space="preserve"> </w:t>
      </w:r>
      <w:r w:rsidRPr="00283D20">
        <w:rPr>
          <w:rFonts w:ascii="Arial" w:hAnsi="Arial" w:cs="Arial"/>
        </w:rPr>
        <w:t>(przywrócenia go do stanu poprzedniego) i przekazania Zamawiającemu placu budowy</w:t>
      </w:r>
      <w:r w:rsidR="001B0EF1" w:rsidRPr="00283D20">
        <w:rPr>
          <w:rFonts w:ascii="Arial" w:hAnsi="Arial" w:cs="Arial"/>
        </w:rPr>
        <w:t xml:space="preserve"> </w:t>
      </w:r>
      <w:r w:rsidRPr="00283D20">
        <w:rPr>
          <w:rFonts w:ascii="Arial" w:hAnsi="Arial" w:cs="Arial"/>
        </w:rPr>
        <w:t>najpó</w:t>
      </w:r>
      <w:r w:rsidR="00DD716E" w:rsidRPr="00283D20">
        <w:rPr>
          <w:rFonts w:ascii="Arial" w:hAnsi="Arial" w:cs="Arial"/>
        </w:rPr>
        <w:t>źniej do dnia odbioru końcowego,</w:t>
      </w:r>
    </w:p>
    <w:p w14:paraId="6A257845" w14:textId="77777777" w:rsidR="00206C89" w:rsidRPr="00283D20" w:rsidRDefault="002D3B8A">
      <w:pPr>
        <w:pStyle w:val="Akapitzlist"/>
        <w:numPr>
          <w:ilvl w:val="0"/>
          <w:numId w:val="31"/>
        </w:numPr>
        <w:ind w:left="1134"/>
        <w:jc w:val="both"/>
        <w:rPr>
          <w:rFonts w:ascii="Arial" w:hAnsi="Arial" w:cs="Arial"/>
        </w:rPr>
        <w:pPrChange w:id="22" w:author="Jastrzębowska Marta" w:date="2025-01-14T14:02:00Z">
          <w:pPr>
            <w:pStyle w:val="Akapitzlist"/>
            <w:numPr>
              <w:numId w:val="37"/>
            </w:numPr>
            <w:ind w:left="1134" w:hanging="360"/>
            <w:jc w:val="both"/>
          </w:pPr>
        </w:pPrChange>
      </w:pPr>
      <w:r w:rsidRPr="00283D20">
        <w:rPr>
          <w:rFonts w:ascii="Arial" w:hAnsi="Arial" w:cs="Arial"/>
        </w:rPr>
        <w:t>prawidłowego prowadzenia dokumentacji budowy, w sposób umożliwiający</w:t>
      </w:r>
      <w:r w:rsidR="001B0EF1" w:rsidRPr="00283D20">
        <w:rPr>
          <w:rFonts w:ascii="Arial" w:hAnsi="Arial" w:cs="Arial"/>
        </w:rPr>
        <w:t xml:space="preserve"> </w:t>
      </w:r>
      <w:r w:rsidRPr="00283D20">
        <w:rPr>
          <w:rFonts w:ascii="Arial" w:hAnsi="Arial" w:cs="Arial"/>
        </w:rPr>
        <w:t>szczegółowe odtworzeni</w:t>
      </w:r>
      <w:r w:rsidR="00DD716E" w:rsidRPr="00283D20">
        <w:rPr>
          <w:rFonts w:ascii="Arial" w:hAnsi="Arial" w:cs="Arial"/>
        </w:rPr>
        <w:t>e przebiegu procesu budowlanego,</w:t>
      </w:r>
    </w:p>
    <w:p w14:paraId="0433003C" w14:textId="5BBC841F" w:rsidR="002D3B8A" w:rsidRPr="00283D20" w:rsidRDefault="002D3B8A">
      <w:pPr>
        <w:pStyle w:val="Akapitzlist"/>
        <w:numPr>
          <w:ilvl w:val="0"/>
          <w:numId w:val="31"/>
        </w:numPr>
        <w:ind w:left="1134"/>
        <w:jc w:val="both"/>
        <w:rPr>
          <w:rFonts w:ascii="Arial" w:hAnsi="Arial" w:cs="Arial"/>
        </w:rPr>
        <w:pPrChange w:id="23" w:author="Jastrzębowska Marta" w:date="2025-01-14T14:02:00Z">
          <w:pPr>
            <w:pStyle w:val="Akapitzlist"/>
            <w:numPr>
              <w:numId w:val="37"/>
            </w:numPr>
            <w:ind w:left="1134" w:hanging="360"/>
            <w:jc w:val="both"/>
          </w:pPr>
        </w:pPrChange>
      </w:pPr>
      <w:r w:rsidRPr="00283D20">
        <w:rPr>
          <w:rFonts w:ascii="Arial" w:hAnsi="Arial" w:cs="Arial"/>
        </w:rPr>
        <w:t>przygotowania operatu powykonawczego.</w:t>
      </w:r>
      <w:r w:rsidR="00DD716E" w:rsidRPr="00283D20">
        <w:rPr>
          <w:rFonts w:ascii="Arial" w:hAnsi="Arial" w:cs="Arial"/>
        </w:rPr>
        <w:t xml:space="preserve"> Zawartość i forma operatu ma być bezwzględnie uzgodniona z przedstawicielem Zamawiającego.</w:t>
      </w:r>
    </w:p>
    <w:p w14:paraId="4CC9A3D5" w14:textId="6EA2E8B4" w:rsidR="00590BE3" w:rsidRPr="00283D20" w:rsidRDefault="00590BE3" w:rsidP="00213D05">
      <w:pPr>
        <w:pStyle w:val="Akapitzlist"/>
        <w:autoSpaceDE w:val="0"/>
        <w:autoSpaceDN w:val="0"/>
        <w:adjustRightInd w:val="0"/>
        <w:ind w:left="1080"/>
        <w:jc w:val="both"/>
        <w:rPr>
          <w:rFonts w:ascii="Arial" w:hAnsi="Arial" w:cs="Arial"/>
        </w:rPr>
      </w:pPr>
    </w:p>
    <w:p w14:paraId="7AC63C6B" w14:textId="77777777" w:rsidR="0093683D" w:rsidRPr="00283D20" w:rsidRDefault="0093683D" w:rsidP="00213D05">
      <w:pPr>
        <w:pStyle w:val="Akapitzlist"/>
        <w:autoSpaceDE w:val="0"/>
        <w:autoSpaceDN w:val="0"/>
        <w:adjustRightInd w:val="0"/>
        <w:ind w:left="1080"/>
        <w:jc w:val="both"/>
        <w:rPr>
          <w:rFonts w:ascii="Arial" w:hAnsi="Arial" w:cs="Arial"/>
        </w:rPr>
      </w:pPr>
    </w:p>
    <w:p w14:paraId="339CA237" w14:textId="38151EA3" w:rsidR="002D3B8A" w:rsidRPr="00283D20" w:rsidRDefault="002D3B8A" w:rsidP="00213D05">
      <w:pPr>
        <w:pStyle w:val="Akapitzlist"/>
        <w:autoSpaceDE w:val="0"/>
        <w:autoSpaceDN w:val="0"/>
        <w:adjustRightInd w:val="0"/>
        <w:ind w:left="360"/>
        <w:jc w:val="center"/>
        <w:rPr>
          <w:rFonts w:ascii="Arial" w:hAnsi="Arial" w:cs="Arial"/>
          <w:b/>
        </w:rPr>
      </w:pPr>
      <w:r w:rsidRPr="00283D20">
        <w:rPr>
          <w:rFonts w:ascii="Arial" w:hAnsi="Arial" w:cs="Arial"/>
          <w:b/>
        </w:rPr>
        <w:t xml:space="preserve">§ </w:t>
      </w:r>
      <w:r w:rsidR="00590BE3" w:rsidRPr="00283D20">
        <w:rPr>
          <w:rFonts w:ascii="Arial" w:hAnsi="Arial" w:cs="Arial"/>
          <w:b/>
        </w:rPr>
        <w:t>3</w:t>
      </w:r>
    </w:p>
    <w:p w14:paraId="1D4511EF" w14:textId="195D872C" w:rsidR="00D94F3B" w:rsidRPr="00283D20" w:rsidRDefault="00D94F3B" w:rsidP="00213D05">
      <w:pPr>
        <w:pStyle w:val="Akapitzlist"/>
        <w:autoSpaceDE w:val="0"/>
        <w:autoSpaceDN w:val="0"/>
        <w:adjustRightInd w:val="0"/>
        <w:ind w:left="360"/>
        <w:jc w:val="center"/>
        <w:rPr>
          <w:rFonts w:ascii="Arial" w:hAnsi="Arial" w:cs="Arial"/>
          <w:b/>
        </w:rPr>
      </w:pPr>
      <w:r w:rsidRPr="00283D20">
        <w:rPr>
          <w:rFonts w:ascii="Arial" w:hAnsi="Arial" w:cs="Arial"/>
          <w:b/>
        </w:rPr>
        <w:t>Podwykonawstwo</w:t>
      </w:r>
    </w:p>
    <w:p w14:paraId="0AACD0A2" w14:textId="77777777" w:rsidR="009B1032" w:rsidRPr="00AC448C" w:rsidRDefault="009B1032">
      <w:pPr>
        <w:pStyle w:val="Default"/>
        <w:numPr>
          <w:ilvl w:val="0"/>
          <w:numId w:val="37"/>
        </w:numPr>
        <w:ind w:left="426" w:hanging="426"/>
        <w:jc w:val="both"/>
        <w:rPr>
          <w:rFonts w:ascii="Arial" w:hAnsi="Arial" w:cs="Arial"/>
          <w:color w:val="auto"/>
        </w:rPr>
        <w:pPrChange w:id="24" w:author="Jastrzębowska Marta" w:date="2025-01-14T14:02:00Z">
          <w:pPr>
            <w:pStyle w:val="Default"/>
            <w:numPr>
              <w:numId w:val="43"/>
            </w:numPr>
            <w:ind w:left="426" w:hanging="426"/>
            <w:jc w:val="both"/>
          </w:pPr>
        </w:pPrChange>
      </w:pPr>
      <w:r w:rsidRPr="00AC448C">
        <w:rPr>
          <w:rFonts w:ascii="Arial" w:hAnsi="Arial" w:cs="Arial"/>
          <w:color w:val="auto"/>
        </w:rPr>
        <w:t xml:space="preserve">Wykonawca wykona własnymi siłami roboty budowlane stanowiące przedmiot Umowy / Podwykonawcom powierzy wykonanie następujących robót budowlanych stanowiących przedmiot Umowy: ………… *. </w:t>
      </w:r>
      <w:r w:rsidRPr="00AC448C">
        <w:rPr>
          <w:rFonts w:ascii="Arial" w:hAnsi="Arial" w:cs="Arial"/>
          <w:iCs/>
          <w:color w:val="auto"/>
        </w:rPr>
        <w:t xml:space="preserve">Podzlecanie części </w:t>
      </w:r>
      <w:r w:rsidRPr="00AC448C">
        <w:rPr>
          <w:rFonts w:ascii="Arial" w:hAnsi="Arial" w:cs="Arial"/>
          <w:iCs/>
          <w:color w:val="auto"/>
        </w:rPr>
        <w:lastRenderedPageBreak/>
        <w:t>robót Podwykonawcom  i dalszym Podwykonawcom następuje na zasadach wskazanych w niniejszym paragrafie.</w:t>
      </w:r>
    </w:p>
    <w:p w14:paraId="22CC9D10" w14:textId="77777777" w:rsidR="009B1032" w:rsidRPr="00D57624" w:rsidRDefault="009B1032">
      <w:pPr>
        <w:pStyle w:val="Default"/>
        <w:numPr>
          <w:ilvl w:val="0"/>
          <w:numId w:val="37"/>
        </w:numPr>
        <w:ind w:left="426" w:hanging="426"/>
        <w:jc w:val="both"/>
        <w:rPr>
          <w:rFonts w:ascii="Arial" w:hAnsi="Arial" w:cs="Arial"/>
          <w:color w:val="auto"/>
        </w:rPr>
        <w:pPrChange w:id="25" w:author="Jastrzębowska Marta" w:date="2025-01-14T14:02:00Z">
          <w:pPr>
            <w:pStyle w:val="Default"/>
            <w:numPr>
              <w:numId w:val="43"/>
            </w:numPr>
            <w:ind w:left="426" w:hanging="426"/>
            <w:jc w:val="both"/>
          </w:pPr>
        </w:pPrChange>
      </w:pPr>
      <w:r w:rsidRPr="00AC448C">
        <w:rPr>
          <w:rFonts w:ascii="Arial" w:hAnsi="Arial" w:cs="Arial"/>
          <w:color w:val="auto"/>
        </w:rPr>
        <w:t xml:space="preserve">Umowa z Podwykonawcą lub dalszym Podwykonawcą powinna stanowić </w:t>
      </w:r>
      <w:r w:rsidRPr="00D57624">
        <w:rPr>
          <w:rFonts w:ascii="Arial" w:hAnsi="Arial" w:cs="Arial"/>
          <w:color w:val="auto"/>
        </w:rPr>
        <w:t>w szczególności, iż:</w:t>
      </w:r>
    </w:p>
    <w:p w14:paraId="1EB229DC" w14:textId="77777777" w:rsidR="009B1032" w:rsidRPr="00AC448C" w:rsidRDefault="009B1032">
      <w:pPr>
        <w:pStyle w:val="Akapitzlist"/>
        <w:numPr>
          <w:ilvl w:val="0"/>
          <w:numId w:val="34"/>
        </w:numPr>
        <w:tabs>
          <w:tab w:val="left" w:pos="1134"/>
        </w:tabs>
        <w:ind w:left="709" w:hanging="425"/>
        <w:contextualSpacing w:val="0"/>
        <w:jc w:val="both"/>
        <w:rPr>
          <w:rFonts w:ascii="Arial" w:hAnsi="Arial" w:cs="Arial"/>
        </w:rPr>
        <w:pPrChange w:id="26" w:author="Jastrzębowska Marta" w:date="2025-01-14T14:02:00Z">
          <w:pPr>
            <w:pStyle w:val="Akapitzlist"/>
            <w:numPr>
              <w:numId w:val="40"/>
            </w:numPr>
            <w:tabs>
              <w:tab w:val="left" w:pos="1134"/>
            </w:tabs>
            <w:ind w:left="709" w:hanging="425"/>
            <w:contextualSpacing w:val="0"/>
            <w:jc w:val="both"/>
          </w:pPr>
        </w:pPrChange>
      </w:pPr>
      <w:r w:rsidRPr="00AC448C">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33FC957E" w14:textId="77777777" w:rsidR="009B1032" w:rsidRPr="00AC448C" w:rsidRDefault="009B1032">
      <w:pPr>
        <w:pStyle w:val="Akapitzlist"/>
        <w:numPr>
          <w:ilvl w:val="0"/>
          <w:numId w:val="34"/>
        </w:numPr>
        <w:ind w:left="709" w:hanging="425"/>
        <w:contextualSpacing w:val="0"/>
        <w:jc w:val="both"/>
        <w:rPr>
          <w:rFonts w:ascii="Arial" w:hAnsi="Arial" w:cs="Arial"/>
        </w:rPr>
        <w:pPrChange w:id="27" w:author="Jastrzębowska Marta" w:date="2025-01-14T14:02:00Z">
          <w:pPr>
            <w:pStyle w:val="Akapitzlist"/>
            <w:numPr>
              <w:numId w:val="40"/>
            </w:numPr>
            <w:ind w:left="709" w:hanging="425"/>
            <w:contextualSpacing w:val="0"/>
            <w:jc w:val="both"/>
          </w:pPr>
        </w:pPrChange>
      </w:pPr>
      <w:r w:rsidRPr="00AC448C">
        <w:rPr>
          <w:rFonts w:ascii="Arial" w:hAnsi="Arial" w:cs="Arial"/>
        </w:rPr>
        <w:t>przedmiotem Umowy o podwykonawstwo jest wyłącznie wykonanie, odpowiednio: robót budowlanych, dostaw lub usług, które ściśle odpowiadają części zamówienia określonego Umową zawartą pomiędzy Zamawiającym a Wykonawcą,</w:t>
      </w:r>
    </w:p>
    <w:p w14:paraId="7BFFE1EE" w14:textId="77777777" w:rsidR="009B1032" w:rsidRPr="00AC448C" w:rsidRDefault="009B1032">
      <w:pPr>
        <w:pStyle w:val="Akapitzlist"/>
        <w:numPr>
          <w:ilvl w:val="0"/>
          <w:numId w:val="34"/>
        </w:numPr>
        <w:ind w:left="709" w:hanging="425"/>
        <w:contextualSpacing w:val="0"/>
        <w:jc w:val="both"/>
        <w:rPr>
          <w:rFonts w:ascii="Arial" w:hAnsi="Arial" w:cs="Arial"/>
        </w:rPr>
        <w:pPrChange w:id="28" w:author="Jastrzębowska Marta" w:date="2025-01-14T14:02:00Z">
          <w:pPr>
            <w:pStyle w:val="Akapitzlist"/>
            <w:numPr>
              <w:numId w:val="40"/>
            </w:numPr>
            <w:ind w:left="709" w:hanging="425"/>
            <w:contextualSpacing w:val="0"/>
            <w:jc w:val="both"/>
          </w:pPr>
        </w:pPrChange>
      </w:pPr>
      <w:r w:rsidRPr="00AC448C">
        <w:rPr>
          <w:rFonts w:ascii="Arial" w:hAnsi="Arial" w:cs="Arial"/>
        </w:rPr>
        <w:t>wykonanie przedmiotu Umowy o podwykonawstwo zostaje określone na co najmniej takim poziomie jakości, jaki wynika z Umowy zawartej pomiędzy Zamawiającym a Wykonawcą i powinno odpowiadać stosownym dla tego wykonania wymaganiom określonym  w dokumentacji technicznej, oraz standardom deklarowanym w Ofercie Wykonawcy,</w:t>
      </w:r>
    </w:p>
    <w:p w14:paraId="228B5B87" w14:textId="77777777" w:rsidR="009B1032" w:rsidRPr="00AC448C" w:rsidRDefault="009B1032">
      <w:pPr>
        <w:pStyle w:val="Akapitzlist"/>
        <w:numPr>
          <w:ilvl w:val="0"/>
          <w:numId w:val="34"/>
        </w:numPr>
        <w:ind w:left="709" w:hanging="425"/>
        <w:contextualSpacing w:val="0"/>
        <w:jc w:val="both"/>
        <w:rPr>
          <w:rFonts w:ascii="Arial" w:hAnsi="Arial" w:cs="Arial"/>
        </w:rPr>
        <w:pPrChange w:id="29" w:author="Jastrzębowska Marta" w:date="2025-01-14T14:02:00Z">
          <w:pPr>
            <w:pStyle w:val="Akapitzlist"/>
            <w:numPr>
              <w:numId w:val="40"/>
            </w:numPr>
            <w:ind w:left="709" w:hanging="425"/>
            <w:contextualSpacing w:val="0"/>
            <w:jc w:val="both"/>
          </w:pPr>
        </w:pPrChange>
      </w:pPr>
      <w:r w:rsidRPr="00AC448C">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57430B74" w14:textId="77777777" w:rsidR="009B1032" w:rsidRPr="00AC448C" w:rsidRDefault="009B1032">
      <w:pPr>
        <w:pStyle w:val="Akapitzlist"/>
        <w:numPr>
          <w:ilvl w:val="0"/>
          <w:numId w:val="34"/>
        </w:numPr>
        <w:ind w:left="709" w:hanging="425"/>
        <w:contextualSpacing w:val="0"/>
        <w:jc w:val="both"/>
        <w:rPr>
          <w:rFonts w:ascii="Arial" w:hAnsi="Arial" w:cs="Arial"/>
        </w:rPr>
        <w:pPrChange w:id="30" w:author="Jastrzębowska Marta" w:date="2025-01-14T14:02:00Z">
          <w:pPr>
            <w:pStyle w:val="Akapitzlist"/>
            <w:numPr>
              <w:numId w:val="40"/>
            </w:numPr>
            <w:ind w:left="709" w:hanging="425"/>
            <w:contextualSpacing w:val="0"/>
            <w:jc w:val="both"/>
          </w:pPr>
        </w:pPrChange>
      </w:pPr>
      <w:r w:rsidRPr="00AC448C">
        <w:rPr>
          <w:rFonts w:ascii="Arial" w:hAnsi="Arial" w:cs="Arial"/>
        </w:rPr>
        <w:t>Podwykonawca lub dalszy Podwykonawca musi w związku z realizacją Umowy, dysponować personelem i sprzętem, gwarantującymi prawidłowe wykonanie podzlecanej części Umowy, proporcjonalnie, kwalifikacjami lub zakresem</w:t>
      </w:r>
      <w:r w:rsidRPr="00AC448C" w:rsidDel="00B93005">
        <w:rPr>
          <w:rFonts w:ascii="Arial" w:hAnsi="Arial" w:cs="Arial"/>
        </w:rPr>
        <w:t xml:space="preserve"> </w:t>
      </w:r>
      <w:r w:rsidRPr="00AC448C">
        <w:rPr>
          <w:rFonts w:ascii="Arial" w:hAnsi="Arial" w:cs="Arial"/>
        </w:rPr>
        <w:t xml:space="preserve">odpowiadającymi wymaganiom stawianym Wykonawcy. </w:t>
      </w:r>
    </w:p>
    <w:p w14:paraId="421B50EF" w14:textId="77777777" w:rsidR="009B1032" w:rsidRPr="00AC448C" w:rsidRDefault="009B1032">
      <w:pPr>
        <w:pStyle w:val="Akapitzlist"/>
        <w:numPr>
          <w:ilvl w:val="0"/>
          <w:numId w:val="34"/>
        </w:numPr>
        <w:ind w:left="709" w:hanging="425"/>
        <w:contextualSpacing w:val="0"/>
        <w:jc w:val="both"/>
        <w:rPr>
          <w:rFonts w:ascii="Arial" w:hAnsi="Arial" w:cs="Arial"/>
        </w:rPr>
        <w:pPrChange w:id="31" w:author="Jastrzębowska Marta" w:date="2025-01-14T14:02:00Z">
          <w:pPr>
            <w:pStyle w:val="Akapitzlist"/>
            <w:numPr>
              <w:numId w:val="40"/>
            </w:numPr>
            <w:ind w:left="709" w:hanging="425"/>
            <w:contextualSpacing w:val="0"/>
            <w:jc w:val="both"/>
          </w:pPr>
        </w:pPrChange>
      </w:pPr>
      <w:r w:rsidRPr="00AC448C">
        <w:rPr>
          <w:rFonts w:ascii="Arial" w:hAnsi="Arial" w:cs="Arial"/>
        </w:rPr>
        <w:t>Podwykonawca lub dalszy Podwykonawca są zobowiązani do przedstawiania Zamawiającemu na jego żądanie dokumentów, oświadczeń i wyjaśnień dotyczących realizacji Umowy o podwykonawstwo.</w:t>
      </w:r>
    </w:p>
    <w:p w14:paraId="2CFCBAF7" w14:textId="77777777" w:rsidR="009B1032" w:rsidRPr="00AC448C" w:rsidRDefault="009B1032">
      <w:pPr>
        <w:pStyle w:val="Default"/>
        <w:numPr>
          <w:ilvl w:val="0"/>
          <w:numId w:val="37"/>
        </w:numPr>
        <w:ind w:left="426" w:hanging="426"/>
        <w:jc w:val="both"/>
        <w:rPr>
          <w:rFonts w:ascii="Arial" w:hAnsi="Arial" w:cs="Arial"/>
          <w:color w:val="auto"/>
        </w:rPr>
        <w:pPrChange w:id="32" w:author="Jastrzębowska Marta" w:date="2025-01-14T14:02:00Z">
          <w:pPr>
            <w:pStyle w:val="Default"/>
            <w:numPr>
              <w:numId w:val="43"/>
            </w:numPr>
            <w:ind w:left="426" w:hanging="426"/>
            <w:jc w:val="both"/>
          </w:pPr>
        </w:pPrChange>
      </w:pPr>
      <w:r w:rsidRPr="00AC448C">
        <w:rPr>
          <w:rFonts w:ascii="Arial" w:hAnsi="Arial" w:cs="Arial"/>
          <w:color w:val="auto"/>
        </w:rPr>
        <w:t>Umowa o podwykonawstwo nie może zawierać postanowień:</w:t>
      </w:r>
    </w:p>
    <w:p w14:paraId="769D5CE9" w14:textId="77777777" w:rsidR="009B1032" w:rsidRPr="00AC448C" w:rsidRDefault="009B1032">
      <w:pPr>
        <w:pStyle w:val="Akapitzlist"/>
        <w:numPr>
          <w:ilvl w:val="0"/>
          <w:numId w:val="35"/>
        </w:numPr>
        <w:ind w:left="709" w:hanging="425"/>
        <w:contextualSpacing w:val="0"/>
        <w:jc w:val="both"/>
        <w:rPr>
          <w:rFonts w:ascii="Arial" w:hAnsi="Arial" w:cs="Arial"/>
        </w:rPr>
        <w:pPrChange w:id="33" w:author="Jastrzębowska Marta" w:date="2025-01-14T14:02:00Z">
          <w:pPr>
            <w:pStyle w:val="Akapitzlist"/>
            <w:numPr>
              <w:numId w:val="41"/>
            </w:numPr>
            <w:ind w:left="709" w:hanging="425"/>
            <w:contextualSpacing w:val="0"/>
            <w:jc w:val="both"/>
          </w:pPr>
        </w:pPrChange>
      </w:pPr>
      <w:r w:rsidRPr="00AC448C">
        <w:rPr>
          <w:rFonts w:ascii="Arial" w:hAnsi="Arial" w:cs="Arial"/>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0E0245EB" w14:textId="77777777" w:rsidR="009B1032" w:rsidRPr="00AC448C" w:rsidRDefault="009B1032">
      <w:pPr>
        <w:pStyle w:val="Akapitzlist"/>
        <w:numPr>
          <w:ilvl w:val="0"/>
          <w:numId w:val="35"/>
        </w:numPr>
        <w:ind w:left="709" w:hanging="425"/>
        <w:contextualSpacing w:val="0"/>
        <w:jc w:val="both"/>
        <w:rPr>
          <w:rFonts w:ascii="Arial" w:hAnsi="Arial" w:cs="Arial"/>
        </w:rPr>
        <w:pPrChange w:id="34" w:author="Jastrzębowska Marta" w:date="2025-01-14T14:02:00Z">
          <w:pPr>
            <w:pStyle w:val="Akapitzlist"/>
            <w:numPr>
              <w:numId w:val="41"/>
            </w:numPr>
            <w:ind w:left="709" w:hanging="425"/>
            <w:contextualSpacing w:val="0"/>
            <w:jc w:val="both"/>
          </w:pPr>
        </w:pPrChange>
      </w:pPr>
      <w:r w:rsidRPr="00AC448C">
        <w:rPr>
          <w:rFonts w:ascii="Arial" w:hAnsi="Arial" w:cs="Arial"/>
        </w:rPr>
        <w:t>uzależniających zwrot kwot zabezpieczenia przez Wykonawcę Podwykonawcy, od zwrotu Zabezpieczenia należytego wykonania Umowy Wykonawcy przez Zamawiającego;</w:t>
      </w:r>
    </w:p>
    <w:p w14:paraId="0840F1CF" w14:textId="77777777" w:rsidR="009B1032" w:rsidRPr="00AC448C" w:rsidRDefault="009B1032">
      <w:pPr>
        <w:pStyle w:val="Akapitzlist"/>
        <w:numPr>
          <w:ilvl w:val="0"/>
          <w:numId w:val="35"/>
        </w:numPr>
        <w:ind w:left="709" w:hanging="425"/>
        <w:contextualSpacing w:val="0"/>
        <w:jc w:val="both"/>
        <w:rPr>
          <w:rFonts w:ascii="Arial" w:hAnsi="Arial" w:cs="Arial"/>
        </w:rPr>
        <w:pPrChange w:id="35" w:author="Jastrzębowska Marta" w:date="2025-01-14T14:02:00Z">
          <w:pPr>
            <w:pStyle w:val="Akapitzlist"/>
            <w:numPr>
              <w:numId w:val="41"/>
            </w:numPr>
            <w:ind w:left="709" w:hanging="425"/>
            <w:contextualSpacing w:val="0"/>
            <w:jc w:val="both"/>
          </w:pPr>
        </w:pPrChange>
      </w:pPr>
      <w:r w:rsidRPr="00AC448C">
        <w:rPr>
          <w:rFonts w:ascii="Arial" w:hAnsi="Arial" w:cs="Arial"/>
        </w:rPr>
        <w:t xml:space="preserve">kształtujących prawa i obowiązki podwykonawcy, w zakresie kar umownych oraz postanowień dotyczących warunków wynagrodzenia, </w:t>
      </w:r>
      <w:r w:rsidRPr="00AC448C">
        <w:rPr>
          <w:rFonts w:ascii="Arial" w:hAnsi="Arial" w:cs="Arial"/>
        </w:rPr>
        <w:br/>
        <w:t>w sposób mniej korzystny niż prawa i obowiązki Wykonawcy, ukształtowane postanowieniami umowy zawartej miedzy zamawiającym a Wykonawcą.</w:t>
      </w:r>
    </w:p>
    <w:p w14:paraId="3E8956D5" w14:textId="77777777" w:rsidR="009B1032" w:rsidRPr="00AC448C" w:rsidRDefault="009B1032">
      <w:pPr>
        <w:pStyle w:val="Default"/>
        <w:numPr>
          <w:ilvl w:val="0"/>
          <w:numId w:val="37"/>
        </w:numPr>
        <w:ind w:left="426" w:hanging="426"/>
        <w:jc w:val="both"/>
        <w:rPr>
          <w:rFonts w:ascii="Arial" w:hAnsi="Arial" w:cs="Arial"/>
          <w:color w:val="auto"/>
        </w:rPr>
        <w:pPrChange w:id="36" w:author="Jastrzębowska Marta" w:date="2025-01-14T14:02:00Z">
          <w:pPr>
            <w:pStyle w:val="Default"/>
            <w:numPr>
              <w:numId w:val="43"/>
            </w:numPr>
            <w:ind w:left="426" w:hanging="426"/>
            <w:jc w:val="both"/>
          </w:pPr>
        </w:pPrChange>
      </w:pPr>
      <w:r w:rsidRPr="00AC448C">
        <w:rPr>
          <w:rFonts w:ascii="Arial" w:hAnsi="Arial" w:cs="Arial"/>
          <w:color w:val="auto"/>
        </w:rPr>
        <w:t xml:space="preserve">Zawarcie Umowy o podwykonawstwo może nastąpić wyłącznie po akceptacji w formie pisemnej jej projektu przez Zamawiającego, a przystąpienie do jej realizacji przez Podwykonawcę może nastąpić wyłącznie po akceptacji Umowy o podwykonawstwo przez Zamawiającego. </w:t>
      </w:r>
    </w:p>
    <w:p w14:paraId="35D511E8" w14:textId="497BAFDE" w:rsidR="009B1032" w:rsidRPr="00AC448C" w:rsidRDefault="009B1032">
      <w:pPr>
        <w:pStyle w:val="Default"/>
        <w:numPr>
          <w:ilvl w:val="0"/>
          <w:numId w:val="37"/>
        </w:numPr>
        <w:ind w:left="426" w:hanging="426"/>
        <w:jc w:val="both"/>
        <w:rPr>
          <w:rFonts w:ascii="Arial" w:hAnsi="Arial" w:cs="Arial"/>
          <w:color w:val="auto"/>
        </w:rPr>
        <w:pPrChange w:id="37" w:author="Jastrzębowska Marta" w:date="2025-01-14T14:02:00Z">
          <w:pPr>
            <w:pStyle w:val="Default"/>
            <w:numPr>
              <w:numId w:val="43"/>
            </w:numPr>
            <w:ind w:left="426" w:hanging="426"/>
            <w:jc w:val="both"/>
          </w:pPr>
        </w:pPrChange>
      </w:pPr>
      <w:r w:rsidRPr="00AC448C">
        <w:rPr>
          <w:rFonts w:ascii="Arial" w:hAnsi="Arial" w:cs="Arial"/>
          <w:color w:val="auto"/>
        </w:rPr>
        <w:t xml:space="preserve">Wykonawca, Podwykonawca lub dalszy Podwykonawca zobowiązany jest do przedłożenia Zamawiającemu projektu Umowy o podwykonawstwo, której przedmiotem są roboty budowlane, wraz z zestawieniem ilości robót i ich wyceną, wraz  z częścią dokumentacji dotyczącej wykonania robót, które mają być realizowane na podstawie Umowy o podwykonawstwo lub ze wskazaniem </w:t>
      </w:r>
      <w:r w:rsidRPr="00AC448C">
        <w:rPr>
          <w:rFonts w:ascii="Arial" w:hAnsi="Arial" w:cs="Arial"/>
          <w:color w:val="auto"/>
        </w:rPr>
        <w:lastRenderedPageBreak/>
        <w:t xml:space="preserve">tej części dokumentacji, a w przypadku projektu Umowy przedkładanego przez Podwykonawcę lub dalszego Podwykonawcę, wraz ze zgodą Wykonawcy (Podwykonawcy) na zawarcie Umowy o podwykonawstwo o treści zgodnej </w:t>
      </w:r>
      <w:r>
        <w:rPr>
          <w:rFonts w:ascii="Arial" w:hAnsi="Arial" w:cs="Arial"/>
          <w:color w:val="auto"/>
        </w:rPr>
        <w:br/>
      </w:r>
      <w:r w:rsidRPr="00AC448C">
        <w:rPr>
          <w:rFonts w:ascii="Arial" w:hAnsi="Arial" w:cs="Arial"/>
          <w:color w:val="auto"/>
        </w:rPr>
        <w:t xml:space="preserve">z projektem Umowy. </w:t>
      </w:r>
    </w:p>
    <w:p w14:paraId="4A1CB3AB" w14:textId="77777777" w:rsidR="009B1032" w:rsidRPr="00AC448C" w:rsidRDefault="009B1032">
      <w:pPr>
        <w:pStyle w:val="Default"/>
        <w:numPr>
          <w:ilvl w:val="0"/>
          <w:numId w:val="37"/>
        </w:numPr>
        <w:ind w:left="426" w:hanging="426"/>
        <w:jc w:val="both"/>
        <w:rPr>
          <w:rFonts w:ascii="Arial" w:hAnsi="Arial" w:cs="Arial"/>
          <w:color w:val="auto"/>
        </w:rPr>
        <w:pPrChange w:id="38" w:author="Jastrzębowska Marta" w:date="2025-01-14T14:02:00Z">
          <w:pPr>
            <w:pStyle w:val="Default"/>
            <w:numPr>
              <w:numId w:val="43"/>
            </w:numPr>
            <w:ind w:left="426" w:hanging="426"/>
            <w:jc w:val="both"/>
          </w:pPr>
        </w:pPrChange>
      </w:pPr>
      <w:r w:rsidRPr="00AC448C">
        <w:rPr>
          <w:rFonts w:ascii="Arial" w:hAnsi="Arial" w:cs="Arial"/>
          <w:color w:val="auto"/>
        </w:rPr>
        <w:t>Projekt Umowy o podwykonawstwo, której przedmiotem są roboty budowlane, będzie uważany za zaakceptowany przez Zamawiającego, jeżeli Zamawiający w terminie</w:t>
      </w:r>
      <w:r>
        <w:rPr>
          <w:rFonts w:ascii="Arial" w:hAnsi="Arial" w:cs="Arial"/>
          <w:color w:val="auto"/>
        </w:rPr>
        <w:t xml:space="preserve"> </w:t>
      </w:r>
      <w:r w:rsidRPr="00AC448C">
        <w:rPr>
          <w:rFonts w:ascii="Arial" w:hAnsi="Arial" w:cs="Arial"/>
          <w:color w:val="auto"/>
        </w:rPr>
        <w:t xml:space="preserve">14 dni od dnia przedłożenia mu projektu nie zgłosi na piśmie zastrzeżeń. </w:t>
      </w:r>
    </w:p>
    <w:p w14:paraId="4A257E6A" w14:textId="77777777" w:rsidR="009B1032" w:rsidRPr="00AC448C" w:rsidRDefault="009B1032">
      <w:pPr>
        <w:pStyle w:val="Default"/>
        <w:numPr>
          <w:ilvl w:val="0"/>
          <w:numId w:val="37"/>
        </w:numPr>
        <w:ind w:left="426" w:hanging="426"/>
        <w:jc w:val="both"/>
        <w:rPr>
          <w:rFonts w:ascii="Arial" w:hAnsi="Arial" w:cs="Arial"/>
          <w:color w:val="auto"/>
        </w:rPr>
        <w:pPrChange w:id="39" w:author="Jastrzębowska Marta" w:date="2025-01-14T14:02:00Z">
          <w:pPr>
            <w:pStyle w:val="Default"/>
            <w:numPr>
              <w:numId w:val="43"/>
            </w:numPr>
            <w:ind w:left="426" w:hanging="426"/>
            <w:jc w:val="both"/>
          </w:pPr>
        </w:pPrChange>
      </w:pPr>
      <w:r w:rsidRPr="00AC448C">
        <w:rPr>
          <w:rFonts w:ascii="Arial" w:hAnsi="Arial" w:cs="Arial"/>
          <w:color w:val="auto"/>
        </w:rPr>
        <w:t>Zamawiający zgłosi w terminie określonym w ust. 6 w formie pisemnej zastrzeżenia do projektu Umowy</w:t>
      </w:r>
      <w:r w:rsidRPr="00AC448C">
        <w:rPr>
          <w:rFonts w:ascii="Arial" w:hAnsi="Arial" w:cs="Arial"/>
          <w:color w:val="auto"/>
          <w:lang w:eastAsia="ar-SA"/>
        </w:rPr>
        <w:t xml:space="preserve"> o podwykonawstwo, której przedmiotem są roboty budowlane,  w szczególności w następujących przypadkach: </w:t>
      </w:r>
    </w:p>
    <w:p w14:paraId="1B6F7370" w14:textId="77777777" w:rsidR="009B1032" w:rsidRPr="00AC448C" w:rsidRDefault="009B1032">
      <w:pPr>
        <w:pStyle w:val="Akapitzlist"/>
        <w:numPr>
          <w:ilvl w:val="0"/>
          <w:numId w:val="36"/>
        </w:numPr>
        <w:spacing w:after="120"/>
        <w:ind w:left="709" w:hanging="425"/>
        <w:jc w:val="both"/>
        <w:rPr>
          <w:rFonts w:ascii="Arial" w:hAnsi="Arial" w:cs="Arial"/>
        </w:rPr>
        <w:pPrChange w:id="40" w:author="Jastrzębowska Marta" w:date="2025-01-14T14:02:00Z">
          <w:pPr>
            <w:pStyle w:val="Akapitzlist"/>
            <w:numPr>
              <w:numId w:val="42"/>
            </w:numPr>
            <w:spacing w:after="120"/>
            <w:ind w:left="709" w:hanging="425"/>
            <w:jc w:val="both"/>
          </w:pPr>
        </w:pPrChange>
      </w:pPr>
      <w:r w:rsidRPr="00AC448C">
        <w:rPr>
          <w:rFonts w:ascii="Arial" w:hAnsi="Arial" w:cs="Arial"/>
        </w:rPr>
        <w:t>niespełnienia wymagań określonych w specyfikacji technicznej,</w:t>
      </w:r>
    </w:p>
    <w:p w14:paraId="1DAC5BBE" w14:textId="77777777" w:rsidR="009B1032" w:rsidRPr="00AC448C" w:rsidRDefault="009B1032">
      <w:pPr>
        <w:pStyle w:val="Akapitzlist"/>
        <w:numPr>
          <w:ilvl w:val="0"/>
          <w:numId w:val="36"/>
        </w:numPr>
        <w:spacing w:after="120"/>
        <w:ind w:left="709" w:hanging="425"/>
        <w:jc w:val="both"/>
        <w:rPr>
          <w:rFonts w:ascii="Arial" w:hAnsi="Arial" w:cs="Arial"/>
        </w:rPr>
        <w:pPrChange w:id="41" w:author="Jastrzębowska Marta" w:date="2025-01-14T14:02:00Z">
          <w:pPr>
            <w:pStyle w:val="Akapitzlist"/>
            <w:numPr>
              <w:numId w:val="42"/>
            </w:numPr>
            <w:spacing w:after="120"/>
            <w:ind w:left="709" w:hanging="425"/>
            <w:jc w:val="both"/>
          </w:pPr>
        </w:pPrChange>
      </w:pPr>
      <w:r w:rsidRPr="00AC448C">
        <w:rPr>
          <w:rFonts w:ascii="Arial" w:hAnsi="Arial" w:cs="Arial"/>
          <w:lang w:eastAsia="ar-SA"/>
        </w:rPr>
        <w:t xml:space="preserve">niespełniania przez projekt wymagań dotyczących Umowy </w:t>
      </w:r>
      <w:r>
        <w:rPr>
          <w:rFonts w:ascii="Arial" w:hAnsi="Arial" w:cs="Arial"/>
          <w:lang w:eastAsia="ar-SA"/>
        </w:rPr>
        <w:br/>
      </w:r>
      <w:r w:rsidRPr="00AC448C">
        <w:rPr>
          <w:rFonts w:ascii="Arial" w:hAnsi="Arial" w:cs="Arial"/>
          <w:lang w:eastAsia="ar-SA"/>
        </w:rPr>
        <w:t>o podwykonawstwo, określonych w ust. 2, w tym w szczególności dotyczących terminów płatności,</w:t>
      </w:r>
    </w:p>
    <w:p w14:paraId="78484982" w14:textId="030D2001" w:rsidR="009B1032" w:rsidRPr="00AC448C" w:rsidRDefault="009B1032">
      <w:pPr>
        <w:pStyle w:val="Akapitzlist"/>
        <w:numPr>
          <w:ilvl w:val="0"/>
          <w:numId w:val="36"/>
        </w:numPr>
        <w:spacing w:after="120"/>
        <w:ind w:left="709" w:hanging="425"/>
        <w:jc w:val="both"/>
        <w:rPr>
          <w:rFonts w:ascii="Arial" w:hAnsi="Arial" w:cs="Arial"/>
        </w:rPr>
        <w:pPrChange w:id="42" w:author="Jastrzębowska Marta" w:date="2025-01-14T14:02:00Z">
          <w:pPr>
            <w:pStyle w:val="Akapitzlist"/>
            <w:numPr>
              <w:numId w:val="42"/>
            </w:numPr>
            <w:spacing w:after="120"/>
            <w:ind w:left="709" w:hanging="425"/>
            <w:jc w:val="both"/>
          </w:pPr>
        </w:pPrChange>
      </w:pPr>
      <w:r w:rsidRPr="00AC448C">
        <w:rPr>
          <w:rFonts w:ascii="Arial" w:hAnsi="Arial" w:cs="Arial"/>
          <w:lang w:eastAsia="ar-SA"/>
        </w:rPr>
        <w:t xml:space="preserve">niezałączenia do projektu zestawień, dokumentów lub informacji, o których mowa  w ust. </w:t>
      </w:r>
      <w:r>
        <w:rPr>
          <w:rFonts w:ascii="Arial" w:hAnsi="Arial" w:cs="Arial"/>
          <w:lang w:eastAsia="ar-SA"/>
        </w:rPr>
        <w:t>5</w:t>
      </w:r>
      <w:r w:rsidRPr="00AC448C">
        <w:rPr>
          <w:rFonts w:ascii="Arial" w:hAnsi="Arial" w:cs="Arial"/>
          <w:lang w:eastAsia="ar-SA"/>
        </w:rPr>
        <w:t>,</w:t>
      </w:r>
    </w:p>
    <w:p w14:paraId="0838F6FE" w14:textId="77777777" w:rsidR="009B1032" w:rsidRPr="00AC448C" w:rsidRDefault="009B1032">
      <w:pPr>
        <w:pStyle w:val="Akapitzlist"/>
        <w:numPr>
          <w:ilvl w:val="0"/>
          <w:numId w:val="36"/>
        </w:numPr>
        <w:spacing w:after="120"/>
        <w:ind w:left="709" w:hanging="425"/>
        <w:jc w:val="both"/>
        <w:rPr>
          <w:rFonts w:ascii="Arial" w:hAnsi="Arial" w:cs="Arial"/>
        </w:rPr>
        <w:pPrChange w:id="43" w:author="Jastrzębowska Marta" w:date="2025-01-14T14:02:00Z">
          <w:pPr>
            <w:pStyle w:val="Akapitzlist"/>
            <w:numPr>
              <w:numId w:val="42"/>
            </w:numPr>
            <w:spacing w:after="120"/>
            <w:ind w:left="709" w:hanging="425"/>
            <w:jc w:val="both"/>
          </w:pPr>
        </w:pPrChange>
      </w:pPr>
      <w:r w:rsidRPr="00AC448C">
        <w:rPr>
          <w:rFonts w:ascii="Arial" w:hAnsi="Arial" w:cs="Aria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C681E02" w14:textId="77777777" w:rsidR="009B1032" w:rsidRPr="00AC448C" w:rsidRDefault="009B1032">
      <w:pPr>
        <w:pStyle w:val="Akapitzlist"/>
        <w:numPr>
          <w:ilvl w:val="0"/>
          <w:numId w:val="36"/>
        </w:numPr>
        <w:spacing w:after="120"/>
        <w:ind w:left="709" w:hanging="425"/>
        <w:jc w:val="both"/>
        <w:rPr>
          <w:rFonts w:ascii="Arial" w:hAnsi="Arial" w:cs="Arial"/>
        </w:rPr>
        <w:pPrChange w:id="44" w:author="Jastrzębowska Marta" w:date="2025-01-14T14:02:00Z">
          <w:pPr>
            <w:pStyle w:val="Akapitzlist"/>
            <w:numPr>
              <w:numId w:val="42"/>
            </w:numPr>
            <w:spacing w:after="120"/>
            <w:ind w:left="709" w:hanging="425"/>
            <w:jc w:val="both"/>
          </w:pPr>
        </w:pPrChange>
      </w:pPr>
      <w:r w:rsidRPr="00AC448C">
        <w:rPr>
          <w:rFonts w:ascii="Arial" w:hAnsi="Arial" w:cs="Arial"/>
        </w:rPr>
        <w:t>gdy projekt będzie zawierał postanowienia uzależniające zwrot kwot zabezpieczenia przez Wykonawcę Podwykonawcy od zwrotu Wykonawcy Zabezpieczenia należytego wykonania Umowy przez Zamawiającego,</w:t>
      </w:r>
    </w:p>
    <w:p w14:paraId="1153DAE4" w14:textId="77777777" w:rsidR="009B1032" w:rsidRPr="00AC448C" w:rsidRDefault="009B1032">
      <w:pPr>
        <w:pStyle w:val="Akapitzlist"/>
        <w:numPr>
          <w:ilvl w:val="0"/>
          <w:numId w:val="36"/>
        </w:numPr>
        <w:spacing w:after="120"/>
        <w:ind w:left="709" w:hanging="425"/>
        <w:jc w:val="both"/>
        <w:rPr>
          <w:rFonts w:ascii="Arial" w:hAnsi="Arial" w:cs="Arial"/>
        </w:rPr>
        <w:pPrChange w:id="45" w:author="Jastrzębowska Marta" w:date="2025-01-14T14:02:00Z">
          <w:pPr>
            <w:pStyle w:val="Akapitzlist"/>
            <w:numPr>
              <w:numId w:val="42"/>
            </w:numPr>
            <w:spacing w:after="120"/>
            <w:ind w:left="709" w:hanging="425"/>
            <w:jc w:val="both"/>
          </w:pPr>
        </w:pPrChange>
      </w:pPr>
      <w:r w:rsidRPr="00AC448C">
        <w:rPr>
          <w:rFonts w:ascii="Arial" w:hAnsi="Arial" w:cs="Arial"/>
        </w:rPr>
        <w:t>gdy termin realizacji robót budowlanych określonych projektem jest dłuższy niż przewidywany niniejszą Umową dla tych robót,</w:t>
      </w:r>
    </w:p>
    <w:p w14:paraId="59011E17" w14:textId="77777777" w:rsidR="009B1032" w:rsidRPr="00AC448C" w:rsidRDefault="009B1032">
      <w:pPr>
        <w:pStyle w:val="Akapitzlist"/>
        <w:numPr>
          <w:ilvl w:val="0"/>
          <w:numId w:val="36"/>
        </w:numPr>
        <w:ind w:left="709" w:hanging="425"/>
        <w:jc w:val="both"/>
        <w:rPr>
          <w:rFonts w:ascii="Arial" w:hAnsi="Arial" w:cs="Arial"/>
        </w:rPr>
        <w:pPrChange w:id="46" w:author="Jastrzębowska Marta" w:date="2025-01-14T14:02:00Z">
          <w:pPr>
            <w:pStyle w:val="Akapitzlist"/>
            <w:numPr>
              <w:numId w:val="42"/>
            </w:numPr>
            <w:ind w:left="709" w:hanging="425"/>
            <w:jc w:val="both"/>
          </w:pPr>
        </w:pPrChange>
      </w:pPr>
      <w:r w:rsidRPr="00AC448C">
        <w:rPr>
          <w:rFonts w:ascii="Arial" w:hAnsi="Arial" w:cs="Arial"/>
        </w:rPr>
        <w:t>gdy projekt będzie zawierał postanowienia dotyczące sposobu rozliczeń za wykonane roboty, uniemożliwiające rozliczenie tych robót pomiędzy Zamawiającym a Wykonawcą na podstawie niniejszej Umowy.</w:t>
      </w:r>
    </w:p>
    <w:p w14:paraId="1AEC3A37" w14:textId="77777777" w:rsidR="009B1032" w:rsidRPr="00AC448C" w:rsidRDefault="009B1032">
      <w:pPr>
        <w:pStyle w:val="Default"/>
        <w:numPr>
          <w:ilvl w:val="0"/>
          <w:numId w:val="37"/>
        </w:numPr>
        <w:ind w:left="426" w:hanging="426"/>
        <w:jc w:val="both"/>
        <w:rPr>
          <w:rFonts w:ascii="Arial" w:hAnsi="Arial" w:cs="Arial"/>
          <w:color w:val="auto"/>
        </w:rPr>
        <w:pPrChange w:id="47" w:author="Jastrzębowska Marta" w:date="2025-01-14T14:02:00Z">
          <w:pPr>
            <w:pStyle w:val="Default"/>
            <w:numPr>
              <w:numId w:val="43"/>
            </w:numPr>
            <w:ind w:left="426" w:hanging="426"/>
            <w:jc w:val="both"/>
          </w:pPr>
        </w:pPrChange>
      </w:pPr>
      <w:r w:rsidRPr="00AC448C">
        <w:rPr>
          <w:rFonts w:ascii="Arial" w:hAnsi="Arial" w:cs="Arial"/>
          <w:color w:val="auto"/>
        </w:rPr>
        <w:t xml:space="preserve">W przypadku zgłoszenia przez Zamawiającego zastrzeżeń do projektu Umowy o podwykonawstwo w terminie określonym w ust. 6 Wykonawca, Podwykonawca lub dalszy Podwykonawca może przedłożyć zmieniony projekt Umowy o podwykonawstwo, uwzględniający w całości zastrzeżenia Zamawiającego. </w:t>
      </w:r>
    </w:p>
    <w:p w14:paraId="73820BFF" w14:textId="77777777" w:rsidR="009B1032" w:rsidRPr="00AC448C" w:rsidRDefault="009B1032">
      <w:pPr>
        <w:pStyle w:val="Default"/>
        <w:numPr>
          <w:ilvl w:val="0"/>
          <w:numId w:val="37"/>
        </w:numPr>
        <w:ind w:left="426" w:hanging="426"/>
        <w:jc w:val="both"/>
        <w:rPr>
          <w:rFonts w:ascii="Arial" w:hAnsi="Arial" w:cs="Arial"/>
          <w:color w:val="auto"/>
        </w:rPr>
        <w:pPrChange w:id="48" w:author="Jastrzębowska Marta" w:date="2025-01-14T14:02:00Z">
          <w:pPr>
            <w:pStyle w:val="Default"/>
            <w:numPr>
              <w:numId w:val="43"/>
            </w:numPr>
            <w:ind w:left="426" w:hanging="426"/>
            <w:jc w:val="both"/>
          </w:pPr>
        </w:pPrChange>
      </w:pPr>
      <w:r w:rsidRPr="00AC448C">
        <w:rPr>
          <w:rFonts w:ascii="Arial" w:hAnsi="Arial" w:cs="Arial"/>
          <w:color w:val="auto"/>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w:t>
      </w:r>
    </w:p>
    <w:p w14:paraId="5F13226E" w14:textId="77777777" w:rsidR="009B1032" w:rsidRPr="00AC448C" w:rsidRDefault="009B1032">
      <w:pPr>
        <w:pStyle w:val="Default"/>
        <w:numPr>
          <w:ilvl w:val="0"/>
          <w:numId w:val="37"/>
        </w:numPr>
        <w:ind w:left="426" w:hanging="426"/>
        <w:jc w:val="both"/>
        <w:rPr>
          <w:rFonts w:ascii="Arial" w:hAnsi="Arial" w:cs="Arial"/>
          <w:color w:val="auto"/>
        </w:rPr>
        <w:pPrChange w:id="49" w:author="Jastrzębowska Marta" w:date="2025-01-14T14:02:00Z">
          <w:pPr>
            <w:pStyle w:val="Default"/>
            <w:numPr>
              <w:numId w:val="43"/>
            </w:numPr>
            <w:ind w:left="426" w:hanging="426"/>
            <w:jc w:val="both"/>
          </w:pPr>
        </w:pPrChange>
      </w:pPr>
      <w:r w:rsidRPr="00AC448C">
        <w:rPr>
          <w:rFonts w:ascii="Arial" w:hAnsi="Arial" w:cs="Arial"/>
          <w:color w:val="auto"/>
        </w:rPr>
        <w:t xml:space="preserve">Zamawiający zgłosi Wykonawcy, Podwykonawcy lub dalszemu Podwykonawcy pisemny sprzeciw do </w:t>
      </w:r>
      <w:r w:rsidRPr="00AC448C">
        <w:rPr>
          <w:rFonts w:ascii="Arial" w:hAnsi="Arial" w:cs="Arial"/>
          <w:color w:val="auto"/>
          <w:lang w:eastAsia="ar-SA"/>
        </w:rPr>
        <w:t>przedłożonej Umowy o podwykonawstwo, której przedmiotem są roboty budowlane, w terminie 14 dni od jej przedłożenia, w przypadkach określonych w ust. 7. Umowa o podwykonawstwo, której przedmiotem są roboty budowlane, będzie uważana za zaakceptowaną przez Zamawiającego, jeżeli Zamawiający w terminie 14 dni od dnia przedłożenia kopii tej Umowy nie zgłosi do niej na piśmie sprzeciwu.</w:t>
      </w:r>
    </w:p>
    <w:p w14:paraId="7C1CCC45" w14:textId="459757FD" w:rsidR="009B1032" w:rsidRPr="00AC448C" w:rsidRDefault="009B1032">
      <w:pPr>
        <w:pStyle w:val="Default"/>
        <w:numPr>
          <w:ilvl w:val="0"/>
          <w:numId w:val="37"/>
        </w:numPr>
        <w:ind w:left="426" w:hanging="426"/>
        <w:jc w:val="both"/>
        <w:rPr>
          <w:rFonts w:ascii="Arial" w:hAnsi="Arial" w:cs="Arial"/>
          <w:color w:val="auto"/>
        </w:rPr>
        <w:pPrChange w:id="50" w:author="Jastrzębowska Marta" w:date="2025-01-14T14:02:00Z">
          <w:pPr>
            <w:pStyle w:val="Default"/>
            <w:numPr>
              <w:numId w:val="43"/>
            </w:numPr>
            <w:ind w:left="426" w:hanging="426"/>
            <w:jc w:val="both"/>
          </w:pPr>
        </w:pPrChange>
      </w:pPr>
      <w:r w:rsidRPr="00AC448C">
        <w:rPr>
          <w:rFonts w:ascii="Arial" w:hAnsi="Arial" w:cs="Arial"/>
          <w:color w:val="auto"/>
          <w:lang w:eastAsia="ar-SA"/>
        </w:rPr>
        <w:t xml:space="preserve">Wykonawca, Podwykonawca, lub dalszy Podwykonawca, przedłoży Zamawiającemu poświadczoną za zgodność z oryginałem kopię zawartej </w:t>
      </w:r>
      <w:r w:rsidRPr="00AC448C">
        <w:rPr>
          <w:rFonts w:ascii="Arial" w:hAnsi="Arial" w:cs="Arial"/>
          <w:color w:val="auto"/>
          <w:lang w:eastAsia="ar-SA"/>
        </w:rPr>
        <w:lastRenderedPageBreak/>
        <w:t xml:space="preserve">Umowy o podwykonawstwo, której przedmiotem są dostawy lub usługi stanowiące część przedmiotu Umowy,  w terminie 7 dni od dnia jej zawarcia,    z wyłączeniem Umów o podwykonawstwo  o wartości mniejszej niż 0,5 % wartości umowy oraz umów o podwykonawstwo, </w:t>
      </w:r>
      <w:r w:rsidRPr="00204F5F">
        <w:rPr>
          <w:rFonts w:ascii="Arial" w:hAnsi="Arial" w:cs="Arial"/>
          <w:color w:val="auto"/>
          <w:lang w:eastAsia="ar-SA"/>
        </w:rPr>
        <w:t>których przedmiotem jest: dostawa materiałów budowlanych, wynajem sprzętu budowlanego, transport materiałów czy odpadów, wykonania projektów lub innych dokumentacji niezbędnych do prawidłowego wykonania umowy</w:t>
      </w:r>
      <w:r w:rsidRPr="00AC448C">
        <w:rPr>
          <w:rFonts w:ascii="Arial" w:hAnsi="Arial" w:cs="Arial"/>
          <w:color w:val="auto"/>
          <w:lang w:eastAsia="ar-SA"/>
        </w:rPr>
        <w:t>, przy czym wyłączenie to nie dotyczy Umów o podwykonawstwo  w zakresie dostaw lub usług o wartości większej niż 50.000 zł.</w:t>
      </w:r>
      <w:r w:rsidRPr="00AC448C">
        <w:rPr>
          <w:rFonts w:ascii="Arial" w:hAnsi="Arial" w:cs="Arial"/>
          <w:iCs/>
          <w:color w:val="auto"/>
        </w:rPr>
        <w:t xml:space="preserve"> W przypadku kiedy Umowa opisana w niniejszym ustępie przewiduje termin zapłaty Podwykonawcy dłuższy niż 30 dni, Zamawiający informuje o tym Wykonawcę i wzywa Wykonawcę do wprowadzenia zmian do tej Umowy w terminie 7 dni od dnia doręczenia ww. wezwania, pod rygorem wystąpienia o zapłatę kary umownej. W przypadku opisanym w zdaniu pierwszym, podwykonawca lub dalszy podwykonawca przedkłada poświadczana za zgodność z oryginałem kopię umowy również Wykonawcy.</w:t>
      </w:r>
    </w:p>
    <w:p w14:paraId="77D56BFF" w14:textId="77777777" w:rsidR="009B1032" w:rsidRPr="00AC448C" w:rsidRDefault="009B1032">
      <w:pPr>
        <w:pStyle w:val="Default"/>
        <w:numPr>
          <w:ilvl w:val="0"/>
          <w:numId w:val="37"/>
        </w:numPr>
        <w:ind w:left="426" w:hanging="426"/>
        <w:jc w:val="both"/>
        <w:rPr>
          <w:rFonts w:ascii="Arial" w:hAnsi="Arial" w:cs="Arial"/>
          <w:color w:val="auto"/>
        </w:rPr>
        <w:pPrChange w:id="51" w:author="Jastrzębowska Marta" w:date="2025-01-14T14:02:00Z">
          <w:pPr>
            <w:pStyle w:val="Default"/>
            <w:numPr>
              <w:numId w:val="43"/>
            </w:numPr>
            <w:ind w:left="426" w:hanging="426"/>
            <w:jc w:val="both"/>
          </w:pPr>
        </w:pPrChange>
      </w:pPr>
      <w:r w:rsidRPr="00AC448C">
        <w:rPr>
          <w:rFonts w:ascii="Arial" w:hAnsi="Arial" w:cs="Arial"/>
          <w:color w:val="auto"/>
          <w:lang w:eastAsia="ar-SA"/>
        </w:rPr>
        <w:t xml:space="preserve">Powierzenie realizacji zadań innemu Podwykonawcy lub dalszemu Podwykonawcy niż ten, z którym została zawarta zaakceptowana przez Zamawiającego Umowa o podwykonawstwo, lub zmiana tej Umowy wymaga ponownej akceptacji Zamawiającego w trybie określonym w niniejszym paragrafie. Zasady i obowiązki opisane w niniejszym paragrafie, w tym zwłaszcza dotyczące przedkładania projektu Umowy i poświadczonej Umowy, stosuje się odpowiednio do zmian projektu Umowy </w:t>
      </w:r>
      <w:r>
        <w:rPr>
          <w:rFonts w:ascii="Arial" w:hAnsi="Arial" w:cs="Arial"/>
          <w:color w:val="auto"/>
          <w:lang w:eastAsia="ar-SA"/>
        </w:rPr>
        <w:br/>
      </w:r>
      <w:r w:rsidRPr="00AC448C">
        <w:rPr>
          <w:rFonts w:ascii="Arial" w:hAnsi="Arial" w:cs="Arial"/>
          <w:color w:val="auto"/>
          <w:lang w:eastAsia="ar-SA"/>
        </w:rPr>
        <w:t>o podwykonawstwo i zmian Umowy o podwykonawstwo.</w:t>
      </w:r>
    </w:p>
    <w:p w14:paraId="519D1C6F" w14:textId="77777777" w:rsidR="009B1032" w:rsidRPr="00AC448C" w:rsidRDefault="009B1032">
      <w:pPr>
        <w:pStyle w:val="Default"/>
        <w:numPr>
          <w:ilvl w:val="0"/>
          <w:numId w:val="37"/>
        </w:numPr>
        <w:ind w:left="426" w:hanging="426"/>
        <w:jc w:val="both"/>
        <w:rPr>
          <w:rFonts w:ascii="Arial" w:hAnsi="Arial" w:cs="Arial"/>
          <w:color w:val="auto"/>
        </w:rPr>
        <w:pPrChange w:id="52" w:author="Jastrzębowska Marta" w:date="2025-01-14T14:02:00Z">
          <w:pPr>
            <w:pStyle w:val="Default"/>
            <w:numPr>
              <w:numId w:val="43"/>
            </w:numPr>
            <w:ind w:left="426" w:hanging="426"/>
            <w:jc w:val="both"/>
          </w:pPr>
        </w:pPrChange>
      </w:pPr>
      <w:r w:rsidRPr="00AC448C">
        <w:rPr>
          <w:rFonts w:ascii="Arial" w:hAnsi="Arial" w:cs="Arial"/>
          <w:color w:val="auto"/>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13589F7A" w14:textId="77777777" w:rsidR="009B1032" w:rsidRPr="00AC448C" w:rsidRDefault="009B1032">
      <w:pPr>
        <w:pStyle w:val="Default"/>
        <w:numPr>
          <w:ilvl w:val="0"/>
          <w:numId w:val="37"/>
        </w:numPr>
        <w:ind w:left="426" w:hanging="426"/>
        <w:jc w:val="both"/>
        <w:rPr>
          <w:rFonts w:ascii="Arial" w:hAnsi="Arial" w:cs="Arial"/>
          <w:color w:val="auto"/>
        </w:rPr>
        <w:pPrChange w:id="53" w:author="Jastrzębowska Marta" w:date="2025-01-14T14:02:00Z">
          <w:pPr>
            <w:pStyle w:val="Default"/>
            <w:numPr>
              <w:numId w:val="43"/>
            </w:numPr>
            <w:ind w:left="426" w:hanging="426"/>
            <w:jc w:val="both"/>
          </w:pPr>
        </w:pPrChange>
      </w:pPr>
      <w:r w:rsidRPr="00AC448C">
        <w:rPr>
          <w:rFonts w:ascii="Arial" w:hAnsi="Arial" w:cs="Arial"/>
          <w:iCs/>
          <w:color w:val="auto"/>
        </w:rPr>
        <w:t xml:space="preserve">Do zawarcia Umowy, której przedmiotem są roboty budowlane, dostawy lub usługi przez Podwykonawcę z dalszym Podwykonawcą wymagana jest zgoda Zamawiającego i Wykonawcy, a postanowienia niniejszego paragrafu stosuje się odpowiednio. </w:t>
      </w:r>
    </w:p>
    <w:p w14:paraId="49EAB3EE" w14:textId="77777777" w:rsidR="009B1032" w:rsidRPr="00AC448C" w:rsidRDefault="009B1032">
      <w:pPr>
        <w:pStyle w:val="Default"/>
        <w:numPr>
          <w:ilvl w:val="0"/>
          <w:numId w:val="37"/>
        </w:numPr>
        <w:ind w:left="426" w:hanging="426"/>
        <w:jc w:val="both"/>
        <w:rPr>
          <w:rFonts w:ascii="Arial" w:hAnsi="Arial" w:cs="Arial"/>
          <w:color w:val="auto"/>
        </w:rPr>
        <w:pPrChange w:id="54" w:author="Jastrzębowska Marta" w:date="2025-01-14T14:02:00Z">
          <w:pPr>
            <w:pStyle w:val="Default"/>
            <w:numPr>
              <w:numId w:val="43"/>
            </w:numPr>
            <w:ind w:left="426" w:hanging="426"/>
            <w:jc w:val="both"/>
          </w:pPr>
        </w:pPrChange>
      </w:pPr>
      <w:r w:rsidRPr="00AC448C">
        <w:rPr>
          <w:rFonts w:ascii="Arial" w:hAnsi="Arial" w:cs="Arial"/>
          <w:iCs/>
          <w:color w:val="auto"/>
        </w:rPr>
        <w:t xml:space="preserve">Zlecenie wykonania części robót Podwykonawcom nie zmienia zobowiązań Wykonawcy wobec Zamawiającego. Wykonawca jest odpowiedzialny za działania, uchybienia i zaniedbania Podwykonawców i ich pracowników w takim samym stopniu, jakby to były działania, uchybienia lub zaniedbania jego własnych pracowników. Wykonawca zobowiązuje się do koordynowania prac wykonywanych przez Podwykonawców. </w:t>
      </w:r>
    </w:p>
    <w:p w14:paraId="4C059C88" w14:textId="77777777" w:rsidR="009B1032" w:rsidRPr="00AC448C" w:rsidRDefault="009B1032">
      <w:pPr>
        <w:pStyle w:val="Default"/>
        <w:numPr>
          <w:ilvl w:val="0"/>
          <w:numId w:val="37"/>
        </w:numPr>
        <w:ind w:left="426" w:hanging="426"/>
        <w:jc w:val="both"/>
        <w:rPr>
          <w:rFonts w:ascii="Arial" w:hAnsi="Arial" w:cs="Arial"/>
          <w:color w:val="auto"/>
        </w:rPr>
        <w:pPrChange w:id="55" w:author="Jastrzębowska Marta" w:date="2025-01-14T14:02:00Z">
          <w:pPr>
            <w:pStyle w:val="Default"/>
            <w:numPr>
              <w:numId w:val="43"/>
            </w:numPr>
            <w:ind w:left="426" w:hanging="426"/>
            <w:jc w:val="both"/>
          </w:pPr>
        </w:pPrChange>
      </w:pPr>
      <w:r w:rsidRPr="00AC448C">
        <w:rPr>
          <w:rFonts w:ascii="Arial" w:hAnsi="Arial" w:cs="Arial"/>
          <w:iCs/>
          <w:color w:val="auto"/>
        </w:rPr>
        <w:t xml:space="preserve">Warunkiem zapłaty przez Zamawiającego wynagrodzenia należnego Wykonawcy jest przedstawienie dowodów zapłaty wymagalnego wynagrodzenia Podwykonawcom i dalszym Podwykonawcom, biorącym udział w realizacji Umowy. </w:t>
      </w:r>
    </w:p>
    <w:p w14:paraId="0E52FCE7" w14:textId="77777777" w:rsidR="009B1032" w:rsidRPr="00AC448C" w:rsidRDefault="009B1032">
      <w:pPr>
        <w:pStyle w:val="Default"/>
        <w:numPr>
          <w:ilvl w:val="0"/>
          <w:numId w:val="37"/>
        </w:numPr>
        <w:ind w:left="426" w:hanging="426"/>
        <w:jc w:val="both"/>
        <w:rPr>
          <w:rFonts w:ascii="Arial" w:hAnsi="Arial" w:cs="Arial"/>
          <w:color w:val="auto"/>
        </w:rPr>
        <w:pPrChange w:id="56" w:author="Jastrzębowska Marta" w:date="2025-01-14T14:02:00Z">
          <w:pPr>
            <w:pStyle w:val="Default"/>
            <w:numPr>
              <w:numId w:val="43"/>
            </w:numPr>
            <w:ind w:left="426" w:hanging="426"/>
            <w:jc w:val="both"/>
          </w:pPr>
        </w:pPrChange>
      </w:pPr>
      <w:r w:rsidRPr="00AC448C">
        <w:rPr>
          <w:rFonts w:ascii="Arial" w:hAnsi="Arial" w:cs="Arial"/>
          <w:iCs/>
          <w:color w:val="auto"/>
        </w:rPr>
        <w:t>W przypadku nieprzedstawienia przez Wykonawcę wszystkich dowodów zapłaty wynagrodzenia Podwykonawcom, Zamawiający wstrzymuje wypłatę należnego Wykonawcy wynagrodzenia</w:t>
      </w:r>
      <w:r>
        <w:rPr>
          <w:rFonts w:ascii="Arial" w:hAnsi="Arial" w:cs="Arial"/>
          <w:iCs/>
          <w:color w:val="auto"/>
        </w:rPr>
        <w:t xml:space="preserve"> w części równej sumie kwot wynikających z nieprzedstawionych dowodów zapłaty</w:t>
      </w:r>
      <w:r w:rsidRPr="00AC448C">
        <w:rPr>
          <w:rFonts w:ascii="Arial" w:hAnsi="Arial" w:cs="Arial"/>
          <w:iCs/>
          <w:color w:val="auto"/>
        </w:rPr>
        <w:t>.</w:t>
      </w:r>
    </w:p>
    <w:p w14:paraId="20BCE830" w14:textId="77777777" w:rsidR="009B1032" w:rsidRPr="00AC448C" w:rsidRDefault="009B1032">
      <w:pPr>
        <w:pStyle w:val="Default"/>
        <w:numPr>
          <w:ilvl w:val="0"/>
          <w:numId w:val="37"/>
        </w:numPr>
        <w:ind w:left="426" w:hanging="426"/>
        <w:jc w:val="both"/>
        <w:rPr>
          <w:rFonts w:ascii="Arial" w:hAnsi="Arial" w:cs="Arial"/>
          <w:color w:val="auto"/>
        </w:rPr>
        <w:pPrChange w:id="57" w:author="Jastrzębowska Marta" w:date="2025-01-14T14:02:00Z">
          <w:pPr>
            <w:pStyle w:val="Default"/>
            <w:numPr>
              <w:numId w:val="43"/>
            </w:numPr>
            <w:ind w:left="426" w:hanging="426"/>
            <w:jc w:val="both"/>
          </w:pPr>
        </w:pPrChange>
      </w:pPr>
      <w:r w:rsidRPr="00AC448C">
        <w:rPr>
          <w:rFonts w:ascii="Arial" w:hAnsi="Arial" w:cs="Arial"/>
          <w:iCs/>
          <w:color w:val="auto"/>
        </w:rPr>
        <w:t xml:space="preserve">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w:t>
      </w:r>
      <w:r w:rsidRPr="00AC448C">
        <w:rPr>
          <w:rFonts w:ascii="Arial" w:hAnsi="Arial" w:cs="Arial"/>
          <w:iCs/>
          <w:color w:val="auto"/>
        </w:rPr>
        <w:lastRenderedPageBreak/>
        <w:t xml:space="preserve">przedmiotem są roboty budowlane, lub który zawarł przedłożoną Zamawiającemu umowę o podwykonawstwo, której przedmiotem są dostawy lub usługi, na zasadach wynikających z ustawy Prawo zamówień publicznych. </w:t>
      </w:r>
    </w:p>
    <w:p w14:paraId="46FD7BD5" w14:textId="77777777" w:rsidR="009B1032" w:rsidRPr="00AC448C" w:rsidRDefault="009B1032">
      <w:pPr>
        <w:pStyle w:val="Default"/>
        <w:numPr>
          <w:ilvl w:val="0"/>
          <w:numId w:val="37"/>
        </w:numPr>
        <w:ind w:left="426" w:hanging="426"/>
        <w:jc w:val="both"/>
        <w:rPr>
          <w:rFonts w:ascii="Arial" w:hAnsi="Arial" w:cs="Arial"/>
          <w:color w:val="auto"/>
        </w:rPr>
        <w:pPrChange w:id="58" w:author="Jastrzębowska Marta" w:date="2025-01-14T14:02:00Z">
          <w:pPr>
            <w:pStyle w:val="Default"/>
            <w:numPr>
              <w:numId w:val="43"/>
            </w:numPr>
            <w:ind w:left="426" w:hanging="426"/>
            <w:jc w:val="both"/>
          </w:pPr>
        </w:pPrChange>
      </w:pPr>
      <w:r w:rsidRPr="00AC448C">
        <w:rPr>
          <w:rFonts w:ascii="Arial" w:hAnsi="Arial" w:cs="Arial"/>
          <w:iCs/>
          <w:color w:val="auto"/>
        </w:rPr>
        <w:t>W przypadku zastąpienia biorących udział w realizacji zamówienia podmiotów,  innym Podwykonawcą, Podwykonawca ten winien spełniać warunki w zakresie nie mniejszym niż dotychczasowy Podwykonawca. Jeżeli zmiana albo rezygnacja z podwykonawcy dotyczy podmiotu, na którego zasoby wykonawca powoływał się, na zasadach określonych w art.. 118 ust. 1, w celu wykazania spełniania warunków udziału w postepowaniu, Wykonawca zobowiązany jest wykazać Zamawiającemu, że proponowany inny podwykonawca lub wykonawca samodzielnie spełnia je w stopniu nie mniejszym niż podwykonawca, na którego zasoby wykonawca powoływał się w trakcie postepowania o udzielnie zamówienia.</w:t>
      </w:r>
    </w:p>
    <w:p w14:paraId="05846B75" w14:textId="77777777" w:rsidR="009B1032" w:rsidRPr="00FF2D13" w:rsidRDefault="009B1032">
      <w:pPr>
        <w:pStyle w:val="Default"/>
        <w:numPr>
          <w:ilvl w:val="0"/>
          <w:numId w:val="37"/>
        </w:numPr>
        <w:ind w:left="426" w:hanging="426"/>
        <w:jc w:val="both"/>
        <w:rPr>
          <w:rFonts w:ascii="Arial" w:hAnsi="Arial" w:cs="Arial"/>
          <w:color w:val="auto"/>
        </w:rPr>
        <w:pPrChange w:id="59" w:author="Jastrzębowska Marta" w:date="2025-01-14T14:02:00Z">
          <w:pPr>
            <w:pStyle w:val="Default"/>
            <w:numPr>
              <w:numId w:val="43"/>
            </w:numPr>
            <w:ind w:left="426" w:hanging="426"/>
            <w:jc w:val="both"/>
          </w:pPr>
        </w:pPrChange>
      </w:pPr>
      <w:r w:rsidRPr="00AC448C">
        <w:rPr>
          <w:rFonts w:ascii="Arial" w:hAnsi="Arial" w:cs="Arial"/>
          <w:iCs/>
          <w:color w:val="auto"/>
        </w:rPr>
        <w:t>Konieczność wielokrotnego dokonywania bezpośredniej zapłaty podwykonawcy lub dalszemu podwykonawcy (powyżej dwóch razy) lub konieczność dokonania bezpośrednich  zapłat na sumę większą niż 5% wartości umowy stanowić będzie podstawę do odstąpienia od umowy.</w:t>
      </w:r>
    </w:p>
    <w:p w14:paraId="441B0926" w14:textId="77777777" w:rsidR="009B1032" w:rsidRPr="00A41000" w:rsidRDefault="009B1032">
      <w:pPr>
        <w:pStyle w:val="Default"/>
        <w:numPr>
          <w:ilvl w:val="0"/>
          <w:numId w:val="37"/>
        </w:numPr>
        <w:ind w:left="426" w:hanging="426"/>
        <w:jc w:val="both"/>
        <w:rPr>
          <w:rFonts w:ascii="Arial" w:hAnsi="Arial" w:cs="Arial"/>
          <w:color w:val="auto"/>
        </w:rPr>
        <w:pPrChange w:id="60" w:author="Jastrzębowska Marta" w:date="2025-01-14T14:02:00Z">
          <w:pPr>
            <w:pStyle w:val="Default"/>
            <w:numPr>
              <w:numId w:val="43"/>
            </w:numPr>
            <w:ind w:left="426" w:hanging="426"/>
            <w:jc w:val="both"/>
          </w:pPr>
        </w:pPrChange>
      </w:pPr>
      <w:r w:rsidRPr="00C545A7">
        <w:rPr>
          <w:rFonts w:ascii="Arial" w:hAnsi="Arial" w:cs="Arial"/>
        </w:rPr>
        <w:t>W przypadku powierzenia wykonania części umowy Podwykonawcy lub innym osobom trzecim Wykonawca ponosi odpowiedzialność za ich działania i zaniechania, w tym wyrządzone szkody, jak za swoje własne działania i zaniechania.</w:t>
      </w:r>
      <w:r w:rsidRPr="00C545A7">
        <w:rPr>
          <w:rFonts w:ascii="Arial" w:hAnsi="Arial" w:cs="Arial"/>
          <w:b/>
        </w:rPr>
        <w:t xml:space="preserve"> </w:t>
      </w:r>
      <w:r w:rsidRPr="00C545A7">
        <w:rPr>
          <w:rFonts w:ascii="Arial" w:hAnsi="Arial" w:cs="Arial"/>
        </w:rPr>
        <w:t>Wykonawca ponosi w szczególności odpowiedzialność za wszelkie zawinione i niezawinione szkody, które powstały w związku z realizacją części zadania powierzonej przez Wykonawcę Podwykonawcy</w:t>
      </w:r>
      <w:r>
        <w:rPr>
          <w:rFonts w:ascii="Arial" w:hAnsi="Arial" w:cs="Arial"/>
        </w:rPr>
        <w:t>.</w:t>
      </w:r>
    </w:p>
    <w:p w14:paraId="5C3ABFA2" w14:textId="77777777" w:rsidR="009B1032" w:rsidRPr="000C5BA6" w:rsidRDefault="009B1032">
      <w:pPr>
        <w:pStyle w:val="Default"/>
        <w:numPr>
          <w:ilvl w:val="0"/>
          <w:numId w:val="37"/>
        </w:numPr>
        <w:ind w:left="426" w:hanging="426"/>
        <w:jc w:val="both"/>
        <w:rPr>
          <w:rFonts w:ascii="Arial" w:hAnsi="Arial" w:cs="Arial"/>
          <w:color w:val="auto"/>
        </w:rPr>
        <w:pPrChange w:id="61" w:author="Jastrzębowska Marta" w:date="2025-01-14T14:02:00Z">
          <w:pPr>
            <w:pStyle w:val="Default"/>
            <w:numPr>
              <w:numId w:val="43"/>
            </w:numPr>
            <w:ind w:left="426" w:hanging="426"/>
            <w:jc w:val="both"/>
          </w:pPr>
        </w:pPrChange>
      </w:pPr>
      <w:r w:rsidRPr="00C545A7">
        <w:rPr>
          <w:rFonts w:ascii="Arial" w:hAnsi="Arial" w:cs="Arial"/>
        </w:rPr>
        <w:t>Wykonawca nie może powierzyć podwykonawcy realizacji całego zamówienia</w:t>
      </w:r>
      <w:r>
        <w:rPr>
          <w:rFonts w:ascii="Arial" w:hAnsi="Arial" w:cs="Arial"/>
        </w:rPr>
        <w:t>.</w:t>
      </w:r>
    </w:p>
    <w:p w14:paraId="1D742E5B" w14:textId="5EFDAE73" w:rsidR="002D3B8A" w:rsidRPr="00283D20" w:rsidRDefault="009B1032">
      <w:pPr>
        <w:pStyle w:val="Akapitzlist"/>
        <w:numPr>
          <w:ilvl w:val="0"/>
          <w:numId w:val="28"/>
        </w:numPr>
        <w:autoSpaceDE w:val="0"/>
        <w:autoSpaceDN w:val="0"/>
        <w:adjustRightInd w:val="0"/>
        <w:ind w:left="284"/>
        <w:jc w:val="both"/>
        <w:rPr>
          <w:rFonts w:ascii="Arial" w:hAnsi="Arial" w:cs="Arial"/>
        </w:rPr>
        <w:pPrChange w:id="62" w:author="Jastrzębowska Marta" w:date="2025-01-14T14:02:00Z">
          <w:pPr>
            <w:pStyle w:val="Akapitzlist"/>
            <w:numPr>
              <w:numId w:val="32"/>
            </w:numPr>
            <w:tabs>
              <w:tab w:val="num" w:pos="720"/>
            </w:tabs>
            <w:autoSpaceDE w:val="0"/>
            <w:autoSpaceDN w:val="0"/>
            <w:adjustRightInd w:val="0"/>
            <w:ind w:left="284" w:hanging="360"/>
            <w:jc w:val="both"/>
          </w:pPr>
        </w:pPrChange>
      </w:pPr>
      <w:r w:rsidRPr="00D370D4">
        <w:rPr>
          <w:rFonts w:ascii="Arial" w:hAnsi="Arial" w:cs="Arial"/>
        </w:rPr>
        <w:t>Niedopełnienie przez Wykonawcę obowiązków opisanych w niniejszym paragrafie może skutkować prawem Zamawiającego do odstąpienia od umowy z winy Wykonawcy</w:t>
      </w:r>
      <w:r>
        <w:rPr>
          <w:rFonts w:ascii="Arial" w:hAnsi="Arial" w:cs="Arial"/>
        </w:rPr>
        <w:t>.</w:t>
      </w:r>
      <w:r w:rsidR="002D3B8A" w:rsidRPr="00283D20">
        <w:rPr>
          <w:rFonts w:ascii="Arial" w:hAnsi="Arial" w:cs="Arial"/>
        </w:rPr>
        <w:t xml:space="preserve"> </w:t>
      </w:r>
    </w:p>
    <w:p w14:paraId="30C627E6" w14:textId="4D37F574" w:rsidR="00B26932" w:rsidRPr="00283D20" w:rsidRDefault="00B26932" w:rsidP="00213D05">
      <w:pPr>
        <w:rPr>
          <w:rFonts w:ascii="Arial" w:hAnsi="Arial" w:cs="Arial"/>
          <w:b/>
        </w:rPr>
      </w:pPr>
    </w:p>
    <w:p w14:paraId="62619F11" w14:textId="77777777" w:rsidR="00486F74" w:rsidRPr="00283D20" w:rsidRDefault="00486F74" w:rsidP="00213D05">
      <w:pPr>
        <w:jc w:val="center"/>
        <w:rPr>
          <w:rFonts w:ascii="Arial" w:hAnsi="Arial" w:cs="Arial"/>
          <w:b/>
        </w:rPr>
      </w:pPr>
    </w:p>
    <w:p w14:paraId="59939084" w14:textId="77777777" w:rsidR="00486F74" w:rsidRPr="00283D20" w:rsidRDefault="00486F74" w:rsidP="00213D05">
      <w:pPr>
        <w:jc w:val="center"/>
        <w:rPr>
          <w:rFonts w:ascii="Arial" w:hAnsi="Arial" w:cs="Arial"/>
          <w:b/>
        </w:rPr>
      </w:pPr>
    </w:p>
    <w:p w14:paraId="449DAEF3" w14:textId="77777777" w:rsidR="00486F74" w:rsidRPr="00283D20" w:rsidRDefault="00486F74" w:rsidP="00213D05">
      <w:pPr>
        <w:jc w:val="center"/>
        <w:rPr>
          <w:rFonts w:ascii="Arial" w:hAnsi="Arial" w:cs="Arial"/>
          <w:b/>
        </w:rPr>
      </w:pPr>
    </w:p>
    <w:p w14:paraId="3CF5635E" w14:textId="22D0F041" w:rsidR="0026077D" w:rsidRPr="00283D20" w:rsidRDefault="00206C89" w:rsidP="00213D05">
      <w:pPr>
        <w:jc w:val="center"/>
        <w:rPr>
          <w:rFonts w:ascii="Arial" w:hAnsi="Arial" w:cs="Arial"/>
          <w:b/>
        </w:rPr>
      </w:pPr>
      <w:r w:rsidRPr="00283D20">
        <w:rPr>
          <w:rFonts w:ascii="Arial" w:hAnsi="Arial" w:cs="Arial"/>
          <w:b/>
        </w:rPr>
        <w:t>§ 4</w:t>
      </w:r>
    </w:p>
    <w:p w14:paraId="2CF1EB8F" w14:textId="2156AB12" w:rsidR="00F878B3" w:rsidRPr="00283D20" w:rsidRDefault="00286D7B" w:rsidP="00213D05">
      <w:pPr>
        <w:pStyle w:val="Tekstpodstawowy"/>
        <w:spacing w:after="0"/>
        <w:jc w:val="center"/>
        <w:rPr>
          <w:rFonts w:ascii="Arial" w:hAnsi="Arial" w:cs="Arial"/>
          <w:b/>
        </w:rPr>
      </w:pPr>
      <w:r w:rsidRPr="00283D20">
        <w:rPr>
          <w:rFonts w:ascii="Arial" w:hAnsi="Arial" w:cs="Arial"/>
          <w:b/>
        </w:rPr>
        <w:t xml:space="preserve">Wartość przedmiotu </w:t>
      </w:r>
      <w:r w:rsidR="00FC49E3" w:rsidRPr="00283D20">
        <w:rPr>
          <w:rFonts w:ascii="Arial" w:hAnsi="Arial" w:cs="Arial"/>
          <w:b/>
        </w:rPr>
        <w:t>Umowy</w:t>
      </w:r>
    </w:p>
    <w:p w14:paraId="14ED9C9F" w14:textId="77777777" w:rsidR="00486F74" w:rsidRPr="00283D20" w:rsidRDefault="00486F74" w:rsidP="00213D05">
      <w:pPr>
        <w:pStyle w:val="Tekstpodstawowy"/>
        <w:spacing w:after="0"/>
        <w:jc w:val="center"/>
        <w:rPr>
          <w:rFonts w:ascii="Arial" w:hAnsi="Arial" w:cs="Arial"/>
          <w:b/>
        </w:rPr>
      </w:pPr>
    </w:p>
    <w:p w14:paraId="3B1282E9" w14:textId="43DA3688" w:rsidR="00C87F60" w:rsidRPr="00283D20" w:rsidRDefault="00DB7F81" w:rsidP="00213D05">
      <w:pPr>
        <w:numPr>
          <w:ilvl w:val="0"/>
          <w:numId w:val="6"/>
        </w:numPr>
        <w:tabs>
          <w:tab w:val="clear" w:pos="794"/>
          <w:tab w:val="num" w:pos="567"/>
        </w:tabs>
        <w:ind w:left="567" w:hanging="567"/>
        <w:jc w:val="both"/>
        <w:rPr>
          <w:rFonts w:ascii="Arial" w:hAnsi="Arial" w:cs="Arial"/>
        </w:rPr>
      </w:pPr>
      <w:r>
        <w:rPr>
          <w:rFonts w:ascii="Arial" w:hAnsi="Arial" w:cs="Arial"/>
        </w:rPr>
        <w:t>Szacunkowe wynagrodzenie wykonawcy</w:t>
      </w:r>
      <w:r w:rsidR="00351264" w:rsidRPr="00283D20">
        <w:rPr>
          <w:rFonts w:ascii="Arial" w:hAnsi="Arial" w:cs="Arial"/>
        </w:rPr>
        <w:t xml:space="preserve"> wynosi: … zł brutto (słownie: …………złotych …/100), w tym podatek VAT wg stawki … %, netto ………..…… zł zgodnie z </w:t>
      </w:r>
      <w:r w:rsidR="007771DB" w:rsidRPr="00283D20">
        <w:rPr>
          <w:rFonts w:ascii="Arial" w:hAnsi="Arial" w:cs="Arial"/>
        </w:rPr>
        <w:t>ofertą</w:t>
      </w:r>
      <w:r w:rsidR="00532325" w:rsidRPr="00283D20">
        <w:rPr>
          <w:rFonts w:ascii="Arial" w:hAnsi="Arial" w:cs="Arial"/>
        </w:rPr>
        <w:br/>
      </w:r>
      <w:r w:rsidR="007771DB" w:rsidRPr="00283D20">
        <w:rPr>
          <w:rFonts w:ascii="Arial" w:hAnsi="Arial" w:cs="Arial"/>
        </w:rPr>
        <w:t xml:space="preserve"> i </w:t>
      </w:r>
      <w:r w:rsidR="00351264" w:rsidRPr="00283D20">
        <w:rPr>
          <w:rFonts w:ascii="Arial" w:hAnsi="Arial" w:cs="Arial"/>
        </w:rPr>
        <w:t>kosztorysem ofertowym Wyk</w:t>
      </w:r>
      <w:r w:rsidR="00E32FB7" w:rsidRPr="00283D20">
        <w:rPr>
          <w:rFonts w:ascii="Arial" w:hAnsi="Arial" w:cs="Arial"/>
        </w:rPr>
        <w:t>onawcy, z zastrzeżeniem, że n</w:t>
      </w:r>
      <w:r w:rsidR="00351264" w:rsidRPr="00283D20">
        <w:rPr>
          <w:rFonts w:ascii="Arial" w:hAnsi="Arial" w:cs="Arial"/>
        </w:rPr>
        <w:t>iewyczer</w:t>
      </w:r>
      <w:r w:rsidR="00E32FB7" w:rsidRPr="00283D20">
        <w:rPr>
          <w:rFonts w:ascii="Arial" w:hAnsi="Arial" w:cs="Arial"/>
        </w:rPr>
        <w:t>panie wartości wskazanej w zdaniu pierwszym niniejszego ustępu</w:t>
      </w:r>
      <w:r w:rsidR="00351264" w:rsidRPr="00283D20">
        <w:rPr>
          <w:rFonts w:ascii="Arial" w:hAnsi="Arial" w:cs="Arial"/>
        </w:rPr>
        <w:t xml:space="preserve"> nie stwarza po stronie Wykonawcy żadnych roszczeń względem Zamawiającego i jego następców prawnych.</w:t>
      </w:r>
    </w:p>
    <w:p w14:paraId="3B0DB5AB" w14:textId="77777777" w:rsidR="00763C01" w:rsidRPr="00283D20" w:rsidRDefault="00763C01" w:rsidP="00213D05">
      <w:pPr>
        <w:rPr>
          <w:rFonts w:ascii="Arial" w:hAnsi="Arial" w:cs="Arial"/>
          <w:b/>
        </w:rPr>
      </w:pPr>
    </w:p>
    <w:p w14:paraId="17FF28C1" w14:textId="6CC587B3" w:rsidR="0026077D" w:rsidRPr="00283D20" w:rsidRDefault="00206C89" w:rsidP="00213D05">
      <w:pPr>
        <w:jc w:val="center"/>
        <w:rPr>
          <w:rFonts w:ascii="Arial" w:hAnsi="Arial" w:cs="Arial"/>
          <w:b/>
        </w:rPr>
      </w:pPr>
      <w:r w:rsidRPr="00283D20">
        <w:rPr>
          <w:rFonts w:ascii="Arial" w:hAnsi="Arial" w:cs="Arial"/>
          <w:b/>
        </w:rPr>
        <w:t>§ 5</w:t>
      </w:r>
    </w:p>
    <w:p w14:paraId="32CB4077" w14:textId="77777777" w:rsidR="00F878B3" w:rsidRPr="00283D20" w:rsidRDefault="0026077D" w:rsidP="00213D05">
      <w:pPr>
        <w:pStyle w:val="Tekstpodstawowy"/>
        <w:spacing w:after="0"/>
        <w:jc w:val="center"/>
        <w:rPr>
          <w:rFonts w:ascii="Arial" w:hAnsi="Arial" w:cs="Arial"/>
          <w:b/>
        </w:rPr>
      </w:pPr>
      <w:r w:rsidRPr="00283D20">
        <w:rPr>
          <w:rFonts w:ascii="Arial" w:hAnsi="Arial" w:cs="Arial"/>
          <w:b/>
        </w:rPr>
        <w:t xml:space="preserve">Warunki </w:t>
      </w:r>
      <w:r w:rsidR="00286D7B" w:rsidRPr="00283D20">
        <w:rPr>
          <w:rFonts w:ascii="Arial" w:hAnsi="Arial" w:cs="Arial"/>
          <w:b/>
        </w:rPr>
        <w:t>płatności</w:t>
      </w:r>
    </w:p>
    <w:p w14:paraId="7BCB904B" w14:textId="77777777" w:rsidR="00E32FB7" w:rsidRPr="00283D20" w:rsidRDefault="000B5520" w:rsidP="00213D05">
      <w:pPr>
        <w:numPr>
          <w:ilvl w:val="0"/>
          <w:numId w:val="17"/>
        </w:numPr>
        <w:ind w:left="567" w:hanging="567"/>
        <w:jc w:val="both"/>
        <w:rPr>
          <w:rFonts w:ascii="Arial" w:hAnsi="Arial" w:cs="Arial"/>
          <w:b/>
        </w:rPr>
      </w:pPr>
      <w:r w:rsidRPr="00283D20">
        <w:rPr>
          <w:rFonts w:ascii="Arial" w:hAnsi="Arial" w:cs="Arial"/>
        </w:rPr>
        <w:t>Zamawiający dopuszcza możliwość rozl</w:t>
      </w:r>
      <w:r w:rsidR="00E32FB7" w:rsidRPr="00283D20">
        <w:rPr>
          <w:rFonts w:ascii="Arial" w:hAnsi="Arial" w:cs="Arial"/>
        </w:rPr>
        <w:t>iczenia częściowego zamówienia.</w:t>
      </w:r>
    </w:p>
    <w:p w14:paraId="5E6C9D04" w14:textId="77777777" w:rsidR="00E32FB7" w:rsidRPr="00283D20" w:rsidRDefault="000B5520" w:rsidP="00213D05">
      <w:pPr>
        <w:numPr>
          <w:ilvl w:val="0"/>
          <w:numId w:val="17"/>
        </w:numPr>
        <w:ind w:left="567" w:hanging="567"/>
        <w:jc w:val="both"/>
        <w:rPr>
          <w:rFonts w:ascii="Arial" w:hAnsi="Arial" w:cs="Arial"/>
          <w:b/>
        </w:rPr>
      </w:pPr>
      <w:r w:rsidRPr="00283D20">
        <w:rPr>
          <w:rFonts w:ascii="Arial" w:hAnsi="Arial" w:cs="Arial"/>
        </w:rPr>
        <w:t>Rozliczenie Wykonawcy za przedmiot umowy odbędzie się na podstawie fakt</w:t>
      </w:r>
      <w:r w:rsidR="008F64D5" w:rsidRPr="00283D20">
        <w:rPr>
          <w:rFonts w:ascii="Arial" w:hAnsi="Arial" w:cs="Arial"/>
        </w:rPr>
        <w:t>ur VAT częściowych</w:t>
      </w:r>
      <w:r w:rsidR="00EC1DE4" w:rsidRPr="00283D20">
        <w:rPr>
          <w:rFonts w:ascii="Arial" w:hAnsi="Arial" w:cs="Arial"/>
        </w:rPr>
        <w:t xml:space="preserve">. </w:t>
      </w:r>
    </w:p>
    <w:p w14:paraId="7C508B70" w14:textId="7A7B5E7D" w:rsidR="000B5520" w:rsidRPr="00283D20" w:rsidRDefault="000B5520" w:rsidP="00213D05">
      <w:pPr>
        <w:numPr>
          <w:ilvl w:val="0"/>
          <w:numId w:val="17"/>
        </w:numPr>
        <w:ind w:left="567" w:hanging="567"/>
        <w:jc w:val="both"/>
        <w:rPr>
          <w:rFonts w:ascii="Arial" w:hAnsi="Arial" w:cs="Arial"/>
          <w:b/>
        </w:rPr>
      </w:pPr>
      <w:r w:rsidRPr="00283D20">
        <w:rPr>
          <w:rFonts w:ascii="Arial" w:hAnsi="Arial" w:cs="Arial"/>
        </w:rPr>
        <w:t xml:space="preserve">Rozliczenie częściowe za wykonane roboty będzie odbywało się na podstawie częściowego protokołu odbioru robót. Do częściowego protokołu odbioru robót Wykonawca sporządzi zestawienie wykonanych prac wraz </w:t>
      </w:r>
      <w:r w:rsidR="00486F74" w:rsidRPr="00283D20">
        <w:rPr>
          <w:rFonts w:ascii="Arial" w:hAnsi="Arial" w:cs="Arial"/>
        </w:rPr>
        <w:br/>
      </w:r>
      <w:r w:rsidRPr="00283D20">
        <w:rPr>
          <w:rFonts w:ascii="Arial" w:hAnsi="Arial" w:cs="Arial"/>
        </w:rPr>
        <w:t xml:space="preserve">z rozliczeniem ich wartości w postaci kosztorysu powykonawczego </w:t>
      </w:r>
      <w:r w:rsidRPr="00283D20">
        <w:rPr>
          <w:rFonts w:ascii="Arial" w:hAnsi="Arial" w:cs="Arial"/>
          <w:bCs/>
        </w:rPr>
        <w:lastRenderedPageBreak/>
        <w:t>sporządzonego w kalkulacji uproszczonej</w:t>
      </w:r>
      <w:r w:rsidR="00E32FB7" w:rsidRPr="00283D20">
        <w:rPr>
          <w:rFonts w:ascii="Arial" w:hAnsi="Arial" w:cs="Arial"/>
        </w:rPr>
        <w:t xml:space="preserve">, który został wykonany </w:t>
      </w:r>
      <w:r w:rsidR="00486F74" w:rsidRPr="00283D20">
        <w:rPr>
          <w:rFonts w:ascii="Arial" w:hAnsi="Arial" w:cs="Arial"/>
        </w:rPr>
        <w:br/>
      </w:r>
      <w:r w:rsidRPr="00283D20">
        <w:rPr>
          <w:rFonts w:ascii="Arial" w:hAnsi="Arial" w:cs="Arial"/>
        </w:rPr>
        <w:t xml:space="preserve">z przywołaniem konkretnej pozycji kosztorysu ofertowego wraz </w:t>
      </w:r>
      <w:r w:rsidR="00486F74" w:rsidRPr="00283D20">
        <w:rPr>
          <w:rFonts w:ascii="Arial" w:hAnsi="Arial" w:cs="Arial"/>
        </w:rPr>
        <w:br/>
      </w:r>
      <w:r w:rsidRPr="00283D20">
        <w:rPr>
          <w:rFonts w:ascii="Arial" w:hAnsi="Arial" w:cs="Arial"/>
        </w:rPr>
        <w:t>z uwzględnieniem robót wykonanych i odebranych na podstawie wcześniejszych protokołów odbioru narastająco od początku realizacji robót do weryfi</w:t>
      </w:r>
      <w:r w:rsidR="00206C89" w:rsidRPr="00283D20">
        <w:rPr>
          <w:rFonts w:ascii="Arial" w:hAnsi="Arial" w:cs="Arial"/>
        </w:rPr>
        <w:t>kacji przez osoby wskazane w § 7</w:t>
      </w:r>
      <w:r w:rsidRPr="00283D20">
        <w:rPr>
          <w:rFonts w:ascii="Arial" w:hAnsi="Arial" w:cs="Arial"/>
        </w:rPr>
        <w:t xml:space="preserve"> ust.1</w:t>
      </w:r>
      <w:r w:rsidR="003946AC" w:rsidRPr="00283D20">
        <w:rPr>
          <w:rFonts w:ascii="Arial" w:hAnsi="Arial" w:cs="Arial"/>
        </w:rPr>
        <w:t>.</w:t>
      </w:r>
      <w:r w:rsidR="00EC4C6D" w:rsidRPr="00283D20">
        <w:rPr>
          <w:rFonts w:ascii="Arial" w:hAnsi="Arial" w:cs="Arial"/>
          <w:b/>
        </w:rPr>
        <w:t xml:space="preserve"> </w:t>
      </w:r>
      <w:r w:rsidRPr="00283D20">
        <w:rPr>
          <w:rFonts w:ascii="Arial" w:hAnsi="Arial" w:cs="Arial"/>
        </w:rPr>
        <w:t xml:space="preserve">Wartość faktury częściowej nie powinna być mniejsza niż 25% </w:t>
      </w:r>
      <w:r w:rsidR="00206C89" w:rsidRPr="00283D20">
        <w:rPr>
          <w:rFonts w:ascii="Arial" w:hAnsi="Arial" w:cs="Arial"/>
        </w:rPr>
        <w:t>wynagrodzenia  określonego w § 4</w:t>
      </w:r>
      <w:r w:rsidRPr="00283D20">
        <w:rPr>
          <w:rFonts w:ascii="Arial" w:hAnsi="Arial" w:cs="Arial"/>
        </w:rPr>
        <w:t xml:space="preserve"> ust. 1. </w:t>
      </w:r>
    </w:p>
    <w:p w14:paraId="1D42B209" w14:textId="77777777" w:rsidR="003946AC" w:rsidRPr="00283D20" w:rsidRDefault="003946AC" w:rsidP="00213D05">
      <w:pPr>
        <w:pStyle w:val="Akapitzlist"/>
        <w:numPr>
          <w:ilvl w:val="0"/>
          <w:numId w:val="17"/>
        </w:numPr>
        <w:ind w:left="567"/>
        <w:jc w:val="both"/>
        <w:rPr>
          <w:rFonts w:ascii="Arial" w:hAnsi="Arial" w:cs="Arial"/>
          <w:b/>
        </w:rPr>
      </w:pPr>
      <w:r w:rsidRPr="00283D20">
        <w:rPr>
          <w:rFonts w:ascii="Arial" w:hAnsi="Arial" w:cs="Arial"/>
        </w:rPr>
        <w:t>Najpóźniej na dzień odbioru Wykonawca przedstawi dokumenty rozliczeniowe z podwykonawcą i/lub dalszym podwykonawcą, jeżeli występuje. W przypadku braku pisemnego zgłoszenia Podwykonawcy, Wykonawca składa oświadczenie, że wskazany protokołem odbioru zakres robót wykonał bez udziału podwykonawców, natomiast w celu wykazania rozliczenia z podwykonawcą i/lub dalszym podwykonawcą Wykonawca przedkłada oświadczenie podwykonawcy, które zawiera:</w:t>
      </w:r>
    </w:p>
    <w:p w14:paraId="22B4B9BF"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63"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 xml:space="preserve">nazwę umowy i datę jej zawarcia pomiędzy Wykonawcą </w:t>
      </w:r>
      <w:r w:rsidRPr="00283D20">
        <w:rPr>
          <w:rFonts w:ascii="Arial" w:hAnsi="Arial" w:cs="Arial"/>
          <w:color w:val="auto"/>
          <w:sz w:val="24"/>
          <w:szCs w:val="24"/>
        </w:rPr>
        <w:br/>
        <w:t>a podwykonawcą i/lub dalszym podwykonawcą,</w:t>
      </w:r>
    </w:p>
    <w:p w14:paraId="0A4689E4"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64"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zakres, wartość zrealizowanych robót,</w:t>
      </w:r>
    </w:p>
    <w:p w14:paraId="4F249777"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65"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sposób zapłaty,</w:t>
      </w:r>
    </w:p>
    <w:p w14:paraId="49D38D71"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66"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termin otrzymania zapłaty,</w:t>
      </w:r>
    </w:p>
    <w:p w14:paraId="53E60064" w14:textId="77777777" w:rsidR="003946AC" w:rsidRPr="00283D20" w:rsidRDefault="003946AC">
      <w:pPr>
        <w:pStyle w:val="Teksttreci2"/>
        <w:numPr>
          <w:ilvl w:val="0"/>
          <w:numId w:val="20"/>
        </w:numPr>
        <w:spacing w:line="240" w:lineRule="auto"/>
        <w:ind w:left="1134" w:hanging="425"/>
        <w:jc w:val="both"/>
        <w:rPr>
          <w:rFonts w:ascii="Arial" w:hAnsi="Arial" w:cs="Arial"/>
          <w:color w:val="auto"/>
          <w:sz w:val="24"/>
          <w:szCs w:val="24"/>
        </w:rPr>
        <w:pPrChange w:id="67" w:author="Jastrzębowska Marta" w:date="2025-01-14T14:02:00Z">
          <w:pPr>
            <w:pStyle w:val="Teksttreci2"/>
            <w:numPr>
              <w:numId w:val="23"/>
            </w:numPr>
            <w:tabs>
              <w:tab w:val="num" w:pos="2007"/>
            </w:tabs>
            <w:spacing w:line="240" w:lineRule="auto"/>
            <w:ind w:left="1134" w:hanging="425"/>
            <w:jc w:val="both"/>
          </w:pPr>
        </w:pPrChange>
      </w:pPr>
      <w:r w:rsidRPr="00283D20">
        <w:rPr>
          <w:rFonts w:ascii="Arial" w:hAnsi="Arial" w:cs="Arial"/>
          <w:color w:val="auto"/>
          <w:sz w:val="24"/>
          <w:szCs w:val="24"/>
        </w:rPr>
        <w:t>wartość zapłaty.</w:t>
      </w:r>
    </w:p>
    <w:p w14:paraId="39A9DC16" w14:textId="0A07A84F" w:rsidR="003946AC" w:rsidRPr="00283D20" w:rsidRDefault="000B5520" w:rsidP="00213D05">
      <w:pPr>
        <w:pStyle w:val="Teksttreci2"/>
        <w:numPr>
          <w:ilvl w:val="0"/>
          <w:numId w:val="17"/>
        </w:numPr>
        <w:spacing w:line="240" w:lineRule="auto"/>
        <w:ind w:left="567"/>
        <w:jc w:val="both"/>
        <w:rPr>
          <w:rFonts w:ascii="Arial" w:hAnsi="Arial" w:cs="Arial"/>
          <w:color w:val="auto"/>
          <w:sz w:val="24"/>
          <w:szCs w:val="24"/>
        </w:rPr>
      </w:pPr>
      <w:r w:rsidRPr="00283D20">
        <w:rPr>
          <w:rFonts w:ascii="Arial" w:hAnsi="Arial" w:cs="Arial"/>
          <w:color w:val="auto"/>
          <w:sz w:val="24"/>
          <w:szCs w:val="24"/>
        </w:rPr>
        <w:t>Podstawą wystawienia faktury częściowej przez Wykonawcę jest częściowy odbiór robót stanowiących przedmiot umowy z określ</w:t>
      </w:r>
      <w:r w:rsidR="00431580" w:rsidRPr="00283D20">
        <w:rPr>
          <w:rFonts w:ascii="Arial" w:hAnsi="Arial" w:cs="Arial"/>
          <w:color w:val="auto"/>
          <w:sz w:val="24"/>
          <w:szCs w:val="24"/>
        </w:rPr>
        <w:t>eniem ich wartości zgodnie z § 5</w:t>
      </w:r>
      <w:r w:rsidRPr="00283D20">
        <w:rPr>
          <w:rFonts w:ascii="Arial" w:hAnsi="Arial" w:cs="Arial"/>
          <w:color w:val="auto"/>
          <w:sz w:val="24"/>
          <w:szCs w:val="24"/>
        </w:rPr>
        <w:t xml:space="preserve"> us</w:t>
      </w:r>
      <w:r w:rsidR="00431580" w:rsidRPr="00283D20">
        <w:rPr>
          <w:rFonts w:ascii="Arial" w:hAnsi="Arial" w:cs="Arial"/>
          <w:color w:val="auto"/>
          <w:sz w:val="24"/>
          <w:szCs w:val="24"/>
        </w:rPr>
        <w:t>t. 2 z zastrzeżeniem zapisów § 5</w:t>
      </w:r>
      <w:r w:rsidRPr="00283D20">
        <w:rPr>
          <w:rFonts w:ascii="Arial" w:hAnsi="Arial" w:cs="Arial"/>
          <w:color w:val="auto"/>
          <w:sz w:val="24"/>
          <w:szCs w:val="24"/>
        </w:rPr>
        <w:t xml:space="preserve"> ust. 4, 5 i</w:t>
      </w:r>
      <w:r w:rsidR="00431580" w:rsidRPr="00283D20">
        <w:rPr>
          <w:rFonts w:ascii="Arial" w:hAnsi="Arial" w:cs="Arial"/>
          <w:color w:val="auto"/>
          <w:sz w:val="24"/>
          <w:szCs w:val="24"/>
        </w:rPr>
        <w:t xml:space="preserve"> 6,</w:t>
      </w:r>
      <w:r w:rsidRPr="00283D20">
        <w:rPr>
          <w:rFonts w:ascii="Arial" w:hAnsi="Arial" w:cs="Arial"/>
          <w:color w:val="auto"/>
          <w:sz w:val="24"/>
          <w:szCs w:val="24"/>
        </w:rPr>
        <w:t xml:space="preserve"> jednakże nie wcześniej niż po weryfikacji przez Inspektora nadzoru kosztorysu powykonawczego i dokumentów rozliczeniowych</w:t>
      </w:r>
      <w:r w:rsidR="00E32FB7" w:rsidRPr="00283D20">
        <w:rPr>
          <w:rFonts w:ascii="Arial" w:hAnsi="Arial" w:cs="Arial"/>
          <w:color w:val="auto"/>
          <w:sz w:val="24"/>
          <w:szCs w:val="24"/>
        </w:rPr>
        <w:t>,</w:t>
      </w:r>
      <w:r w:rsidR="00431580" w:rsidRPr="00283D20">
        <w:rPr>
          <w:rFonts w:ascii="Arial" w:hAnsi="Arial" w:cs="Arial"/>
          <w:color w:val="auto"/>
          <w:sz w:val="24"/>
          <w:szCs w:val="24"/>
        </w:rPr>
        <w:t xml:space="preserve"> o których mowa § 5</w:t>
      </w:r>
      <w:r w:rsidRPr="00283D20">
        <w:rPr>
          <w:rFonts w:ascii="Arial" w:hAnsi="Arial" w:cs="Arial"/>
          <w:color w:val="auto"/>
          <w:sz w:val="24"/>
          <w:szCs w:val="24"/>
        </w:rPr>
        <w:t xml:space="preserve"> ust</w:t>
      </w:r>
      <w:r w:rsidR="00431580" w:rsidRPr="00283D20">
        <w:rPr>
          <w:rFonts w:ascii="Arial" w:hAnsi="Arial" w:cs="Arial"/>
          <w:color w:val="auto"/>
          <w:sz w:val="24"/>
          <w:szCs w:val="24"/>
        </w:rPr>
        <w:t xml:space="preserve">. </w:t>
      </w:r>
      <w:r w:rsidR="00B11E40">
        <w:rPr>
          <w:rFonts w:ascii="Arial" w:hAnsi="Arial" w:cs="Arial"/>
          <w:color w:val="auto"/>
          <w:sz w:val="24"/>
          <w:szCs w:val="24"/>
        </w:rPr>
        <w:t>4</w:t>
      </w:r>
      <w:r w:rsidR="00431580" w:rsidRPr="00283D20">
        <w:rPr>
          <w:rFonts w:ascii="Arial" w:hAnsi="Arial" w:cs="Arial"/>
          <w:color w:val="auto"/>
          <w:sz w:val="24"/>
          <w:szCs w:val="24"/>
        </w:rPr>
        <w:t xml:space="preserve"> </w:t>
      </w:r>
      <w:r w:rsidRPr="00283D20">
        <w:rPr>
          <w:rFonts w:ascii="Arial" w:hAnsi="Arial" w:cs="Arial"/>
          <w:color w:val="auto"/>
          <w:sz w:val="24"/>
          <w:szCs w:val="24"/>
        </w:rPr>
        <w:t>umowy</w:t>
      </w:r>
      <w:r w:rsidR="00EC4C6D" w:rsidRPr="00283D20">
        <w:rPr>
          <w:rFonts w:ascii="Arial" w:hAnsi="Arial" w:cs="Arial"/>
          <w:color w:val="auto"/>
          <w:sz w:val="24"/>
          <w:szCs w:val="24"/>
        </w:rPr>
        <w:t>.</w:t>
      </w:r>
    </w:p>
    <w:p w14:paraId="446D1714" w14:textId="5EADB800" w:rsidR="003946AC" w:rsidRPr="00283D20" w:rsidRDefault="003946AC" w:rsidP="00213D05">
      <w:pPr>
        <w:pStyle w:val="Teksttreci2"/>
        <w:numPr>
          <w:ilvl w:val="0"/>
          <w:numId w:val="17"/>
        </w:numPr>
        <w:spacing w:line="240" w:lineRule="auto"/>
        <w:ind w:left="567"/>
        <w:jc w:val="both"/>
        <w:rPr>
          <w:rFonts w:ascii="Arial" w:hAnsi="Arial" w:cs="Arial"/>
          <w:color w:val="auto"/>
          <w:sz w:val="24"/>
          <w:szCs w:val="24"/>
        </w:rPr>
      </w:pPr>
      <w:r w:rsidRPr="00283D20">
        <w:rPr>
          <w:rFonts w:ascii="Arial" w:hAnsi="Arial" w:cs="Arial"/>
          <w:color w:val="auto"/>
          <w:sz w:val="24"/>
          <w:szCs w:val="24"/>
        </w:rPr>
        <w:t xml:space="preserve">Zamawiający zastrzega sobie wyłączne prawo do </w:t>
      </w:r>
      <w:r w:rsidR="00B9689C">
        <w:rPr>
          <w:rFonts w:ascii="Arial" w:hAnsi="Arial" w:cs="Arial"/>
          <w:color w:val="auto"/>
          <w:sz w:val="24"/>
          <w:szCs w:val="24"/>
        </w:rPr>
        <w:t xml:space="preserve">dokonywania </w:t>
      </w:r>
      <w:r w:rsidR="00BB7BF5" w:rsidRPr="00283D20">
        <w:rPr>
          <w:rFonts w:ascii="Arial" w:hAnsi="Arial" w:cs="Arial"/>
          <w:color w:val="auto"/>
          <w:sz w:val="24"/>
          <w:szCs w:val="24"/>
        </w:rPr>
        <w:t>częściowego odbioru robót</w:t>
      </w:r>
      <w:r w:rsidR="00EC4C6D" w:rsidRPr="00283D20">
        <w:rPr>
          <w:rFonts w:ascii="Arial" w:hAnsi="Arial" w:cs="Arial"/>
          <w:color w:val="auto"/>
          <w:sz w:val="24"/>
          <w:szCs w:val="24"/>
        </w:rPr>
        <w:t>.</w:t>
      </w:r>
    </w:p>
    <w:p w14:paraId="77A9EAF3" w14:textId="1B76CAFC" w:rsidR="003946AC" w:rsidRPr="00283D20" w:rsidRDefault="003946AC" w:rsidP="00213D05">
      <w:pPr>
        <w:pStyle w:val="Teksttreci2"/>
        <w:numPr>
          <w:ilvl w:val="0"/>
          <w:numId w:val="17"/>
        </w:numPr>
        <w:tabs>
          <w:tab w:val="left" w:pos="543"/>
        </w:tabs>
        <w:spacing w:line="240" w:lineRule="auto"/>
        <w:ind w:left="567" w:hanging="425"/>
        <w:jc w:val="both"/>
        <w:rPr>
          <w:rFonts w:ascii="Arial" w:hAnsi="Arial" w:cs="Arial"/>
          <w:color w:val="auto"/>
          <w:sz w:val="24"/>
          <w:szCs w:val="24"/>
        </w:rPr>
      </w:pPr>
      <w:r w:rsidRPr="00283D20">
        <w:rPr>
          <w:rFonts w:ascii="Arial" w:hAnsi="Arial" w:cs="Arial"/>
          <w:color w:val="auto"/>
          <w:sz w:val="24"/>
          <w:szCs w:val="24"/>
        </w:rPr>
        <w:t>Wartość poszczególnych robót Wykonawca wyszczególni w</w:t>
      </w:r>
      <w:r w:rsidR="00787981" w:rsidRPr="00283D20">
        <w:rPr>
          <w:rFonts w:ascii="Arial" w:hAnsi="Arial" w:cs="Arial"/>
          <w:color w:val="auto"/>
          <w:sz w:val="24"/>
          <w:szCs w:val="24"/>
        </w:rPr>
        <w:t xml:space="preserve"> pisemnym</w:t>
      </w:r>
      <w:r w:rsidRPr="00283D20">
        <w:rPr>
          <w:rFonts w:ascii="Arial" w:hAnsi="Arial" w:cs="Arial"/>
          <w:color w:val="auto"/>
          <w:sz w:val="24"/>
          <w:szCs w:val="24"/>
        </w:rPr>
        <w:t xml:space="preserve"> protokole odbioru robót.</w:t>
      </w:r>
    </w:p>
    <w:p w14:paraId="4CA7746C" w14:textId="77777777" w:rsidR="003946AC" w:rsidRPr="00283D20" w:rsidRDefault="003946AC" w:rsidP="00213D05">
      <w:pPr>
        <w:pStyle w:val="Teksttreci2"/>
        <w:numPr>
          <w:ilvl w:val="0"/>
          <w:numId w:val="17"/>
        </w:numPr>
        <w:tabs>
          <w:tab w:val="left" w:pos="543"/>
        </w:tabs>
        <w:spacing w:line="240" w:lineRule="auto"/>
        <w:ind w:left="567" w:hanging="425"/>
        <w:jc w:val="both"/>
        <w:rPr>
          <w:rFonts w:ascii="Arial" w:hAnsi="Arial" w:cs="Arial"/>
          <w:color w:val="auto"/>
          <w:sz w:val="24"/>
          <w:szCs w:val="24"/>
        </w:rPr>
      </w:pPr>
      <w:r w:rsidRPr="00283D20">
        <w:rPr>
          <w:rFonts w:ascii="Arial" w:hAnsi="Arial" w:cs="Arial"/>
          <w:color w:val="auto"/>
          <w:sz w:val="24"/>
          <w:szCs w:val="24"/>
        </w:rPr>
        <w:t>Wykonawca zobowiązany jest dołączyć do faktury VAT następujące dokumenty rozliczeniowe:</w:t>
      </w:r>
    </w:p>
    <w:p w14:paraId="4F2A2EB9" w14:textId="77777777" w:rsidR="003946AC" w:rsidRPr="00283D20" w:rsidRDefault="003946AC" w:rsidP="00213D05">
      <w:pPr>
        <w:numPr>
          <w:ilvl w:val="0"/>
          <w:numId w:val="3"/>
        </w:numPr>
        <w:tabs>
          <w:tab w:val="left" w:pos="851"/>
        </w:tabs>
        <w:ind w:left="993"/>
        <w:jc w:val="both"/>
        <w:rPr>
          <w:rFonts w:ascii="Arial" w:hAnsi="Arial" w:cs="Arial"/>
        </w:rPr>
      </w:pPr>
      <w:r w:rsidRPr="00283D20">
        <w:rPr>
          <w:rFonts w:ascii="Arial" w:hAnsi="Arial" w:cs="Arial"/>
        </w:rPr>
        <w:t xml:space="preserve"> protokół odbioru robót bez zastrzeżeń, zatwierdzony przez Komendanta 4 WOG Gliwice,</w:t>
      </w:r>
    </w:p>
    <w:p w14:paraId="204F40BB" w14:textId="0E9B0E37" w:rsidR="003946AC" w:rsidRPr="00283D20" w:rsidRDefault="003946AC" w:rsidP="00213D05">
      <w:pPr>
        <w:numPr>
          <w:ilvl w:val="0"/>
          <w:numId w:val="3"/>
        </w:numPr>
        <w:tabs>
          <w:tab w:val="num" w:pos="1277"/>
        </w:tabs>
        <w:ind w:left="993"/>
        <w:jc w:val="both"/>
        <w:rPr>
          <w:rFonts w:ascii="Arial" w:hAnsi="Arial" w:cs="Arial"/>
        </w:rPr>
      </w:pPr>
      <w:r w:rsidRPr="00283D20">
        <w:rPr>
          <w:rFonts w:ascii="Arial" w:hAnsi="Arial" w:cs="Arial"/>
        </w:rPr>
        <w:t xml:space="preserve">kosztorys powykonawczy zatwierdzony przez </w:t>
      </w:r>
      <w:r w:rsidR="00EC4C6D" w:rsidRPr="00283D20">
        <w:rPr>
          <w:rFonts w:ascii="Arial" w:hAnsi="Arial" w:cs="Arial"/>
          <w:shd w:val="clear" w:color="auto" w:fill="FFFFFF" w:themeFill="background1"/>
        </w:rPr>
        <w:t>Inspektora Nadzoru oraz Kierownika SOI,</w:t>
      </w:r>
    </w:p>
    <w:p w14:paraId="1B731164" w14:textId="0886020A" w:rsidR="003946AC" w:rsidRPr="00283D20" w:rsidRDefault="003946AC" w:rsidP="00213D05">
      <w:pPr>
        <w:numPr>
          <w:ilvl w:val="0"/>
          <w:numId w:val="3"/>
        </w:numPr>
        <w:tabs>
          <w:tab w:val="num" w:pos="1277"/>
        </w:tabs>
        <w:ind w:left="993"/>
        <w:jc w:val="both"/>
        <w:rPr>
          <w:rFonts w:ascii="Arial" w:hAnsi="Arial" w:cs="Arial"/>
        </w:rPr>
      </w:pPr>
      <w:r w:rsidRPr="00283D20">
        <w:rPr>
          <w:rFonts w:ascii="Arial" w:hAnsi="Arial" w:cs="Arial"/>
          <w:iCs/>
        </w:rPr>
        <w:t xml:space="preserve">dowód zapłaty wymagalnego wynagrodzenia Podwykonawcom </w:t>
      </w:r>
      <w:r w:rsidRPr="00283D20">
        <w:rPr>
          <w:rFonts w:ascii="Arial" w:hAnsi="Arial" w:cs="Arial"/>
          <w:iCs/>
        </w:rPr>
        <w:br/>
        <w:t xml:space="preserve">i dalszym Podwykonawcom, biorącym udział w realizacji Umowy (tylko </w:t>
      </w:r>
      <w:r w:rsidR="00486F74" w:rsidRPr="00283D20">
        <w:rPr>
          <w:rFonts w:ascii="Arial" w:hAnsi="Arial" w:cs="Arial"/>
          <w:iCs/>
        </w:rPr>
        <w:br/>
      </w:r>
      <w:r w:rsidRPr="00283D20">
        <w:rPr>
          <w:rFonts w:ascii="Arial" w:hAnsi="Arial" w:cs="Arial"/>
          <w:iCs/>
        </w:rPr>
        <w:t>w przypadku korzystania z Podwykonawców i dalszych podwykonawców).</w:t>
      </w:r>
    </w:p>
    <w:p w14:paraId="286ED96F" w14:textId="7A008F98"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 xml:space="preserve">Fakturę VAT Wykonawca dostarczy do siedziby Zamawiającego przy </w:t>
      </w:r>
      <w:r w:rsidRPr="00283D20">
        <w:rPr>
          <w:rFonts w:ascii="Arial" w:hAnsi="Arial" w:cs="Arial"/>
        </w:rPr>
        <w:br/>
        <w:t xml:space="preserve">ul. Gen. Andersa 47, 44 – 121 Gliwice lub na Platformę Elektronicznego Fakturowania https://brokerpefexpert.efaktura.gov.pl podając jako adres PEF NIP Zamawiającego 6312541341 w terminie ustalonym </w:t>
      </w:r>
      <w:r w:rsidRPr="00283D20">
        <w:rPr>
          <w:rFonts w:ascii="Arial" w:hAnsi="Arial" w:cs="Arial"/>
        </w:rPr>
        <w:br/>
        <w:t xml:space="preserve">z przedstawicielem Zamawiającego. </w:t>
      </w:r>
    </w:p>
    <w:p w14:paraId="3F984254" w14:textId="77777777"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 xml:space="preserve">Zamawiający zobowiązuje się do zapłaty należności wynikającej </w:t>
      </w:r>
      <w:r w:rsidRPr="00283D20">
        <w:rPr>
          <w:rFonts w:ascii="Arial" w:hAnsi="Arial" w:cs="Arial"/>
        </w:rPr>
        <w:br/>
        <w:t xml:space="preserve">z prawidłowo wystawionej faktury VAT w terminie do </w:t>
      </w:r>
      <w:r w:rsidRPr="00283D20">
        <w:rPr>
          <w:rFonts w:ascii="Arial" w:hAnsi="Arial" w:cs="Arial"/>
          <w:b/>
        </w:rPr>
        <w:t>30 dni</w:t>
      </w:r>
      <w:r w:rsidRPr="00283D20">
        <w:rPr>
          <w:rFonts w:ascii="Arial" w:hAnsi="Arial" w:cs="Arial"/>
        </w:rPr>
        <w:t xml:space="preserve"> od dnia jej dostarczenia wraz z wszystkimi dokumentami rozliczeniowymi wyszczególnionymi w ust. 8.</w:t>
      </w:r>
    </w:p>
    <w:p w14:paraId="4F356389" w14:textId="6D32A77F"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Termin płatności należności wynikającej z faktury VAT liczony będzie od daty wpływu ostatniego z wymaganych dokumentów rozlic</w:t>
      </w:r>
      <w:r w:rsidR="00431580" w:rsidRPr="00283D20">
        <w:rPr>
          <w:rFonts w:ascii="Arial" w:hAnsi="Arial" w:cs="Arial"/>
        </w:rPr>
        <w:t>zeniowych, wskazanych w ust. 3</w:t>
      </w:r>
      <w:r w:rsidRPr="00283D20">
        <w:rPr>
          <w:rFonts w:ascii="Arial" w:hAnsi="Arial" w:cs="Arial"/>
        </w:rPr>
        <w:t xml:space="preserve"> niniejszego paragrafu.</w:t>
      </w:r>
    </w:p>
    <w:p w14:paraId="4E386280" w14:textId="77777777"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lastRenderedPageBreak/>
        <w:t>Za datę dokonania płatności uznaje się dzień obciążenia rachunku bankowego Zamawiającego.</w:t>
      </w:r>
    </w:p>
    <w:p w14:paraId="64279945" w14:textId="6C323B83"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Wykonawca nie może bez uprzedniej zgody Zamawiającego, wyrażonej na piśmie, pod rygorem nieważności, przenieść wierzytelności wynikających z Umowy na osobę trzecią.</w:t>
      </w:r>
    </w:p>
    <w:p w14:paraId="5E2FE4ED" w14:textId="77777777"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Wynagrodzenie przysługujące Wykonawcy płatne będzie na konto bankowe Wykonawcy wskazane w fakturze VAT.</w:t>
      </w:r>
    </w:p>
    <w:p w14:paraId="6E6E3169" w14:textId="1F4A0E34" w:rsidR="003946AC" w:rsidRPr="00283D20" w:rsidRDefault="003946AC" w:rsidP="00213D05">
      <w:pPr>
        <w:pStyle w:val="Akapitzlist"/>
        <w:numPr>
          <w:ilvl w:val="0"/>
          <w:numId w:val="17"/>
        </w:numPr>
        <w:ind w:left="567"/>
        <w:jc w:val="both"/>
        <w:rPr>
          <w:rFonts w:ascii="Arial" w:hAnsi="Arial" w:cs="Arial"/>
        </w:rPr>
      </w:pPr>
      <w:r w:rsidRPr="00283D20">
        <w:rPr>
          <w:rFonts w:ascii="Arial" w:hAnsi="Arial" w:cs="Arial"/>
        </w:rPr>
        <w:t>Rachunek dedykowany do zapłaty za wykonane roboty winien być wyłącznie rachunkiem rozliczeniowym znajdującym się na tzw</w:t>
      </w:r>
      <w:r w:rsidR="00BB7BF5" w:rsidRPr="00283D20">
        <w:rPr>
          <w:rFonts w:ascii="Arial" w:hAnsi="Arial" w:cs="Arial"/>
        </w:rPr>
        <w:t>.</w:t>
      </w:r>
      <w:r w:rsidRPr="00283D20">
        <w:rPr>
          <w:rFonts w:ascii="Arial" w:hAnsi="Arial" w:cs="Arial"/>
        </w:rPr>
        <w:t xml:space="preserve"> białej liście (elektroniczny wykaz podmiotów wymienionych w art. 96b ust 1 ustawy z dnia 11 marca 2004 o podatku od towarów i usług).</w:t>
      </w:r>
    </w:p>
    <w:p w14:paraId="0315DFF3" w14:textId="7E1CC0E7" w:rsidR="000B5520" w:rsidRPr="00283D20" w:rsidRDefault="000B5520" w:rsidP="00213D05">
      <w:pPr>
        <w:pStyle w:val="Akapitzlist"/>
        <w:numPr>
          <w:ilvl w:val="0"/>
          <w:numId w:val="17"/>
        </w:numPr>
        <w:ind w:left="567"/>
        <w:jc w:val="both"/>
        <w:rPr>
          <w:rFonts w:ascii="Arial" w:hAnsi="Arial" w:cs="Arial"/>
        </w:rPr>
      </w:pPr>
      <w:r w:rsidRPr="00283D20">
        <w:rPr>
          <w:rFonts w:ascii="Arial" w:hAnsi="Arial" w:cs="Arial"/>
        </w:rPr>
        <w:t>Zamawiający zastrzega sobie prawo wstrzymania robót w przypadku braku środków pieniężnych przeznaczonych na planowane finansowanie przedmiotu zamówienia. Zawiadomienie o wstrzymaniu robót winno być przekazane Wykonawcy</w:t>
      </w:r>
      <w:r w:rsidR="00787981" w:rsidRPr="00283D20">
        <w:rPr>
          <w:rFonts w:ascii="Arial" w:hAnsi="Arial" w:cs="Arial"/>
        </w:rPr>
        <w:t xml:space="preserve"> przez Zamawiającego</w:t>
      </w:r>
      <w:r w:rsidRPr="00283D20">
        <w:rPr>
          <w:rFonts w:ascii="Arial" w:hAnsi="Arial" w:cs="Arial"/>
        </w:rPr>
        <w:t xml:space="preserve"> nie później niż 30 dni przed wyznaczonym terminem wstrzymania z jednoczesnym określeniem wysokości zobowiązań</w:t>
      </w:r>
      <w:r w:rsidR="003B0C7A" w:rsidRPr="00283D20">
        <w:rPr>
          <w:rFonts w:ascii="Arial" w:hAnsi="Arial" w:cs="Arial"/>
        </w:rPr>
        <w:t xml:space="preserve"> za roboty już wykonane przez Wykonawcę</w:t>
      </w:r>
      <w:r w:rsidRPr="00283D20">
        <w:rPr>
          <w:rFonts w:ascii="Arial" w:hAnsi="Arial" w:cs="Arial"/>
        </w:rPr>
        <w:t>, które Zamawiający jest w stanie uregulować do końca roku budżetowego. Rozliczenie i odbiór wykonanych robót do chwili wstrzymania nastąpi na podstawie dokonanego wspólnie przez strony obmiaru robót i potwierdzeniu przez Inspektora nadzoru kosztorysu powykonawczego do wysokości posiadanych środków. Roboty</w:t>
      </w:r>
      <w:r w:rsidR="003B0C7A" w:rsidRPr="00283D20">
        <w:rPr>
          <w:rFonts w:ascii="Arial" w:hAnsi="Arial" w:cs="Arial"/>
        </w:rPr>
        <w:t xml:space="preserve"> wykonane przez Wykonawcę, </w:t>
      </w:r>
      <w:r w:rsidR="003B0C7A" w:rsidRPr="00283D20">
        <w:rPr>
          <w:rFonts w:ascii="Arial" w:hAnsi="Arial" w:cs="Arial"/>
        </w:rPr>
        <w:br/>
        <w:t>a</w:t>
      </w:r>
      <w:r w:rsidRPr="00283D20">
        <w:rPr>
          <w:rFonts w:ascii="Arial" w:hAnsi="Arial" w:cs="Arial"/>
        </w:rPr>
        <w:t xml:space="preserve"> przekraczające możliwości finansowe Zamawiającego będą ujęte </w:t>
      </w:r>
      <w:r w:rsidR="003B0C7A" w:rsidRPr="00283D20">
        <w:rPr>
          <w:rFonts w:ascii="Arial" w:hAnsi="Arial" w:cs="Arial"/>
        </w:rPr>
        <w:br/>
      </w:r>
      <w:r w:rsidRPr="00283D20">
        <w:rPr>
          <w:rFonts w:ascii="Arial" w:hAnsi="Arial" w:cs="Arial"/>
        </w:rPr>
        <w:t>w kosztorysie powykonawczym jako wykonane i pozostające bez opłacenia</w:t>
      </w:r>
      <w:r w:rsidR="003B0C7A" w:rsidRPr="00283D20">
        <w:rPr>
          <w:rFonts w:ascii="Arial" w:hAnsi="Arial" w:cs="Arial"/>
        </w:rPr>
        <w:t>.</w:t>
      </w:r>
      <w:r w:rsidRPr="00283D20">
        <w:rPr>
          <w:rFonts w:ascii="Arial" w:hAnsi="Arial" w:cs="Arial"/>
        </w:rPr>
        <w:t xml:space="preserve"> </w:t>
      </w:r>
      <w:r w:rsidR="003B0C7A" w:rsidRPr="00283D20">
        <w:rPr>
          <w:rFonts w:ascii="Arial" w:hAnsi="Arial" w:cs="Arial"/>
        </w:rPr>
        <w:t>Wykonawca nie będzie miał możliwości</w:t>
      </w:r>
      <w:r w:rsidRPr="00283D20">
        <w:rPr>
          <w:rFonts w:ascii="Arial" w:hAnsi="Arial" w:cs="Arial"/>
        </w:rPr>
        <w:t xml:space="preserve"> naliczania odszkodowania, kar</w:t>
      </w:r>
      <w:r w:rsidR="003B0C7A" w:rsidRPr="00283D20">
        <w:rPr>
          <w:rFonts w:ascii="Arial" w:hAnsi="Arial" w:cs="Arial"/>
        </w:rPr>
        <w:t xml:space="preserve"> umownych</w:t>
      </w:r>
      <w:r w:rsidRPr="00283D20">
        <w:rPr>
          <w:rFonts w:ascii="Arial" w:hAnsi="Arial" w:cs="Arial"/>
        </w:rPr>
        <w:t xml:space="preserve"> i odsetek za wynikłe opóźnienie w realizacji zobowiązania. </w:t>
      </w:r>
      <w:r w:rsidR="00486F74" w:rsidRPr="00283D20">
        <w:rPr>
          <w:rFonts w:ascii="Arial" w:hAnsi="Arial" w:cs="Arial"/>
        </w:rPr>
        <w:br/>
      </w:r>
      <w:r w:rsidR="003B0C7A" w:rsidRPr="00283D20">
        <w:rPr>
          <w:rFonts w:ascii="Arial" w:hAnsi="Arial" w:cs="Arial"/>
        </w:rPr>
        <w:t>W chwili uzyskania przez Zamawiającego możliwości sfinansowania</w:t>
      </w:r>
      <w:r w:rsidR="000777EE" w:rsidRPr="00283D20">
        <w:rPr>
          <w:rFonts w:ascii="Arial" w:hAnsi="Arial" w:cs="Arial"/>
        </w:rPr>
        <w:t xml:space="preserve"> niedokończonych robót strony uzgodnią</w:t>
      </w:r>
      <w:r w:rsidR="003B0C7A" w:rsidRPr="00283D20">
        <w:rPr>
          <w:rFonts w:ascii="Arial" w:hAnsi="Arial" w:cs="Arial"/>
        </w:rPr>
        <w:t xml:space="preserve"> </w:t>
      </w:r>
      <w:r w:rsidR="000777EE" w:rsidRPr="00283D20">
        <w:rPr>
          <w:rFonts w:ascii="Arial" w:hAnsi="Arial" w:cs="Arial"/>
        </w:rPr>
        <w:t xml:space="preserve">czy poprzestają na rozliczeniu dotychczas wykonanych prac czy też kontynuują pełny zakres umowy przy zachowaniu dotychczasowych jej warunków  finansowych, z zastrzeżeniem wydłużenia terminu wykonania umowy o okres wstrzymania prac przez Zamawiającego. </w:t>
      </w:r>
      <w:r w:rsidR="009E00C5">
        <w:rPr>
          <w:rFonts w:ascii="Arial" w:hAnsi="Arial" w:cs="Arial"/>
        </w:rPr>
        <w:t>Kontynuacja</w:t>
      </w:r>
      <w:r w:rsidR="009E00C5" w:rsidRPr="00283D20">
        <w:rPr>
          <w:rFonts w:ascii="Arial" w:hAnsi="Arial" w:cs="Arial"/>
        </w:rPr>
        <w:t xml:space="preserve"> </w:t>
      </w:r>
      <w:r w:rsidRPr="00283D20">
        <w:rPr>
          <w:rFonts w:ascii="Arial" w:hAnsi="Arial" w:cs="Arial"/>
        </w:rPr>
        <w:t>robót nastąpi w formie pisemnego protokołu uzgodnień.</w:t>
      </w:r>
    </w:p>
    <w:p w14:paraId="4FB8A473" w14:textId="77777777" w:rsidR="00591B0B" w:rsidRPr="00283D20" w:rsidRDefault="00591B0B" w:rsidP="00213D05">
      <w:pPr>
        <w:tabs>
          <w:tab w:val="left" w:pos="4735"/>
          <w:tab w:val="center" w:pos="5053"/>
        </w:tabs>
        <w:ind w:left="360"/>
        <w:jc w:val="center"/>
        <w:rPr>
          <w:rFonts w:ascii="Arial" w:hAnsi="Arial" w:cs="Arial"/>
          <w:b/>
        </w:rPr>
      </w:pPr>
    </w:p>
    <w:p w14:paraId="32DAFC01" w14:textId="73B8934C" w:rsidR="00C970EC" w:rsidRPr="00283D20" w:rsidRDefault="00206C89" w:rsidP="00213D05">
      <w:pPr>
        <w:tabs>
          <w:tab w:val="left" w:pos="4735"/>
          <w:tab w:val="center" w:pos="5053"/>
        </w:tabs>
        <w:ind w:left="360"/>
        <w:jc w:val="center"/>
        <w:rPr>
          <w:rFonts w:ascii="Arial" w:hAnsi="Arial" w:cs="Arial"/>
          <w:b/>
        </w:rPr>
      </w:pPr>
      <w:r w:rsidRPr="00283D20">
        <w:rPr>
          <w:rFonts w:ascii="Arial" w:hAnsi="Arial" w:cs="Arial"/>
          <w:b/>
        </w:rPr>
        <w:t>§ 6</w:t>
      </w:r>
    </w:p>
    <w:p w14:paraId="1602743A" w14:textId="5C0CA7A4" w:rsidR="00F878B3" w:rsidRPr="00283D20" w:rsidRDefault="00286D7B" w:rsidP="00213D05">
      <w:pPr>
        <w:ind w:left="360"/>
        <w:jc w:val="center"/>
        <w:rPr>
          <w:rFonts w:ascii="Arial" w:hAnsi="Arial" w:cs="Arial"/>
          <w:b/>
        </w:rPr>
      </w:pPr>
      <w:r w:rsidRPr="00283D20">
        <w:rPr>
          <w:rFonts w:ascii="Arial" w:hAnsi="Arial" w:cs="Arial"/>
          <w:b/>
        </w:rPr>
        <w:t xml:space="preserve">Termin oraz warunki realizacji przedmiotu </w:t>
      </w:r>
      <w:r w:rsidR="00FC49E3" w:rsidRPr="00283D20">
        <w:rPr>
          <w:rFonts w:ascii="Arial" w:hAnsi="Arial" w:cs="Arial"/>
          <w:b/>
        </w:rPr>
        <w:t>Umowy</w:t>
      </w:r>
    </w:p>
    <w:p w14:paraId="6C88156B" w14:textId="77777777" w:rsidR="00486F74" w:rsidRPr="00283D20" w:rsidRDefault="00486F74" w:rsidP="00213D05">
      <w:pPr>
        <w:ind w:left="360"/>
        <w:jc w:val="center"/>
        <w:rPr>
          <w:rFonts w:ascii="Arial" w:hAnsi="Arial" w:cs="Arial"/>
          <w:b/>
        </w:rPr>
      </w:pPr>
    </w:p>
    <w:p w14:paraId="414571E3" w14:textId="0996E5E9" w:rsidR="00E32FB7" w:rsidRPr="00283D20" w:rsidRDefault="00C970EC" w:rsidP="00213D05">
      <w:pPr>
        <w:pStyle w:val="Default"/>
        <w:numPr>
          <w:ilvl w:val="0"/>
          <w:numId w:val="1"/>
        </w:numPr>
        <w:ind w:left="567" w:hanging="567"/>
        <w:jc w:val="both"/>
        <w:rPr>
          <w:rFonts w:ascii="Arial" w:hAnsi="Arial" w:cs="Arial"/>
          <w:color w:val="auto"/>
        </w:rPr>
      </w:pPr>
      <w:r w:rsidRPr="00283D20">
        <w:rPr>
          <w:rFonts w:ascii="Arial" w:hAnsi="Arial" w:cs="Arial"/>
          <w:color w:val="auto"/>
        </w:rPr>
        <w:t>Przekazanie terenu budowy przez Zamawiającego, wraz z wymagan</w:t>
      </w:r>
      <w:r w:rsidR="006C619B" w:rsidRPr="00283D20">
        <w:rPr>
          <w:rFonts w:ascii="Arial" w:hAnsi="Arial" w:cs="Arial"/>
          <w:color w:val="auto"/>
        </w:rPr>
        <w:t xml:space="preserve">ymi dokumentami, niezbędnymi do </w:t>
      </w:r>
      <w:r w:rsidRPr="00283D20">
        <w:rPr>
          <w:rFonts w:ascii="Arial" w:hAnsi="Arial" w:cs="Arial"/>
          <w:color w:val="auto"/>
        </w:rPr>
        <w:t xml:space="preserve">realizacji </w:t>
      </w:r>
      <w:r w:rsidR="00DD716E" w:rsidRPr="00283D20">
        <w:rPr>
          <w:rFonts w:ascii="Arial" w:hAnsi="Arial" w:cs="Arial"/>
          <w:color w:val="auto"/>
        </w:rPr>
        <w:t>przedmiotu zamówienia</w:t>
      </w:r>
      <w:r w:rsidR="00B26932" w:rsidRPr="00283D20">
        <w:rPr>
          <w:rFonts w:ascii="Arial" w:hAnsi="Arial" w:cs="Arial"/>
          <w:color w:val="auto"/>
        </w:rPr>
        <w:t xml:space="preserve">, nastąpi </w:t>
      </w:r>
      <w:r w:rsidR="001C3194" w:rsidRPr="00283D20">
        <w:rPr>
          <w:rFonts w:ascii="Arial" w:hAnsi="Arial" w:cs="Arial"/>
          <w:color w:val="auto"/>
        </w:rPr>
        <w:t xml:space="preserve">powołanemu </w:t>
      </w:r>
      <w:r w:rsidR="00F12999" w:rsidRPr="00283D20">
        <w:rPr>
          <w:rFonts w:ascii="Arial" w:hAnsi="Arial" w:cs="Arial"/>
          <w:color w:val="auto"/>
        </w:rPr>
        <w:t>k</w:t>
      </w:r>
      <w:r w:rsidR="00B26932" w:rsidRPr="00283D20">
        <w:rPr>
          <w:rFonts w:ascii="Arial" w:hAnsi="Arial" w:cs="Arial"/>
          <w:color w:val="auto"/>
        </w:rPr>
        <w:t xml:space="preserve">ierownikowi </w:t>
      </w:r>
      <w:r w:rsidR="00F12999" w:rsidRPr="00283D20">
        <w:rPr>
          <w:rFonts w:ascii="Arial" w:hAnsi="Arial" w:cs="Arial"/>
          <w:color w:val="auto"/>
        </w:rPr>
        <w:t>robót</w:t>
      </w:r>
      <w:r w:rsidR="00B26932" w:rsidRPr="00283D20">
        <w:rPr>
          <w:rFonts w:ascii="Arial" w:hAnsi="Arial" w:cs="Arial"/>
          <w:color w:val="auto"/>
        </w:rPr>
        <w:t xml:space="preserve">, </w:t>
      </w:r>
      <w:r w:rsidRPr="00283D20">
        <w:rPr>
          <w:rFonts w:ascii="Arial" w:hAnsi="Arial" w:cs="Arial"/>
          <w:color w:val="auto"/>
        </w:rPr>
        <w:t>w</w:t>
      </w:r>
      <w:r w:rsidR="00C808E8" w:rsidRPr="00283D20">
        <w:rPr>
          <w:rFonts w:ascii="Arial" w:hAnsi="Arial" w:cs="Arial"/>
          <w:color w:val="auto"/>
        </w:rPr>
        <w:t xml:space="preserve"> obecności inspektora </w:t>
      </w:r>
      <w:r w:rsidR="00F17565" w:rsidRPr="00283D20">
        <w:rPr>
          <w:rFonts w:ascii="Arial" w:hAnsi="Arial" w:cs="Arial"/>
          <w:color w:val="auto"/>
        </w:rPr>
        <w:t>TUN</w:t>
      </w:r>
      <w:r w:rsidR="00017DC6" w:rsidRPr="00283D20">
        <w:rPr>
          <w:rFonts w:ascii="Arial" w:hAnsi="Arial" w:cs="Arial"/>
          <w:color w:val="auto"/>
        </w:rPr>
        <w:t>/inspektora nadzoru</w:t>
      </w:r>
      <w:r w:rsidR="00C808E8" w:rsidRPr="00283D20">
        <w:rPr>
          <w:rFonts w:ascii="Arial" w:hAnsi="Arial" w:cs="Arial"/>
          <w:color w:val="auto"/>
        </w:rPr>
        <w:t xml:space="preserve"> </w:t>
      </w:r>
      <w:r w:rsidR="00030FAA" w:rsidRPr="00283D20">
        <w:rPr>
          <w:rFonts w:ascii="Arial" w:hAnsi="Arial" w:cs="Arial"/>
          <w:color w:val="auto"/>
        </w:rPr>
        <w:t xml:space="preserve">powołanego przez Zamawiającego </w:t>
      </w:r>
      <w:r w:rsidR="00286D7B" w:rsidRPr="00283D20">
        <w:rPr>
          <w:rFonts w:ascii="Arial" w:hAnsi="Arial" w:cs="Arial"/>
          <w:color w:val="auto"/>
        </w:rPr>
        <w:t xml:space="preserve">w </w:t>
      </w:r>
      <w:r w:rsidR="00ED4781" w:rsidRPr="00283D20">
        <w:rPr>
          <w:rFonts w:ascii="Arial" w:hAnsi="Arial" w:cs="Arial"/>
          <w:color w:val="auto"/>
        </w:rPr>
        <w:t xml:space="preserve">terminie do </w:t>
      </w:r>
      <w:r w:rsidR="00771C17" w:rsidRPr="00283D20">
        <w:rPr>
          <w:rFonts w:ascii="Arial" w:hAnsi="Arial" w:cs="Arial"/>
          <w:color w:val="auto"/>
        </w:rPr>
        <w:t>3</w:t>
      </w:r>
      <w:r w:rsidR="005441DF" w:rsidRPr="00283D20">
        <w:rPr>
          <w:rFonts w:ascii="Arial" w:hAnsi="Arial" w:cs="Arial"/>
          <w:color w:val="auto"/>
        </w:rPr>
        <w:t xml:space="preserve"> dni</w:t>
      </w:r>
      <w:r w:rsidR="007C19A8" w:rsidRPr="00283D20">
        <w:rPr>
          <w:rFonts w:ascii="Arial" w:hAnsi="Arial" w:cs="Arial"/>
          <w:color w:val="auto"/>
        </w:rPr>
        <w:t xml:space="preserve"> roboczych</w:t>
      </w:r>
      <w:r w:rsidR="005441DF" w:rsidRPr="00283D20">
        <w:rPr>
          <w:rFonts w:ascii="Arial" w:hAnsi="Arial" w:cs="Arial"/>
          <w:color w:val="auto"/>
        </w:rPr>
        <w:t xml:space="preserve"> od</w:t>
      </w:r>
      <w:r w:rsidR="00F02ED4" w:rsidRPr="00283D20">
        <w:rPr>
          <w:rFonts w:ascii="Arial" w:hAnsi="Arial" w:cs="Arial"/>
          <w:color w:val="auto"/>
        </w:rPr>
        <w:t xml:space="preserve"> </w:t>
      </w:r>
      <w:r w:rsidR="00030FAA" w:rsidRPr="00283D20">
        <w:rPr>
          <w:rFonts w:ascii="Arial" w:hAnsi="Arial" w:cs="Arial"/>
          <w:color w:val="auto"/>
        </w:rPr>
        <w:t>zawarcia</w:t>
      </w:r>
      <w:r w:rsidR="00C808E8" w:rsidRPr="00283D20">
        <w:rPr>
          <w:rFonts w:ascii="Arial" w:hAnsi="Arial" w:cs="Arial"/>
          <w:color w:val="auto"/>
        </w:rPr>
        <w:t xml:space="preserve"> </w:t>
      </w:r>
      <w:r w:rsidR="00FC49E3" w:rsidRPr="00283D20">
        <w:rPr>
          <w:rFonts w:ascii="Arial" w:hAnsi="Arial" w:cs="Arial"/>
          <w:color w:val="auto"/>
        </w:rPr>
        <w:t>Umowy</w:t>
      </w:r>
      <w:r w:rsidRPr="00283D20">
        <w:rPr>
          <w:rFonts w:ascii="Arial" w:hAnsi="Arial" w:cs="Arial"/>
          <w:color w:val="auto"/>
        </w:rPr>
        <w:t xml:space="preserve">. </w:t>
      </w:r>
      <w:r w:rsidR="00B26932" w:rsidRPr="00283D20">
        <w:rPr>
          <w:rFonts w:ascii="Arial" w:hAnsi="Arial" w:cs="Arial"/>
          <w:color w:val="auto"/>
        </w:rPr>
        <w:t xml:space="preserve"> </w:t>
      </w:r>
      <w:r w:rsidRPr="00283D20">
        <w:rPr>
          <w:rFonts w:ascii="Arial" w:hAnsi="Arial" w:cs="Arial"/>
          <w:color w:val="auto"/>
        </w:rPr>
        <w:t>Z czynności przekazania terenu budowy sporządzony zostan</w:t>
      </w:r>
      <w:r w:rsidR="00286D7B" w:rsidRPr="00283D20">
        <w:rPr>
          <w:rFonts w:ascii="Arial" w:hAnsi="Arial" w:cs="Arial"/>
          <w:color w:val="auto"/>
        </w:rPr>
        <w:t>ie protokół, podpis</w:t>
      </w:r>
      <w:r w:rsidR="00C808E8" w:rsidRPr="00283D20">
        <w:rPr>
          <w:rFonts w:ascii="Arial" w:hAnsi="Arial" w:cs="Arial"/>
          <w:color w:val="auto"/>
        </w:rPr>
        <w:t xml:space="preserve">any </w:t>
      </w:r>
      <w:r w:rsidR="00286D7B" w:rsidRPr="00283D20">
        <w:rPr>
          <w:rFonts w:ascii="Arial" w:hAnsi="Arial" w:cs="Arial"/>
          <w:color w:val="auto"/>
        </w:rPr>
        <w:t xml:space="preserve">przez </w:t>
      </w:r>
      <w:r w:rsidR="00C808E8" w:rsidRPr="00283D20">
        <w:rPr>
          <w:rFonts w:ascii="Arial" w:hAnsi="Arial" w:cs="Arial"/>
          <w:color w:val="auto"/>
        </w:rPr>
        <w:t xml:space="preserve">obie </w:t>
      </w:r>
      <w:r w:rsidR="00286D7B" w:rsidRPr="00283D20">
        <w:rPr>
          <w:rFonts w:ascii="Arial" w:hAnsi="Arial" w:cs="Arial"/>
          <w:color w:val="auto"/>
        </w:rPr>
        <w:t>S</w:t>
      </w:r>
      <w:r w:rsidRPr="00283D20">
        <w:rPr>
          <w:rFonts w:ascii="Arial" w:hAnsi="Arial" w:cs="Arial"/>
          <w:color w:val="auto"/>
        </w:rPr>
        <w:t xml:space="preserve">trony. </w:t>
      </w:r>
      <w:r w:rsidR="006C619B" w:rsidRPr="00283D20">
        <w:rPr>
          <w:rFonts w:ascii="Arial" w:hAnsi="Arial" w:cs="Arial"/>
          <w:color w:val="auto"/>
        </w:rPr>
        <w:t xml:space="preserve">Wykonawca zobowiązuje się </w:t>
      </w:r>
      <w:r w:rsidRPr="00283D20">
        <w:rPr>
          <w:rFonts w:ascii="Arial" w:hAnsi="Arial" w:cs="Arial"/>
          <w:color w:val="auto"/>
        </w:rPr>
        <w:t>wyk</w:t>
      </w:r>
      <w:r w:rsidR="00C808E8" w:rsidRPr="00283D20">
        <w:rPr>
          <w:rFonts w:ascii="Arial" w:hAnsi="Arial" w:cs="Arial"/>
          <w:color w:val="auto"/>
        </w:rPr>
        <w:t xml:space="preserve">onać </w:t>
      </w:r>
      <w:r w:rsidR="00E32FB7" w:rsidRPr="00283D20">
        <w:rPr>
          <w:rFonts w:ascii="Arial" w:hAnsi="Arial" w:cs="Arial"/>
          <w:color w:val="auto"/>
        </w:rPr>
        <w:t>przedmiot zamówienia:</w:t>
      </w:r>
    </w:p>
    <w:p w14:paraId="71440D7F" w14:textId="1CBD8B38" w:rsidR="00E32FB7" w:rsidRPr="00283D20" w:rsidRDefault="00E32FB7">
      <w:pPr>
        <w:pStyle w:val="Default"/>
        <w:numPr>
          <w:ilvl w:val="0"/>
          <w:numId w:val="30"/>
        </w:numPr>
        <w:ind w:left="851"/>
        <w:jc w:val="both"/>
        <w:rPr>
          <w:rFonts w:ascii="Arial" w:hAnsi="Arial" w:cs="Arial"/>
          <w:color w:val="auto"/>
        </w:rPr>
        <w:pPrChange w:id="68" w:author="Jastrzębowska Marta" w:date="2025-01-14T14:02:00Z">
          <w:pPr>
            <w:pStyle w:val="Default"/>
            <w:numPr>
              <w:numId w:val="36"/>
            </w:numPr>
            <w:ind w:left="851" w:hanging="360"/>
            <w:jc w:val="both"/>
          </w:pPr>
        </w:pPrChange>
      </w:pPr>
      <w:r w:rsidRPr="00283D20">
        <w:rPr>
          <w:rFonts w:ascii="Arial" w:hAnsi="Arial" w:cs="Arial"/>
          <w:color w:val="auto"/>
        </w:rPr>
        <w:t>kompletnej do</w:t>
      </w:r>
      <w:r w:rsidR="00807D00" w:rsidRPr="00283D20">
        <w:rPr>
          <w:rFonts w:ascii="Arial" w:hAnsi="Arial" w:cs="Arial"/>
          <w:color w:val="auto"/>
        </w:rPr>
        <w:t xml:space="preserve">kumentacji projektowej </w:t>
      </w:r>
      <w:r w:rsidR="00807D00" w:rsidRPr="00283D20">
        <w:rPr>
          <w:rFonts w:ascii="Arial" w:hAnsi="Arial" w:cs="Arial"/>
          <w:b/>
          <w:color w:val="auto"/>
        </w:rPr>
        <w:t>do 1 miesiąca</w:t>
      </w:r>
      <w:r w:rsidRPr="00283D20">
        <w:rPr>
          <w:rFonts w:ascii="Arial" w:hAnsi="Arial" w:cs="Arial"/>
          <w:b/>
          <w:color w:val="auto"/>
        </w:rPr>
        <w:t xml:space="preserve"> licząc od dnia zawarcia umowy</w:t>
      </w:r>
      <w:r w:rsidR="00807D00" w:rsidRPr="00283D20">
        <w:rPr>
          <w:rFonts w:ascii="Arial" w:hAnsi="Arial" w:cs="Arial"/>
          <w:b/>
          <w:color w:val="auto"/>
        </w:rPr>
        <w:t>.</w:t>
      </w:r>
      <w:r w:rsidRPr="00283D20">
        <w:rPr>
          <w:rFonts w:ascii="Arial" w:hAnsi="Arial" w:cs="Arial"/>
          <w:color w:val="auto"/>
        </w:rPr>
        <w:t xml:space="preserve"> </w:t>
      </w:r>
    </w:p>
    <w:p w14:paraId="064D49DA" w14:textId="40CB8218" w:rsidR="00F271B6" w:rsidRDefault="00C808E8">
      <w:pPr>
        <w:pStyle w:val="Default"/>
        <w:numPr>
          <w:ilvl w:val="0"/>
          <w:numId w:val="30"/>
        </w:numPr>
        <w:ind w:left="851"/>
        <w:jc w:val="both"/>
        <w:rPr>
          <w:rFonts w:ascii="Arial" w:hAnsi="Arial" w:cs="Arial"/>
          <w:color w:val="auto"/>
        </w:rPr>
        <w:pPrChange w:id="69" w:author="Jastrzębowska Marta" w:date="2025-01-14T14:02:00Z">
          <w:pPr>
            <w:pStyle w:val="Default"/>
            <w:numPr>
              <w:numId w:val="36"/>
            </w:numPr>
            <w:ind w:left="851" w:hanging="360"/>
            <w:jc w:val="both"/>
          </w:pPr>
        </w:pPrChange>
      </w:pPr>
      <w:r w:rsidRPr="00283D20">
        <w:rPr>
          <w:rFonts w:ascii="Arial" w:hAnsi="Arial" w:cs="Arial"/>
          <w:color w:val="auto"/>
        </w:rPr>
        <w:t>roboty budowlane</w:t>
      </w:r>
      <w:r w:rsidR="00E32FB7" w:rsidRPr="00283D20">
        <w:rPr>
          <w:rFonts w:ascii="Arial" w:hAnsi="Arial" w:cs="Arial"/>
          <w:color w:val="auto"/>
        </w:rPr>
        <w:t>j</w:t>
      </w:r>
      <w:r w:rsidRPr="00283D20">
        <w:rPr>
          <w:rFonts w:ascii="Arial" w:hAnsi="Arial" w:cs="Arial"/>
          <w:color w:val="auto"/>
        </w:rPr>
        <w:t xml:space="preserve"> w całości</w:t>
      </w:r>
      <w:r w:rsidR="00C970EC" w:rsidRPr="00283D20">
        <w:rPr>
          <w:rFonts w:ascii="Arial" w:hAnsi="Arial" w:cs="Arial"/>
          <w:color w:val="auto"/>
        </w:rPr>
        <w:t xml:space="preserve"> oraz zgłosić gotowość robót budowlanych do </w:t>
      </w:r>
      <w:r w:rsidR="00C970EC" w:rsidRPr="00283D20">
        <w:rPr>
          <w:rFonts w:ascii="Arial" w:hAnsi="Arial" w:cs="Arial"/>
          <w:b/>
          <w:color w:val="auto"/>
        </w:rPr>
        <w:t xml:space="preserve">odbioru końcowego </w:t>
      </w:r>
      <w:r w:rsidR="00E32FB7" w:rsidRPr="00283D20">
        <w:rPr>
          <w:rFonts w:ascii="Arial" w:hAnsi="Arial" w:cs="Arial"/>
          <w:b/>
          <w:bCs/>
          <w:color w:val="auto"/>
        </w:rPr>
        <w:t>do</w:t>
      </w:r>
      <w:r w:rsidR="00EC4C6D" w:rsidRPr="00283D20">
        <w:rPr>
          <w:rFonts w:ascii="Arial" w:hAnsi="Arial" w:cs="Arial"/>
          <w:b/>
          <w:bCs/>
          <w:color w:val="auto"/>
        </w:rPr>
        <w:t xml:space="preserve"> </w:t>
      </w:r>
      <w:ins w:id="70" w:author="Jastrzębowska Marta" w:date="2025-01-15T10:57:00Z">
        <w:r w:rsidR="008B6626">
          <w:rPr>
            <w:rFonts w:ascii="Arial" w:hAnsi="Arial" w:cs="Arial"/>
            <w:b/>
            <w:color w:val="auto"/>
          </w:rPr>
          <w:t>5</w:t>
        </w:r>
      </w:ins>
      <w:bookmarkStart w:id="71" w:name="_GoBack"/>
      <w:bookmarkEnd w:id="71"/>
      <w:del w:id="72" w:author="Jastrzębowska Marta" w:date="2025-01-15T10:57:00Z">
        <w:r w:rsidR="00807D00" w:rsidRPr="00283D20" w:rsidDel="008B6626">
          <w:rPr>
            <w:rFonts w:ascii="Arial" w:hAnsi="Arial" w:cs="Arial"/>
            <w:b/>
            <w:color w:val="auto"/>
          </w:rPr>
          <w:delText>4</w:delText>
        </w:r>
      </w:del>
      <w:r w:rsidR="00807D00" w:rsidRPr="00283D20">
        <w:rPr>
          <w:rFonts w:ascii="Arial" w:hAnsi="Arial" w:cs="Arial"/>
          <w:b/>
          <w:color w:val="auto"/>
        </w:rPr>
        <w:t xml:space="preserve"> miesięcy licząc od dnia zawarcia umowy</w:t>
      </w:r>
      <w:r w:rsidR="00807D00" w:rsidRPr="00283D20">
        <w:rPr>
          <w:rFonts w:ascii="Arial" w:hAnsi="Arial" w:cs="Arial"/>
          <w:color w:val="auto"/>
        </w:rPr>
        <w:t>.</w:t>
      </w:r>
    </w:p>
    <w:p w14:paraId="6B337852" w14:textId="66462D6B" w:rsidR="00194217" w:rsidRPr="00283D20" w:rsidRDefault="00194217" w:rsidP="00213D05">
      <w:pPr>
        <w:pStyle w:val="Default"/>
        <w:ind w:left="567"/>
        <w:jc w:val="both"/>
        <w:rPr>
          <w:rFonts w:ascii="Arial" w:hAnsi="Arial" w:cs="Arial"/>
          <w:color w:val="auto"/>
        </w:rPr>
      </w:pPr>
      <w:r>
        <w:rPr>
          <w:rFonts w:ascii="Arial" w:hAnsi="Arial" w:cs="Arial"/>
          <w:bCs/>
        </w:rPr>
        <w:t>Za prawidłowo zgłoszoną gotowość do odbioru końcowego uznaje się przekazanie informacji, w wyniku której nie stwierdzono w trakcie odbioru końcowego występowania wad istotnych</w:t>
      </w:r>
    </w:p>
    <w:p w14:paraId="04849320" w14:textId="5478C9EE"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lastRenderedPageBreak/>
        <w:t xml:space="preserve">Wykonawca jest odpowiedzialny za prawidłową jakość wykonania robót budowlanych oraz za zgodność ich przeprowadzenia ze sztuką budowlaną, dokumentacją techniczną, poleceniami Zamawiającego lub inspektora </w:t>
      </w:r>
      <w:r w:rsidR="001D343B" w:rsidRPr="00283D20">
        <w:rPr>
          <w:rFonts w:ascii="Arial" w:hAnsi="Arial" w:cs="Arial"/>
        </w:rPr>
        <w:t>TUN</w:t>
      </w:r>
      <w:r w:rsidR="00017DC6" w:rsidRPr="00283D20">
        <w:rPr>
          <w:rFonts w:ascii="Arial" w:hAnsi="Arial" w:cs="Arial"/>
        </w:rPr>
        <w:t xml:space="preserve"> /inspektora nadzoru</w:t>
      </w:r>
      <w:r w:rsidRPr="00283D20">
        <w:rPr>
          <w:rFonts w:ascii="Arial" w:hAnsi="Arial" w:cs="Arial"/>
        </w:rPr>
        <w:t xml:space="preserve">. Polecenia inspektora </w:t>
      </w:r>
      <w:r w:rsidR="001D343B" w:rsidRPr="00283D20">
        <w:rPr>
          <w:rFonts w:ascii="Arial" w:hAnsi="Arial" w:cs="Arial"/>
        </w:rPr>
        <w:t>TUN</w:t>
      </w:r>
      <w:r w:rsidR="00017DC6" w:rsidRPr="00283D20">
        <w:rPr>
          <w:rFonts w:ascii="Arial" w:hAnsi="Arial" w:cs="Arial"/>
        </w:rPr>
        <w:t>/inspektora nadzoru</w:t>
      </w:r>
      <w:r w:rsidRPr="00283D20">
        <w:rPr>
          <w:rFonts w:ascii="Arial" w:hAnsi="Arial" w:cs="Arial"/>
        </w:rPr>
        <w:t xml:space="preserve"> dotyczące realizacji robót będą wykonywane przez Wykonawcę nie później niż w czasie wyznaczonym </w:t>
      </w:r>
      <w:r w:rsidR="001D343B" w:rsidRPr="00283D20">
        <w:rPr>
          <w:rFonts w:ascii="Arial" w:hAnsi="Arial" w:cs="Arial"/>
        </w:rPr>
        <w:t>przez inspektora TUN</w:t>
      </w:r>
      <w:r w:rsidR="00017DC6" w:rsidRPr="00283D20">
        <w:rPr>
          <w:rFonts w:ascii="Arial" w:hAnsi="Arial" w:cs="Arial"/>
        </w:rPr>
        <w:t>/ inspektora nadzoru</w:t>
      </w:r>
      <w:r w:rsidR="0099073A" w:rsidRPr="00283D20">
        <w:rPr>
          <w:rFonts w:ascii="Arial" w:hAnsi="Arial" w:cs="Arial"/>
        </w:rPr>
        <w:t xml:space="preserve">, </w:t>
      </w:r>
      <w:r w:rsidRPr="00283D20">
        <w:rPr>
          <w:rFonts w:ascii="Arial" w:hAnsi="Arial" w:cs="Arial"/>
        </w:rPr>
        <w:t xml:space="preserve">pod </w:t>
      </w:r>
      <w:r w:rsidR="003F5065">
        <w:rPr>
          <w:rFonts w:ascii="Arial" w:hAnsi="Arial" w:cs="Arial"/>
        </w:rPr>
        <w:t>rygorem</w:t>
      </w:r>
      <w:r w:rsidR="003F5065" w:rsidRPr="00283D20">
        <w:rPr>
          <w:rFonts w:ascii="Arial" w:hAnsi="Arial" w:cs="Arial"/>
        </w:rPr>
        <w:t xml:space="preserve"> </w:t>
      </w:r>
      <w:r w:rsidR="0099073A" w:rsidRPr="00283D20">
        <w:rPr>
          <w:rFonts w:ascii="Arial" w:hAnsi="Arial" w:cs="Arial"/>
        </w:rPr>
        <w:t xml:space="preserve">wstrzymania </w:t>
      </w:r>
      <w:r w:rsidRPr="00283D20">
        <w:rPr>
          <w:rFonts w:ascii="Arial" w:hAnsi="Arial" w:cs="Arial"/>
        </w:rPr>
        <w:t>robót. Skutki finansowe</w:t>
      </w:r>
      <w:r w:rsidR="0036604B" w:rsidRPr="00283D20">
        <w:rPr>
          <w:rFonts w:ascii="Arial" w:hAnsi="Arial" w:cs="Arial"/>
        </w:rPr>
        <w:t xml:space="preserve"> </w:t>
      </w:r>
      <w:r w:rsidR="00485801" w:rsidRPr="00283D20">
        <w:rPr>
          <w:rFonts w:ascii="Arial" w:hAnsi="Arial" w:cs="Arial"/>
        </w:rPr>
        <w:t>z tytułu wstrzymania</w:t>
      </w:r>
      <w:r w:rsidR="008958FB" w:rsidRPr="00283D20">
        <w:rPr>
          <w:rFonts w:ascii="Arial" w:hAnsi="Arial" w:cs="Arial"/>
        </w:rPr>
        <w:t xml:space="preserve"> </w:t>
      </w:r>
      <w:r w:rsidRPr="00283D20">
        <w:rPr>
          <w:rFonts w:ascii="Arial" w:hAnsi="Arial" w:cs="Arial"/>
        </w:rPr>
        <w:t xml:space="preserve">robót </w:t>
      </w:r>
      <w:r w:rsidR="003B4414" w:rsidRPr="00283D20">
        <w:rPr>
          <w:rFonts w:ascii="Arial" w:hAnsi="Arial" w:cs="Arial"/>
        </w:rPr>
        <w:br/>
      </w:r>
      <w:r w:rsidRPr="00283D20">
        <w:rPr>
          <w:rFonts w:ascii="Arial" w:hAnsi="Arial" w:cs="Arial"/>
        </w:rPr>
        <w:t>w sytuacji</w:t>
      </w:r>
      <w:r w:rsidR="0099073A" w:rsidRPr="00283D20">
        <w:rPr>
          <w:rFonts w:ascii="Arial" w:hAnsi="Arial" w:cs="Arial"/>
        </w:rPr>
        <w:t>, o której mowa w zdaniu poprzednim,</w:t>
      </w:r>
      <w:r w:rsidRPr="00283D20">
        <w:rPr>
          <w:rFonts w:ascii="Arial" w:hAnsi="Arial" w:cs="Arial"/>
        </w:rPr>
        <w:t xml:space="preserve"> ponosi Wykonawca. </w:t>
      </w:r>
    </w:p>
    <w:p w14:paraId="6D0CF323" w14:textId="301C1840"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W przypadku, gdy dostarczone przez Wykonawcę materiały lub wykonane roboty budowlane nie będą zgod</w:t>
      </w:r>
      <w:r w:rsidR="002727D3" w:rsidRPr="00283D20">
        <w:rPr>
          <w:rFonts w:ascii="Arial" w:hAnsi="Arial" w:cs="Arial"/>
        </w:rPr>
        <w:t>ne z dokumentacją projektową i</w:t>
      </w:r>
      <w:r w:rsidRPr="00283D20">
        <w:rPr>
          <w:rFonts w:ascii="Arial" w:hAnsi="Arial" w:cs="Arial"/>
        </w:rPr>
        <w:t xml:space="preserve"> specyfikacją techniczną</w:t>
      </w:r>
      <w:r w:rsidR="00B26932" w:rsidRPr="00283D20">
        <w:rPr>
          <w:rFonts w:ascii="Arial" w:hAnsi="Arial" w:cs="Arial"/>
        </w:rPr>
        <w:t xml:space="preserve"> </w:t>
      </w:r>
      <w:r w:rsidRPr="00283D20">
        <w:rPr>
          <w:rFonts w:ascii="Arial" w:hAnsi="Arial" w:cs="Arial"/>
        </w:rPr>
        <w:t>i będą miały wpływ na niezadowalającą jakość robót budowlanych, to materiały takie muszą zostać zastąpione in</w:t>
      </w:r>
      <w:r w:rsidR="0099073A" w:rsidRPr="00283D20">
        <w:rPr>
          <w:rFonts w:ascii="Arial" w:hAnsi="Arial" w:cs="Arial"/>
        </w:rPr>
        <w:t>nymi materiałami, a budowle nie</w:t>
      </w:r>
      <w:r w:rsidRPr="00283D20">
        <w:rPr>
          <w:rFonts w:ascii="Arial" w:hAnsi="Arial" w:cs="Arial"/>
        </w:rPr>
        <w:t xml:space="preserve">spełniające wymagań, winny zostać rozebrane </w:t>
      </w:r>
      <w:r w:rsidR="003B4414" w:rsidRPr="00283D20">
        <w:rPr>
          <w:rFonts w:ascii="Arial" w:hAnsi="Arial" w:cs="Arial"/>
        </w:rPr>
        <w:br/>
      </w:r>
      <w:r w:rsidRPr="00283D20">
        <w:rPr>
          <w:rFonts w:ascii="Arial" w:hAnsi="Arial" w:cs="Arial"/>
        </w:rPr>
        <w:t xml:space="preserve">i wykonane ponownie na koszt Wykonawcy. </w:t>
      </w:r>
    </w:p>
    <w:p w14:paraId="24D86E9E" w14:textId="70AA85CA" w:rsidR="00934591" w:rsidRPr="00283D20" w:rsidRDefault="00F76234" w:rsidP="00213D05">
      <w:pPr>
        <w:numPr>
          <w:ilvl w:val="0"/>
          <w:numId w:val="1"/>
        </w:numPr>
        <w:ind w:left="567" w:hanging="567"/>
        <w:jc w:val="both"/>
        <w:rPr>
          <w:rFonts w:ascii="Arial" w:hAnsi="Arial" w:cs="Arial"/>
        </w:rPr>
      </w:pPr>
      <w:r w:rsidRPr="00283D20">
        <w:rPr>
          <w:rFonts w:ascii="Arial" w:hAnsi="Arial" w:cs="Arial"/>
        </w:rPr>
        <w:t>Zamawiający zapewni</w:t>
      </w:r>
      <w:r w:rsidR="000777EE" w:rsidRPr="00283D20">
        <w:rPr>
          <w:rFonts w:ascii="Arial" w:hAnsi="Arial" w:cs="Arial"/>
        </w:rPr>
        <w:t xml:space="preserve"> na koszt Wykonawcy</w:t>
      </w:r>
      <w:r w:rsidRPr="00283D20">
        <w:rPr>
          <w:rFonts w:ascii="Arial" w:hAnsi="Arial" w:cs="Arial"/>
        </w:rPr>
        <w:t xml:space="preserve"> możliwość poboru energii elektrycznej,</w:t>
      </w:r>
      <w:r w:rsidR="00C10AC1" w:rsidRPr="00283D20">
        <w:rPr>
          <w:rFonts w:ascii="Arial" w:hAnsi="Arial" w:cs="Arial"/>
        </w:rPr>
        <w:t xml:space="preserve"> wody </w:t>
      </w:r>
      <w:r w:rsidRPr="00283D20">
        <w:rPr>
          <w:rFonts w:ascii="Arial" w:hAnsi="Arial" w:cs="Arial"/>
        </w:rPr>
        <w:t>i odprowadzania ścieków, do celów socjalnych i na potrzeby</w:t>
      </w:r>
      <w:r w:rsidR="00687702" w:rsidRPr="00283D20">
        <w:rPr>
          <w:rFonts w:ascii="Arial" w:hAnsi="Arial" w:cs="Arial"/>
        </w:rPr>
        <w:t xml:space="preserve"> wykonania zadania wynikającego</w:t>
      </w:r>
      <w:r w:rsidR="007301C2" w:rsidRPr="00283D20">
        <w:rPr>
          <w:rFonts w:ascii="Arial" w:hAnsi="Arial" w:cs="Arial"/>
        </w:rPr>
        <w:t xml:space="preserve"> </w:t>
      </w:r>
      <w:r w:rsidRPr="00283D20">
        <w:rPr>
          <w:rFonts w:ascii="Arial" w:hAnsi="Arial" w:cs="Arial"/>
        </w:rPr>
        <w:t xml:space="preserve">z </w:t>
      </w:r>
      <w:r w:rsidR="00FC49E3" w:rsidRPr="00283D20">
        <w:rPr>
          <w:rFonts w:ascii="Arial" w:hAnsi="Arial" w:cs="Arial"/>
        </w:rPr>
        <w:t>Umowy</w:t>
      </w:r>
      <w:r w:rsidRPr="00283D20">
        <w:rPr>
          <w:rFonts w:ascii="Arial" w:hAnsi="Arial" w:cs="Arial"/>
        </w:rPr>
        <w:t>.</w:t>
      </w:r>
    </w:p>
    <w:p w14:paraId="1E186244" w14:textId="5DB17668" w:rsidR="00934591" w:rsidRPr="00283D20" w:rsidRDefault="005B3A63" w:rsidP="00213D05">
      <w:pPr>
        <w:numPr>
          <w:ilvl w:val="0"/>
          <w:numId w:val="1"/>
        </w:numPr>
        <w:ind w:left="567" w:hanging="567"/>
        <w:jc w:val="both"/>
        <w:rPr>
          <w:rFonts w:ascii="Arial" w:hAnsi="Arial" w:cs="Arial"/>
        </w:rPr>
      </w:pPr>
      <w:r w:rsidRPr="00283D20">
        <w:rPr>
          <w:rFonts w:ascii="Arial" w:hAnsi="Arial" w:cs="Arial"/>
        </w:rPr>
        <w:t xml:space="preserve">Okresem rozliczeniowym (w zakresie energii elektrycznej) jest czas realizacji umowy. </w:t>
      </w:r>
      <w:r w:rsidR="00883368" w:rsidRPr="00283D20">
        <w:rPr>
          <w:rFonts w:ascii="Arial" w:hAnsi="Arial" w:cs="Arial"/>
        </w:rPr>
        <w:t xml:space="preserve">Rozliczenie </w:t>
      </w:r>
      <w:r w:rsidRPr="00283D20">
        <w:rPr>
          <w:rFonts w:ascii="Arial" w:hAnsi="Arial" w:cs="Arial"/>
        </w:rPr>
        <w:t>za zużytą energię elektryczną nastąpi w oparciu o</w:t>
      </w:r>
      <w:r w:rsidR="001C3194" w:rsidRPr="00283D20">
        <w:rPr>
          <w:rFonts w:ascii="Arial" w:hAnsi="Arial" w:cs="Arial"/>
        </w:rPr>
        <w:t> </w:t>
      </w:r>
      <w:r w:rsidRPr="00283D20">
        <w:rPr>
          <w:rFonts w:ascii="Arial" w:hAnsi="Arial" w:cs="Arial"/>
        </w:rPr>
        <w:t>fakturę VAT wystawioną przez RZI</w:t>
      </w:r>
      <w:r w:rsidR="00017DC6" w:rsidRPr="00283D20">
        <w:rPr>
          <w:rFonts w:ascii="Arial" w:hAnsi="Arial" w:cs="Arial"/>
        </w:rPr>
        <w:t xml:space="preserve"> </w:t>
      </w:r>
      <w:r w:rsidR="007A5C53" w:rsidRPr="00283D20">
        <w:rPr>
          <w:rFonts w:ascii="Arial" w:hAnsi="Arial" w:cs="Arial"/>
          <w:b/>
        </w:rPr>
        <w:t>Wrocław</w:t>
      </w:r>
      <w:r w:rsidR="000777EE" w:rsidRPr="00283D20">
        <w:rPr>
          <w:rFonts w:ascii="Arial" w:hAnsi="Arial" w:cs="Arial"/>
          <w:b/>
        </w:rPr>
        <w:t xml:space="preserve">. </w:t>
      </w:r>
    </w:p>
    <w:p w14:paraId="287E8D64" w14:textId="7575313D" w:rsidR="005B3A63" w:rsidRPr="00283D20" w:rsidRDefault="00934591" w:rsidP="00213D05">
      <w:pPr>
        <w:numPr>
          <w:ilvl w:val="0"/>
          <w:numId w:val="1"/>
        </w:numPr>
        <w:ind w:left="567" w:hanging="567"/>
        <w:jc w:val="both"/>
        <w:rPr>
          <w:rFonts w:ascii="Arial" w:hAnsi="Arial" w:cs="Arial"/>
        </w:rPr>
      </w:pPr>
      <w:r w:rsidRPr="00283D20">
        <w:rPr>
          <w:rFonts w:ascii="Arial" w:hAnsi="Arial" w:cs="Arial"/>
        </w:rPr>
        <w:t xml:space="preserve">Rozliczenie </w:t>
      </w:r>
      <w:r w:rsidR="005B3A63" w:rsidRPr="00283D20">
        <w:rPr>
          <w:rFonts w:ascii="Arial" w:hAnsi="Arial" w:cs="Arial"/>
        </w:rPr>
        <w:t>z Zamawiającym pobranej przez Wykona</w:t>
      </w:r>
      <w:r w:rsidR="001C3194" w:rsidRPr="00283D20">
        <w:rPr>
          <w:rFonts w:ascii="Arial" w:hAnsi="Arial" w:cs="Arial"/>
        </w:rPr>
        <w:t xml:space="preserve">wcę </w:t>
      </w:r>
      <w:r w:rsidR="005B3A63" w:rsidRPr="00283D20">
        <w:rPr>
          <w:rFonts w:ascii="Arial" w:hAnsi="Arial" w:cs="Arial"/>
        </w:rPr>
        <w:t>wody</w:t>
      </w:r>
      <w:r w:rsidR="00B26932" w:rsidRPr="00283D20">
        <w:rPr>
          <w:rFonts w:ascii="Arial" w:hAnsi="Arial" w:cs="Arial"/>
        </w:rPr>
        <w:t xml:space="preserve"> </w:t>
      </w:r>
      <w:r w:rsidR="005B3A63" w:rsidRPr="00283D20">
        <w:rPr>
          <w:rFonts w:ascii="Arial" w:hAnsi="Arial" w:cs="Arial"/>
        </w:rPr>
        <w:t>i</w:t>
      </w:r>
      <w:r w:rsidR="001C3194" w:rsidRPr="00283D20">
        <w:rPr>
          <w:rFonts w:ascii="Arial" w:hAnsi="Arial" w:cs="Arial"/>
        </w:rPr>
        <w:t> </w:t>
      </w:r>
      <w:r w:rsidRPr="00283D20">
        <w:rPr>
          <w:rFonts w:ascii="Arial" w:hAnsi="Arial" w:cs="Arial"/>
        </w:rPr>
        <w:t xml:space="preserve">odprowadzania ścieków </w:t>
      </w:r>
      <w:r w:rsidR="005B3A63" w:rsidRPr="00283D20">
        <w:rPr>
          <w:rFonts w:ascii="Arial" w:hAnsi="Arial" w:cs="Arial"/>
        </w:rPr>
        <w:t>do celów socjalnych i na potrzeby wykonania zadania wynikającego</w:t>
      </w:r>
      <w:r w:rsidR="007301C2" w:rsidRPr="00283D20">
        <w:rPr>
          <w:rFonts w:ascii="Arial" w:hAnsi="Arial" w:cs="Arial"/>
        </w:rPr>
        <w:t xml:space="preserve"> </w:t>
      </w:r>
      <w:r w:rsidR="005B3A63" w:rsidRPr="00283D20">
        <w:rPr>
          <w:rFonts w:ascii="Arial" w:hAnsi="Arial" w:cs="Arial"/>
        </w:rPr>
        <w:t>z umowy nastąpi na następujących zasadach:</w:t>
      </w:r>
    </w:p>
    <w:p w14:paraId="02A89C2A" w14:textId="285A3116" w:rsidR="00907BA7" w:rsidRPr="00283D20" w:rsidRDefault="00907BA7" w:rsidP="00213D05">
      <w:pPr>
        <w:tabs>
          <w:tab w:val="left" w:pos="993"/>
          <w:tab w:val="left" w:pos="1418"/>
          <w:tab w:val="left" w:pos="1560"/>
        </w:tabs>
        <w:ind w:left="993"/>
        <w:jc w:val="both"/>
        <w:rPr>
          <w:rFonts w:ascii="Arial" w:hAnsi="Arial" w:cs="Arial"/>
        </w:rPr>
      </w:pPr>
      <w:r w:rsidRPr="00283D20">
        <w:rPr>
          <w:rFonts w:ascii="Arial" w:hAnsi="Arial" w:cs="Arial"/>
        </w:rPr>
        <w:t>- na cele socjalne - rozliczenie na podstawie rzec</w:t>
      </w:r>
      <w:r w:rsidR="001C3194" w:rsidRPr="00283D20">
        <w:rPr>
          <w:rFonts w:ascii="Arial" w:hAnsi="Arial" w:cs="Arial"/>
        </w:rPr>
        <w:t xml:space="preserve">zywistego zużycia wyliczane na </w:t>
      </w:r>
      <w:r w:rsidRPr="00283D20">
        <w:rPr>
          <w:rFonts w:ascii="Arial" w:hAnsi="Arial" w:cs="Arial"/>
        </w:rPr>
        <w:t>podstawie odczytu z podlicznika/ów lub na podst</w:t>
      </w:r>
      <w:r w:rsidR="007301C2" w:rsidRPr="00283D20">
        <w:rPr>
          <w:rFonts w:ascii="Arial" w:hAnsi="Arial" w:cs="Arial"/>
        </w:rPr>
        <w:t xml:space="preserve">awie kalkulacji kosztów zużycia </w:t>
      </w:r>
      <w:r w:rsidRPr="00283D20">
        <w:rPr>
          <w:rFonts w:ascii="Arial" w:hAnsi="Arial" w:cs="Arial"/>
        </w:rPr>
        <w:t>ustalonej przez Zamawiającego,</w:t>
      </w:r>
    </w:p>
    <w:p w14:paraId="197BA711" w14:textId="340091BF" w:rsidR="00907BA7" w:rsidRPr="00283D20" w:rsidRDefault="00907BA7" w:rsidP="00213D05">
      <w:pPr>
        <w:tabs>
          <w:tab w:val="left" w:pos="993"/>
          <w:tab w:val="left" w:pos="1276"/>
          <w:tab w:val="left" w:pos="1418"/>
        </w:tabs>
        <w:ind w:left="993"/>
        <w:jc w:val="both"/>
        <w:rPr>
          <w:rFonts w:ascii="Arial" w:hAnsi="Arial" w:cs="Arial"/>
        </w:rPr>
      </w:pPr>
      <w:r w:rsidRPr="00283D20">
        <w:rPr>
          <w:rFonts w:ascii="Arial" w:hAnsi="Arial" w:cs="Arial"/>
        </w:rPr>
        <w:t xml:space="preserve">- na cele technologiczne/remontowe - rozliczenie na podstawie rzeczywistego zużycia </w:t>
      </w:r>
      <w:r w:rsidR="00B8628E" w:rsidRPr="00283D20">
        <w:rPr>
          <w:rFonts w:ascii="Arial" w:hAnsi="Arial" w:cs="Arial"/>
        </w:rPr>
        <w:tab/>
        <w:t xml:space="preserve">wyliczane </w:t>
      </w:r>
      <w:r w:rsidR="001C3194" w:rsidRPr="00283D20">
        <w:rPr>
          <w:rFonts w:ascii="Arial" w:hAnsi="Arial" w:cs="Arial"/>
        </w:rPr>
        <w:t xml:space="preserve">na podstawie odczytu </w:t>
      </w:r>
      <w:r w:rsidRPr="00283D20">
        <w:rPr>
          <w:rFonts w:ascii="Arial" w:hAnsi="Arial" w:cs="Arial"/>
        </w:rPr>
        <w:t>z</w:t>
      </w:r>
      <w:r w:rsidR="001C3194" w:rsidRPr="00283D20">
        <w:rPr>
          <w:rFonts w:ascii="Arial" w:hAnsi="Arial" w:cs="Arial"/>
        </w:rPr>
        <w:t> </w:t>
      </w:r>
      <w:r w:rsidRPr="00283D20">
        <w:rPr>
          <w:rFonts w:ascii="Arial" w:hAnsi="Arial" w:cs="Arial"/>
        </w:rPr>
        <w:t>podlicznika/ów</w:t>
      </w:r>
      <w:r w:rsidR="00B26932" w:rsidRPr="00283D20">
        <w:rPr>
          <w:rFonts w:ascii="Arial" w:hAnsi="Arial" w:cs="Arial"/>
        </w:rPr>
        <w:t xml:space="preserve"> lub na podstawie dokumentacji </w:t>
      </w:r>
      <w:r w:rsidRPr="00283D20">
        <w:rPr>
          <w:rFonts w:ascii="Arial" w:hAnsi="Arial" w:cs="Arial"/>
        </w:rPr>
        <w:t>technicznej (kosztorys).</w:t>
      </w:r>
    </w:p>
    <w:p w14:paraId="37C4E64F" w14:textId="6CB57AF3" w:rsidR="00907BA7" w:rsidRPr="00283D20" w:rsidRDefault="00907BA7" w:rsidP="00213D05">
      <w:pPr>
        <w:ind w:left="567"/>
        <w:jc w:val="both"/>
        <w:rPr>
          <w:rFonts w:ascii="Arial" w:hAnsi="Arial" w:cs="Arial"/>
        </w:rPr>
      </w:pPr>
      <w:r w:rsidRPr="00283D20">
        <w:rPr>
          <w:rFonts w:ascii="Arial" w:hAnsi="Arial" w:cs="Arial"/>
        </w:rPr>
        <w:t>Ostateczny sposób rozliczania w zakresie mediów komunalnych zostanie określony przy przekazaniu placu budowy i wpisany w protokół przekazania placu budowy. Rozliczenia za zu</w:t>
      </w:r>
      <w:r w:rsidR="007A06E7" w:rsidRPr="00283D20">
        <w:rPr>
          <w:rFonts w:ascii="Arial" w:hAnsi="Arial" w:cs="Arial"/>
        </w:rPr>
        <w:t>żytą wodę</w:t>
      </w:r>
      <w:r w:rsidR="001C3194" w:rsidRPr="00283D20">
        <w:rPr>
          <w:rFonts w:ascii="Arial" w:hAnsi="Arial" w:cs="Arial"/>
        </w:rPr>
        <w:t xml:space="preserve"> </w:t>
      </w:r>
      <w:r w:rsidRPr="00283D20">
        <w:rPr>
          <w:rFonts w:ascii="Arial" w:hAnsi="Arial" w:cs="Arial"/>
        </w:rPr>
        <w:t xml:space="preserve">i odprowadzone ścieki będą dokonywane w oparciu </w:t>
      </w:r>
      <w:r w:rsidR="00B26932" w:rsidRPr="00283D20">
        <w:rPr>
          <w:rFonts w:ascii="Arial" w:hAnsi="Arial" w:cs="Arial"/>
        </w:rPr>
        <w:t xml:space="preserve"> </w:t>
      </w:r>
      <w:r w:rsidRPr="00283D20">
        <w:rPr>
          <w:rFonts w:ascii="Arial" w:hAnsi="Arial" w:cs="Arial"/>
        </w:rPr>
        <w:t xml:space="preserve">o rachunek wystawiany przez </w:t>
      </w:r>
      <w:r w:rsidR="000777EE" w:rsidRPr="00283D20">
        <w:rPr>
          <w:rFonts w:ascii="Arial" w:hAnsi="Arial" w:cs="Arial"/>
        </w:rPr>
        <w:t>Zamawiającego</w:t>
      </w:r>
      <w:r w:rsidRPr="00283D20">
        <w:rPr>
          <w:rFonts w:ascii="Arial" w:hAnsi="Arial" w:cs="Arial"/>
        </w:rPr>
        <w:t>.</w:t>
      </w:r>
    </w:p>
    <w:p w14:paraId="17C438D9" w14:textId="633392C8"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 xml:space="preserve">Od dnia protokolarnego odbioru terenu </w:t>
      </w:r>
      <w:r w:rsidR="001C3194" w:rsidRPr="00283D20">
        <w:rPr>
          <w:rFonts w:ascii="Arial" w:hAnsi="Arial" w:cs="Arial"/>
        </w:rPr>
        <w:t>budowy</w:t>
      </w:r>
      <w:r w:rsidRPr="00283D20">
        <w:rPr>
          <w:rFonts w:ascii="Arial" w:hAnsi="Arial" w:cs="Arial"/>
        </w:rPr>
        <w:t xml:space="preserve"> Wykonawca ponosi wyłączną odpowiedzialność za wszelkie szkody wyrządzone Zamawiającemu </w:t>
      </w:r>
      <w:r w:rsidR="003F72F4" w:rsidRPr="00283D20">
        <w:rPr>
          <w:rFonts w:ascii="Arial" w:hAnsi="Arial" w:cs="Arial"/>
        </w:rPr>
        <w:br/>
      </w:r>
      <w:r w:rsidRPr="00283D20">
        <w:rPr>
          <w:rFonts w:ascii="Arial" w:hAnsi="Arial" w:cs="Arial"/>
        </w:rPr>
        <w:t>i osobom trzecim oraz stan bhp, ppoż.</w:t>
      </w:r>
      <w:r w:rsidR="00363D29" w:rsidRPr="00283D20">
        <w:rPr>
          <w:rFonts w:ascii="Arial" w:hAnsi="Arial" w:cs="Arial"/>
        </w:rPr>
        <w:t xml:space="preserve"> </w:t>
      </w:r>
      <w:r w:rsidRPr="00283D20">
        <w:rPr>
          <w:rFonts w:ascii="Arial" w:hAnsi="Arial" w:cs="Arial"/>
        </w:rPr>
        <w:t>i sanitarny.</w:t>
      </w:r>
    </w:p>
    <w:p w14:paraId="7F241988" w14:textId="58686BF5"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Złom (stal, żeliwo, metale kolorowe) oraz inne materiały z demontażu zakwalifikowane przez inspektor</w:t>
      </w:r>
      <w:r w:rsidR="00017DC6" w:rsidRPr="00283D20">
        <w:rPr>
          <w:rFonts w:ascii="Arial" w:hAnsi="Arial" w:cs="Arial"/>
        </w:rPr>
        <w:t>a</w:t>
      </w:r>
      <w:r w:rsidRPr="00283D20">
        <w:rPr>
          <w:rFonts w:ascii="Arial" w:hAnsi="Arial" w:cs="Arial"/>
        </w:rPr>
        <w:t xml:space="preserve"> </w:t>
      </w:r>
      <w:r w:rsidR="001D343B" w:rsidRPr="00283D20">
        <w:rPr>
          <w:rFonts w:ascii="Arial" w:hAnsi="Arial" w:cs="Arial"/>
        </w:rPr>
        <w:t>TUN</w:t>
      </w:r>
      <w:r w:rsidR="00017DC6" w:rsidRPr="00283D20">
        <w:rPr>
          <w:rFonts w:ascii="Arial" w:hAnsi="Arial" w:cs="Arial"/>
        </w:rPr>
        <w:t>/ inspektora nadzoru</w:t>
      </w:r>
      <w:r w:rsidRPr="00283D20">
        <w:rPr>
          <w:rFonts w:ascii="Arial" w:hAnsi="Arial" w:cs="Arial"/>
        </w:rPr>
        <w:t xml:space="preserve"> Wykonawca przekaże protokolarnie do </w:t>
      </w:r>
      <w:r w:rsidR="00F66C9C" w:rsidRPr="00283D20">
        <w:rPr>
          <w:rFonts w:ascii="Arial" w:hAnsi="Arial" w:cs="Arial"/>
        </w:rPr>
        <w:t xml:space="preserve">właściwej </w:t>
      </w:r>
      <w:r w:rsidRPr="00283D20">
        <w:rPr>
          <w:rFonts w:ascii="Arial" w:hAnsi="Arial" w:cs="Arial"/>
        </w:rPr>
        <w:t>Sekcji Obs</w:t>
      </w:r>
      <w:r w:rsidR="00F549E5" w:rsidRPr="00283D20">
        <w:rPr>
          <w:rFonts w:ascii="Arial" w:hAnsi="Arial" w:cs="Arial"/>
        </w:rPr>
        <w:t>ługi</w:t>
      </w:r>
      <w:r w:rsidR="00E32FE3" w:rsidRPr="00283D20">
        <w:rPr>
          <w:rFonts w:ascii="Arial" w:hAnsi="Arial" w:cs="Arial"/>
        </w:rPr>
        <w:t xml:space="preserve"> Infrastruktury</w:t>
      </w:r>
      <w:r w:rsidR="001A4A4F" w:rsidRPr="00283D20">
        <w:rPr>
          <w:rFonts w:ascii="Arial" w:hAnsi="Arial" w:cs="Arial"/>
        </w:rPr>
        <w:t xml:space="preserve"> </w:t>
      </w:r>
      <w:r w:rsidR="00835E8D" w:rsidRPr="00283D20">
        <w:rPr>
          <w:rFonts w:ascii="Arial" w:hAnsi="Arial" w:cs="Arial"/>
        </w:rPr>
        <w:t xml:space="preserve"> </w:t>
      </w:r>
      <w:r w:rsidRPr="00283D20">
        <w:rPr>
          <w:rFonts w:ascii="Arial" w:hAnsi="Arial" w:cs="Arial"/>
        </w:rPr>
        <w:t>po uprzednim przekwalifikowaniu. Pozostałe materiały</w:t>
      </w:r>
      <w:r w:rsidR="00763C01" w:rsidRPr="00283D20">
        <w:rPr>
          <w:rFonts w:ascii="Arial" w:hAnsi="Arial" w:cs="Arial"/>
        </w:rPr>
        <w:t xml:space="preserve"> </w:t>
      </w:r>
      <w:r w:rsidRPr="00283D20">
        <w:rPr>
          <w:rFonts w:ascii="Arial" w:hAnsi="Arial" w:cs="Arial"/>
        </w:rPr>
        <w:t>z demonta</w:t>
      </w:r>
      <w:r w:rsidR="001C3194" w:rsidRPr="00283D20">
        <w:rPr>
          <w:rFonts w:ascii="Arial" w:hAnsi="Arial" w:cs="Arial"/>
        </w:rPr>
        <w:t>żu stanowią własność Wykonawcy</w:t>
      </w:r>
      <w:r w:rsidRPr="00283D20">
        <w:rPr>
          <w:rFonts w:ascii="Arial" w:hAnsi="Arial" w:cs="Arial"/>
        </w:rPr>
        <w:t>.</w:t>
      </w:r>
    </w:p>
    <w:p w14:paraId="26F474E3" w14:textId="40EC5236"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Wykonawca ustali</w:t>
      </w:r>
      <w:r w:rsidR="00695E82" w:rsidRPr="00283D20">
        <w:rPr>
          <w:rFonts w:ascii="Arial" w:hAnsi="Arial" w:cs="Arial"/>
        </w:rPr>
        <w:t>,</w:t>
      </w:r>
      <w:r w:rsidRPr="00283D20">
        <w:rPr>
          <w:rFonts w:ascii="Arial" w:hAnsi="Arial" w:cs="Arial"/>
        </w:rPr>
        <w:t xml:space="preserve"> we własnym zakresie</w:t>
      </w:r>
      <w:r w:rsidR="00695E82" w:rsidRPr="00283D20">
        <w:rPr>
          <w:rFonts w:ascii="Arial" w:hAnsi="Arial" w:cs="Arial"/>
        </w:rPr>
        <w:t>,</w:t>
      </w:r>
      <w:r w:rsidRPr="00283D20">
        <w:rPr>
          <w:rFonts w:ascii="Arial" w:hAnsi="Arial" w:cs="Arial"/>
        </w:rPr>
        <w:t xml:space="preserve"> miejsce składowania gruzu, materiałów rozbiórkowych wymagających utylizacji zgodnie z przepisami prawa. Koszt transportu gruzu</w:t>
      </w:r>
      <w:r w:rsidR="00363D29" w:rsidRPr="00283D20">
        <w:rPr>
          <w:rFonts w:ascii="Arial" w:hAnsi="Arial" w:cs="Arial"/>
        </w:rPr>
        <w:t xml:space="preserve"> </w:t>
      </w:r>
      <w:r w:rsidRPr="00283D20">
        <w:rPr>
          <w:rFonts w:ascii="Arial" w:hAnsi="Arial" w:cs="Arial"/>
        </w:rPr>
        <w:t>i materiałów rozbiórkowych na miejsca składowania oraz koszt ic</w:t>
      </w:r>
      <w:r w:rsidR="009B59FC" w:rsidRPr="00283D20">
        <w:rPr>
          <w:rFonts w:ascii="Arial" w:hAnsi="Arial" w:cs="Arial"/>
        </w:rPr>
        <w:t>h składowania obciąża Wykonawcę</w:t>
      </w:r>
      <w:r w:rsidRPr="00283D20">
        <w:rPr>
          <w:rFonts w:ascii="Arial" w:hAnsi="Arial" w:cs="Arial"/>
        </w:rPr>
        <w:t>. Wybrane składowiska obligatoryjnie m</w:t>
      </w:r>
      <w:r w:rsidR="001A4A4F" w:rsidRPr="00283D20">
        <w:rPr>
          <w:rFonts w:ascii="Arial" w:hAnsi="Arial" w:cs="Arial"/>
        </w:rPr>
        <w:t>uszą posiadać stosowne koncesje</w:t>
      </w:r>
      <w:r w:rsidR="00363D29" w:rsidRPr="00283D20">
        <w:rPr>
          <w:rFonts w:ascii="Arial" w:hAnsi="Arial" w:cs="Arial"/>
        </w:rPr>
        <w:t xml:space="preserve"> </w:t>
      </w:r>
      <w:r w:rsidR="006C619B" w:rsidRPr="00283D20">
        <w:rPr>
          <w:rFonts w:ascii="Arial" w:hAnsi="Arial" w:cs="Arial"/>
        </w:rPr>
        <w:t xml:space="preserve">i zezwolenia do </w:t>
      </w:r>
      <w:r w:rsidRPr="00283D20">
        <w:rPr>
          <w:rFonts w:ascii="Arial" w:hAnsi="Arial" w:cs="Arial"/>
        </w:rPr>
        <w:t>prowadzenia takiej działalności. Wywóz gruzu i utylizację materiałów niebezpiecznych Wykonawca zrealizuje zgodnie z ustawą z dnia 27</w:t>
      </w:r>
      <w:r w:rsidR="00695E82" w:rsidRPr="00283D20">
        <w:rPr>
          <w:rFonts w:ascii="Arial" w:hAnsi="Arial" w:cs="Arial"/>
        </w:rPr>
        <w:t xml:space="preserve"> kwietnia </w:t>
      </w:r>
      <w:r w:rsidRPr="00283D20">
        <w:rPr>
          <w:rFonts w:ascii="Arial" w:hAnsi="Arial" w:cs="Arial"/>
        </w:rPr>
        <w:t>2001 r.</w:t>
      </w:r>
      <w:r w:rsidR="007C19A8" w:rsidRPr="00283D20">
        <w:rPr>
          <w:rFonts w:ascii="Arial" w:hAnsi="Arial" w:cs="Arial"/>
        </w:rPr>
        <w:t xml:space="preserve"> Prawo ochrony środowiska</w:t>
      </w:r>
      <w:r w:rsidRPr="00283D20">
        <w:rPr>
          <w:rFonts w:ascii="Arial" w:hAnsi="Arial" w:cs="Arial"/>
        </w:rPr>
        <w:t xml:space="preserve"> </w:t>
      </w:r>
      <w:r w:rsidR="002128A4" w:rsidRPr="00283D20">
        <w:rPr>
          <w:rFonts w:ascii="Arial" w:hAnsi="Arial" w:cs="Arial"/>
        </w:rPr>
        <w:t>i innymi</w:t>
      </w:r>
      <w:r w:rsidRPr="00283D20">
        <w:rPr>
          <w:rFonts w:ascii="Arial" w:hAnsi="Arial" w:cs="Arial"/>
        </w:rPr>
        <w:t xml:space="preserve"> obowiązującymi przepisami </w:t>
      </w:r>
      <w:r w:rsidR="003B4414" w:rsidRPr="00283D20">
        <w:rPr>
          <w:rFonts w:ascii="Arial" w:hAnsi="Arial" w:cs="Arial"/>
        </w:rPr>
        <w:br/>
      </w:r>
      <w:r w:rsidRPr="00283D20">
        <w:rPr>
          <w:rFonts w:ascii="Arial" w:hAnsi="Arial" w:cs="Arial"/>
        </w:rPr>
        <w:t>w tym zakresie.</w:t>
      </w:r>
    </w:p>
    <w:p w14:paraId="096755E0" w14:textId="6B38C7C1"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lastRenderedPageBreak/>
        <w:t>Wykonawca zobowiązuje się wykonać roboty budowlane korzystając</w:t>
      </w:r>
      <w:r w:rsidR="00934678" w:rsidRPr="00283D20">
        <w:rPr>
          <w:rFonts w:ascii="Arial" w:hAnsi="Arial" w:cs="Arial"/>
        </w:rPr>
        <w:t xml:space="preserve"> </w:t>
      </w:r>
      <w:r w:rsidR="003B4414" w:rsidRPr="00283D20">
        <w:rPr>
          <w:rFonts w:ascii="Arial" w:hAnsi="Arial" w:cs="Arial"/>
        </w:rPr>
        <w:br/>
      </w:r>
      <w:r w:rsidRPr="00283D20">
        <w:rPr>
          <w:rFonts w:ascii="Arial" w:hAnsi="Arial" w:cs="Arial"/>
        </w:rPr>
        <w:t>z odpowiednich materiałów</w:t>
      </w:r>
      <w:r w:rsidR="0036604B" w:rsidRPr="00283D20">
        <w:rPr>
          <w:rFonts w:ascii="Arial" w:hAnsi="Arial" w:cs="Arial"/>
        </w:rPr>
        <w:t xml:space="preserve"> </w:t>
      </w:r>
      <w:r w:rsidR="006C619B" w:rsidRPr="00283D20">
        <w:rPr>
          <w:rFonts w:ascii="Arial" w:hAnsi="Arial" w:cs="Arial"/>
        </w:rPr>
        <w:t xml:space="preserve">i </w:t>
      </w:r>
      <w:r w:rsidRPr="00283D20">
        <w:rPr>
          <w:rFonts w:ascii="Arial" w:hAnsi="Arial" w:cs="Arial"/>
        </w:rPr>
        <w:t xml:space="preserve">wyrobów budowlanych, zgodnie z zasadami sztuki budowlanej i aktualną wiedzą techniczną, odpowiadających warunkom określonym w art. 10 </w:t>
      </w:r>
      <w:r w:rsidRPr="00283D20">
        <w:rPr>
          <w:rFonts w:ascii="Arial" w:hAnsi="Arial" w:cs="Arial"/>
          <w:iCs/>
        </w:rPr>
        <w:t>ustawy z dnia 7 lipca 1994 r</w:t>
      </w:r>
      <w:r w:rsidR="00695E82" w:rsidRPr="00283D20">
        <w:rPr>
          <w:rFonts w:ascii="Arial" w:hAnsi="Arial" w:cs="Arial"/>
          <w:iCs/>
        </w:rPr>
        <w:t>.</w:t>
      </w:r>
      <w:r w:rsidRPr="00283D20">
        <w:rPr>
          <w:rFonts w:ascii="Arial" w:hAnsi="Arial" w:cs="Arial"/>
          <w:iCs/>
        </w:rPr>
        <w:t xml:space="preserve"> Prawo budowlane</w:t>
      </w:r>
      <w:r w:rsidR="00F12999" w:rsidRPr="00283D20">
        <w:rPr>
          <w:rFonts w:ascii="Arial" w:hAnsi="Arial" w:cs="Arial"/>
          <w:iCs/>
        </w:rPr>
        <w:t>.</w:t>
      </w:r>
      <w:r w:rsidR="006E1722" w:rsidRPr="00283D20">
        <w:rPr>
          <w:rFonts w:ascii="Arial" w:hAnsi="Arial" w:cs="Arial"/>
        </w:rPr>
        <w:t xml:space="preserve"> </w:t>
      </w:r>
      <w:r w:rsidRPr="00283D20">
        <w:rPr>
          <w:rFonts w:ascii="Arial" w:hAnsi="Arial" w:cs="Arial"/>
        </w:rPr>
        <w:t xml:space="preserve">Wykonawca przed użyciem lub wbudowaniem materiałów lub wyrobów przedstawi inspektorowi </w:t>
      </w:r>
      <w:r w:rsidR="001D343B" w:rsidRPr="00283D20">
        <w:rPr>
          <w:rFonts w:ascii="Arial" w:hAnsi="Arial" w:cs="Arial"/>
        </w:rPr>
        <w:t>TUN</w:t>
      </w:r>
      <w:r w:rsidR="00017DC6" w:rsidRPr="00283D20">
        <w:rPr>
          <w:rFonts w:ascii="Arial" w:hAnsi="Arial" w:cs="Arial"/>
        </w:rPr>
        <w:t>/ inspektorowi nadzoru</w:t>
      </w:r>
      <w:r w:rsidRPr="00283D20">
        <w:rPr>
          <w:rFonts w:ascii="Arial" w:hAnsi="Arial" w:cs="Arial"/>
        </w:rPr>
        <w:t xml:space="preserve"> szczegółowe dokumenty</w:t>
      </w:r>
      <w:r w:rsidR="006A260B" w:rsidRPr="00283D20">
        <w:rPr>
          <w:rFonts w:ascii="Arial" w:hAnsi="Arial" w:cs="Arial"/>
        </w:rPr>
        <w:t xml:space="preserve"> </w:t>
      </w:r>
      <w:r w:rsidRPr="00283D20">
        <w:rPr>
          <w:rFonts w:ascii="Arial" w:hAnsi="Arial" w:cs="Arial"/>
        </w:rPr>
        <w:t>i</w:t>
      </w:r>
      <w:r w:rsidR="006C619B" w:rsidRPr="00283D20">
        <w:rPr>
          <w:rFonts w:ascii="Arial" w:hAnsi="Arial" w:cs="Arial"/>
        </w:rPr>
        <w:t xml:space="preserve"> informacje dopuszczające je </w:t>
      </w:r>
      <w:r w:rsidR="00EC4C6D" w:rsidRPr="00283D20">
        <w:rPr>
          <w:rFonts w:ascii="Arial" w:hAnsi="Arial" w:cs="Arial"/>
        </w:rPr>
        <w:t xml:space="preserve">do obrotu i stosowania </w:t>
      </w:r>
      <w:r w:rsidR="003B4414" w:rsidRPr="00283D20">
        <w:rPr>
          <w:rFonts w:ascii="Arial" w:hAnsi="Arial" w:cs="Arial"/>
        </w:rPr>
        <w:br/>
      </w:r>
      <w:r w:rsidR="00EC4C6D" w:rsidRPr="00283D20">
        <w:rPr>
          <w:rFonts w:ascii="Arial" w:hAnsi="Arial" w:cs="Arial"/>
        </w:rPr>
        <w:t xml:space="preserve">w budownictwie. </w:t>
      </w:r>
    </w:p>
    <w:p w14:paraId="5C5637FB" w14:textId="77777777" w:rsidR="005B60B7" w:rsidRPr="00283D20" w:rsidRDefault="005B60B7" w:rsidP="00213D05">
      <w:pPr>
        <w:numPr>
          <w:ilvl w:val="0"/>
          <w:numId w:val="1"/>
        </w:numPr>
        <w:ind w:left="567" w:hanging="567"/>
        <w:jc w:val="both"/>
        <w:rPr>
          <w:rFonts w:ascii="Arial" w:hAnsi="Arial" w:cs="Arial"/>
        </w:rPr>
      </w:pPr>
      <w:r w:rsidRPr="00283D20">
        <w:rPr>
          <w:rFonts w:ascii="Arial" w:hAnsi="Arial" w:cs="Arial"/>
        </w:rPr>
        <w:t xml:space="preserve">Materiały użyte do realizacji zadania powinny odpowiadać wymaganiom określonym w przepisach szczególnych i posiadać: </w:t>
      </w:r>
    </w:p>
    <w:p w14:paraId="72AE8E91" w14:textId="56F65778" w:rsidR="005B60B7" w:rsidRPr="00283D20" w:rsidRDefault="0010223B" w:rsidP="00213D05">
      <w:pPr>
        <w:numPr>
          <w:ilvl w:val="0"/>
          <w:numId w:val="18"/>
        </w:numPr>
        <w:tabs>
          <w:tab w:val="left" w:pos="851"/>
        </w:tabs>
        <w:ind w:left="851"/>
        <w:jc w:val="both"/>
        <w:rPr>
          <w:rFonts w:ascii="Arial" w:hAnsi="Arial" w:cs="Arial"/>
          <w:strike/>
        </w:rPr>
      </w:pPr>
      <w:r w:rsidRPr="00283D20">
        <w:rPr>
          <w:rFonts w:ascii="Arial" w:hAnsi="Arial" w:cs="Arial"/>
        </w:rPr>
        <w:t>a</w:t>
      </w:r>
      <w:r w:rsidR="005B60B7" w:rsidRPr="00283D20">
        <w:rPr>
          <w:rFonts w:ascii="Arial" w:hAnsi="Arial" w:cs="Arial"/>
        </w:rPr>
        <w:t>probaty techniczne lub być produkowane zgodnie z obowiązującymi normami, określonymi</w:t>
      </w:r>
      <w:r w:rsidR="0036604B" w:rsidRPr="00283D20">
        <w:rPr>
          <w:rFonts w:ascii="Arial" w:hAnsi="Arial" w:cs="Arial"/>
        </w:rPr>
        <w:t xml:space="preserve"> </w:t>
      </w:r>
      <w:r w:rsidR="006C619B" w:rsidRPr="00283D20">
        <w:rPr>
          <w:rFonts w:ascii="Arial" w:hAnsi="Arial" w:cs="Arial"/>
        </w:rPr>
        <w:t xml:space="preserve">w </w:t>
      </w:r>
      <w:r w:rsidR="005B60B7" w:rsidRPr="00283D20">
        <w:rPr>
          <w:rFonts w:ascii="Arial" w:hAnsi="Arial" w:cs="Arial"/>
          <w:iCs/>
        </w:rPr>
        <w:t>ustawie z dnia 7 lipca 1994 r</w:t>
      </w:r>
      <w:r w:rsidR="00695E82" w:rsidRPr="00283D20">
        <w:rPr>
          <w:rFonts w:ascii="Arial" w:hAnsi="Arial" w:cs="Arial"/>
          <w:iCs/>
        </w:rPr>
        <w:t>.</w:t>
      </w:r>
      <w:r w:rsidR="005B60B7" w:rsidRPr="00283D20">
        <w:rPr>
          <w:rFonts w:ascii="Arial" w:hAnsi="Arial" w:cs="Arial"/>
          <w:iCs/>
        </w:rPr>
        <w:t xml:space="preserve"> Prawo budowlane </w:t>
      </w:r>
      <w:r w:rsidR="007C19A8" w:rsidRPr="00283D20">
        <w:rPr>
          <w:rFonts w:ascii="Arial" w:hAnsi="Arial" w:cs="Arial"/>
        </w:rPr>
        <w:t>oraz us</w:t>
      </w:r>
      <w:r w:rsidR="005B60B7" w:rsidRPr="00283D20">
        <w:rPr>
          <w:rFonts w:ascii="Arial" w:hAnsi="Arial" w:cs="Arial"/>
          <w:iCs/>
        </w:rPr>
        <w:t>tawy</w:t>
      </w:r>
      <w:r w:rsidR="00B26932" w:rsidRPr="00283D20">
        <w:rPr>
          <w:rFonts w:ascii="Arial" w:hAnsi="Arial" w:cs="Arial"/>
          <w:iCs/>
        </w:rPr>
        <w:t xml:space="preserve"> </w:t>
      </w:r>
      <w:r w:rsidR="005B60B7" w:rsidRPr="00283D20">
        <w:rPr>
          <w:rFonts w:ascii="Arial" w:hAnsi="Arial" w:cs="Arial"/>
          <w:iCs/>
        </w:rPr>
        <w:t>z dnia 16 kwietnia 2004 r</w:t>
      </w:r>
      <w:r w:rsidR="00695E82" w:rsidRPr="00283D20">
        <w:rPr>
          <w:rFonts w:ascii="Arial" w:hAnsi="Arial" w:cs="Arial"/>
          <w:iCs/>
        </w:rPr>
        <w:t>.</w:t>
      </w:r>
      <w:r w:rsidR="005B60B7" w:rsidRPr="00283D20">
        <w:rPr>
          <w:rFonts w:ascii="Arial" w:hAnsi="Arial" w:cs="Arial"/>
          <w:iCs/>
        </w:rPr>
        <w:t xml:space="preserve"> o wyrobach budowlanych</w:t>
      </w:r>
      <w:r w:rsidR="00F12999" w:rsidRPr="00283D20">
        <w:rPr>
          <w:rFonts w:ascii="Arial" w:hAnsi="Arial" w:cs="Arial"/>
        </w:rPr>
        <w:t>;</w:t>
      </w:r>
    </w:p>
    <w:p w14:paraId="2DA05094" w14:textId="77777777" w:rsidR="005B60B7" w:rsidRPr="00283D20" w:rsidRDefault="005B60B7" w:rsidP="00213D05">
      <w:pPr>
        <w:numPr>
          <w:ilvl w:val="0"/>
          <w:numId w:val="18"/>
        </w:numPr>
        <w:tabs>
          <w:tab w:val="left" w:pos="851"/>
        </w:tabs>
        <w:ind w:left="851"/>
        <w:jc w:val="both"/>
        <w:rPr>
          <w:rFonts w:ascii="Arial" w:hAnsi="Arial" w:cs="Arial"/>
        </w:rPr>
      </w:pPr>
      <w:r w:rsidRPr="00283D20">
        <w:rPr>
          <w:rFonts w:ascii="Arial" w:hAnsi="Arial" w:cs="Arial"/>
        </w:rPr>
        <w:t>certyfikaty lub dekla</w:t>
      </w:r>
      <w:r w:rsidR="00695E82" w:rsidRPr="00283D20">
        <w:rPr>
          <w:rFonts w:ascii="Arial" w:hAnsi="Arial" w:cs="Arial"/>
        </w:rPr>
        <w:t>racje zgodności z Polską Normą;</w:t>
      </w:r>
    </w:p>
    <w:p w14:paraId="7A401A00" w14:textId="77777777" w:rsidR="005B60B7" w:rsidRPr="00283D20" w:rsidRDefault="005B60B7" w:rsidP="00213D05">
      <w:pPr>
        <w:numPr>
          <w:ilvl w:val="0"/>
          <w:numId w:val="18"/>
        </w:numPr>
        <w:tabs>
          <w:tab w:val="left" w:pos="851"/>
        </w:tabs>
        <w:ind w:left="851"/>
        <w:jc w:val="both"/>
        <w:rPr>
          <w:rFonts w:ascii="Arial" w:hAnsi="Arial" w:cs="Arial"/>
        </w:rPr>
      </w:pPr>
      <w:r w:rsidRPr="00283D20">
        <w:rPr>
          <w:rFonts w:ascii="Arial" w:hAnsi="Arial" w:cs="Arial"/>
        </w:rPr>
        <w:t>certyfikaty</w:t>
      </w:r>
      <w:r w:rsidR="00695E82" w:rsidRPr="00283D20">
        <w:rPr>
          <w:rFonts w:ascii="Arial" w:hAnsi="Arial" w:cs="Arial"/>
        </w:rPr>
        <w:t xml:space="preserve"> na Znak Bezpieczeństwa;</w:t>
      </w:r>
    </w:p>
    <w:p w14:paraId="083262D9" w14:textId="77777777" w:rsidR="005B60B7" w:rsidRPr="00283D20" w:rsidRDefault="005B60B7" w:rsidP="00213D05">
      <w:pPr>
        <w:numPr>
          <w:ilvl w:val="0"/>
          <w:numId w:val="18"/>
        </w:numPr>
        <w:tabs>
          <w:tab w:val="left" w:pos="851"/>
        </w:tabs>
        <w:ind w:left="851"/>
        <w:jc w:val="both"/>
        <w:rPr>
          <w:rFonts w:ascii="Arial" w:hAnsi="Arial" w:cs="Arial"/>
        </w:rPr>
      </w:pPr>
      <w:r w:rsidRPr="00283D20">
        <w:rPr>
          <w:rFonts w:ascii="Arial" w:hAnsi="Arial" w:cs="Arial"/>
        </w:rPr>
        <w:t>certyfikaty zgodności ze zharmonizowaną normą europejską wprow</w:t>
      </w:r>
      <w:r w:rsidR="00695E82" w:rsidRPr="00283D20">
        <w:rPr>
          <w:rFonts w:ascii="Arial" w:hAnsi="Arial" w:cs="Arial"/>
        </w:rPr>
        <w:t>adzoną do zbioru norm polskich.</w:t>
      </w:r>
    </w:p>
    <w:p w14:paraId="1006C13A" w14:textId="0FE8C687" w:rsidR="005B60B7" w:rsidRPr="00283D20" w:rsidRDefault="005B60B7"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 xml:space="preserve">Wykonawca przedstawi inspektorowi </w:t>
      </w:r>
      <w:r w:rsidR="001D343B" w:rsidRPr="00283D20">
        <w:rPr>
          <w:rFonts w:ascii="Arial" w:hAnsi="Arial" w:cs="Arial"/>
        </w:rPr>
        <w:t>TUN</w:t>
      </w:r>
      <w:r w:rsidR="00017DC6" w:rsidRPr="00283D20">
        <w:rPr>
          <w:rFonts w:ascii="Arial" w:hAnsi="Arial" w:cs="Arial"/>
        </w:rPr>
        <w:t>/ inspektorowi nadzoru</w:t>
      </w:r>
      <w:r w:rsidRPr="00283D20">
        <w:rPr>
          <w:rFonts w:ascii="Arial" w:hAnsi="Arial" w:cs="Arial"/>
        </w:rPr>
        <w:t xml:space="preserve"> szczegółowe informacje dotyczące zamawianych materiałów, odpowiednie aprobaty techniczne lub świadectwa badań</w:t>
      </w:r>
      <w:r w:rsidR="006C619B" w:rsidRPr="00283D20">
        <w:rPr>
          <w:rFonts w:ascii="Arial" w:hAnsi="Arial" w:cs="Arial"/>
        </w:rPr>
        <w:t xml:space="preserve"> laboratoryjnych oraz próbki do </w:t>
      </w:r>
      <w:r w:rsidRPr="00283D20">
        <w:rPr>
          <w:rFonts w:ascii="Arial" w:hAnsi="Arial" w:cs="Arial"/>
        </w:rPr>
        <w:t>zatwierd</w:t>
      </w:r>
      <w:r w:rsidR="00695E82" w:rsidRPr="00283D20">
        <w:rPr>
          <w:rFonts w:ascii="Arial" w:hAnsi="Arial" w:cs="Arial"/>
        </w:rPr>
        <w:t xml:space="preserve">zenia przez inspektora </w:t>
      </w:r>
      <w:r w:rsidR="001D343B" w:rsidRPr="00283D20">
        <w:rPr>
          <w:rFonts w:ascii="Arial" w:hAnsi="Arial" w:cs="Arial"/>
        </w:rPr>
        <w:t>TUN</w:t>
      </w:r>
      <w:r w:rsidR="00017DC6" w:rsidRPr="00283D20">
        <w:rPr>
          <w:rFonts w:ascii="Arial" w:hAnsi="Arial" w:cs="Arial"/>
        </w:rPr>
        <w:t>/ inspektora nadzoru</w:t>
      </w:r>
      <w:r w:rsidR="00695E82" w:rsidRPr="00283D20">
        <w:rPr>
          <w:rFonts w:ascii="Arial" w:hAnsi="Arial" w:cs="Arial"/>
        </w:rPr>
        <w:t>.</w:t>
      </w:r>
    </w:p>
    <w:p w14:paraId="6E2F8FDB" w14:textId="6DE56AE6" w:rsidR="005B60B7" w:rsidRPr="00283D20" w:rsidRDefault="00695E82"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Materiały nie</w:t>
      </w:r>
      <w:r w:rsidR="005B60B7" w:rsidRPr="00283D20">
        <w:rPr>
          <w:rFonts w:ascii="Arial" w:hAnsi="Arial" w:cs="Arial"/>
        </w:rPr>
        <w:t>odpowiadające wymaganiom jakościowym zostaną przez Wykonawcę wywiezione z terenu budowy, bądź złożone w miejscu wska</w:t>
      </w:r>
      <w:r w:rsidRPr="00283D20">
        <w:rPr>
          <w:rFonts w:ascii="Arial" w:hAnsi="Arial" w:cs="Arial"/>
        </w:rPr>
        <w:t xml:space="preserve">zanym przez inspektora </w:t>
      </w:r>
      <w:r w:rsidR="001D343B" w:rsidRPr="00283D20">
        <w:rPr>
          <w:rFonts w:ascii="Arial" w:hAnsi="Arial" w:cs="Arial"/>
        </w:rPr>
        <w:t>TUN</w:t>
      </w:r>
      <w:r w:rsidR="00017DC6" w:rsidRPr="00283D20">
        <w:rPr>
          <w:rFonts w:ascii="Arial" w:hAnsi="Arial" w:cs="Arial"/>
        </w:rPr>
        <w:t>/ inspektora nadzoru</w:t>
      </w:r>
      <w:r w:rsidR="000F3062" w:rsidRPr="00283D20">
        <w:rPr>
          <w:rFonts w:ascii="Arial" w:hAnsi="Arial" w:cs="Arial"/>
        </w:rPr>
        <w:t xml:space="preserve"> i zostaną zastąpione właściwymi</w:t>
      </w:r>
      <w:r w:rsidRPr="00283D20">
        <w:rPr>
          <w:rFonts w:ascii="Arial" w:hAnsi="Arial" w:cs="Arial"/>
        </w:rPr>
        <w:t>.</w:t>
      </w:r>
      <w:r w:rsidR="00D049AD" w:rsidRPr="00283D20">
        <w:rPr>
          <w:rFonts w:ascii="Arial" w:hAnsi="Arial" w:cs="Arial"/>
        </w:rPr>
        <w:t xml:space="preserve"> Zamawiający odmówi opłacenia poz</w:t>
      </w:r>
      <w:r w:rsidR="00017DC6" w:rsidRPr="00283D20">
        <w:rPr>
          <w:rFonts w:ascii="Arial" w:hAnsi="Arial" w:cs="Arial"/>
        </w:rPr>
        <w:t xml:space="preserve">ycji kosztorysu powykonawczego </w:t>
      </w:r>
      <w:r w:rsidR="00D049AD" w:rsidRPr="00283D20">
        <w:rPr>
          <w:rFonts w:ascii="Arial" w:hAnsi="Arial" w:cs="Arial"/>
        </w:rPr>
        <w:t>w przypadku zabudowania materiałów niezatwierdzonych do wbudowania lub niedopuszczonych do stosowania w budownictwie.</w:t>
      </w:r>
    </w:p>
    <w:p w14:paraId="31AEB0D5" w14:textId="77777777" w:rsidR="005B60B7" w:rsidRPr="00283D20" w:rsidRDefault="005B60B7"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Każdy rodzaj robót, w których</w:t>
      </w:r>
      <w:r w:rsidR="00695E82" w:rsidRPr="00283D20">
        <w:rPr>
          <w:rFonts w:ascii="Arial" w:hAnsi="Arial" w:cs="Arial"/>
        </w:rPr>
        <w:t xml:space="preserve"> zostaną użyte niezbadane i nie</w:t>
      </w:r>
      <w:r w:rsidRPr="00283D20">
        <w:rPr>
          <w:rFonts w:ascii="Arial" w:hAnsi="Arial" w:cs="Arial"/>
        </w:rPr>
        <w:t xml:space="preserve">zaakceptowane materiały, Wykonawca wykonuje na własne ryzyko. </w:t>
      </w:r>
    </w:p>
    <w:p w14:paraId="15C2A0FD" w14:textId="3A4B4A8E" w:rsidR="005B60B7" w:rsidRPr="00283D20" w:rsidRDefault="005B60B7"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 xml:space="preserve">Wykonawca zapewni, aby tymczasowo składowane materiały, do czasu ich użycia były zabezpieczone przed zanieczyszczeniem, zachowały swoją jakość i właściwości oraz były dostępne do kontroli przez inspektora </w:t>
      </w:r>
      <w:r w:rsidR="001D343B" w:rsidRPr="00283D20">
        <w:rPr>
          <w:rFonts w:ascii="Arial" w:hAnsi="Arial" w:cs="Arial"/>
        </w:rPr>
        <w:t>TUN</w:t>
      </w:r>
      <w:r w:rsidR="00017DC6" w:rsidRPr="00283D20">
        <w:rPr>
          <w:rFonts w:ascii="Arial" w:hAnsi="Arial" w:cs="Arial"/>
        </w:rPr>
        <w:t>/ inspektora nadzoru</w:t>
      </w:r>
      <w:r w:rsidRPr="00283D20">
        <w:rPr>
          <w:rFonts w:ascii="Arial" w:hAnsi="Arial" w:cs="Arial"/>
        </w:rPr>
        <w:t xml:space="preserve">. Miejsca czasowego składowania będą zlokalizowane </w:t>
      </w:r>
      <w:r w:rsidR="003B4414" w:rsidRPr="00283D20">
        <w:rPr>
          <w:rFonts w:ascii="Arial" w:hAnsi="Arial" w:cs="Arial"/>
        </w:rPr>
        <w:br/>
      </w:r>
      <w:r w:rsidRPr="00283D20">
        <w:rPr>
          <w:rFonts w:ascii="Arial" w:hAnsi="Arial" w:cs="Arial"/>
        </w:rPr>
        <w:t>w obrębie terenu budowy</w:t>
      </w:r>
      <w:r w:rsidR="00B26932" w:rsidRPr="00283D20">
        <w:rPr>
          <w:rFonts w:ascii="Arial" w:hAnsi="Arial" w:cs="Arial"/>
        </w:rPr>
        <w:t xml:space="preserve"> </w:t>
      </w:r>
      <w:r w:rsidR="006C619B" w:rsidRPr="00283D20">
        <w:rPr>
          <w:rFonts w:ascii="Arial" w:hAnsi="Arial" w:cs="Arial"/>
        </w:rPr>
        <w:t xml:space="preserve">w </w:t>
      </w:r>
      <w:r w:rsidR="00687702" w:rsidRPr="00283D20">
        <w:rPr>
          <w:rFonts w:ascii="Arial" w:hAnsi="Arial" w:cs="Arial"/>
        </w:rPr>
        <w:t>miejscach uzgodnionych</w:t>
      </w:r>
      <w:r w:rsidR="00B64ABD" w:rsidRPr="00283D20">
        <w:rPr>
          <w:rFonts w:ascii="Arial" w:hAnsi="Arial" w:cs="Arial"/>
        </w:rPr>
        <w:t xml:space="preserve"> </w:t>
      </w:r>
      <w:r w:rsidR="00B26932" w:rsidRPr="00283D20">
        <w:rPr>
          <w:rFonts w:ascii="Arial" w:hAnsi="Arial" w:cs="Arial"/>
        </w:rPr>
        <w:t xml:space="preserve"> </w:t>
      </w:r>
      <w:r w:rsidRPr="00283D20">
        <w:rPr>
          <w:rFonts w:ascii="Arial" w:hAnsi="Arial" w:cs="Arial"/>
        </w:rPr>
        <w:t xml:space="preserve">z inspektorem </w:t>
      </w:r>
      <w:r w:rsidR="001D343B" w:rsidRPr="00283D20">
        <w:rPr>
          <w:rFonts w:ascii="Arial" w:hAnsi="Arial" w:cs="Arial"/>
        </w:rPr>
        <w:t>TUN</w:t>
      </w:r>
      <w:r w:rsidR="00017DC6" w:rsidRPr="00283D20">
        <w:rPr>
          <w:rFonts w:ascii="Arial" w:hAnsi="Arial" w:cs="Arial"/>
        </w:rPr>
        <w:t>/ inspektorem nadzoru</w:t>
      </w:r>
      <w:r w:rsidRPr="00283D20">
        <w:rPr>
          <w:rFonts w:ascii="Arial" w:hAnsi="Arial" w:cs="Arial"/>
        </w:rPr>
        <w:t>.</w:t>
      </w:r>
    </w:p>
    <w:p w14:paraId="2A037F5D" w14:textId="0E8F74E8" w:rsidR="00676B31" w:rsidRPr="00283D20" w:rsidRDefault="00676B31"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 xml:space="preserve">Zamawiający, w oparciu o art. </w:t>
      </w:r>
      <w:r w:rsidR="007A016F" w:rsidRPr="00283D20">
        <w:rPr>
          <w:rFonts w:ascii="Arial" w:hAnsi="Arial" w:cs="Arial"/>
        </w:rPr>
        <w:t>95 ust. 1</w:t>
      </w:r>
      <w:r w:rsidRPr="00283D20">
        <w:rPr>
          <w:rFonts w:ascii="Arial" w:hAnsi="Arial" w:cs="Arial"/>
        </w:rPr>
        <w:t xml:space="preserve"> </w:t>
      </w:r>
      <w:r w:rsidR="00A70827" w:rsidRPr="00283D20">
        <w:rPr>
          <w:rFonts w:ascii="Arial" w:hAnsi="Arial" w:cs="Arial"/>
        </w:rPr>
        <w:t xml:space="preserve">ustawy Prawo zamówień publicznych dalej </w:t>
      </w:r>
      <w:proofErr w:type="spellStart"/>
      <w:r w:rsidR="00A70827" w:rsidRPr="00283D20">
        <w:rPr>
          <w:rFonts w:ascii="Arial" w:hAnsi="Arial" w:cs="Arial"/>
        </w:rPr>
        <w:t>Pzp</w:t>
      </w:r>
      <w:proofErr w:type="spellEnd"/>
      <w:r w:rsidR="00A70827" w:rsidRPr="00283D20">
        <w:rPr>
          <w:rFonts w:ascii="Arial" w:hAnsi="Arial" w:cs="Arial"/>
        </w:rPr>
        <w:t xml:space="preserve"> </w:t>
      </w:r>
      <w:r w:rsidRPr="00283D20">
        <w:rPr>
          <w:rFonts w:ascii="Arial" w:hAnsi="Arial" w:cs="Arial"/>
        </w:rPr>
        <w:t>wymaga, zatrudnienia przez wykonawc</w:t>
      </w:r>
      <w:r w:rsidRPr="00283D20">
        <w:rPr>
          <w:rFonts w:ascii="Arial" w:eastAsia="Arial" w:hAnsi="Arial" w:cs="Arial"/>
        </w:rPr>
        <w:t>ę,</w:t>
      </w:r>
      <w:r w:rsidRPr="00283D20">
        <w:rPr>
          <w:rFonts w:ascii="Arial" w:hAnsi="Arial" w:cs="Arial"/>
        </w:rPr>
        <w:t xml:space="preserve"> podwykonawc</w:t>
      </w:r>
      <w:r w:rsidRPr="00283D20">
        <w:rPr>
          <w:rFonts w:ascii="Arial" w:eastAsia="Arial" w:hAnsi="Arial" w:cs="Arial"/>
        </w:rPr>
        <w:t xml:space="preserve">ę lub dalszego podwykonawcę </w:t>
      </w:r>
      <w:r w:rsidRPr="00283D20">
        <w:rPr>
          <w:rFonts w:ascii="Arial" w:hAnsi="Arial" w:cs="Arial"/>
        </w:rPr>
        <w:t>osób wykonuj</w:t>
      </w:r>
      <w:r w:rsidRPr="00283D20">
        <w:rPr>
          <w:rFonts w:ascii="Arial" w:eastAsia="Arial" w:hAnsi="Arial" w:cs="Arial"/>
        </w:rPr>
        <w:t>ą</w:t>
      </w:r>
      <w:r w:rsidRPr="00283D20">
        <w:rPr>
          <w:rFonts w:ascii="Arial" w:hAnsi="Arial" w:cs="Arial"/>
        </w:rPr>
        <w:t>cych wszelkie czynności wchodzące w tzw. koszty bezpośrednie na podstawie umowy o prac</w:t>
      </w:r>
      <w:r w:rsidRPr="00283D20">
        <w:rPr>
          <w:rFonts w:ascii="Arial" w:eastAsia="Arial" w:hAnsi="Arial" w:cs="Arial"/>
        </w:rPr>
        <w:t>ę</w:t>
      </w:r>
      <w:r w:rsidRPr="00283D20">
        <w:rPr>
          <w:rFonts w:ascii="Arial" w:hAnsi="Arial" w:cs="Arial"/>
        </w:rPr>
        <w:t xml:space="preserve">.  Wymóg ten dotyczy wyłącznie osób, które wykonują </w:t>
      </w:r>
      <w:r w:rsidR="00F12999" w:rsidRPr="00283D20">
        <w:rPr>
          <w:rFonts w:ascii="Arial" w:hAnsi="Arial" w:cs="Arial"/>
        </w:rPr>
        <w:t xml:space="preserve">czynności bezpośrednio związane </w:t>
      </w:r>
      <w:r w:rsidR="003B4414" w:rsidRPr="00283D20">
        <w:rPr>
          <w:rFonts w:ascii="Arial" w:hAnsi="Arial" w:cs="Arial"/>
        </w:rPr>
        <w:br/>
      </w:r>
      <w:r w:rsidR="00F12999" w:rsidRPr="00283D20">
        <w:rPr>
          <w:rFonts w:ascii="Arial" w:hAnsi="Arial" w:cs="Arial"/>
        </w:rPr>
        <w:t>z wykonaniem robót opisanych w przedmiarze robót</w:t>
      </w:r>
      <w:r w:rsidR="00656602" w:rsidRPr="00283D20">
        <w:rPr>
          <w:rFonts w:ascii="Arial" w:hAnsi="Arial" w:cs="Arial"/>
        </w:rPr>
        <w:t xml:space="preserve">, </w:t>
      </w:r>
      <w:r w:rsidRPr="00283D20">
        <w:rPr>
          <w:rFonts w:ascii="Arial" w:hAnsi="Arial" w:cs="Arial"/>
        </w:rPr>
        <w:t>czyli tzw. pracowników fizycznych. Wymóg nie dotyczy, między innymi osób: kierujących budową, dostawców materiałów budowlanych</w:t>
      </w:r>
      <w:r w:rsidR="00A70827" w:rsidRPr="00283D20">
        <w:rPr>
          <w:rFonts w:ascii="Arial" w:hAnsi="Arial" w:cs="Arial"/>
        </w:rPr>
        <w:t xml:space="preserve">, usług transportowych oraz osób fizycznych prowadzących działalność gospodarczą, urzędujących członków organów zarządzających lub nadzorczych wykonawcy, wspólników spółki jawnej lub partnerskiej urzędujących członków organów zarządzających lub nadzorczych wykonawcy, wspólników spółki jawnej lub partnerskiej </w:t>
      </w:r>
      <w:r w:rsidR="003B4414" w:rsidRPr="00283D20">
        <w:rPr>
          <w:rFonts w:ascii="Arial" w:hAnsi="Arial" w:cs="Arial"/>
        </w:rPr>
        <w:br/>
      </w:r>
      <w:r w:rsidR="00A70827" w:rsidRPr="00283D20">
        <w:rPr>
          <w:rFonts w:ascii="Arial" w:hAnsi="Arial" w:cs="Arial"/>
        </w:rPr>
        <w:t>w zakresie, w jakim będą wykonywać osobiście roboty na rzecz Zamawiającego bądź Wykonawcy.</w:t>
      </w:r>
    </w:p>
    <w:p w14:paraId="5458FC8F" w14:textId="37040EB4" w:rsidR="007A016F" w:rsidRPr="00283D20" w:rsidRDefault="008E58A1" w:rsidP="00213D05">
      <w:pPr>
        <w:pStyle w:val="Akapitzlist"/>
        <w:numPr>
          <w:ilvl w:val="0"/>
          <w:numId w:val="1"/>
        </w:numPr>
        <w:tabs>
          <w:tab w:val="left" w:pos="567"/>
        </w:tabs>
        <w:ind w:left="567" w:hanging="567"/>
        <w:jc w:val="both"/>
        <w:rPr>
          <w:rFonts w:ascii="Arial" w:hAnsi="Arial" w:cs="Arial"/>
        </w:rPr>
      </w:pPr>
      <w:r w:rsidRPr="00283D20">
        <w:rPr>
          <w:rFonts w:ascii="Arial" w:hAnsi="Arial" w:cs="Arial"/>
        </w:rPr>
        <w:t>Wykonawca</w:t>
      </w:r>
      <w:r w:rsidR="006051E1" w:rsidRPr="00283D20">
        <w:rPr>
          <w:rFonts w:ascii="Arial" w:hAnsi="Arial" w:cs="Arial"/>
        </w:rPr>
        <w:t xml:space="preserve"> zobowiązuje się do </w:t>
      </w:r>
      <w:r w:rsidR="004A4807" w:rsidRPr="00283D20">
        <w:rPr>
          <w:rFonts w:ascii="Arial" w:hAnsi="Arial" w:cs="Arial"/>
        </w:rPr>
        <w:t>przedstawi</w:t>
      </w:r>
      <w:r w:rsidR="005D721B" w:rsidRPr="00283D20">
        <w:rPr>
          <w:rFonts w:ascii="Arial" w:hAnsi="Arial" w:cs="Arial"/>
        </w:rPr>
        <w:t>enia</w:t>
      </w:r>
      <w:r w:rsidR="004A4807" w:rsidRPr="00283D20">
        <w:rPr>
          <w:rFonts w:ascii="Arial" w:hAnsi="Arial" w:cs="Arial"/>
        </w:rPr>
        <w:t xml:space="preserve"> </w:t>
      </w:r>
      <w:r w:rsidR="00367C9D" w:rsidRPr="00283D20">
        <w:rPr>
          <w:rFonts w:ascii="Arial" w:hAnsi="Arial" w:cs="Arial"/>
        </w:rPr>
        <w:t xml:space="preserve">pisemnego </w:t>
      </w:r>
      <w:r w:rsidR="004A4807" w:rsidRPr="00283D20">
        <w:rPr>
          <w:rFonts w:ascii="Arial" w:hAnsi="Arial" w:cs="Arial"/>
        </w:rPr>
        <w:t>wykaz</w:t>
      </w:r>
      <w:r w:rsidR="005D721B" w:rsidRPr="00283D20">
        <w:rPr>
          <w:rFonts w:ascii="Arial" w:hAnsi="Arial" w:cs="Arial"/>
        </w:rPr>
        <w:t>u</w:t>
      </w:r>
      <w:r w:rsidR="004A4807" w:rsidRPr="00283D20">
        <w:rPr>
          <w:rFonts w:ascii="Arial" w:hAnsi="Arial" w:cs="Arial"/>
        </w:rPr>
        <w:t xml:space="preserve"> osób</w:t>
      </w:r>
      <w:r w:rsidR="005D721B" w:rsidRPr="00283D20">
        <w:rPr>
          <w:rFonts w:ascii="Arial" w:hAnsi="Arial" w:cs="Arial"/>
        </w:rPr>
        <w:t>, które będą wykonywać zamówienie</w:t>
      </w:r>
      <w:r w:rsidR="00D87767" w:rsidRPr="00283D20">
        <w:rPr>
          <w:rFonts w:ascii="Arial" w:hAnsi="Arial" w:cs="Arial"/>
        </w:rPr>
        <w:t>.</w:t>
      </w:r>
      <w:r w:rsidR="00676B31" w:rsidRPr="00283D20">
        <w:rPr>
          <w:rFonts w:ascii="Arial" w:hAnsi="Arial" w:cs="Arial"/>
        </w:rPr>
        <w:t xml:space="preserve"> Wykaz-oświadczenie </w:t>
      </w:r>
      <w:r w:rsidR="00431580" w:rsidRPr="00283D20">
        <w:rPr>
          <w:rFonts w:ascii="Arial" w:hAnsi="Arial" w:cs="Arial"/>
        </w:rPr>
        <w:t xml:space="preserve">Wykonawca </w:t>
      </w:r>
      <w:r w:rsidR="00676B31" w:rsidRPr="00283D20">
        <w:rPr>
          <w:rFonts w:ascii="Arial" w:hAnsi="Arial" w:cs="Arial"/>
        </w:rPr>
        <w:lastRenderedPageBreak/>
        <w:t xml:space="preserve">zobligowany jest przedłożyć najpóźniej przed </w:t>
      </w:r>
      <w:r w:rsidR="0010223B" w:rsidRPr="00283D20">
        <w:rPr>
          <w:rFonts w:ascii="Arial" w:hAnsi="Arial" w:cs="Arial"/>
        </w:rPr>
        <w:t xml:space="preserve">rozpoczęciem </w:t>
      </w:r>
      <w:r w:rsidR="00676B31" w:rsidRPr="00283D20">
        <w:rPr>
          <w:rFonts w:ascii="Arial" w:hAnsi="Arial" w:cs="Arial"/>
        </w:rPr>
        <w:t>robót.</w:t>
      </w:r>
      <w:r w:rsidR="00D87767" w:rsidRPr="00283D20">
        <w:rPr>
          <w:rFonts w:ascii="Arial" w:hAnsi="Arial" w:cs="Arial"/>
        </w:rPr>
        <w:t xml:space="preserve"> </w:t>
      </w:r>
      <w:r w:rsidR="00676B31" w:rsidRPr="00283D20">
        <w:rPr>
          <w:rFonts w:ascii="Arial" w:hAnsi="Arial" w:cs="Arial"/>
        </w:rPr>
        <w:t>Zamawiający zastrzega sobie prawo zażądania od Wykonawcy na każdym etapie</w:t>
      </w:r>
      <w:r w:rsidR="00247274" w:rsidRPr="00247274">
        <w:rPr>
          <w:rFonts w:ascii="Arial" w:hAnsi="Arial" w:cs="Arial"/>
        </w:rPr>
        <w:t xml:space="preserve"> </w:t>
      </w:r>
      <w:r w:rsidR="00247274">
        <w:rPr>
          <w:rFonts w:ascii="Arial" w:hAnsi="Arial" w:cs="Arial"/>
        </w:rPr>
        <w:t>i w terminie przez siebie wyznaczonym (nie krótszym niż 3 dni)</w:t>
      </w:r>
      <w:r w:rsidR="007A016F" w:rsidRPr="00283D20">
        <w:rPr>
          <w:rFonts w:ascii="Arial" w:hAnsi="Arial" w:cs="Arial"/>
        </w:rPr>
        <w:t>:</w:t>
      </w:r>
    </w:p>
    <w:p w14:paraId="398A9822" w14:textId="77777777" w:rsidR="007A016F" w:rsidRPr="00283D20" w:rsidRDefault="007A016F">
      <w:pPr>
        <w:pStyle w:val="Akapitzlist"/>
        <w:numPr>
          <w:ilvl w:val="0"/>
          <w:numId w:val="22"/>
        </w:numPr>
        <w:tabs>
          <w:tab w:val="left" w:pos="567"/>
        </w:tabs>
        <w:jc w:val="both"/>
        <w:rPr>
          <w:rFonts w:ascii="Arial" w:hAnsi="Arial" w:cs="Arial"/>
        </w:rPr>
        <w:pPrChange w:id="73" w:author="Jastrzębowska Marta" w:date="2025-01-14T14:02:00Z">
          <w:pPr>
            <w:pStyle w:val="Akapitzlist"/>
            <w:numPr>
              <w:numId w:val="25"/>
            </w:numPr>
            <w:tabs>
              <w:tab w:val="left" w:pos="567"/>
            </w:tabs>
            <w:ind w:left="360" w:hanging="360"/>
            <w:jc w:val="both"/>
          </w:pPr>
        </w:pPrChange>
      </w:pPr>
      <w:r w:rsidRPr="00283D20">
        <w:rPr>
          <w:rFonts w:ascii="Arial" w:hAnsi="Arial" w:cs="Arial"/>
        </w:rPr>
        <w:t>Oświadczenia zatrudnionego pracownika,</w:t>
      </w:r>
    </w:p>
    <w:p w14:paraId="1E8DA6B1" w14:textId="7E60F257" w:rsidR="007A016F" w:rsidRPr="00283D20" w:rsidRDefault="007A016F">
      <w:pPr>
        <w:pStyle w:val="Akapitzlist"/>
        <w:numPr>
          <w:ilvl w:val="0"/>
          <w:numId w:val="22"/>
        </w:numPr>
        <w:tabs>
          <w:tab w:val="left" w:pos="567"/>
        </w:tabs>
        <w:jc w:val="both"/>
        <w:rPr>
          <w:rFonts w:ascii="Arial" w:hAnsi="Arial" w:cs="Arial"/>
        </w:rPr>
        <w:pPrChange w:id="74" w:author="Jastrzębowska Marta" w:date="2025-01-14T14:02:00Z">
          <w:pPr>
            <w:pStyle w:val="Akapitzlist"/>
            <w:numPr>
              <w:numId w:val="25"/>
            </w:numPr>
            <w:tabs>
              <w:tab w:val="left" w:pos="567"/>
            </w:tabs>
            <w:ind w:left="360" w:hanging="360"/>
            <w:jc w:val="both"/>
          </w:pPr>
        </w:pPrChange>
      </w:pPr>
      <w:r w:rsidRPr="00283D20">
        <w:rPr>
          <w:rFonts w:ascii="Arial" w:hAnsi="Arial" w:cs="Arial"/>
        </w:rPr>
        <w:t>Oświadczenia wykonawcy lub podwykonawcy o zatrudnieniu pracownika na podstawie umowy o pracę,</w:t>
      </w:r>
      <w:r w:rsidR="00676B31" w:rsidRPr="00283D20">
        <w:rPr>
          <w:rFonts w:ascii="Arial" w:hAnsi="Arial" w:cs="Arial"/>
        </w:rPr>
        <w:t xml:space="preserve"> </w:t>
      </w:r>
    </w:p>
    <w:p w14:paraId="0BFA570C" w14:textId="77777777" w:rsidR="007A016F" w:rsidRPr="00283D20" w:rsidRDefault="00676B31">
      <w:pPr>
        <w:pStyle w:val="Akapitzlist"/>
        <w:numPr>
          <w:ilvl w:val="0"/>
          <w:numId w:val="22"/>
        </w:numPr>
        <w:tabs>
          <w:tab w:val="left" w:pos="567"/>
        </w:tabs>
        <w:jc w:val="both"/>
        <w:rPr>
          <w:rFonts w:ascii="Arial" w:hAnsi="Arial" w:cs="Arial"/>
        </w:rPr>
        <w:pPrChange w:id="75" w:author="Jastrzębowska Marta" w:date="2025-01-14T14:02:00Z">
          <w:pPr>
            <w:pStyle w:val="Akapitzlist"/>
            <w:numPr>
              <w:numId w:val="25"/>
            </w:numPr>
            <w:tabs>
              <w:tab w:val="left" w:pos="567"/>
            </w:tabs>
            <w:ind w:left="360" w:hanging="360"/>
            <w:jc w:val="both"/>
          </w:pPr>
        </w:pPrChange>
      </w:pPr>
      <w:r w:rsidRPr="00283D20">
        <w:rPr>
          <w:rFonts w:ascii="Arial" w:hAnsi="Arial" w:cs="Arial"/>
        </w:rPr>
        <w:t xml:space="preserve">kopii umów poświadczonej za zgodność z oryginałem potwierdzonych  przez Wykonawcę z zatrudnionymi pracownikami, </w:t>
      </w:r>
    </w:p>
    <w:p w14:paraId="6339EEF2" w14:textId="1345E1C4" w:rsidR="00676B31" w:rsidRPr="00283D20" w:rsidRDefault="00676B31" w:rsidP="00213D05">
      <w:pPr>
        <w:pStyle w:val="Akapitzlist"/>
        <w:tabs>
          <w:tab w:val="left" w:pos="567"/>
        </w:tabs>
        <w:ind w:left="567"/>
        <w:jc w:val="both"/>
        <w:rPr>
          <w:rFonts w:ascii="Arial" w:hAnsi="Arial" w:cs="Arial"/>
        </w:rPr>
      </w:pPr>
      <w:r w:rsidRPr="00283D20">
        <w:rPr>
          <w:rFonts w:ascii="Arial" w:hAnsi="Arial" w:cs="Arial"/>
        </w:rPr>
        <w:t xml:space="preserve">przy czym zgodnie z art. </w:t>
      </w:r>
      <w:r w:rsidR="007A016F" w:rsidRPr="00283D20">
        <w:rPr>
          <w:rFonts w:ascii="Arial" w:hAnsi="Arial" w:cs="Arial"/>
        </w:rPr>
        <w:t>438</w:t>
      </w:r>
      <w:r w:rsidRPr="00283D20">
        <w:rPr>
          <w:rFonts w:ascii="Arial" w:hAnsi="Arial" w:cs="Arial"/>
        </w:rPr>
        <w:t xml:space="preserve"> ust. 2 ustawy </w:t>
      </w:r>
      <w:proofErr w:type="spellStart"/>
      <w:r w:rsidRPr="00283D20">
        <w:rPr>
          <w:rFonts w:ascii="Arial" w:hAnsi="Arial" w:cs="Arial"/>
        </w:rPr>
        <w:t>Pzp</w:t>
      </w:r>
      <w:proofErr w:type="spellEnd"/>
      <w:r w:rsidRPr="00283D20">
        <w:rPr>
          <w:rFonts w:ascii="Arial" w:hAnsi="Arial" w:cs="Arial"/>
        </w:rPr>
        <w:t xml:space="preserve"> </w:t>
      </w:r>
      <w:r w:rsidR="007A016F" w:rsidRPr="00283D20">
        <w:rPr>
          <w:rFonts w:ascii="Arial" w:hAnsi="Arial" w:cs="Arial"/>
        </w:rPr>
        <w:t>ww. dokumenty muszą</w:t>
      </w:r>
      <w:r w:rsidRPr="00283D20">
        <w:rPr>
          <w:rFonts w:ascii="Arial" w:hAnsi="Arial" w:cs="Arial"/>
        </w:rPr>
        <w:t xml:space="preserve"> zawierać informacj</w:t>
      </w:r>
      <w:r w:rsidR="007A016F" w:rsidRPr="00283D20">
        <w:rPr>
          <w:rFonts w:ascii="Arial" w:hAnsi="Arial" w:cs="Arial"/>
        </w:rPr>
        <w:t>e</w:t>
      </w:r>
      <w:r w:rsidRPr="00283D20">
        <w:rPr>
          <w:rFonts w:ascii="Arial" w:hAnsi="Arial" w:cs="Arial"/>
        </w:rPr>
        <w:t xml:space="preserve"> </w:t>
      </w:r>
      <w:r w:rsidR="007A016F" w:rsidRPr="00283D20">
        <w:rPr>
          <w:rFonts w:ascii="Arial" w:hAnsi="Arial" w:cs="Arial"/>
        </w:rPr>
        <w:t xml:space="preserve">tj. </w:t>
      </w:r>
      <w:r w:rsidRPr="00283D20">
        <w:rPr>
          <w:rFonts w:ascii="Arial" w:hAnsi="Arial" w:cs="Arial"/>
        </w:rPr>
        <w:t xml:space="preserve">dane osobowe niezbędne do weryfikacji zatrudnienia na podstawie umowy o pracę, w szczególności imię i nazwisko zatrudnionego pracownika, datę zawarcia umowy o pracę, rodzaj umowy o pracę oraz zakres obowiązków pracownika. W tym celu wykonawca zobowiązany jest do uzyskania od pracowników zgody na przetwarzanie danych osobowych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1),zwanym dalej „RODO”. </w:t>
      </w:r>
    </w:p>
    <w:p w14:paraId="29BB8239" w14:textId="31CE9B36" w:rsidR="00C621D1" w:rsidRPr="00283D20" w:rsidRDefault="00670B5F" w:rsidP="00213D05">
      <w:pPr>
        <w:pStyle w:val="Akapitzlist"/>
        <w:numPr>
          <w:ilvl w:val="0"/>
          <w:numId w:val="1"/>
        </w:numPr>
        <w:tabs>
          <w:tab w:val="left" w:pos="567"/>
        </w:tabs>
        <w:ind w:left="567" w:hanging="425"/>
        <w:jc w:val="both"/>
        <w:rPr>
          <w:rFonts w:ascii="Arial" w:hAnsi="Arial" w:cs="Arial"/>
          <w:b/>
        </w:rPr>
      </w:pPr>
      <w:r w:rsidRPr="00283D20">
        <w:rPr>
          <w:rFonts w:ascii="Arial" w:hAnsi="Arial" w:cs="Arial"/>
        </w:rPr>
        <w:t xml:space="preserve">Czynności związane z realizacją zamówienia powinny odbywać się w dni robocze od poniedziałku do </w:t>
      </w:r>
      <w:r w:rsidR="00367C9D" w:rsidRPr="00283D20">
        <w:rPr>
          <w:rFonts w:ascii="Arial" w:hAnsi="Arial" w:cs="Arial"/>
        </w:rPr>
        <w:t>piątku</w:t>
      </w:r>
      <w:r w:rsidR="00F271B6" w:rsidRPr="00283D20">
        <w:rPr>
          <w:rFonts w:ascii="Arial" w:hAnsi="Arial" w:cs="Arial"/>
        </w:rPr>
        <w:t xml:space="preserve"> w godzinach od 7:00 do 15:00.</w:t>
      </w:r>
    </w:p>
    <w:p w14:paraId="52CB20D8" w14:textId="55B7DC6E" w:rsidR="00FD2213" w:rsidRPr="00283D20" w:rsidRDefault="00FD2213" w:rsidP="00213D05">
      <w:pPr>
        <w:pStyle w:val="Tytu"/>
        <w:numPr>
          <w:ilvl w:val="0"/>
          <w:numId w:val="1"/>
        </w:numPr>
        <w:jc w:val="both"/>
        <w:rPr>
          <w:rFonts w:ascii="Arial" w:hAnsi="Arial" w:cs="Arial"/>
          <w:b/>
          <w:szCs w:val="24"/>
          <w:u w:val="none"/>
        </w:rPr>
      </w:pPr>
      <w:r w:rsidRPr="00283D20">
        <w:rPr>
          <w:rFonts w:ascii="Arial" w:hAnsi="Arial" w:cs="Arial"/>
          <w:szCs w:val="24"/>
          <w:u w:val="none"/>
        </w:rPr>
        <w:t xml:space="preserve"> Minimalną wartość zamówienia stanowi 70 % kwoty przedmiotu zamówienia.</w:t>
      </w:r>
    </w:p>
    <w:p w14:paraId="5E252A0D" w14:textId="77777777" w:rsidR="00FD2213" w:rsidRPr="00283D20" w:rsidRDefault="00FD2213" w:rsidP="00213D05">
      <w:pPr>
        <w:pStyle w:val="Akapitzlist"/>
        <w:tabs>
          <w:tab w:val="left" w:pos="567"/>
        </w:tabs>
        <w:ind w:left="567"/>
        <w:jc w:val="both"/>
        <w:rPr>
          <w:rFonts w:ascii="Arial" w:hAnsi="Arial" w:cs="Arial"/>
          <w:b/>
        </w:rPr>
      </w:pPr>
    </w:p>
    <w:p w14:paraId="454CC0FF" w14:textId="77777777" w:rsidR="00A93DA0" w:rsidRPr="00283D20" w:rsidRDefault="00A93DA0" w:rsidP="00213D05">
      <w:pPr>
        <w:pStyle w:val="Tekstpodstawowy"/>
        <w:spacing w:after="0"/>
        <w:ind w:left="284"/>
        <w:jc w:val="center"/>
        <w:rPr>
          <w:rFonts w:ascii="Arial" w:hAnsi="Arial" w:cs="Arial"/>
          <w:b/>
        </w:rPr>
      </w:pPr>
    </w:p>
    <w:p w14:paraId="07E8491D" w14:textId="511A066D" w:rsidR="00C970EC" w:rsidRPr="00283D20" w:rsidRDefault="00206C89" w:rsidP="00213D05">
      <w:pPr>
        <w:pStyle w:val="Tekstpodstawowy"/>
        <w:spacing w:after="0"/>
        <w:ind w:left="284"/>
        <w:jc w:val="center"/>
        <w:rPr>
          <w:rFonts w:ascii="Arial" w:hAnsi="Arial" w:cs="Arial"/>
          <w:b/>
        </w:rPr>
      </w:pPr>
      <w:r w:rsidRPr="00283D20">
        <w:rPr>
          <w:rFonts w:ascii="Arial" w:hAnsi="Arial" w:cs="Arial"/>
          <w:b/>
        </w:rPr>
        <w:t>§ 7</w:t>
      </w:r>
    </w:p>
    <w:p w14:paraId="75499102" w14:textId="77777777" w:rsidR="00F878B3" w:rsidRPr="00283D20" w:rsidRDefault="005B60B7" w:rsidP="00213D05">
      <w:pPr>
        <w:pStyle w:val="Tekstpodstawowy"/>
        <w:spacing w:after="0"/>
        <w:ind w:left="284"/>
        <w:jc w:val="center"/>
        <w:rPr>
          <w:rFonts w:ascii="Arial" w:hAnsi="Arial" w:cs="Arial"/>
          <w:b/>
        </w:rPr>
      </w:pPr>
      <w:r w:rsidRPr="00283D20">
        <w:rPr>
          <w:rFonts w:ascii="Arial" w:hAnsi="Arial" w:cs="Arial"/>
          <w:b/>
        </w:rPr>
        <w:t>Przedstawiciele Stron</w:t>
      </w:r>
    </w:p>
    <w:p w14:paraId="224CF1C4" w14:textId="77777777" w:rsidR="00ED4781" w:rsidRPr="00283D20" w:rsidRDefault="00C970EC" w:rsidP="00213D05">
      <w:pPr>
        <w:pStyle w:val="Default"/>
        <w:numPr>
          <w:ilvl w:val="0"/>
          <w:numId w:val="2"/>
        </w:numPr>
        <w:ind w:left="567" w:hanging="567"/>
        <w:jc w:val="both"/>
        <w:rPr>
          <w:rFonts w:ascii="Arial" w:hAnsi="Arial" w:cs="Arial"/>
          <w:color w:val="auto"/>
        </w:rPr>
      </w:pPr>
      <w:r w:rsidRPr="00283D20">
        <w:rPr>
          <w:rFonts w:ascii="Arial" w:hAnsi="Arial" w:cs="Arial"/>
          <w:color w:val="auto"/>
        </w:rPr>
        <w:t xml:space="preserve">Osobą odpowiedzialną po stronie Zamawiającego za </w:t>
      </w:r>
      <w:r w:rsidR="00ED4781" w:rsidRPr="00283D20">
        <w:rPr>
          <w:rFonts w:ascii="Arial" w:hAnsi="Arial" w:cs="Arial"/>
          <w:color w:val="auto"/>
        </w:rPr>
        <w:t>nadzór nad prawidłową realizacją</w:t>
      </w:r>
      <w:r w:rsidRPr="00283D20">
        <w:rPr>
          <w:rFonts w:ascii="Arial" w:hAnsi="Arial" w:cs="Arial"/>
          <w:color w:val="auto"/>
        </w:rPr>
        <w:t xml:space="preserve"> </w:t>
      </w:r>
      <w:r w:rsidR="00FC49E3" w:rsidRPr="00283D20">
        <w:rPr>
          <w:rFonts w:ascii="Arial" w:hAnsi="Arial" w:cs="Arial"/>
          <w:color w:val="auto"/>
        </w:rPr>
        <w:t>Umowy</w:t>
      </w:r>
      <w:r w:rsidR="00ED4781" w:rsidRPr="00283D20">
        <w:rPr>
          <w:rFonts w:ascii="Arial" w:hAnsi="Arial" w:cs="Arial"/>
          <w:color w:val="auto"/>
        </w:rPr>
        <w:t xml:space="preserve"> jest:</w:t>
      </w:r>
    </w:p>
    <w:p w14:paraId="7CE39F60" w14:textId="7AF00A5A" w:rsidR="00ED4781" w:rsidRPr="00283D20" w:rsidRDefault="00ED4781" w:rsidP="00213D05">
      <w:pPr>
        <w:numPr>
          <w:ilvl w:val="0"/>
          <w:numId w:val="16"/>
        </w:numPr>
        <w:tabs>
          <w:tab w:val="left" w:pos="851"/>
        </w:tabs>
        <w:ind w:left="851" w:hanging="284"/>
        <w:jc w:val="both"/>
        <w:rPr>
          <w:rFonts w:ascii="Arial" w:hAnsi="Arial" w:cs="Arial"/>
        </w:rPr>
      </w:pPr>
      <w:r w:rsidRPr="00283D20">
        <w:rPr>
          <w:rFonts w:ascii="Arial" w:hAnsi="Arial" w:cs="Arial"/>
        </w:rPr>
        <w:t xml:space="preserve">inspektor </w:t>
      </w:r>
      <w:r w:rsidR="00F17565" w:rsidRPr="00283D20">
        <w:rPr>
          <w:rFonts w:ascii="Arial" w:hAnsi="Arial" w:cs="Arial"/>
        </w:rPr>
        <w:t>TUN</w:t>
      </w:r>
      <w:r w:rsidR="00207603" w:rsidRPr="00283D20">
        <w:rPr>
          <w:rFonts w:ascii="Arial" w:hAnsi="Arial" w:cs="Arial"/>
        </w:rPr>
        <w:t>/ inspektora nadzoru</w:t>
      </w:r>
      <w:r w:rsidRPr="00283D20">
        <w:rPr>
          <w:rFonts w:ascii="Arial" w:hAnsi="Arial" w:cs="Arial"/>
        </w:rPr>
        <w:t xml:space="preserve"> w osobie........................................</w:t>
      </w:r>
    </w:p>
    <w:p w14:paraId="43662866" w14:textId="0724CB9D" w:rsidR="00C970EC" w:rsidRPr="00283D20" w:rsidRDefault="00C970EC" w:rsidP="00213D05">
      <w:pPr>
        <w:numPr>
          <w:ilvl w:val="0"/>
          <w:numId w:val="16"/>
        </w:numPr>
        <w:tabs>
          <w:tab w:val="left" w:pos="851"/>
        </w:tabs>
        <w:ind w:left="851" w:hanging="284"/>
        <w:jc w:val="both"/>
        <w:rPr>
          <w:rFonts w:ascii="Arial" w:hAnsi="Arial" w:cs="Arial"/>
        </w:rPr>
      </w:pPr>
      <w:r w:rsidRPr="00283D20">
        <w:rPr>
          <w:rFonts w:ascii="Arial" w:hAnsi="Arial" w:cs="Arial"/>
          <w:bCs/>
        </w:rPr>
        <w:t>Kierowni</w:t>
      </w:r>
      <w:r w:rsidR="00ED09C8" w:rsidRPr="00283D20">
        <w:rPr>
          <w:rFonts w:ascii="Arial" w:hAnsi="Arial" w:cs="Arial"/>
          <w:bCs/>
        </w:rPr>
        <w:t>k SO</w:t>
      </w:r>
      <w:r w:rsidR="00ED09C8" w:rsidRPr="00283D20">
        <w:rPr>
          <w:rFonts w:ascii="Arial" w:hAnsi="Arial" w:cs="Arial"/>
        </w:rPr>
        <w:t>I</w:t>
      </w:r>
      <w:r w:rsidR="00E27534" w:rsidRPr="00283D20">
        <w:rPr>
          <w:rFonts w:ascii="Arial" w:hAnsi="Arial" w:cs="Arial"/>
        </w:rPr>
        <w:t xml:space="preserve"> </w:t>
      </w:r>
      <w:r w:rsidR="00942BE6" w:rsidRPr="00283D20">
        <w:rPr>
          <w:rFonts w:ascii="Arial" w:hAnsi="Arial" w:cs="Arial"/>
        </w:rPr>
        <w:t xml:space="preserve">…………………………………….. </w:t>
      </w:r>
      <w:r w:rsidR="00942BE6" w:rsidRPr="00283D20">
        <w:rPr>
          <w:rFonts w:ascii="Arial" w:hAnsi="Arial" w:cs="Arial"/>
          <w:b/>
        </w:rPr>
        <w:t>.</w:t>
      </w:r>
    </w:p>
    <w:p w14:paraId="5C0CA74B" w14:textId="77777777" w:rsidR="001B469F" w:rsidRPr="00283D20" w:rsidRDefault="00C970EC" w:rsidP="00213D05">
      <w:pPr>
        <w:pStyle w:val="Default"/>
        <w:numPr>
          <w:ilvl w:val="0"/>
          <w:numId w:val="2"/>
        </w:numPr>
        <w:ind w:left="567" w:hanging="567"/>
        <w:jc w:val="both"/>
        <w:rPr>
          <w:rFonts w:ascii="Arial" w:hAnsi="Arial" w:cs="Arial"/>
          <w:color w:val="auto"/>
        </w:rPr>
      </w:pPr>
      <w:r w:rsidRPr="00283D20">
        <w:rPr>
          <w:rFonts w:ascii="Arial" w:hAnsi="Arial" w:cs="Arial"/>
          <w:color w:val="auto"/>
        </w:rPr>
        <w:t xml:space="preserve">Wykonawca </w:t>
      </w:r>
      <w:r w:rsidR="001D343B" w:rsidRPr="00283D20">
        <w:rPr>
          <w:rFonts w:ascii="Arial" w:hAnsi="Arial" w:cs="Arial"/>
          <w:color w:val="auto"/>
        </w:rPr>
        <w:t>oświadcza, że powołał k</w:t>
      </w:r>
      <w:r w:rsidR="00437901" w:rsidRPr="00283D20">
        <w:rPr>
          <w:rFonts w:ascii="Arial" w:hAnsi="Arial" w:cs="Arial"/>
          <w:color w:val="auto"/>
        </w:rPr>
        <w:t>ierownika robót w specjalności</w:t>
      </w:r>
      <w:r w:rsidR="001B469F" w:rsidRPr="00283D20">
        <w:rPr>
          <w:rFonts w:ascii="Arial" w:hAnsi="Arial" w:cs="Arial"/>
          <w:color w:val="auto"/>
        </w:rPr>
        <w:t>:</w:t>
      </w:r>
    </w:p>
    <w:p w14:paraId="64AF8FDD" w14:textId="3BBEB6A5" w:rsidR="00F271B6" w:rsidRPr="00283D20" w:rsidRDefault="001B469F" w:rsidP="00213D05">
      <w:pPr>
        <w:pStyle w:val="Default"/>
        <w:ind w:left="567"/>
        <w:jc w:val="both"/>
        <w:rPr>
          <w:rFonts w:ascii="Arial" w:hAnsi="Arial" w:cs="Arial"/>
          <w:color w:val="auto"/>
        </w:rPr>
      </w:pPr>
      <w:r w:rsidRPr="00283D20">
        <w:rPr>
          <w:rFonts w:ascii="Arial" w:hAnsi="Arial" w:cs="Arial"/>
          <w:color w:val="auto"/>
        </w:rPr>
        <w:t>………………………………..</w:t>
      </w:r>
      <w:r w:rsidR="00670B5F" w:rsidRPr="00283D20">
        <w:rPr>
          <w:rFonts w:ascii="Arial" w:hAnsi="Arial" w:cs="Arial"/>
          <w:color w:val="auto"/>
        </w:rPr>
        <w:t xml:space="preserve"> </w:t>
      </w:r>
      <w:r w:rsidR="00437901" w:rsidRPr="00283D20">
        <w:rPr>
          <w:rFonts w:ascii="Arial" w:hAnsi="Arial" w:cs="Arial"/>
          <w:color w:val="auto"/>
        </w:rPr>
        <w:t>w osobie ……………, nr uprawnień budowlanych …</w:t>
      </w:r>
      <w:r w:rsidR="00EC4C6D" w:rsidRPr="00283D20">
        <w:rPr>
          <w:rFonts w:ascii="Arial" w:hAnsi="Arial" w:cs="Arial"/>
          <w:color w:val="auto"/>
        </w:rPr>
        <w:t>…………………….</w:t>
      </w:r>
      <w:r w:rsidR="00437901" w:rsidRPr="00283D20">
        <w:rPr>
          <w:rFonts w:ascii="Arial" w:hAnsi="Arial" w:cs="Arial"/>
          <w:color w:val="auto"/>
        </w:rPr>
        <w:t>…</w:t>
      </w:r>
      <w:r w:rsidR="001D343B" w:rsidRPr="00283D20">
        <w:rPr>
          <w:rFonts w:ascii="Arial" w:hAnsi="Arial" w:cs="Arial"/>
          <w:color w:val="auto"/>
        </w:rPr>
        <w:t>.</w:t>
      </w:r>
    </w:p>
    <w:p w14:paraId="0A322410" w14:textId="6450DF8C" w:rsidR="00E27534" w:rsidRPr="00283D20" w:rsidRDefault="00C970EC" w:rsidP="00213D05">
      <w:pPr>
        <w:pStyle w:val="Default"/>
        <w:numPr>
          <w:ilvl w:val="0"/>
          <w:numId w:val="2"/>
        </w:numPr>
        <w:ind w:left="567" w:hanging="567"/>
        <w:jc w:val="both"/>
        <w:rPr>
          <w:rFonts w:ascii="Arial" w:hAnsi="Arial" w:cs="Arial"/>
          <w:color w:val="auto"/>
        </w:rPr>
      </w:pPr>
      <w:r w:rsidRPr="00283D20">
        <w:rPr>
          <w:rFonts w:ascii="Arial" w:hAnsi="Arial" w:cs="Arial"/>
          <w:color w:val="auto"/>
        </w:rPr>
        <w:t xml:space="preserve">Zamawiający dopuszcza możliwość zmiany osób odpowiedzialnych za realizację </w:t>
      </w:r>
      <w:r w:rsidR="00FC49E3" w:rsidRPr="00283D20">
        <w:rPr>
          <w:rFonts w:ascii="Arial" w:hAnsi="Arial" w:cs="Arial"/>
          <w:color w:val="auto"/>
        </w:rPr>
        <w:t>Umowy</w:t>
      </w:r>
      <w:r w:rsidR="00296C61" w:rsidRPr="00283D20">
        <w:rPr>
          <w:rFonts w:ascii="Arial" w:hAnsi="Arial" w:cs="Arial"/>
          <w:color w:val="auto"/>
        </w:rPr>
        <w:t xml:space="preserve">, wymienionych w ust. 1, 2 </w:t>
      </w:r>
      <w:r w:rsidRPr="00283D20">
        <w:rPr>
          <w:rFonts w:ascii="Arial" w:hAnsi="Arial" w:cs="Arial"/>
          <w:color w:val="auto"/>
        </w:rPr>
        <w:t>jeżeli zajdzie taka potrzeba.</w:t>
      </w:r>
      <w:r w:rsidR="00B26932" w:rsidRPr="00283D20">
        <w:rPr>
          <w:rFonts w:ascii="Arial" w:hAnsi="Arial" w:cs="Arial"/>
          <w:color w:val="auto"/>
        </w:rPr>
        <w:t xml:space="preserve">   </w:t>
      </w:r>
      <w:r w:rsidRPr="00283D20">
        <w:rPr>
          <w:rFonts w:ascii="Arial" w:hAnsi="Arial" w:cs="Arial"/>
          <w:color w:val="auto"/>
        </w:rPr>
        <w:t xml:space="preserve">W przypadku osoby, o </w:t>
      </w:r>
      <w:r w:rsidR="00D06200" w:rsidRPr="00283D20">
        <w:rPr>
          <w:rFonts w:ascii="Arial" w:hAnsi="Arial" w:cs="Arial"/>
          <w:color w:val="auto"/>
        </w:rPr>
        <w:t xml:space="preserve">której mowa </w:t>
      </w:r>
      <w:r w:rsidR="00296C61" w:rsidRPr="00283D20">
        <w:rPr>
          <w:rFonts w:ascii="Arial" w:hAnsi="Arial" w:cs="Arial"/>
          <w:color w:val="auto"/>
        </w:rPr>
        <w:t>w ust. 2</w:t>
      </w:r>
      <w:r w:rsidRPr="00283D20">
        <w:rPr>
          <w:rFonts w:ascii="Arial" w:hAnsi="Arial" w:cs="Arial"/>
          <w:color w:val="auto"/>
        </w:rPr>
        <w:t>, osoba ją zastępująca musi posiadać przynajmni</w:t>
      </w:r>
      <w:r w:rsidR="00695E82" w:rsidRPr="00283D20">
        <w:rPr>
          <w:rFonts w:ascii="Arial" w:hAnsi="Arial" w:cs="Arial"/>
          <w:color w:val="auto"/>
        </w:rPr>
        <w:t>ej takie same uprawnienia</w:t>
      </w:r>
      <w:r w:rsidR="008A12E2">
        <w:rPr>
          <w:rFonts w:ascii="Arial" w:hAnsi="Arial" w:cs="Arial"/>
          <w:color w:val="auto"/>
        </w:rPr>
        <w:t xml:space="preserve"> i doświadczenie, co wskazane w dokumentach zamówienia jako warunek udziału w postępowaniu (jeżeli dotyczy)</w:t>
      </w:r>
      <w:r w:rsidR="00695E82" w:rsidRPr="00283D20">
        <w:rPr>
          <w:rFonts w:ascii="Arial" w:hAnsi="Arial" w:cs="Arial"/>
          <w:color w:val="auto"/>
        </w:rPr>
        <w:t>.</w:t>
      </w:r>
    </w:p>
    <w:p w14:paraId="6BA20528" w14:textId="5E70C748" w:rsidR="00EC4C6D" w:rsidRPr="00283D20" w:rsidRDefault="00EC4C6D" w:rsidP="00213D05">
      <w:pPr>
        <w:pStyle w:val="Default"/>
        <w:numPr>
          <w:ilvl w:val="0"/>
          <w:numId w:val="2"/>
        </w:numPr>
        <w:ind w:left="567" w:hanging="567"/>
        <w:jc w:val="both"/>
        <w:rPr>
          <w:rFonts w:ascii="Arial" w:hAnsi="Arial" w:cs="Arial"/>
          <w:color w:val="auto"/>
        </w:rPr>
      </w:pPr>
      <w:r w:rsidRPr="00283D20">
        <w:rPr>
          <w:rFonts w:ascii="Arial" w:hAnsi="Arial" w:cs="Arial"/>
          <w:color w:val="auto"/>
        </w:rPr>
        <w:t xml:space="preserve">Wykonawca oświadcza, że osoby </w:t>
      </w:r>
      <w:r w:rsidR="00CA335C" w:rsidRPr="00283D20">
        <w:rPr>
          <w:rFonts w:ascii="Arial" w:hAnsi="Arial" w:cs="Arial"/>
          <w:color w:val="auto"/>
        </w:rPr>
        <w:t>wykonujące</w:t>
      </w:r>
      <w:r w:rsidRPr="00283D20">
        <w:rPr>
          <w:rFonts w:ascii="Arial" w:hAnsi="Arial" w:cs="Arial"/>
          <w:color w:val="auto"/>
        </w:rPr>
        <w:t xml:space="preserve"> czynności związane z wykonaniem </w:t>
      </w:r>
      <w:r w:rsidR="00CA335C" w:rsidRPr="00283D20">
        <w:rPr>
          <w:rFonts w:ascii="Arial" w:hAnsi="Arial" w:cs="Arial"/>
          <w:color w:val="auto"/>
        </w:rPr>
        <w:t xml:space="preserve">instalacji odgromowej muszą posiadać uprawnienia „SEP” do 1 </w:t>
      </w:r>
      <w:proofErr w:type="spellStart"/>
      <w:r w:rsidR="00CA335C" w:rsidRPr="00283D20">
        <w:rPr>
          <w:rFonts w:ascii="Arial" w:hAnsi="Arial" w:cs="Arial"/>
          <w:color w:val="auto"/>
        </w:rPr>
        <w:t>kV</w:t>
      </w:r>
      <w:proofErr w:type="spellEnd"/>
      <w:r w:rsidR="00CA335C" w:rsidRPr="00283D20">
        <w:rPr>
          <w:rFonts w:ascii="Arial" w:hAnsi="Arial" w:cs="Arial"/>
          <w:color w:val="auto"/>
        </w:rPr>
        <w:t xml:space="preserve"> ,,D” i „E”, co najmniej dwie osoby. Kopie w/w uprawnień poświadczonych za zgodność z oryginałem Wykonawca przedstawi w dniu przekazania obiektu do realizacji prac wynikających z umowy. Brak przełożenia w/w uprawnień będzie skutkowało bakiem dopuszczenia do realizacji wskazanych osób. </w:t>
      </w:r>
    </w:p>
    <w:p w14:paraId="673C162C" w14:textId="5B4CDDD1" w:rsidR="00583904" w:rsidRPr="00283D20" w:rsidRDefault="00583904" w:rsidP="00213D05">
      <w:pPr>
        <w:rPr>
          <w:rFonts w:ascii="Arial" w:hAnsi="Arial" w:cs="Arial"/>
          <w:b/>
        </w:rPr>
      </w:pPr>
    </w:p>
    <w:p w14:paraId="7070CACC" w14:textId="6F81C5A1" w:rsidR="00C970EC" w:rsidRPr="00283D20" w:rsidRDefault="00206C89" w:rsidP="00213D05">
      <w:pPr>
        <w:jc w:val="center"/>
        <w:rPr>
          <w:rFonts w:ascii="Arial" w:hAnsi="Arial" w:cs="Arial"/>
          <w:b/>
        </w:rPr>
      </w:pPr>
      <w:r w:rsidRPr="00283D20">
        <w:rPr>
          <w:rFonts w:ascii="Arial" w:hAnsi="Arial" w:cs="Arial"/>
          <w:b/>
        </w:rPr>
        <w:t>§ 8</w:t>
      </w:r>
    </w:p>
    <w:p w14:paraId="3220E9F9" w14:textId="77777777" w:rsidR="00F878B3" w:rsidRPr="00283D20" w:rsidRDefault="0026077D" w:rsidP="00213D05">
      <w:pPr>
        <w:jc w:val="center"/>
        <w:rPr>
          <w:rFonts w:ascii="Arial" w:hAnsi="Arial" w:cs="Arial"/>
          <w:b/>
        </w:rPr>
      </w:pPr>
      <w:r w:rsidRPr="00283D20">
        <w:rPr>
          <w:rFonts w:ascii="Arial" w:hAnsi="Arial" w:cs="Arial"/>
          <w:b/>
        </w:rPr>
        <w:t>Bezpieczeństwo i Higiena pracy</w:t>
      </w:r>
    </w:p>
    <w:p w14:paraId="33BCC4A8" w14:textId="77777777" w:rsidR="00C970EC" w:rsidRPr="00283D20" w:rsidRDefault="00C970EC" w:rsidP="00213D05">
      <w:pPr>
        <w:numPr>
          <w:ilvl w:val="3"/>
          <w:numId w:val="4"/>
        </w:numPr>
        <w:ind w:left="567" w:hanging="567"/>
        <w:jc w:val="both"/>
        <w:rPr>
          <w:rFonts w:ascii="Arial" w:hAnsi="Arial" w:cs="Arial"/>
        </w:rPr>
      </w:pPr>
      <w:r w:rsidRPr="00283D20">
        <w:rPr>
          <w:rFonts w:ascii="Arial" w:hAnsi="Arial" w:cs="Arial"/>
        </w:rPr>
        <w:lastRenderedPageBreak/>
        <w:t>Wykonawca w trakcie realizacji robót budowlanych zobowiązuje się do przestrzegania przepisów przeciwpożarowych - w szczególności do utrzymywania sprawnego sprzętu przeciwpożarowego, wymaganego przepisami szczególnymi. Wszelkie posiadane materiały łatwopalne Wykonawca zo</w:t>
      </w:r>
      <w:r w:rsidR="00687702" w:rsidRPr="00283D20">
        <w:rPr>
          <w:rFonts w:ascii="Arial" w:hAnsi="Arial" w:cs="Arial"/>
        </w:rPr>
        <w:t>bowiązuje się składować zgodnie</w:t>
      </w:r>
      <w:r w:rsidR="00E028F4" w:rsidRPr="00283D20">
        <w:rPr>
          <w:rFonts w:ascii="Arial" w:hAnsi="Arial" w:cs="Arial"/>
        </w:rPr>
        <w:t xml:space="preserve"> z </w:t>
      </w:r>
      <w:r w:rsidRPr="00283D20">
        <w:rPr>
          <w:rFonts w:ascii="Arial" w:hAnsi="Arial" w:cs="Arial"/>
        </w:rPr>
        <w:t>obowiązującymi przepisami</w:t>
      </w:r>
      <w:r w:rsidR="00D06200" w:rsidRPr="00283D20">
        <w:rPr>
          <w:rFonts w:ascii="Arial" w:hAnsi="Arial" w:cs="Arial"/>
        </w:rPr>
        <w:t xml:space="preserve"> </w:t>
      </w:r>
      <w:r w:rsidRPr="00283D20">
        <w:rPr>
          <w:rFonts w:ascii="Arial" w:hAnsi="Arial" w:cs="Arial"/>
        </w:rPr>
        <w:t>w taki sposób, by osoby trzecie lub osoby nieuprawnione nie miały do nich dostę</w:t>
      </w:r>
      <w:r w:rsidR="00E028F4" w:rsidRPr="00283D20">
        <w:rPr>
          <w:rFonts w:ascii="Arial" w:hAnsi="Arial" w:cs="Arial"/>
        </w:rPr>
        <w:t xml:space="preserve">pu. Za wszelkie szkody powstałe </w:t>
      </w:r>
      <w:r w:rsidRPr="00283D20">
        <w:rPr>
          <w:rFonts w:ascii="Arial" w:hAnsi="Arial" w:cs="Arial"/>
        </w:rPr>
        <w:t>w wyniku nieprzestrzegania lub niewłaściwego stosowania przepisów przeciwpożarowych odp</w:t>
      </w:r>
      <w:r w:rsidR="00D447BD" w:rsidRPr="00283D20">
        <w:rPr>
          <w:rFonts w:ascii="Arial" w:hAnsi="Arial" w:cs="Arial"/>
        </w:rPr>
        <w:t>owiedzialność ponosi Wykonawca.</w:t>
      </w:r>
    </w:p>
    <w:p w14:paraId="6BD13AA5" w14:textId="754BFE50" w:rsidR="00C970EC" w:rsidRPr="00283D20" w:rsidRDefault="00C970EC" w:rsidP="00213D05">
      <w:pPr>
        <w:numPr>
          <w:ilvl w:val="3"/>
          <w:numId w:val="4"/>
        </w:numPr>
        <w:ind w:left="567" w:hanging="567"/>
        <w:jc w:val="both"/>
        <w:rPr>
          <w:rFonts w:ascii="Arial" w:hAnsi="Arial" w:cs="Arial"/>
        </w:rPr>
      </w:pPr>
      <w:r w:rsidRPr="00283D20">
        <w:rPr>
          <w:rFonts w:ascii="Arial" w:hAnsi="Arial" w:cs="Arial"/>
        </w:rPr>
        <w:t>Wykonawca zobowiązuje się do prowadzenia robót budowlanych zgodnie</w:t>
      </w:r>
      <w:r w:rsidR="00B26932" w:rsidRPr="00283D20">
        <w:rPr>
          <w:rFonts w:ascii="Arial" w:hAnsi="Arial" w:cs="Arial"/>
        </w:rPr>
        <w:t xml:space="preserve"> </w:t>
      </w:r>
      <w:r w:rsidR="00463244" w:rsidRPr="00283D20">
        <w:rPr>
          <w:rFonts w:ascii="Arial" w:hAnsi="Arial" w:cs="Arial"/>
        </w:rPr>
        <w:br/>
      </w:r>
      <w:r w:rsidR="00B26932" w:rsidRPr="00283D20">
        <w:rPr>
          <w:rFonts w:ascii="Arial" w:hAnsi="Arial" w:cs="Arial"/>
        </w:rPr>
        <w:t xml:space="preserve"> </w:t>
      </w:r>
      <w:r w:rsidRPr="00283D20">
        <w:rPr>
          <w:rFonts w:ascii="Arial" w:hAnsi="Arial" w:cs="Arial"/>
        </w:rPr>
        <w:t>z przepisami i zasadami bezpieczeństwa i higieny pracy, w szczególności</w:t>
      </w:r>
      <w:r w:rsidR="00B26932" w:rsidRPr="00283D20">
        <w:rPr>
          <w:rFonts w:ascii="Arial" w:hAnsi="Arial" w:cs="Arial"/>
        </w:rPr>
        <w:t xml:space="preserve"> </w:t>
      </w:r>
      <w:r w:rsidR="00463244" w:rsidRPr="00283D20">
        <w:rPr>
          <w:rFonts w:ascii="Arial" w:hAnsi="Arial" w:cs="Arial"/>
        </w:rPr>
        <w:br/>
      </w:r>
      <w:r w:rsidRPr="00283D20">
        <w:rPr>
          <w:rFonts w:ascii="Arial" w:hAnsi="Arial" w:cs="Arial"/>
        </w:rPr>
        <w:t xml:space="preserve">w oparciu o przepisy </w:t>
      </w:r>
      <w:r w:rsidRPr="00283D20">
        <w:rPr>
          <w:rFonts w:ascii="Arial" w:hAnsi="Arial" w:cs="Arial"/>
          <w:iCs/>
        </w:rPr>
        <w:t>rozporządzenia Ministra Pracy</w:t>
      </w:r>
      <w:r w:rsidR="0036604B" w:rsidRPr="00283D20">
        <w:rPr>
          <w:rFonts w:ascii="Arial" w:hAnsi="Arial" w:cs="Arial"/>
          <w:iCs/>
        </w:rPr>
        <w:t xml:space="preserve"> </w:t>
      </w:r>
      <w:r w:rsidR="006C619B" w:rsidRPr="00283D20">
        <w:rPr>
          <w:rFonts w:ascii="Arial" w:hAnsi="Arial" w:cs="Arial"/>
          <w:iCs/>
        </w:rPr>
        <w:t xml:space="preserve">i </w:t>
      </w:r>
      <w:r w:rsidRPr="00283D20">
        <w:rPr>
          <w:rFonts w:ascii="Arial" w:hAnsi="Arial" w:cs="Arial"/>
          <w:iCs/>
        </w:rPr>
        <w:t>Polityki Socj</w:t>
      </w:r>
      <w:r w:rsidR="00D447BD" w:rsidRPr="00283D20">
        <w:rPr>
          <w:rFonts w:ascii="Arial" w:hAnsi="Arial" w:cs="Arial"/>
          <w:iCs/>
        </w:rPr>
        <w:t>alnej z dnia 26 września 1997 r.</w:t>
      </w:r>
      <w:r w:rsidRPr="00283D20">
        <w:rPr>
          <w:rFonts w:ascii="Arial" w:hAnsi="Arial" w:cs="Arial"/>
          <w:iCs/>
        </w:rPr>
        <w:t xml:space="preserve"> w sprawie ogólnych przepisów bezpieczeństwa</w:t>
      </w:r>
      <w:r w:rsidR="0036604B" w:rsidRPr="00283D20">
        <w:rPr>
          <w:rFonts w:ascii="Arial" w:hAnsi="Arial" w:cs="Arial"/>
          <w:iCs/>
        </w:rPr>
        <w:t xml:space="preserve"> </w:t>
      </w:r>
      <w:r w:rsidRPr="00283D20">
        <w:rPr>
          <w:rFonts w:ascii="Arial" w:hAnsi="Arial" w:cs="Arial"/>
          <w:iCs/>
        </w:rPr>
        <w:t xml:space="preserve">i higieny pracy </w:t>
      </w:r>
      <w:r w:rsidRPr="00283D20">
        <w:rPr>
          <w:rFonts w:ascii="Arial" w:hAnsi="Arial" w:cs="Arial"/>
        </w:rPr>
        <w:t xml:space="preserve">oraz </w:t>
      </w:r>
      <w:r w:rsidRPr="00283D20">
        <w:rPr>
          <w:rFonts w:ascii="Arial" w:hAnsi="Arial" w:cs="Arial"/>
          <w:iCs/>
        </w:rPr>
        <w:t>rozporządzenia Ministra Infrastruktury z dnia 6 lutego 2003 r</w:t>
      </w:r>
      <w:r w:rsidR="00D447BD" w:rsidRPr="00283D20">
        <w:rPr>
          <w:rFonts w:ascii="Arial" w:hAnsi="Arial" w:cs="Arial"/>
          <w:iCs/>
        </w:rPr>
        <w:t>.</w:t>
      </w:r>
      <w:r w:rsidR="00DB0139" w:rsidRPr="00283D20">
        <w:rPr>
          <w:rFonts w:ascii="Arial" w:hAnsi="Arial" w:cs="Arial"/>
          <w:iCs/>
        </w:rPr>
        <w:t xml:space="preserve"> </w:t>
      </w:r>
      <w:r w:rsidR="00184921" w:rsidRPr="00283D20">
        <w:rPr>
          <w:rFonts w:ascii="Arial" w:hAnsi="Arial" w:cs="Arial"/>
          <w:iCs/>
        </w:rPr>
        <w:br/>
      </w:r>
      <w:r w:rsidRPr="00283D20">
        <w:rPr>
          <w:rFonts w:ascii="Arial" w:hAnsi="Arial" w:cs="Arial"/>
          <w:iCs/>
        </w:rPr>
        <w:t>w sprawie bezpieczeństwa</w:t>
      </w:r>
      <w:r w:rsidR="00B26932" w:rsidRPr="00283D20">
        <w:rPr>
          <w:rFonts w:ascii="Arial" w:hAnsi="Arial" w:cs="Arial"/>
          <w:iCs/>
        </w:rPr>
        <w:t xml:space="preserve"> </w:t>
      </w:r>
      <w:r w:rsidRPr="00283D20">
        <w:rPr>
          <w:rFonts w:ascii="Arial" w:hAnsi="Arial" w:cs="Arial"/>
          <w:iCs/>
        </w:rPr>
        <w:t>i higieny pracy podczas wykonywania robót budowlanych</w:t>
      </w:r>
      <w:r w:rsidRPr="00283D20">
        <w:rPr>
          <w:rFonts w:ascii="Arial" w:hAnsi="Arial" w:cs="Arial"/>
        </w:rPr>
        <w:t>, z uwzględnieniem specyfiki obiektu budowlanego i warunków prowadzenia robót budowlanych. W szczególności Wykonawca ma obowiązek zadbać, aby personel nie wykonywał prac w warunkach niebezpiecznych, szkodliwych dla zdrowia lub niespełniających od</w:t>
      </w:r>
      <w:r w:rsidR="00D447BD" w:rsidRPr="00283D20">
        <w:rPr>
          <w:rFonts w:ascii="Arial" w:hAnsi="Arial" w:cs="Arial"/>
        </w:rPr>
        <w:t>powiednich wymagań sanitarnych.</w:t>
      </w:r>
    </w:p>
    <w:p w14:paraId="54C3AF12" w14:textId="3D29E1D2" w:rsidR="00763C01" w:rsidRPr="00283D20" w:rsidRDefault="00C970EC" w:rsidP="00213D05">
      <w:pPr>
        <w:numPr>
          <w:ilvl w:val="3"/>
          <w:numId w:val="4"/>
        </w:numPr>
        <w:ind w:left="567" w:hanging="567"/>
        <w:jc w:val="both"/>
        <w:rPr>
          <w:rFonts w:ascii="Arial" w:hAnsi="Arial" w:cs="Arial"/>
        </w:rPr>
      </w:pPr>
      <w:r w:rsidRPr="00283D20">
        <w:rPr>
          <w:rFonts w:ascii="Arial" w:hAnsi="Arial" w:cs="Arial"/>
        </w:rPr>
        <w:t>Wykonawca ponadto zapewni i będzie utrzymywał wszelkie urządzenia zabezpieczające, socjalne oraz sprzęt i odpow</w:t>
      </w:r>
      <w:r w:rsidR="00687702" w:rsidRPr="00283D20">
        <w:rPr>
          <w:rFonts w:ascii="Arial" w:hAnsi="Arial" w:cs="Arial"/>
        </w:rPr>
        <w:t>iednią odzież dla ochrony życia</w:t>
      </w:r>
      <w:r w:rsidR="00D06200" w:rsidRPr="00283D20">
        <w:rPr>
          <w:rFonts w:ascii="Arial" w:hAnsi="Arial" w:cs="Arial"/>
        </w:rPr>
        <w:t xml:space="preserve"> </w:t>
      </w:r>
      <w:r w:rsidR="00DB0139" w:rsidRPr="00283D20">
        <w:rPr>
          <w:rFonts w:ascii="Arial" w:hAnsi="Arial" w:cs="Arial"/>
        </w:rPr>
        <w:t xml:space="preserve"> </w:t>
      </w:r>
      <w:r w:rsidRPr="00283D20">
        <w:rPr>
          <w:rFonts w:ascii="Arial" w:hAnsi="Arial" w:cs="Arial"/>
        </w:rPr>
        <w:t>i zdrowia</w:t>
      </w:r>
      <w:r w:rsidR="00D447BD" w:rsidRPr="00283D20">
        <w:rPr>
          <w:rFonts w:ascii="Arial" w:hAnsi="Arial" w:cs="Arial"/>
        </w:rPr>
        <w:t xml:space="preserve"> osób zatrudnionych na budowie.</w:t>
      </w:r>
    </w:p>
    <w:p w14:paraId="0AC8F907" w14:textId="6FD0DC48" w:rsidR="000B5520" w:rsidRPr="00283D20" w:rsidRDefault="000B5520" w:rsidP="00213D05">
      <w:pPr>
        <w:numPr>
          <w:ilvl w:val="3"/>
          <w:numId w:val="4"/>
        </w:numPr>
        <w:ind w:left="567" w:hanging="567"/>
        <w:jc w:val="both"/>
        <w:rPr>
          <w:rFonts w:ascii="Arial" w:hAnsi="Arial" w:cs="Arial"/>
        </w:rPr>
      </w:pPr>
      <w:r w:rsidRPr="00283D20">
        <w:rPr>
          <w:rFonts w:ascii="Arial" w:hAnsi="Arial" w:cs="Arial"/>
        </w:rPr>
        <w:t>Podczas prowadzonych na terenie kompleksów i obiektów wojskowych remontów i inwestycji budowlanych należy przestrzegać przepisów przeciwpożarowych. W przypadku wykonywania prac niebezpiecznych pożarowo powiadomić inspektora ochrony przeciwpożarowej oraz uzgodnić bezpieczeństwo pożarowe podczas prowadzonych robót.</w:t>
      </w:r>
    </w:p>
    <w:p w14:paraId="72202B5D" w14:textId="77777777" w:rsidR="00D06200" w:rsidRPr="00283D20" w:rsidRDefault="00D06200" w:rsidP="00213D05">
      <w:pPr>
        <w:ind w:left="567"/>
        <w:jc w:val="both"/>
        <w:rPr>
          <w:rFonts w:ascii="Arial" w:hAnsi="Arial" w:cs="Arial"/>
        </w:rPr>
      </w:pPr>
    </w:p>
    <w:p w14:paraId="2038E9E6" w14:textId="7D99093B" w:rsidR="00C970EC" w:rsidRPr="00283D20" w:rsidRDefault="00206C89" w:rsidP="00213D05">
      <w:pPr>
        <w:jc w:val="center"/>
        <w:rPr>
          <w:rFonts w:ascii="Arial" w:hAnsi="Arial" w:cs="Arial"/>
          <w:b/>
        </w:rPr>
      </w:pPr>
      <w:r w:rsidRPr="00283D20">
        <w:rPr>
          <w:rFonts w:ascii="Arial" w:hAnsi="Arial" w:cs="Arial"/>
          <w:b/>
        </w:rPr>
        <w:t>§ 9</w:t>
      </w:r>
    </w:p>
    <w:p w14:paraId="50B303FC" w14:textId="23CA524D" w:rsidR="009C1B9F" w:rsidRPr="00283D20" w:rsidRDefault="00A9308F" w:rsidP="00213D05">
      <w:pPr>
        <w:jc w:val="center"/>
        <w:rPr>
          <w:rFonts w:ascii="Arial" w:hAnsi="Arial" w:cs="Arial"/>
          <w:b/>
        </w:rPr>
      </w:pPr>
      <w:r w:rsidRPr="00283D20">
        <w:rPr>
          <w:rFonts w:ascii="Arial" w:hAnsi="Arial" w:cs="Arial"/>
          <w:b/>
        </w:rPr>
        <w:t>Warunki odbioru robót</w:t>
      </w:r>
    </w:p>
    <w:p w14:paraId="27516606" w14:textId="31D4A65E" w:rsidR="004C7F42" w:rsidRPr="00283D20" w:rsidRDefault="00C970EC">
      <w:pPr>
        <w:numPr>
          <w:ilvl w:val="0"/>
          <w:numId w:val="23"/>
        </w:numPr>
        <w:tabs>
          <w:tab w:val="clear" w:pos="2007"/>
        </w:tabs>
        <w:ind w:left="567" w:hanging="567"/>
        <w:jc w:val="both"/>
        <w:rPr>
          <w:rFonts w:ascii="Arial" w:hAnsi="Arial" w:cs="Arial"/>
        </w:rPr>
        <w:pPrChange w:id="76" w:author="Jastrzębowska Marta" w:date="2025-01-14T14:02:00Z">
          <w:pPr>
            <w:numPr>
              <w:numId w:val="26"/>
            </w:numPr>
            <w:ind w:left="567" w:hanging="567"/>
            <w:jc w:val="both"/>
          </w:pPr>
        </w:pPrChange>
      </w:pPr>
      <w:r w:rsidRPr="00283D20">
        <w:rPr>
          <w:rFonts w:ascii="Arial" w:hAnsi="Arial" w:cs="Arial"/>
        </w:rPr>
        <w:t xml:space="preserve">Poszczególne </w:t>
      </w:r>
      <w:r w:rsidR="004C7F42" w:rsidRPr="00283D20">
        <w:rPr>
          <w:rFonts w:ascii="Arial" w:hAnsi="Arial" w:cs="Arial"/>
        </w:rPr>
        <w:t>odbiory</w:t>
      </w:r>
      <w:r w:rsidR="001B469F" w:rsidRPr="00283D20">
        <w:rPr>
          <w:rFonts w:ascii="Arial" w:hAnsi="Arial" w:cs="Arial"/>
        </w:rPr>
        <w:t xml:space="preserve"> robót budowlanych, określone w ust. 2</w:t>
      </w:r>
      <w:r w:rsidR="004C7F42" w:rsidRPr="00283D20">
        <w:rPr>
          <w:rFonts w:ascii="Arial" w:hAnsi="Arial" w:cs="Arial"/>
        </w:rPr>
        <w:t xml:space="preserve"> należy dokumentować protokolarnie.</w:t>
      </w:r>
      <w:r w:rsidRPr="00283D20">
        <w:rPr>
          <w:rFonts w:ascii="Arial" w:hAnsi="Arial" w:cs="Arial"/>
        </w:rPr>
        <w:t xml:space="preserve"> </w:t>
      </w:r>
    </w:p>
    <w:p w14:paraId="78C3B3CA" w14:textId="77777777" w:rsidR="00C970EC" w:rsidRPr="00283D20" w:rsidRDefault="004C7F42">
      <w:pPr>
        <w:numPr>
          <w:ilvl w:val="0"/>
          <w:numId w:val="23"/>
        </w:numPr>
        <w:ind w:left="567" w:hanging="567"/>
        <w:jc w:val="both"/>
        <w:rPr>
          <w:rFonts w:ascii="Arial" w:hAnsi="Arial" w:cs="Arial"/>
        </w:rPr>
        <w:pPrChange w:id="77" w:author="Jastrzębowska Marta" w:date="2025-01-14T14:02:00Z">
          <w:pPr>
            <w:numPr>
              <w:numId w:val="26"/>
            </w:numPr>
            <w:ind w:left="567" w:hanging="567"/>
            <w:jc w:val="both"/>
          </w:pPr>
        </w:pPrChange>
      </w:pPr>
      <w:r w:rsidRPr="00283D20">
        <w:rPr>
          <w:rFonts w:ascii="Arial" w:hAnsi="Arial" w:cs="Arial"/>
        </w:rPr>
        <w:t xml:space="preserve">Roboty budowlane </w:t>
      </w:r>
      <w:r w:rsidR="00C970EC" w:rsidRPr="00283D20">
        <w:rPr>
          <w:rFonts w:ascii="Arial" w:hAnsi="Arial" w:cs="Arial"/>
        </w:rPr>
        <w:t>podlega</w:t>
      </w:r>
      <w:r w:rsidR="005913EF" w:rsidRPr="00283D20">
        <w:rPr>
          <w:rFonts w:ascii="Arial" w:hAnsi="Arial" w:cs="Arial"/>
        </w:rPr>
        <w:t>ją następującym etapom odbioru:</w:t>
      </w:r>
    </w:p>
    <w:p w14:paraId="06D554C2" w14:textId="0A10E651" w:rsidR="004C7F42" w:rsidRPr="00283D20" w:rsidRDefault="00C970EC" w:rsidP="00213D05">
      <w:pPr>
        <w:numPr>
          <w:ilvl w:val="0"/>
          <w:numId w:val="5"/>
        </w:numPr>
        <w:ind w:left="993" w:hanging="426"/>
        <w:jc w:val="both"/>
        <w:rPr>
          <w:rFonts w:ascii="Arial" w:hAnsi="Arial" w:cs="Arial"/>
        </w:rPr>
      </w:pPr>
      <w:r w:rsidRPr="00283D20">
        <w:rPr>
          <w:rFonts w:ascii="Arial" w:hAnsi="Arial" w:cs="Arial"/>
        </w:rPr>
        <w:t>odbiór robót zanikających i u</w:t>
      </w:r>
      <w:r w:rsidR="005913EF" w:rsidRPr="00283D20">
        <w:rPr>
          <w:rFonts w:ascii="Arial" w:hAnsi="Arial" w:cs="Arial"/>
        </w:rPr>
        <w:t>legających zakryciu</w:t>
      </w:r>
      <w:r w:rsidR="004C7F42" w:rsidRPr="00283D20">
        <w:rPr>
          <w:rFonts w:ascii="Arial" w:hAnsi="Arial" w:cs="Arial"/>
        </w:rPr>
        <w:t xml:space="preserve"> - do podstawowych obowiązków Wykonawcy należy zgłoszenie Zamawiającemu</w:t>
      </w:r>
      <w:r w:rsidR="001B469F" w:rsidRPr="00283D20">
        <w:rPr>
          <w:rFonts w:ascii="Arial" w:hAnsi="Arial" w:cs="Arial"/>
        </w:rPr>
        <w:t xml:space="preserve"> </w:t>
      </w:r>
      <w:r w:rsidR="00C14BAF" w:rsidRPr="00283D20">
        <w:rPr>
          <w:rFonts w:ascii="Arial" w:hAnsi="Arial" w:cs="Arial"/>
        </w:rPr>
        <w:t>/Kierownikowi SOI</w:t>
      </w:r>
      <w:r w:rsidR="004C7F42" w:rsidRPr="00283D20">
        <w:rPr>
          <w:rFonts w:ascii="Arial" w:hAnsi="Arial" w:cs="Arial"/>
        </w:rPr>
        <w:t xml:space="preserve"> gotowości do odbioru robót ulegających zakryciu lub zanikowych. Polega on na ocenie ilości i jakości wykonywanych robót, które w dalszym procesie ulegną zakryciu. Odbiór taki będzie przeprowadzony w czasie umożliwiającym wykonanie ewentualnych poprawek bez hamowania ogólnego postępu robót. Gotowość danej części robót do odbioru zgłasza pisemnie Wykonawca Zamawiającemu. Z czynności sporządzony zostaje protokół odbioru robót zanikających</w:t>
      </w:r>
      <w:r w:rsidR="00D06200" w:rsidRPr="00283D20">
        <w:rPr>
          <w:rFonts w:ascii="Arial" w:hAnsi="Arial" w:cs="Arial"/>
        </w:rPr>
        <w:t xml:space="preserve">  </w:t>
      </w:r>
      <w:r w:rsidR="00184921" w:rsidRPr="00283D20">
        <w:rPr>
          <w:rFonts w:ascii="Arial" w:hAnsi="Arial" w:cs="Arial"/>
        </w:rPr>
        <w:br/>
      </w:r>
      <w:r w:rsidR="004C7F42" w:rsidRPr="00283D20">
        <w:rPr>
          <w:rFonts w:ascii="Arial" w:hAnsi="Arial" w:cs="Arial"/>
        </w:rPr>
        <w:t xml:space="preserve">i ulegających zakryciu </w:t>
      </w:r>
      <w:r w:rsidR="00EB2A90" w:rsidRPr="00283D20">
        <w:rPr>
          <w:rFonts w:ascii="Arial" w:hAnsi="Arial" w:cs="Arial"/>
        </w:rPr>
        <w:t>rozliczony przez Inspektora Nadzoru/Inspektora TUN oraz dokumentacja fotograficzna;</w:t>
      </w:r>
    </w:p>
    <w:p w14:paraId="4683E261" w14:textId="15A8E7AB" w:rsidR="005E24B4" w:rsidRPr="00283D20" w:rsidRDefault="004C7F42" w:rsidP="00213D05">
      <w:pPr>
        <w:numPr>
          <w:ilvl w:val="0"/>
          <w:numId w:val="5"/>
        </w:numPr>
        <w:ind w:left="993" w:hanging="426"/>
        <w:jc w:val="both"/>
        <w:rPr>
          <w:rFonts w:ascii="Arial" w:hAnsi="Arial" w:cs="Arial"/>
        </w:rPr>
      </w:pPr>
      <w:r w:rsidRPr="00283D20">
        <w:rPr>
          <w:rFonts w:ascii="Arial" w:hAnsi="Arial" w:cs="Arial"/>
        </w:rPr>
        <w:t>odbiór końcowy -  polega na finalnej ocenie ilo</w:t>
      </w:r>
      <w:r w:rsidR="009C4328" w:rsidRPr="00283D20">
        <w:rPr>
          <w:rFonts w:ascii="Arial" w:hAnsi="Arial" w:cs="Arial"/>
        </w:rPr>
        <w:t>ści i jakości wykonanych robót</w:t>
      </w:r>
      <w:r w:rsidR="00D06200" w:rsidRPr="00283D20">
        <w:rPr>
          <w:rFonts w:ascii="Arial" w:hAnsi="Arial" w:cs="Arial"/>
        </w:rPr>
        <w:t xml:space="preserve"> </w:t>
      </w:r>
      <w:r w:rsidRPr="00283D20">
        <w:rPr>
          <w:rFonts w:ascii="Arial" w:hAnsi="Arial" w:cs="Arial"/>
        </w:rPr>
        <w:t>w oparciu</w:t>
      </w:r>
      <w:r w:rsidR="00D06200" w:rsidRPr="00283D20">
        <w:rPr>
          <w:rFonts w:ascii="Arial" w:hAnsi="Arial" w:cs="Arial"/>
        </w:rPr>
        <w:t xml:space="preserve"> </w:t>
      </w:r>
      <w:r w:rsidRPr="00283D20">
        <w:rPr>
          <w:rFonts w:ascii="Arial" w:hAnsi="Arial" w:cs="Arial"/>
        </w:rPr>
        <w:t xml:space="preserve">o dokumentację projektową (jeżeli istnieje), specyfikację techniczną, kosztorys ofertowy, kosztorys powykonawczy oraz dodatkowe ustalenia. Gotowość </w:t>
      </w:r>
      <w:r w:rsidR="00A9308F" w:rsidRPr="00283D20">
        <w:rPr>
          <w:rFonts w:ascii="Arial" w:hAnsi="Arial" w:cs="Arial"/>
        </w:rPr>
        <w:t xml:space="preserve">do końcowego odbioru </w:t>
      </w:r>
      <w:r w:rsidRPr="00283D20">
        <w:rPr>
          <w:rFonts w:ascii="Arial" w:hAnsi="Arial" w:cs="Arial"/>
        </w:rPr>
        <w:t xml:space="preserve">robót zgłasza </w:t>
      </w:r>
      <w:r w:rsidR="00A9308F" w:rsidRPr="00283D20">
        <w:rPr>
          <w:rFonts w:ascii="Arial" w:hAnsi="Arial" w:cs="Arial"/>
        </w:rPr>
        <w:t xml:space="preserve">pisemnie </w:t>
      </w:r>
      <w:r w:rsidRPr="00283D20">
        <w:rPr>
          <w:rFonts w:ascii="Arial" w:hAnsi="Arial" w:cs="Arial"/>
        </w:rPr>
        <w:t>Wykonawca</w:t>
      </w:r>
      <w:r w:rsidR="00C40CA3" w:rsidRPr="00283D20">
        <w:rPr>
          <w:rFonts w:ascii="Arial" w:hAnsi="Arial" w:cs="Arial"/>
        </w:rPr>
        <w:t xml:space="preserve"> Zamawiającemu</w:t>
      </w:r>
      <w:r w:rsidR="00EB2A90" w:rsidRPr="00283D20">
        <w:rPr>
          <w:rFonts w:ascii="Arial" w:hAnsi="Arial" w:cs="Arial"/>
        </w:rPr>
        <w:t>/4 WOG Infrastruktura</w:t>
      </w:r>
      <w:r w:rsidR="00C40CA3" w:rsidRPr="00283D20">
        <w:rPr>
          <w:rFonts w:ascii="Arial" w:hAnsi="Arial" w:cs="Arial"/>
        </w:rPr>
        <w:t>.</w:t>
      </w:r>
      <w:r w:rsidR="00D06200" w:rsidRPr="00283D20">
        <w:rPr>
          <w:rFonts w:ascii="Arial" w:hAnsi="Arial" w:cs="Arial"/>
        </w:rPr>
        <w:t xml:space="preserve"> </w:t>
      </w:r>
      <w:r w:rsidR="00184921" w:rsidRPr="00283D20">
        <w:rPr>
          <w:rFonts w:ascii="Arial" w:hAnsi="Arial" w:cs="Arial"/>
        </w:rPr>
        <w:br/>
      </w:r>
      <w:r w:rsidR="00A9308F" w:rsidRPr="00283D20">
        <w:rPr>
          <w:rFonts w:ascii="Arial" w:hAnsi="Arial" w:cs="Arial"/>
        </w:rPr>
        <w:lastRenderedPageBreak/>
        <w:t>Z czynności sporządzony zostaje protokół odbioru końcowego oraz dokumentacja fotograficzna</w:t>
      </w:r>
      <w:r w:rsidR="005E24B4" w:rsidRPr="00283D20">
        <w:rPr>
          <w:rFonts w:ascii="Arial" w:hAnsi="Arial" w:cs="Arial"/>
        </w:rPr>
        <w:t xml:space="preserve">. </w:t>
      </w:r>
    </w:p>
    <w:p w14:paraId="4C9080AC" w14:textId="0327B9C7" w:rsidR="00F46454" w:rsidRPr="00283D20" w:rsidRDefault="00A9308F" w:rsidP="00213D05">
      <w:pPr>
        <w:numPr>
          <w:ilvl w:val="0"/>
          <w:numId w:val="5"/>
        </w:numPr>
        <w:ind w:left="993" w:hanging="426"/>
        <w:jc w:val="both"/>
        <w:rPr>
          <w:rFonts w:ascii="Arial" w:hAnsi="Arial" w:cs="Arial"/>
        </w:rPr>
      </w:pPr>
      <w:r w:rsidRPr="00283D20">
        <w:rPr>
          <w:rFonts w:ascii="Arial" w:hAnsi="Arial" w:cs="Arial"/>
        </w:rPr>
        <w:t xml:space="preserve">odbiór pogwarancyjny - odbywa się na zasadach odbioru końcowego. </w:t>
      </w:r>
      <w:r w:rsidR="00184921" w:rsidRPr="00283D20">
        <w:rPr>
          <w:rFonts w:ascii="Arial" w:hAnsi="Arial" w:cs="Arial"/>
        </w:rPr>
        <w:br/>
      </w:r>
      <w:r w:rsidRPr="00283D20">
        <w:rPr>
          <w:rFonts w:ascii="Arial" w:hAnsi="Arial" w:cs="Arial"/>
        </w:rPr>
        <w:t>W przypadku wystąpienia wad w okresie gwarancyjnym i rękojmi, polega na ocenie ich usunięcia.</w:t>
      </w:r>
    </w:p>
    <w:p w14:paraId="59CA4B47" w14:textId="4A989F42" w:rsidR="006759F1" w:rsidRPr="00283D20" w:rsidRDefault="006759F1" w:rsidP="00213D05">
      <w:pPr>
        <w:numPr>
          <w:ilvl w:val="0"/>
          <w:numId w:val="5"/>
        </w:numPr>
        <w:ind w:left="993" w:hanging="426"/>
        <w:jc w:val="both"/>
        <w:rPr>
          <w:rFonts w:ascii="Arial" w:hAnsi="Arial" w:cs="Arial"/>
        </w:rPr>
      </w:pPr>
      <w:r w:rsidRPr="00283D20">
        <w:rPr>
          <w:rFonts w:ascii="Arial" w:hAnsi="Arial" w:cs="Arial"/>
        </w:rPr>
        <w:t xml:space="preserve">odbiór częściowy  stanowiący podstawę do wystawienia faktury częściowej za wykonanie etapu lub rodzaju robót. Dokonanie odbiorów częściowych bez zastrzeżeń nie rozpoczyna biegu terminów dla dochodzenia uprawnień odszkodowawczych </w:t>
      </w:r>
      <w:r w:rsidR="009F6E22" w:rsidRPr="00283D20">
        <w:rPr>
          <w:rFonts w:ascii="Arial" w:hAnsi="Arial" w:cs="Arial"/>
        </w:rPr>
        <w:t xml:space="preserve">z tytułu rękojmi bądź gwarancji – dotyczy części </w:t>
      </w:r>
      <w:r w:rsidR="00BE6B74" w:rsidRPr="00283D20">
        <w:rPr>
          <w:rFonts w:ascii="Arial" w:hAnsi="Arial" w:cs="Arial"/>
        </w:rPr>
        <w:t>1,2</w:t>
      </w:r>
      <w:r w:rsidR="009F6E22" w:rsidRPr="00283D20">
        <w:rPr>
          <w:rFonts w:ascii="Arial" w:hAnsi="Arial" w:cs="Arial"/>
        </w:rPr>
        <w:t>.</w:t>
      </w:r>
    </w:p>
    <w:p w14:paraId="007AF4D2" w14:textId="684FC985" w:rsidR="006759F1" w:rsidRPr="00283D20" w:rsidRDefault="006759F1" w:rsidP="00213D05">
      <w:pPr>
        <w:ind w:left="567"/>
        <w:jc w:val="both"/>
        <w:rPr>
          <w:rFonts w:ascii="Arial" w:hAnsi="Arial" w:cs="Arial"/>
        </w:rPr>
      </w:pPr>
      <w:r w:rsidRPr="00283D20">
        <w:rPr>
          <w:rFonts w:ascii="Arial" w:hAnsi="Arial" w:cs="Arial"/>
        </w:rPr>
        <w:t>Wykonawca będzie zgłaszał zamawiającemu g</w:t>
      </w:r>
      <w:r w:rsidR="00431580" w:rsidRPr="00283D20">
        <w:rPr>
          <w:rFonts w:ascii="Arial" w:hAnsi="Arial" w:cs="Arial"/>
        </w:rPr>
        <w:t>otowość do odbioru zgodnie z § 9</w:t>
      </w:r>
      <w:r w:rsidRPr="00283D20">
        <w:rPr>
          <w:rFonts w:ascii="Arial" w:hAnsi="Arial" w:cs="Arial"/>
        </w:rPr>
        <w:t xml:space="preserve"> ust. 3</w:t>
      </w:r>
      <w:r w:rsidR="00431580" w:rsidRPr="00283D20">
        <w:rPr>
          <w:rFonts w:ascii="Arial" w:hAnsi="Arial" w:cs="Arial"/>
        </w:rPr>
        <w:t>.</w:t>
      </w:r>
      <w:r w:rsidRPr="00283D20">
        <w:rPr>
          <w:rFonts w:ascii="Arial" w:hAnsi="Arial" w:cs="Arial"/>
        </w:rPr>
        <w:t xml:space="preserve"> Zgłoszenie gotowości przedmiotu umowy do odbioru staje się skuteczne po potwierdze</w:t>
      </w:r>
      <w:r w:rsidR="00431580" w:rsidRPr="00283D20">
        <w:rPr>
          <w:rFonts w:ascii="Arial" w:hAnsi="Arial" w:cs="Arial"/>
        </w:rPr>
        <w:t>niu przez osobę wymienioną w § 7</w:t>
      </w:r>
      <w:r w:rsidRPr="00283D20">
        <w:rPr>
          <w:rFonts w:ascii="Arial" w:hAnsi="Arial" w:cs="Arial"/>
        </w:rPr>
        <w:t xml:space="preserve"> ust. 1 litera a). </w:t>
      </w:r>
    </w:p>
    <w:p w14:paraId="42DAE498" w14:textId="498CFFF6" w:rsidR="006759F1" w:rsidRPr="00283D20" w:rsidRDefault="006759F1">
      <w:pPr>
        <w:numPr>
          <w:ilvl w:val="0"/>
          <w:numId w:val="23"/>
        </w:numPr>
        <w:ind w:left="567" w:hanging="567"/>
        <w:jc w:val="both"/>
        <w:rPr>
          <w:rFonts w:ascii="Arial" w:hAnsi="Arial" w:cs="Arial"/>
        </w:rPr>
        <w:pPrChange w:id="78" w:author="Jastrzębowska Marta" w:date="2025-01-14T14:02:00Z">
          <w:pPr>
            <w:numPr>
              <w:numId w:val="26"/>
            </w:numPr>
            <w:ind w:left="567" w:hanging="567"/>
            <w:jc w:val="both"/>
          </w:pPr>
        </w:pPrChange>
      </w:pPr>
      <w:r w:rsidRPr="00283D20">
        <w:rPr>
          <w:rFonts w:ascii="Arial" w:hAnsi="Arial" w:cs="Arial"/>
        </w:rPr>
        <w:t>Gotowość danej części robót do odbioru Wykonawca zgłasza wpisem do dziennika budowy (jeśli obowiązuje) z jednoczesnym powiadomieniem pisemnym Zamawiającego wraz z oświadczeniem o złożeniu wymaganych dokumentów powykonawczych do osoby odpowiedzialnej za prawidłową realizację umowy (Kierownika SOI) lub inspektora nadzoru. Przed zgłoszeniem gotowości odbioru należy uzgodnić dokumentację powykonawczą (m.in. kosztorys powykonawczy) z w/w przedstawicielami Zamawiającego.</w:t>
      </w:r>
    </w:p>
    <w:p w14:paraId="0F45D9BE" w14:textId="18EDA84B" w:rsidR="005E24B4" w:rsidRPr="00283D20" w:rsidRDefault="005E24B4">
      <w:pPr>
        <w:numPr>
          <w:ilvl w:val="0"/>
          <w:numId w:val="23"/>
        </w:numPr>
        <w:ind w:left="567" w:hanging="567"/>
        <w:jc w:val="both"/>
        <w:rPr>
          <w:rFonts w:ascii="Arial" w:hAnsi="Arial" w:cs="Arial"/>
        </w:rPr>
        <w:pPrChange w:id="79" w:author="Jastrzębowska Marta" w:date="2025-01-14T14:02:00Z">
          <w:pPr>
            <w:numPr>
              <w:numId w:val="26"/>
            </w:numPr>
            <w:ind w:left="567" w:hanging="567"/>
            <w:jc w:val="both"/>
          </w:pPr>
        </w:pPrChange>
      </w:pPr>
      <w:r w:rsidRPr="00283D20">
        <w:rPr>
          <w:rFonts w:ascii="Arial" w:hAnsi="Arial" w:cs="Arial"/>
        </w:rPr>
        <w:t xml:space="preserve">Odbiór robót zanikających oraz ulegających zakryciu, częściowy </w:t>
      </w:r>
      <w:r w:rsidR="00934678" w:rsidRPr="00283D20">
        <w:rPr>
          <w:rFonts w:ascii="Arial" w:hAnsi="Arial" w:cs="Arial"/>
        </w:rPr>
        <w:t xml:space="preserve">zostanie przeprowadzony niezwłocznie </w:t>
      </w:r>
      <w:r w:rsidR="00934678" w:rsidRPr="00283D20">
        <w:rPr>
          <w:rFonts w:ascii="Arial" w:hAnsi="Arial" w:cs="Arial"/>
          <w:bCs/>
        </w:rPr>
        <w:t xml:space="preserve">nie później niż w ciągu </w:t>
      </w:r>
      <w:r w:rsidR="001B469F" w:rsidRPr="00283D20">
        <w:rPr>
          <w:rFonts w:ascii="Arial" w:hAnsi="Arial" w:cs="Arial"/>
          <w:b/>
          <w:bCs/>
        </w:rPr>
        <w:t>7</w:t>
      </w:r>
      <w:r w:rsidR="00934678" w:rsidRPr="00283D20">
        <w:rPr>
          <w:rFonts w:ascii="Arial" w:hAnsi="Arial" w:cs="Arial"/>
          <w:b/>
          <w:bCs/>
        </w:rPr>
        <w:t xml:space="preserve"> dni</w:t>
      </w:r>
      <w:r w:rsidR="00E723C6" w:rsidRPr="00283D20">
        <w:rPr>
          <w:rFonts w:ascii="Arial" w:hAnsi="Arial" w:cs="Arial"/>
          <w:b/>
          <w:bCs/>
        </w:rPr>
        <w:t xml:space="preserve"> roboczych</w:t>
      </w:r>
      <w:r w:rsidR="00934678" w:rsidRPr="00283D20">
        <w:rPr>
          <w:rFonts w:ascii="Arial" w:hAnsi="Arial" w:cs="Arial"/>
          <w:bCs/>
        </w:rPr>
        <w:t xml:space="preserve"> </w:t>
      </w:r>
      <w:r w:rsidR="00934678" w:rsidRPr="00283D20">
        <w:rPr>
          <w:rFonts w:ascii="Arial" w:hAnsi="Arial" w:cs="Arial"/>
        </w:rPr>
        <w:t>od daty otrzymania powiadomienia o gotowości do odbioru, a</w:t>
      </w:r>
      <w:r w:rsidRPr="00283D20">
        <w:rPr>
          <w:rFonts w:ascii="Arial" w:hAnsi="Arial" w:cs="Arial"/>
        </w:rPr>
        <w:t xml:space="preserve"> końcowy</w:t>
      </w:r>
      <w:r w:rsidR="00934678" w:rsidRPr="00283D20">
        <w:rPr>
          <w:rFonts w:ascii="Arial" w:hAnsi="Arial" w:cs="Arial"/>
        </w:rPr>
        <w:t xml:space="preserve"> zostanie przeprowadzony niezwłocznie </w:t>
      </w:r>
      <w:r w:rsidR="004A3EC1" w:rsidRPr="00283D20">
        <w:rPr>
          <w:rFonts w:ascii="Arial" w:hAnsi="Arial" w:cs="Arial"/>
          <w:bCs/>
        </w:rPr>
        <w:t xml:space="preserve">nie później niż w ciągu </w:t>
      </w:r>
      <w:r w:rsidR="001B469F" w:rsidRPr="00283D20">
        <w:rPr>
          <w:rFonts w:ascii="Arial" w:hAnsi="Arial" w:cs="Arial"/>
          <w:b/>
        </w:rPr>
        <w:t>7</w:t>
      </w:r>
      <w:r w:rsidR="00512691" w:rsidRPr="00283D20">
        <w:rPr>
          <w:rFonts w:ascii="Arial" w:hAnsi="Arial" w:cs="Arial"/>
          <w:b/>
        </w:rPr>
        <w:t xml:space="preserve"> dni</w:t>
      </w:r>
      <w:r w:rsidR="00512691" w:rsidRPr="00283D20">
        <w:rPr>
          <w:rFonts w:ascii="Arial" w:hAnsi="Arial" w:cs="Arial"/>
        </w:rPr>
        <w:t xml:space="preserve"> od daty otrzymania powiadomienia o gotowości do odbioru</w:t>
      </w:r>
      <w:r w:rsidRPr="00283D20">
        <w:rPr>
          <w:rFonts w:ascii="Arial" w:hAnsi="Arial" w:cs="Arial"/>
        </w:rPr>
        <w:t>.</w:t>
      </w:r>
    </w:p>
    <w:p w14:paraId="05BF1309" w14:textId="1A8999DC" w:rsidR="005E24B4" w:rsidRPr="00283D20" w:rsidRDefault="005E24B4">
      <w:pPr>
        <w:numPr>
          <w:ilvl w:val="0"/>
          <w:numId w:val="23"/>
        </w:numPr>
        <w:ind w:left="567" w:hanging="567"/>
        <w:jc w:val="both"/>
        <w:rPr>
          <w:rFonts w:ascii="Arial" w:hAnsi="Arial" w:cs="Arial"/>
        </w:rPr>
        <w:pPrChange w:id="80" w:author="Jastrzębowska Marta" w:date="2025-01-14T14:02:00Z">
          <w:pPr>
            <w:numPr>
              <w:numId w:val="26"/>
            </w:numPr>
            <w:ind w:left="567" w:hanging="567"/>
            <w:jc w:val="both"/>
          </w:pPr>
        </w:pPrChange>
      </w:pPr>
      <w:r w:rsidRPr="00283D20">
        <w:rPr>
          <w:rFonts w:ascii="Arial" w:hAnsi="Arial" w:cs="Arial"/>
        </w:rPr>
        <w:t xml:space="preserve">Rozliczenie robót nastąpi na podstawie kosztorysu powykonawczego zaakceptowanego przez inspektora </w:t>
      </w:r>
      <w:r w:rsidR="00E723C6" w:rsidRPr="00283D20">
        <w:rPr>
          <w:rFonts w:ascii="Arial" w:hAnsi="Arial" w:cs="Arial"/>
        </w:rPr>
        <w:t>TUN</w:t>
      </w:r>
      <w:r w:rsidRPr="00283D20">
        <w:rPr>
          <w:rFonts w:ascii="Arial" w:hAnsi="Arial" w:cs="Arial"/>
        </w:rPr>
        <w:t xml:space="preserve"> </w:t>
      </w:r>
      <w:r w:rsidR="00EB2A90" w:rsidRPr="00283D20">
        <w:rPr>
          <w:rFonts w:ascii="Arial" w:hAnsi="Arial" w:cs="Arial"/>
        </w:rPr>
        <w:t>oraz Kierownika SOI.</w:t>
      </w:r>
    </w:p>
    <w:p w14:paraId="0E49FEEA" w14:textId="0E53E6B1" w:rsidR="005E24B4" w:rsidRPr="00283D20" w:rsidRDefault="005E24B4">
      <w:pPr>
        <w:numPr>
          <w:ilvl w:val="0"/>
          <w:numId w:val="23"/>
        </w:numPr>
        <w:ind w:left="567" w:hanging="567"/>
        <w:jc w:val="both"/>
        <w:rPr>
          <w:rFonts w:ascii="Arial" w:hAnsi="Arial" w:cs="Arial"/>
        </w:rPr>
        <w:pPrChange w:id="81" w:author="Jastrzębowska Marta" w:date="2025-01-14T14:02:00Z">
          <w:pPr>
            <w:numPr>
              <w:numId w:val="26"/>
            </w:numPr>
            <w:ind w:left="567" w:hanging="567"/>
            <w:jc w:val="both"/>
          </w:pPr>
        </w:pPrChange>
      </w:pPr>
      <w:r w:rsidRPr="00283D20">
        <w:rPr>
          <w:rFonts w:ascii="Arial" w:hAnsi="Arial" w:cs="Arial"/>
        </w:rPr>
        <w:t>Poszczególnych odbiorów oraz odbioru końcowego dokona komisja pow</w:t>
      </w:r>
      <w:r w:rsidR="001B469F" w:rsidRPr="00283D20">
        <w:rPr>
          <w:rFonts w:ascii="Arial" w:hAnsi="Arial" w:cs="Arial"/>
        </w:rPr>
        <w:t>ołana rozkazem Komendanta 4 WOG</w:t>
      </w:r>
      <w:r w:rsidRPr="00283D20">
        <w:rPr>
          <w:rFonts w:ascii="Arial" w:hAnsi="Arial" w:cs="Arial"/>
        </w:rPr>
        <w:t>.</w:t>
      </w:r>
    </w:p>
    <w:p w14:paraId="4E268364" w14:textId="7B60398B" w:rsidR="00D93CB3" w:rsidRPr="00283D20" w:rsidRDefault="00D93CB3">
      <w:pPr>
        <w:numPr>
          <w:ilvl w:val="0"/>
          <w:numId w:val="23"/>
        </w:numPr>
        <w:ind w:left="567" w:hanging="567"/>
        <w:jc w:val="both"/>
        <w:rPr>
          <w:rFonts w:ascii="Arial" w:hAnsi="Arial" w:cs="Arial"/>
        </w:rPr>
        <w:pPrChange w:id="82" w:author="Jastrzębowska Marta" w:date="2025-01-14T14:02:00Z">
          <w:pPr>
            <w:numPr>
              <w:numId w:val="26"/>
            </w:numPr>
            <w:ind w:left="567" w:hanging="567"/>
            <w:jc w:val="both"/>
          </w:pPr>
        </w:pPrChange>
      </w:pPr>
      <w:r w:rsidRPr="00283D20">
        <w:rPr>
          <w:rFonts w:ascii="Arial" w:hAnsi="Arial" w:cs="Arial"/>
        </w:rPr>
        <w:t>Jeżeli w toku czynności odbioru końcowego zostanie stwierdzone, że roboty budowlane będące jego przedmiotem nie są gotowe do odbioru z powodu ich niezakończenia</w:t>
      </w:r>
      <w:r w:rsidR="00063E6C">
        <w:rPr>
          <w:rFonts w:ascii="Arial" w:hAnsi="Arial" w:cs="Arial"/>
        </w:rPr>
        <w:t xml:space="preserve"> lub posiadają wady istotne możliwe do usunięcia</w:t>
      </w:r>
      <w:r w:rsidRPr="00283D20">
        <w:rPr>
          <w:rFonts w:ascii="Arial" w:hAnsi="Arial" w:cs="Arial"/>
        </w:rPr>
        <w:t>, z Zamawiający</w:t>
      </w:r>
      <w:r w:rsidR="00EB2A90" w:rsidRPr="00283D20">
        <w:rPr>
          <w:rFonts w:ascii="Arial" w:hAnsi="Arial" w:cs="Arial"/>
        </w:rPr>
        <w:t>/Kierownik SOI</w:t>
      </w:r>
      <w:r w:rsidRPr="00283D20">
        <w:rPr>
          <w:rFonts w:ascii="Arial" w:hAnsi="Arial" w:cs="Arial"/>
        </w:rPr>
        <w:t xml:space="preserve"> przer</w:t>
      </w:r>
      <w:r w:rsidR="00A83F8B">
        <w:rPr>
          <w:rFonts w:ascii="Arial" w:hAnsi="Arial" w:cs="Arial"/>
        </w:rPr>
        <w:t>y</w:t>
      </w:r>
      <w:r w:rsidRPr="00283D20">
        <w:rPr>
          <w:rFonts w:ascii="Arial" w:hAnsi="Arial" w:cs="Arial"/>
        </w:rPr>
        <w:t xml:space="preserve">wa odbiór końcowy wyznaczając Wykonawcy termin do </w:t>
      </w:r>
      <w:r w:rsidR="007F623A">
        <w:rPr>
          <w:rFonts w:ascii="Arial" w:hAnsi="Arial" w:cs="Arial"/>
        </w:rPr>
        <w:t>dokończenie</w:t>
      </w:r>
      <w:r w:rsidR="007F623A" w:rsidRPr="00283D20">
        <w:rPr>
          <w:rFonts w:ascii="Arial" w:hAnsi="Arial" w:cs="Arial"/>
        </w:rPr>
        <w:t xml:space="preserve"> </w:t>
      </w:r>
      <w:r w:rsidRPr="00283D20">
        <w:rPr>
          <w:rFonts w:ascii="Arial" w:hAnsi="Arial" w:cs="Arial"/>
        </w:rPr>
        <w:t>robót</w:t>
      </w:r>
      <w:r w:rsidR="003F4BD6">
        <w:rPr>
          <w:rFonts w:ascii="Arial" w:hAnsi="Arial" w:cs="Arial"/>
        </w:rPr>
        <w:t xml:space="preserve"> lub usunięcie wad istotnych</w:t>
      </w:r>
      <w:r w:rsidRPr="00283D20">
        <w:rPr>
          <w:rFonts w:ascii="Arial" w:hAnsi="Arial" w:cs="Arial"/>
        </w:rPr>
        <w:t xml:space="preserve">, </w:t>
      </w:r>
      <w:r w:rsidR="0012787F">
        <w:rPr>
          <w:rFonts w:ascii="Arial" w:hAnsi="Arial" w:cs="Arial"/>
        </w:rPr>
        <w:t>i ponownego zgłoszenia gotowości do</w:t>
      </w:r>
      <w:r w:rsidR="003312D8">
        <w:rPr>
          <w:rFonts w:ascii="Arial" w:hAnsi="Arial" w:cs="Arial"/>
        </w:rPr>
        <w:t xml:space="preserve"> </w:t>
      </w:r>
      <w:r w:rsidRPr="00283D20">
        <w:rPr>
          <w:rFonts w:ascii="Arial" w:hAnsi="Arial" w:cs="Arial"/>
        </w:rPr>
        <w:t>odbioru końcowego. Odpowiednie zapisy w tym zakresie należy zamieścić w notatce służbowej.</w:t>
      </w:r>
    </w:p>
    <w:p w14:paraId="3E46F5B8" w14:textId="1090204F" w:rsidR="00D93CB3" w:rsidRPr="00283D20" w:rsidRDefault="00D93CB3">
      <w:pPr>
        <w:numPr>
          <w:ilvl w:val="0"/>
          <w:numId w:val="23"/>
        </w:numPr>
        <w:ind w:left="567" w:hanging="567"/>
        <w:jc w:val="both"/>
        <w:rPr>
          <w:rFonts w:ascii="Arial" w:hAnsi="Arial" w:cs="Arial"/>
        </w:rPr>
        <w:pPrChange w:id="83" w:author="Jastrzębowska Marta" w:date="2025-01-14T14:02:00Z">
          <w:pPr>
            <w:numPr>
              <w:numId w:val="26"/>
            </w:numPr>
            <w:ind w:left="567" w:hanging="567"/>
            <w:jc w:val="both"/>
          </w:pPr>
        </w:pPrChange>
      </w:pPr>
      <w:r w:rsidRPr="00283D20">
        <w:rPr>
          <w:rFonts w:ascii="Arial" w:hAnsi="Arial" w:cs="Arial"/>
        </w:rPr>
        <w:t>Fakt usuni</w:t>
      </w:r>
      <w:r w:rsidR="00431580" w:rsidRPr="00283D20">
        <w:rPr>
          <w:rFonts w:ascii="Arial" w:hAnsi="Arial" w:cs="Arial"/>
        </w:rPr>
        <w:t xml:space="preserve">ęcia wad o których mowa w ust. </w:t>
      </w:r>
      <w:r w:rsidR="00A603B2">
        <w:rPr>
          <w:rFonts w:ascii="Arial" w:hAnsi="Arial" w:cs="Arial"/>
        </w:rPr>
        <w:t>7</w:t>
      </w:r>
      <w:r w:rsidRPr="00283D20">
        <w:rPr>
          <w:rFonts w:ascii="Arial" w:hAnsi="Arial" w:cs="Arial"/>
        </w:rPr>
        <w:t xml:space="preserve"> </w:t>
      </w:r>
      <w:r w:rsidR="006E40B2" w:rsidRPr="00283D20">
        <w:rPr>
          <w:rFonts w:ascii="Arial" w:hAnsi="Arial" w:cs="Arial"/>
        </w:rPr>
        <w:t>powyżej</w:t>
      </w:r>
      <w:r w:rsidRPr="00283D20">
        <w:rPr>
          <w:rFonts w:ascii="Arial" w:hAnsi="Arial" w:cs="Arial"/>
        </w:rPr>
        <w:t xml:space="preserve"> zostanie stwierdzony </w:t>
      </w:r>
      <w:r w:rsidR="006E40B2" w:rsidRPr="00283D20">
        <w:rPr>
          <w:rFonts w:ascii="Arial" w:hAnsi="Arial" w:cs="Arial"/>
        </w:rPr>
        <w:t>protokolarnie</w:t>
      </w:r>
      <w:r w:rsidRPr="00283D20">
        <w:rPr>
          <w:rFonts w:ascii="Arial" w:hAnsi="Arial" w:cs="Arial"/>
        </w:rPr>
        <w:t xml:space="preserve">. W przypadku gdy Wykonawca </w:t>
      </w:r>
      <w:r w:rsidR="006E40B2" w:rsidRPr="00283D20">
        <w:rPr>
          <w:rFonts w:ascii="Arial" w:hAnsi="Arial" w:cs="Arial"/>
        </w:rPr>
        <w:t>odmówi</w:t>
      </w:r>
      <w:r w:rsidRPr="00283D20">
        <w:rPr>
          <w:rFonts w:ascii="Arial" w:hAnsi="Arial" w:cs="Arial"/>
        </w:rPr>
        <w:t xml:space="preserve"> usunięcia wad lub nie usunie ich w wyznaczonym terminie,</w:t>
      </w:r>
      <w:r w:rsidR="00B41B27" w:rsidRPr="00283D20">
        <w:rPr>
          <w:rFonts w:ascii="Arial" w:hAnsi="Arial" w:cs="Arial"/>
        </w:rPr>
        <w:t xml:space="preserve"> </w:t>
      </w:r>
      <w:r w:rsidR="006E40B2" w:rsidRPr="00283D20">
        <w:rPr>
          <w:rFonts w:ascii="Arial" w:hAnsi="Arial" w:cs="Arial"/>
        </w:rPr>
        <w:t>Zamawiający</w:t>
      </w:r>
      <w:r w:rsidR="00B41B27" w:rsidRPr="00283D20">
        <w:rPr>
          <w:rFonts w:ascii="Arial" w:hAnsi="Arial" w:cs="Arial"/>
        </w:rPr>
        <w:t xml:space="preserve"> </w:t>
      </w:r>
      <w:r w:rsidRPr="00283D20">
        <w:rPr>
          <w:rFonts w:ascii="Arial" w:hAnsi="Arial" w:cs="Arial"/>
        </w:rPr>
        <w:t xml:space="preserve"> </w:t>
      </w:r>
      <w:r w:rsidR="00B41B27" w:rsidRPr="00283D20">
        <w:rPr>
          <w:rFonts w:ascii="Arial" w:hAnsi="Arial" w:cs="Arial"/>
        </w:rPr>
        <w:t>będzie</w:t>
      </w:r>
      <w:r w:rsidRPr="00283D20">
        <w:rPr>
          <w:rFonts w:ascii="Arial" w:hAnsi="Arial" w:cs="Arial"/>
        </w:rPr>
        <w:t xml:space="preserve"> </w:t>
      </w:r>
      <w:r w:rsidR="006E40B2" w:rsidRPr="00283D20">
        <w:rPr>
          <w:rFonts w:ascii="Arial" w:hAnsi="Arial" w:cs="Arial"/>
        </w:rPr>
        <w:t>uprawniony</w:t>
      </w:r>
      <w:r w:rsidRPr="00283D20">
        <w:rPr>
          <w:rFonts w:ascii="Arial" w:hAnsi="Arial" w:cs="Arial"/>
        </w:rPr>
        <w:t xml:space="preserve"> </w:t>
      </w:r>
      <w:r w:rsidR="00B41B27" w:rsidRPr="00283D20">
        <w:rPr>
          <w:rFonts w:ascii="Arial" w:hAnsi="Arial" w:cs="Arial"/>
        </w:rPr>
        <w:t xml:space="preserve">do zlecenia usunięcia wad podmiotowi trzeciemu na </w:t>
      </w:r>
      <w:r w:rsidR="006E40B2" w:rsidRPr="00283D20">
        <w:rPr>
          <w:rFonts w:ascii="Arial" w:hAnsi="Arial" w:cs="Arial"/>
        </w:rPr>
        <w:t>koszt</w:t>
      </w:r>
      <w:r w:rsidR="00B41B27" w:rsidRPr="00283D20">
        <w:rPr>
          <w:rFonts w:ascii="Arial" w:hAnsi="Arial" w:cs="Arial"/>
        </w:rPr>
        <w:t xml:space="preserve"> i ryzyko Wykonawcy</w:t>
      </w:r>
      <w:r w:rsidR="00446754">
        <w:rPr>
          <w:rFonts w:ascii="Arial" w:hAnsi="Arial" w:cs="Arial"/>
        </w:rPr>
        <w:t xml:space="preserve">, bez konieczności uzyskiwania w tym zakresie </w:t>
      </w:r>
      <w:r w:rsidR="00683303">
        <w:rPr>
          <w:rFonts w:ascii="Arial" w:hAnsi="Arial" w:cs="Arial"/>
        </w:rPr>
        <w:t>zgody sądu</w:t>
      </w:r>
      <w:r w:rsidR="00B41B27" w:rsidRPr="00283D20">
        <w:rPr>
          <w:rFonts w:ascii="Arial" w:hAnsi="Arial" w:cs="Arial"/>
        </w:rPr>
        <w:t>.</w:t>
      </w:r>
    </w:p>
    <w:p w14:paraId="7DF1399A" w14:textId="1D52177B" w:rsidR="00B41B27" w:rsidRPr="00283D20" w:rsidRDefault="00F21344">
      <w:pPr>
        <w:numPr>
          <w:ilvl w:val="0"/>
          <w:numId w:val="23"/>
        </w:numPr>
        <w:ind w:left="567" w:hanging="567"/>
        <w:jc w:val="both"/>
        <w:rPr>
          <w:rFonts w:ascii="Arial" w:hAnsi="Arial" w:cs="Arial"/>
        </w:rPr>
        <w:pPrChange w:id="84" w:author="Jastrzębowska Marta" w:date="2025-01-14T14:02:00Z">
          <w:pPr>
            <w:numPr>
              <w:numId w:val="26"/>
            </w:numPr>
            <w:ind w:left="567" w:hanging="567"/>
            <w:jc w:val="both"/>
          </w:pPr>
        </w:pPrChange>
      </w:pPr>
      <w:r w:rsidRPr="00283D20">
        <w:rPr>
          <w:rFonts w:ascii="Arial" w:hAnsi="Arial" w:cs="Arial"/>
        </w:rPr>
        <w:t>Jeżeli</w:t>
      </w:r>
      <w:r w:rsidR="00B41B27" w:rsidRPr="00283D20">
        <w:rPr>
          <w:rFonts w:ascii="Arial" w:hAnsi="Arial" w:cs="Arial"/>
        </w:rPr>
        <w:t xml:space="preserve"> w trakcie przeprowadzania odbioru końcowego zostaną stwierdzone wady istotne, nienadające się do usunięcia Zamawiający</w:t>
      </w:r>
      <w:r w:rsidR="00EB2A90" w:rsidRPr="00283D20">
        <w:rPr>
          <w:rFonts w:ascii="Arial" w:hAnsi="Arial" w:cs="Arial"/>
        </w:rPr>
        <w:t>/Kierownik SOI</w:t>
      </w:r>
      <w:r w:rsidR="00B41B27" w:rsidRPr="00283D20">
        <w:rPr>
          <w:rFonts w:ascii="Arial" w:hAnsi="Arial" w:cs="Arial"/>
        </w:rPr>
        <w:t xml:space="preserve"> </w:t>
      </w:r>
      <w:r w:rsidRPr="00283D20">
        <w:rPr>
          <w:rFonts w:ascii="Arial" w:hAnsi="Arial" w:cs="Arial"/>
        </w:rPr>
        <w:t>będzie</w:t>
      </w:r>
      <w:r w:rsidR="00B41B27" w:rsidRPr="00283D20">
        <w:rPr>
          <w:rFonts w:ascii="Arial" w:hAnsi="Arial" w:cs="Arial"/>
        </w:rPr>
        <w:t xml:space="preserve"> </w:t>
      </w:r>
      <w:r w:rsidRPr="00283D20">
        <w:rPr>
          <w:rFonts w:ascii="Arial" w:hAnsi="Arial" w:cs="Arial"/>
        </w:rPr>
        <w:t>uprawniony</w:t>
      </w:r>
      <w:r w:rsidR="00B41B27" w:rsidRPr="00283D20">
        <w:rPr>
          <w:rFonts w:ascii="Arial" w:hAnsi="Arial" w:cs="Arial"/>
        </w:rPr>
        <w:t xml:space="preserve"> według </w:t>
      </w:r>
      <w:r w:rsidRPr="00283D20">
        <w:rPr>
          <w:rFonts w:ascii="Arial" w:hAnsi="Arial" w:cs="Arial"/>
        </w:rPr>
        <w:t>własnego</w:t>
      </w:r>
      <w:r w:rsidR="00B41B27" w:rsidRPr="00283D20">
        <w:rPr>
          <w:rFonts w:ascii="Arial" w:hAnsi="Arial" w:cs="Arial"/>
        </w:rPr>
        <w:t xml:space="preserve"> wyboru:</w:t>
      </w:r>
    </w:p>
    <w:p w14:paraId="14ADC71A" w14:textId="00589107" w:rsidR="00B41B27" w:rsidRPr="00283D20" w:rsidRDefault="00431580">
      <w:pPr>
        <w:pStyle w:val="Akapitzlist"/>
        <w:numPr>
          <w:ilvl w:val="0"/>
          <w:numId w:val="24"/>
        </w:numPr>
        <w:jc w:val="both"/>
        <w:rPr>
          <w:rFonts w:ascii="Arial" w:hAnsi="Arial" w:cs="Arial"/>
        </w:rPr>
        <w:pPrChange w:id="85" w:author="Jastrzębowska Marta" w:date="2025-01-14T14:02:00Z">
          <w:pPr>
            <w:pStyle w:val="Akapitzlist"/>
            <w:numPr>
              <w:numId w:val="27"/>
            </w:numPr>
            <w:ind w:left="1004" w:hanging="360"/>
            <w:jc w:val="both"/>
          </w:pPr>
        </w:pPrChange>
      </w:pPr>
      <w:r w:rsidRPr="00283D20">
        <w:rPr>
          <w:rFonts w:ascii="Arial" w:hAnsi="Arial" w:cs="Arial"/>
        </w:rPr>
        <w:t>d</w:t>
      </w:r>
      <w:r w:rsidR="00B41B27" w:rsidRPr="00283D20">
        <w:rPr>
          <w:rFonts w:ascii="Arial" w:hAnsi="Arial" w:cs="Arial"/>
        </w:rPr>
        <w:t xml:space="preserve">o </w:t>
      </w:r>
      <w:r w:rsidR="002F73F1" w:rsidRPr="00283D20">
        <w:rPr>
          <w:rFonts w:ascii="Arial" w:hAnsi="Arial" w:cs="Arial"/>
        </w:rPr>
        <w:t>odstąpienia</w:t>
      </w:r>
      <w:r w:rsidR="00B41B27" w:rsidRPr="00283D20">
        <w:rPr>
          <w:rFonts w:ascii="Arial" w:hAnsi="Arial" w:cs="Arial"/>
        </w:rPr>
        <w:t xml:space="preserve"> od umowy w całości lub części lub</w:t>
      </w:r>
    </w:p>
    <w:p w14:paraId="055A83D1" w14:textId="608ACC5E" w:rsidR="00B41B27" w:rsidRPr="00283D20" w:rsidRDefault="00431580">
      <w:pPr>
        <w:pStyle w:val="Akapitzlist"/>
        <w:numPr>
          <w:ilvl w:val="0"/>
          <w:numId w:val="24"/>
        </w:numPr>
        <w:jc w:val="both"/>
        <w:rPr>
          <w:rFonts w:ascii="Arial" w:hAnsi="Arial" w:cs="Arial"/>
        </w:rPr>
        <w:pPrChange w:id="86" w:author="Jastrzębowska Marta" w:date="2025-01-14T14:02:00Z">
          <w:pPr>
            <w:pStyle w:val="Akapitzlist"/>
            <w:numPr>
              <w:numId w:val="27"/>
            </w:numPr>
            <w:ind w:left="1004" w:hanging="360"/>
            <w:jc w:val="both"/>
          </w:pPr>
        </w:pPrChange>
      </w:pPr>
      <w:r w:rsidRPr="00283D20">
        <w:rPr>
          <w:rFonts w:ascii="Arial" w:hAnsi="Arial" w:cs="Arial"/>
        </w:rPr>
        <w:t>ż</w:t>
      </w:r>
      <w:r w:rsidR="00B41B27" w:rsidRPr="00283D20">
        <w:rPr>
          <w:rFonts w:ascii="Arial" w:hAnsi="Arial" w:cs="Arial"/>
        </w:rPr>
        <w:t xml:space="preserve">ądania </w:t>
      </w:r>
      <w:r w:rsidR="00F21344" w:rsidRPr="00283D20">
        <w:rPr>
          <w:rFonts w:ascii="Arial" w:hAnsi="Arial" w:cs="Arial"/>
        </w:rPr>
        <w:t>ponownego</w:t>
      </w:r>
      <w:r w:rsidR="00B41B27" w:rsidRPr="00283D20">
        <w:rPr>
          <w:rFonts w:ascii="Arial" w:hAnsi="Arial" w:cs="Arial"/>
        </w:rPr>
        <w:t xml:space="preserve"> wykonania przedmiotu umowy w całości lub odpowiedniej części przez </w:t>
      </w:r>
      <w:r w:rsidR="00F21344" w:rsidRPr="00283D20">
        <w:rPr>
          <w:rFonts w:ascii="Arial" w:hAnsi="Arial" w:cs="Arial"/>
        </w:rPr>
        <w:t>Wykonawcę</w:t>
      </w:r>
      <w:r w:rsidR="00B41B27" w:rsidRPr="00283D20">
        <w:rPr>
          <w:rFonts w:ascii="Arial" w:hAnsi="Arial" w:cs="Arial"/>
        </w:rPr>
        <w:t xml:space="preserve"> na jego koszt i ryzyko lub</w:t>
      </w:r>
    </w:p>
    <w:p w14:paraId="7FC62B71" w14:textId="71173929" w:rsidR="00B41B27" w:rsidRPr="00283D20" w:rsidRDefault="00B41B27">
      <w:pPr>
        <w:pStyle w:val="Akapitzlist"/>
        <w:numPr>
          <w:ilvl w:val="0"/>
          <w:numId w:val="24"/>
        </w:numPr>
        <w:jc w:val="both"/>
        <w:rPr>
          <w:rFonts w:ascii="Arial" w:hAnsi="Arial" w:cs="Arial"/>
        </w:rPr>
        <w:pPrChange w:id="87" w:author="Jastrzębowska Marta" w:date="2025-01-14T14:02:00Z">
          <w:pPr>
            <w:pStyle w:val="Akapitzlist"/>
            <w:numPr>
              <w:numId w:val="27"/>
            </w:numPr>
            <w:ind w:left="1004" w:hanging="360"/>
            <w:jc w:val="both"/>
          </w:pPr>
        </w:pPrChange>
      </w:pPr>
      <w:r w:rsidRPr="00283D20">
        <w:rPr>
          <w:rFonts w:ascii="Arial" w:hAnsi="Arial" w:cs="Arial"/>
        </w:rPr>
        <w:t xml:space="preserve">do obniżenia wynagrodzenia Wykonawcy odpowiednio o utraconą </w:t>
      </w:r>
      <w:r w:rsidR="00F21344" w:rsidRPr="00283D20">
        <w:rPr>
          <w:rFonts w:ascii="Arial" w:hAnsi="Arial" w:cs="Arial"/>
        </w:rPr>
        <w:t>wartość</w:t>
      </w:r>
      <w:r w:rsidRPr="00283D20">
        <w:rPr>
          <w:rFonts w:ascii="Arial" w:hAnsi="Arial" w:cs="Arial"/>
        </w:rPr>
        <w:t xml:space="preserve"> użytkową, estetyczną i techniczną przedmiotu umowy.</w:t>
      </w:r>
    </w:p>
    <w:p w14:paraId="14C9E7F1" w14:textId="73B04933" w:rsidR="00F21344" w:rsidRPr="00283D20" w:rsidRDefault="00B41B27" w:rsidP="00213D05">
      <w:pPr>
        <w:ind w:left="567"/>
        <w:jc w:val="both"/>
        <w:rPr>
          <w:rFonts w:ascii="Arial" w:hAnsi="Arial" w:cs="Arial"/>
        </w:rPr>
      </w:pPr>
      <w:r w:rsidRPr="00283D20">
        <w:rPr>
          <w:rFonts w:ascii="Arial" w:hAnsi="Arial" w:cs="Arial"/>
        </w:rPr>
        <w:lastRenderedPageBreak/>
        <w:t xml:space="preserve">W przypadku, o którym mowa w lit. b) powyżej, Zamawiający wyznaczy Wykonawcy odpowiedni termin, a fakt ponownego wykonania w całości lub części zostanie stwierdzony protokolarnie. Jeżeli Wykonawca nie wykonana ponownie przedmiotu umowy w wyznaczonym terminie, Zamawiający będzie uprawniony do zlecenia wykonania prac podmiotowi trzeciemu na koszt </w:t>
      </w:r>
      <w:r w:rsidR="00184921" w:rsidRPr="00283D20">
        <w:rPr>
          <w:rFonts w:ascii="Arial" w:hAnsi="Arial" w:cs="Arial"/>
        </w:rPr>
        <w:br/>
      </w:r>
      <w:r w:rsidRPr="00283D20">
        <w:rPr>
          <w:rFonts w:ascii="Arial" w:hAnsi="Arial" w:cs="Arial"/>
        </w:rPr>
        <w:t xml:space="preserve">i ryzyko Wykonawcy. Do czasu ponownego wykonania przedmiotu umowy </w:t>
      </w:r>
      <w:r w:rsidR="00184921" w:rsidRPr="00283D20">
        <w:rPr>
          <w:rFonts w:ascii="Arial" w:hAnsi="Arial" w:cs="Arial"/>
        </w:rPr>
        <w:br/>
      </w:r>
      <w:r w:rsidRPr="00283D20">
        <w:rPr>
          <w:rFonts w:ascii="Arial" w:hAnsi="Arial" w:cs="Arial"/>
        </w:rPr>
        <w:t xml:space="preserve">w całości lub w odpowiedniej części, Wykonawcy nie przysługują w tym zakresie żadne roszczenia w stosunku do Zamawiającego, wynikające </w:t>
      </w:r>
      <w:r w:rsidR="00184921" w:rsidRPr="00283D20">
        <w:rPr>
          <w:rFonts w:ascii="Arial" w:hAnsi="Arial" w:cs="Arial"/>
        </w:rPr>
        <w:br/>
      </w:r>
      <w:r w:rsidRPr="00283D20">
        <w:rPr>
          <w:rFonts w:ascii="Arial" w:hAnsi="Arial" w:cs="Arial"/>
        </w:rPr>
        <w:t>z niniejszej umowy, w tym w zakresie zapłaty wynagrodzenia.</w:t>
      </w:r>
      <w:r w:rsidR="00DE71F0" w:rsidRPr="00283D20">
        <w:rPr>
          <w:rFonts w:ascii="Arial" w:hAnsi="Arial" w:cs="Arial"/>
        </w:rPr>
        <w:t xml:space="preserve"> W przypadku przekroczenia terminu realizacji Zamawiający mną prawo do naliczenia k</w:t>
      </w:r>
      <w:r w:rsidR="00431580" w:rsidRPr="00283D20">
        <w:rPr>
          <w:rFonts w:ascii="Arial" w:hAnsi="Arial" w:cs="Arial"/>
        </w:rPr>
        <w:t>ar umownych o których mowa w § 10</w:t>
      </w:r>
      <w:r w:rsidR="00DE71F0" w:rsidRPr="00283D20">
        <w:rPr>
          <w:rFonts w:ascii="Arial" w:hAnsi="Arial" w:cs="Arial"/>
        </w:rPr>
        <w:t xml:space="preserve"> ust. 1 lit. a umowy.</w:t>
      </w:r>
    </w:p>
    <w:p w14:paraId="7A2C6F70" w14:textId="551E8A89" w:rsidR="00B41B27" w:rsidRPr="00283D20" w:rsidRDefault="00DE71F0" w:rsidP="00213D05">
      <w:pPr>
        <w:ind w:left="567" w:hanging="425"/>
        <w:jc w:val="both"/>
        <w:rPr>
          <w:rFonts w:ascii="Arial" w:hAnsi="Arial" w:cs="Arial"/>
        </w:rPr>
      </w:pPr>
      <w:r w:rsidRPr="00283D20">
        <w:rPr>
          <w:rFonts w:ascii="Arial" w:hAnsi="Arial" w:cs="Arial"/>
        </w:rPr>
        <w:t>12. Jeżeli</w:t>
      </w:r>
      <w:r w:rsidR="00F21344" w:rsidRPr="00283D20">
        <w:rPr>
          <w:rFonts w:ascii="Arial" w:hAnsi="Arial" w:cs="Arial"/>
        </w:rPr>
        <w:t xml:space="preserve"> w toku odbioru końcowego zostanie </w:t>
      </w:r>
      <w:r w:rsidRPr="00283D20">
        <w:rPr>
          <w:rFonts w:ascii="Arial" w:hAnsi="Arial" w:cs="Arial"/>
        </w:rPr>
        <w:t>stwierdzone</w:t>
      </w:r>
      <w:r w:rsidR="00F21344" w:rsidRPr="00283D20">
        <w:rPr>
          <w:rFonts w:ascii="Arial" w:hAnsi="Arial" w:cs="Arial"/>
        </w:rPr>
        <w:t xml:space="preserve">, że roboty </w:t>
      </w:r>
      <w:r w:rsidRPr="00283D20">
        <w:rPr>
          <w:rFonts w:ascii="Arial" w:hAnsi="Arial" w:cs="Arial"/>
        </w:rPr>
        <w:t>budowlane</w:t>
      </w:r>
      <w:r w:rsidR="00F21344" w:rsidRPr="00283D20">
        <w:rPr>
          <w:rFonts w:ascii="Arial" w:hAnsi="Arial" w:cs="Arial"/>
        </w:rPr>
        <w:t xml:space="preserve"> posiadają wady </w:t>
      </w:r>
      <w:r w:rsidRPr="00283D20">
        <w:rPr>
          <w:rFonts w:ascii="Arial" w:hAnsi="Arial" w:cs="Arial"/>
        </w:rPr>
        <w:t>nieistotne</w:t>
      </w:r>
      <w:r w:rsidR="00F21344" w:rsidRPr="00283D20">
        <w:rPr>
          <w:rFonts w:ascii="Arial" w:hAnsi="Arial" w:cs="Arial"/>
        </w:rPr>
        <w:t xml:space="preserve"> </w:t>
      </w:r>
      <w:r w:rsidRPr="00283D20">
        <w:rPr>
          <w:rFonts w:ascii="Arial" w:hAnsi="Arial" w:cs="Arial"/>
        </w:rPr>
        <w:t>Zamawiający</w:t>
      </w:r>
      <w:r w:rsidR="00F21344" w:rsidRPr="00283D20">
        <w:rPr>
          <w:rFonts w:ascii="Arial" w:hAnsi="Arial" w:cs="Arial"/>
        </w:rPr>
        <w:t xml:space="preserve"> dokona odbioru przedmiotu umowy i </w:t>
      </w:r>
      <w:r w:rsidRPr="00283D20">
        <w:rPr>
          <w:rFonts w:ascii="Arial" w:hAnsi="Arial" w:cs="Arial"/>
        </w:rPr>
        <w:t>według</w:t>
      </w:r>
      <w:r w:rsidR="00F21344" w:rsidRPr="00283D20">
        <w:rPr>
          <w:rFonts w:ascii="Arial" w:hAnsi="Arial" w:cs="Arial"/>
        </w:rPr>
        <w:t xml:space="preserve"> </w:t>
      </w:r>
      <w:r w:rsidRPr="00283D20">
        <w:rPr>
          <w:rFonts w:ascii="Arial" w:hAnsi="Arial" w:cs="Arial"/>
        </w:rPr>
        <w:t>własnego</w:t>
      </w:r>
      <w:r w:rsidR="00F21344" w:rsidRPr="00283D20">
        <w:rPr>
          <w:rFonts w:ascii="Arial" w:hAnsi="Arial" w:cs="Arial"/>
        </w:rPr>
        <w:t xml:space="preserve"> </w:t>
      </w:r>
      <w:r w:rsidRPr="00283D20">
        <w:rPr>
          <w:rFonts w:ascii="Arial" w:hAnsi="Arial" w:cs="Arial"/>
        </w:rPr>
        <w:t xml:space="preserve">wyboru będzie uprawniony do obniżenia wynagrodzenia wykonawcy odpowiednio o utraconą wartość użytkową, estetyczną </w:t>
      </w:r>
      <w:r w:rsidR="00184921" w:rsidRPr="00283D20">
        <w:rPr>
          <w:rFonts w:ascii="Arial" w:hAnsi="Arial" w:cs="Arial"/>
        </w:rPr>
        <w:br/>
      </w:r>
      <w:r w:rsidRPr="00283D20">
        <w:rPr>
          <w:rFonts w:ascii="Arial" w:hAnsi="Arial" w:cs="Arial"/>
        </w:rPr>
        <w:t>i techniczną przedmiotu umowy lub wyznaczy Wykonawcy termin do usunięcia wad co zostanie odnotowane w treści protokołu odbioru robót budowlanych. Fakt usunięcia wad zostanie stwierdzony protokolarnie.</w:t>
      </w:r>
      <w:r w:rsidR="00B41B27" w:rsidRPr="00283D20">
        <w:rPr>
          <w:rFonts w:ascii="Arial" w:hAnsi="Arial" w:cs="Arial"/>
        </w:rPr>
        <w:t xml:space="preserve"> </w:t>
      </w:r>
      <w:r w:rsidR="00184921" w:rsidRPr="00283D20">
        <w:rPr>
          <w:rFonts w:ascii="Arial" w:hAnsi="Arial" w:cs="Arial"/>
        </w:rPr>
        <w:br/>
      </w:r>
      <w:r w:rsidRPr="00283D20">
        <w:rPr>
          <w:rFonts w:ascii="Arial" w:hAnsi="Arial" w:cs="Arial"/>
        </w:rPr>
        <w:t xml:space="preserve">W przypadku gdy wykonawca odmówi usunięcia wad lub nie usunie ich </w:t>
      </w:r>
      <w:r w:rsidR="00184921" w:rsidRPr="00283D20">
        <w:rPr>
          <w:rFonts w:ascii="Arial" w:hAnsi="Arial" w:cs="Arial"/>
        </w:rPr>
        <w:br/>
      </w:r>
      <w:r w:rsidRPr="00283D20">
        <w:rPr>
          <w:rFonts w:ascii="Arial" w:hAnsi="Arial" w:cs="Arial"/>
        </w:rPr>
        <w:t>w wyznaczonym terminie, Zamawiający niezależnie od uprawnienia do naliczenia k</w:t>
      </w:r>
      <w:r w:rsidR="00431580" w:rsidRPr="00283D20">
        <w:rPr>
          <w:rFonts w:ascii="Arial" w:hAnsi="Arial" w:cs="Arial"/>
        </w:rPr>
        <w:t>ar umownych o których mowa w § 10</w:t>
      </w:r>
      <w:r w:rsidRPr="00283D20">
        <w:rPr>
          <w:rFonts w:ascii="Arial" w:hAnsi="Arial" w:cs="Arial"/>
        </w:rPr>
        <w:t xml:space="preserve"> ust. 1 lit. b umowy, jest uprawniony do zlecenia usunięcia wad podmiotowi trzeciemu na koszt </w:t>
      </w:r>
      <w:r w:rsidR="00184921" w:rsidRPr="00283D20">
        <w:rPr>
          <w:rFonts w:ascii="Arial" w:hAnsi="Arial" w:cs="Arial"/>
        </w:rPr>
        <w:br/>
      </w:r>
      <w:r w:rsidRPr="00283D20">
        <w:rPr>
          <w:rFonts w:ascii="Arial" w:hAnsi="Arial" w:cs="Arial"/>
        </w:rPr>
        <w:t>i ryzyko Wykonawcy</w:t>
      </w:r>
      <w:r w:rsidR="00957999">
        <w:rPr>
          <w:rFonts w:ascii="Arial" w:hAnsi="Arial" w:cs="Arial"/>
        </w:rPr>
        <w:t xml:space="preserve">, bez konieczności </w:t>
      </w:r>
      <w:r w:rsidR="00C14615">
        <w:rPr>
          <w:rFonts w:ascii="Arial" w:hAnsi="Arial" w:cs="Arial"/>
        </w:rPr>
        <w:t xml:space="preserve">uzyskiwania </w:t>
      </w:r>
      <w:r w:rsidR="00336D0C">
        <w:rPr>
          <w:rFonts w:ascii="Arial" w:hAnsi="Arial" w:cs="Arial"/>
        </w:rPr>
        <w:t xml:space="preserve">w tym zakresie </w:t>
      </w:r>
      <w:r w:rsidR="0055348B">
        <w:rPr>
          <w:rFonts w:ascii="Arial" w:hAnsi="Arial" w:cs="Arial"/>
        </w:rPr>
        <w:t>zgody sądu</w:t>
      </w:r>
      <w:r w:rsidRPr="00283D20">
        <w:rPr>
          <w:rFonts w:ascii="Arial" w:hAnsi="Arial" w:cs="Arial"/>
        </w:rPr>
        <w:t>.</w:t>
      </w:r>
    </w:p>
    <w:p w14:paraId="5E314D4C" w14:textId="081B06C6" w:rsidR="008958FB" w:rsidRPr="00283D20" w:rsidRDefault="00DE71F0" w:rsidP="00213D05">
      <w:pPr>
        <w:ind w:left="567" w:hanging="567"/>
        <w:jc w:val="both"/>
        <w:rPr>
          <w:rFonts w:ascii="Arial" w:hAnsi="Arial" w:cs="Arial"/>
        </w:rPr>
      </w:pPr>
      <w:r w:rsidRPr="00283D20">
        <w:rPr>
          <w:rFonts w:ascii="Arial" w:hAnsi="Arial" w:cs="Arial"/>
        </w:rPr>
        <w:t>13</w:t>
      </w:r>
      <w:r w:rsidR="000F3062" w:rsidRPr="00283D20">
        <w:rPr>
          <w:rFonts w:ascii="Arial" w:hAnsi="Arial" w:cs="Arial"/>
        </w:rPr>
        <w:t>.</w:t>
      </w:r>
      <w:r w:rsidR="00177F0A" w:rsidRPr="00283D20">
        <w:rPr>
          <w:rFonts w:ascii="Arial" w:hAnsi="Arial" w:cs="Arial"/>
        </w:rPr>
        <w:tab/>
      </w:r>
      <w:r w:rsidR="00C970EC" w:rsidRPr="00283D20">
        <w:rPr>
          <w:rFonts w:ascii="Arial" w:hAnsi="Arial" w:cs="Arial"/>
        </w:rPr>
        <w:t xml:space="preserve">Odbiór pogwarancyjny polega na ocenie wykonanych robót związanych </w:t>
      </w:r>
      <w:r w:rsidR="00E723C6" w:rsidRPr="00283D20">
        <w:rPr>
          <w:rFonts w:ascii="Arial" w:hAnsi="Arial" w:cs="Arial"/>
        </w:rPr>
        <w:br/>
      </w:r>
      <w:r w:rsidR="00C970EC" w:rsidRPr="00283D20">
        <w:rPr>
          <w:rFonts w:ascii="Arial" w:hAnsi="Arial" w:cs="Arial"/>
        </w:rPr>
        <w:t>z usunięciem wad, które ujawnią się w okresie gwarancyjnym i rękojmi. Odbiór pogwarancyjny będzie dokonany na podstawie oceny wizualnej obiektu</w:t>
      </w:r>
      <w:r w:rsidR="00C40CA3" w:rsidRPr="00283D20">
        <w:rPr>
          <w:rFonts w:ascii="Arial" w:hAnsi="Arial" w:cs="Arial"/>
        </w:rPr>
        <w:t xml:space="preserve"> </w:t>
      </w:r>
      <w:r w:rsidR="00C970EC" w:rsidRPr="00283D20">
        <w:rPr>
          <w:rFonts w:ascii="Arial" w:hAnsi="Arial" w:cs="Arial"/>
        </w:rPr>
        <w:t>z uwzględnieniem zasad odbioru końcowego.</w:t>
      </w:r>
    </w:p>
    <w:p w14:paraId="3313353C" w14:textId="16A38296" w:rsidR="004A3EC1" w:rsidRPr="00283D20" w:rsidRDefault="004A3EC1" w:rsidP="00213D05">
      <w:pPr>
        <w:rPr>
          <w:rFonts w:ascii="Arial" w:hAnsi="Arial" w:cs="Arial"/>
          <w:b/>
        </w:rPr>
      </w:pPr>
    </w:p>
    <w:p w14:paraId="22F3BB48" w14:textId="26CA747C" w:rsidR="0032129E" w:rsidRPr="00283D20" w:rsidRDefault="00206C89" w:rsidP="00213D05">
      <w:pPr>
        <w:jc w:val="center"/>
        <w:rPr>
          <w:rFonts w:ascii="Arial" w:hAnsi="Arial" w:cs="Arial"/>
          <w:b/>
        </w:rPr>
      </w:pPr>
      <w:r w:rsidRPr="00283D20">
        <w:rPr>
          <w:rFonts w:ascii="Arial" w:hAnsi="Arial" w:cs="Arial"/>
          <w:b/>
        </w:rPr>
        <w:t>§ 10</w:t>
      </w:r>
    </w:p>
    <w:p w14:paraId="7B648BF3" w14:textId="77777777" w:rsidR="00F878B3" w:rsidRPr="00283D20" w:rsidRDefault="0026077D" w:rsidP="00213D05">
      <w:pPr>
        <w:jc w:val="center"/>
        <w:rPr>
          <w:rFonts w:ascii="Arial" w:hAnsi="Arial" w:cs="Arial"/>
          <w:b/>
        </w:rPr>
      </w:pPr>
      <w:r w:rsidRPr="00283D20">
        <w:rPr>
          <w:rFonts w:ascii="Arial" w:hAnsi="Arial" w:cs="Arial"/>
          <w:b/>
        </w:rPr>
        <w:t>Kary umowne</w:t>
      </w:r>
    </w:p>
    <w:p w14:paraId="5B59DE77" w14:textId="77777777" w:rsidR="00C970EC" w:rsidRPr="00283D20" w:rsidRDefault="00C970EC" w:rsidP="00213D05">
      <w:pPr>
        <w:numPr>
          <w:ilvl w:val="0"/>
          <w:numId w:val="7"/>
        </w:numPr>
        <w:tabs>
          <w:tab w:val="num" w:pos="567"/>
        </w:tabs>
        <w:ind w:left="567" w:hanging="567"/>
        <w:jc w:val="both"/>
        <w:rPr>
          <w:rFonts w:ascii="Arial" w:hAnsi="Arial" w:cs="Arial"/>
        </w:rPr>
      </w:pPr>
      <w:r w:rsidRPr="00283D20">
        <w:rPr>
          <w:rFonts w:ascii="Arial" w:hAnsi="Arial" w:cs="Arial"/>
        </w:rPr>
        <w:t xml:space="preserve">Wykonawca </w:t>
      </w:r>
      <w:r w:rsidR="0032129E" w:rsidRPr="00283D20">
        <w:rPr>
          <w:rFonts w:ascii="Arial" w:hAnsi="Arial" w:cs="Arial"/>
        </w:rPr>
        <w:t>za</w:t>
      </w:r>
      <w:r w:rsidRPr="00283D20">
        <w:rPr>
          <w:rFonts w:ascii="Arial" w:hAnsi="Arial" w:cs="Arial"/>
        </w:rPr>
        <w:t>płaci Zamawiającemu kary umowne:</w:t>
      </w:r>
    </w:p>
    <w:p w14:paraId="21B8585E" w14:textId="6A7A0A55" w:rsidR="00C970EC" w:rsidRPr="00283D20" w:rsidRDefault="00C970EC" w:rsidP="00213D05">
      <w:pPr>
        <w:pStyle w:val="Bezodstpw"/>
        <w:numPr>
          <w:ilvl w:val="0"/>
          <w:numId w:val="19"/>
        </w:numPr>
        <w:ind w:left="851" w:hanging="284"/>
        <w:jc w:val="both"/>
        <w:rPr>
          <w:rFonts w:ascii="Arial" w:hAnsi="Arial" w:cs="Arial"/>
        </w:rPr>
      </w:pPr>
      <w:r w:rsidRPr="00283D20">
        <w:rPr>
          <w:rFonts w:ascii="Arial" w:hAnsi="Arial" w:cs="Arial"/>
        </w:rPr>
        <w:t>za</w:t>
      </w:r>
      <w:r w:rsidR="009736C8" w:rsidRPr="00283D20">
        <w:rPr>
          <w:rFonts w:ascii="Arial" w:hAnsi="Arial" w:cs="Arial"/>
        </w:rPr>
        <w:t xml:space="preserve"> zwłokę </w:t>
      </w:r>
      <w:r w:rsidRPr="00283D20">
        <w:rPr>
          <w:rFonts w:ascii="Arial" w:hAnsi="Arial" w:cs="Arial"/>
        </w:rPr>
        <w:t>w wykonaniu pr</w:t>
      </w:r>
      <w:r w:rsidR="009A4ADF" w:rsidRPr="00283D20">
        <w:rPr>
          <w:rFonts w:ascii="Arial" w:hAnsi="Arial" w:cs="Arial"/>
        </w:rPr>
        <w:t xml:space="preserve">zedmiotu </w:t>
      </w:r>
      <w:r w:rsidR="00FC49E3" w:rsidRPr="00283D20">
        <w:rPr>
          <w:rFonts w:ascii="Arial" w:hAnsi="Arial" w:cs="Arial"/>
        </w:rPr>
        <w:t>Umowy</w:t>
      </w:r>
      <w:r w:rsidR="009A4ADF" w:rsidRPr="00283D20">
        <w:rPr>
          <w:rFonts w:ascii="Arial" w:hAnsi="Arial" w:cs="Arial"/>
        </w:rPr>
        <w:t xml:space="preserve"> – w wysokości </w:t>
      </w:r>
      <w:r w:rsidR="009A4ADF" w:rsidRPr="00283D20">
        <w:rPr>
          <w:rFonts w:ascii="Arial" w:hAnsi="Arial" w:cs="Arial"/>
          <w:b/>
        </w:rPr>
        <w:t>0,2</w:t>
      </w:r>
      <w:r w:rsidRPr="00283D20">
        <w:rPr>
          <w:rFonts w:ascii="Arial" w:hAnsi="Arial" w:cs="Arial"/>
          <w:b/>
        </w:rPr>
        <w:t>%</w:t>
      </w:r>
      <w:r w:rsidR="0036604B" w:rsidRPr="00283D20">
        <w:rPr>
          <w:rFonts w:ascii="Arial" w:hAnsi="Arial" w:cs="Arial"/>
        </w:rPr>
        <w:t xml:space="preserve"> </w:t>
      </w:r>
      <w:r w:rsidR="00BD2175" w:rsidRPr="00283D20">
        <w:rPr>
          <w:rFonts w:ascii="Arial" w:hAnsi="Arial" w:cs="Arial"/>
        </w:rPr>
        <w:t>wartoś</w:t>
      </w:r>
      <w:r w:rsidR="00E753F9" w:rsidRPr="00283D20">
        <w:rPr>
          <w:rFonts w:ascii="Arial" w:hAnsi="Arial" w:cs="Arial"/>
        </w:rPr>
        <w:t>ci U</w:t>
      </w:r>
      <w:r w:rsidR="00BD2175" w:rsidRPr="00283D20">
        <w:rPr>
          <w:rFonts w:ascii="Arial" w:hAnsi="Arial" w:cs="Arial"/>
        </w:rPr>
        <w:t>mowy</w:t>
      </w:r>
      <w:r w:rsidRPr="00283D20">
        <w:rPr>
          <w:rFonts w:ascii="Arial" w:hAnsi="Arial" w:cs="Arial"/>
        </w:rPr>
        <w:t xml:space="preserve"> brutto</w:t>
      </w:r>
      <w:r w:rsidR="00431580" w:rsidRPr="00283D20">
        <w:rPr>
          <w:rFonts w:ascii="Arial" w:hAnsi="Arial" w:cs="Arial"/>
        </w:rPr>
        <w:t xml:space="preserve"> o której mowa w § 4</w:t>
      </w:r>
      <w:r w:rsidR="00DE71F0" w:rsidRPr="00283D20">
        <w:rPr>
          <w:rFonts w:ascii="Arial" w:hAnsi="Arial" w:cs="Arial"/>
        </w:rPr>
        <w:t xml:space="preserve"> ust. 1 umowy,</w:t>
      </w:r>
      <w:r w:rsidR="004375DE" w:rsidRPr="00283D20">
        <w:rPr>
          <w:rFonts w:ascii="Arial" w:hAnsi="Arial" w:cs="Arial"/>
        </w:rPr>
        <w:t xml:space="preserve"> </w:t>
      </w:r>
      <w:r w:rsidRPr="00283D20">
        <w:rPr>
          <w:rFonts w:ascii="Arial" w:hAnsi="Arial" w:cs="Arial"/>
        </w:rPr>
        <w:t>za każdy</w:t>
      </w:r>
      <w:r w:rsidR="000D7908" w:rsidRPr="00283D20">
        <w:rPr>
          <w:rFonts w:ascii="Arial" w:hAnsi="Arial" w:cs="Arial"/>
        </w:rPr>
        <w:t xml:space="preserve"> rozpoczęty</w:t>
      </w:r>
      <w:r w:rsidRPr="00283D20">
        <w:rPr>
          <w:rFonts w:ascii="Arial" w:hAnsi="Arial" w:cs="Arial"/>
        </w:rPr>
        <w:t xml:space="preserve"> dzień, </w:t>
      </w:r>
    </w:p>
    <w:p w14:paraId="3822DF85" w14:textId="6596EE6F" w:rsidR="00C970EC" w:rsidRPr="00283D20" w:rsidRDefault="00C970EC" w:rsidP="00213D05">
      <w:pPr>
        <w:pStyle w:val="Bezodstpw"/>
        <w:numPr>
          <w:ilvl w:val="0"/>
          <w:numId w:val="19"/>
        </w:numPr>
        <w:ind w:left="851" w:hanging="284"/>
        <w:jc w:val="both"/>
        <w:rPr>
          <w:rFonts w:ascii="Arial" w:hAnsi="Arial" w:cs="Arial"/>
        </w:rPr>
      </w:pPr>
      <w:r w:rsidRPr="00283D20">
        <w:rPr>
          <w:rFonts w:ascii="Arial" w:hAnsi="Arial" w:cs="Arial"/>
        </w:rPr>
        <w:t xml:space="preserve">za </w:t>
      </w:r>
      <w:r w:rsidR="006D4E8A" w:rsidRPr="00283D20">
        <w:rPr>
          <w:rFonts w:ascii="Arial" w:hAnsi="Arial" w:cs="Arial"/>
        </w:rPr>
        <w:t>zwłokę</w:t>
      </w:r>
      <w:r w:rsidRPr="00283D20">
        <w:rPr>
          <w:rFonts w:ascii="Arial" w:hAnsi="Arial" w:cs="Arial"/>
        </w:rPr>
        <w:t xml:space="preserve"> w usunięciu wad stwierdzonych przy odbiorze lub ujawnionych</w:t>
      </w:r>
      <w:r w:rsidR="00146203" w:rsidRPr="00283D20">
        <w:rPr>
          <w:rFonts w:ascii="Arial" w:hAnsi="Arial" w:cs="Arial"/>
        </w:rPr>
        <w:t xml:space="preserve"> </w:t>
      </w:r>
      <w:r w:rsidR="00D06200" w:rsidRPr="00283D20">
        <w:rPr>
          <w:rFonts w:ascii="Arial" w:hAnsi="Arial" w:cs="Arial"/>
        </w:rPr>
        <w:t xml:space="preserve"> </w:t>
      </w:r>
      <w:r w:rsidRPr="00283D20">
        <w:rPr>
          <w:rFonts w:ascii="Arial" w:hAnsi="Arial" w:cs="Arial"/>
        </w:rPr>
        <w:t xml:space="preserve">w okresie </w:t>
      </w:r>
      <w:r w:rsidR="00A00525" w:rsidRPr="00283D20">
        <w:rPr>
          <w:rFonts w:ascii="Arial" w:hAnsi="Arial" w:cs="Arial"/>
        </w:rPr>
        <w:t xml:space="preserve"> </w:t>
      </w:r>
      <w:r w:rsidRPr="00283D20">
        <w:rPr>
          <w:rFonts w:ascii="Arial" w:hAnsi="Arial" w:cs="Arial"/>
        </w:rPr>
        <w:t>rękojmi</w:t>
      </w:r>
      <w:r w:rsidR="004F2CCA" w:rsidRPr="00283D20">
        <w:rPr>
          <w:rFonts w:ascii="Arial" w:hAnsi="Arial" w:cs="Arial"/>
        </w:rPr>
        <w:t xml:space="preserve"> lub gwarancji – w wysokości </w:t>
      </w:r>
      <w:r w:rsidR="004F2CCA" w:rsidRPr="00283D20">
        <w:rPr>
          <w:rFonts w:ascii="Arial" w:hAnsi="Arial" w:cs="Arial"/>
          <w:b/>
        </w:rPr>
        <w:t>0,2</w:t>
      </w:r>
      <w:r w:rsidRPr="00283D20">
        <w:rPr>
          <w:rFonts w:ascii="Arial" w:hAnsi="Arial" w:cs="Arial"/>
          <w:b/>
        </w:rPr>
        <w:t>%</w:t>
      </w:r>
      <w:r w:rsidRPr="00283D20">
        <w:rPr>
          <w:rFonts w:ascii="Arial" w:hAnsi="Arial" w:cs="Arial"/>
        </w:rPr>
        <w:t xml:space="preserve"> </w:t>
      </w:r>
      <w:r w:rsidR="00E753F9" w:rsidRPr="00283D20">
        <w:rPr>
          <w:rFonts w:ascii="Arial" w:hAnsi="Arial" w:cs="Arial"/>
        </w:rPr>
        <w:t xml:space="preserve">wartości Umowy </w:t>
      </w:r>
      <w:r w:rsidRPr="00283D20">
        <w:rPr>
          <w:rFonts w:ascii="Arial" w:hAnsi="Arial" w:cs="Arial"/>
        </w:rPr>
        <w:t>brutto</w:t>
      </w:r>
      <w:r w:rsidR="00DE71F0" w:rsidRPr="00283D20">
        <w:rPr>
          <w:rFonts w:ascii="Arial" w:hAnsi="Arial" w:cs="Arial"/>
        </w:rPr>
        <w:t xml:space="preserve"> o której mowa w §</w:t>
      </w:r>
      <w:r w:rsidR="00431580" w:rsidRPr="00283D20">
        <w:rPr>
          <w:rFonts w:ascii="Arial" w:hAnsi="Arial" w:cs="Arial"/>
        </w:rPr>
        <w:t xml:space="preserve"> 4</w:t>
      </w:r>
      <w:r w:rsidR="00DE71F0" w:rsidRPr="00283D20">
        <w:rPr>
          <w:rFonts w:ascii="Arial" w:hAnsi="Arial" w:cs="Arial"/>
        </w:rPr>
        <w:t xml:space="preserve"> ust. 1 umowy,</w:t>
      </w:r>
      <w:r w:rsidRPr="00283D20">
        <w:rPr>
          <w:rFonts w:ascii="Arial" w:hAnsi="Arial" w:cs="Arial"/>
        </w:rPr>
        <w:t xml:space="preserve"> za każdy</w:t>
      </w:r>
      <w:r w:rsidR="000D7908" w:rsidRPr="00283D20">
        <w:rPr>
          <w:rFonts w:ascii="Arial" w:hAnsi="Arial" w:cs="Arial"/>
        </w:rPr>
        <w:t xml:space="preserve"> rozpoczęty</w:t>
      </w:r>
      <w:r w:rsidRPr="00283D20">
        <w:rPr>
          <w:rFonts w:ascii="Arial" w:hAnsi="Arial" w:cs="Arial"/>
        </w:rPr>
        <w:t xml:space="preserve"> dzień liczony od upływu terminu wyznaczonego na usunięcie wad,</w:t>
      </w:r>
    </w:p>
    <w:p w14:paraId="0830BDE1" w14:textId="21C851E4" w:rsidR="00406FA3" w:rsidRPr="00283D20" w:rsidRDefault="00F00C49" w:rsidP="00213D05">
      <w:pPr>
        <w:pStyle w:val="Bezodstpw"/>
        <w:numPr>
          <w:ilvl w:val="0"/>
          <w:numId w:val="19"/>
        </w:numPr>
        <w:ind w:left="851" w:hanging="284"/>
        <w:jc w:val="both"/>
        <w:rPr>
          <w:rFonts w:ascii="Arial" w:hAnsi="Arial" w:cs="Arial"/>
        </w:rPr>
      </w:pPr>
      <w:r>
        <w:rPr>
          <w:rFonts w:ascii="Arial" w:hAnsi="Arial" w:cs="Arial"/>
        </w:rPr>
        <w:t xml:space="preserve">za </w:t>
      </w:r>
      <w:r w:rsidR="009967D6" w:rsidRPr="00283D20">
        <w:rPr>
          <w:rFonts w:ascii="Arial" w:hAnsi="Arial" w:cs="Arial"/>
        </w:rPr>
        <w:t>odstąpienie</w:t>
      </w:r>
      <w:r w:rsidR="00496B57" w:rsidRPr="00283D20">
        <w:rPr>
          <w:rFonts w:ascii="Arial" w:hAnsi="Arial" w:cs="Arial"/>
        </w:rPr>
        <w:t xml:space="preserve"> od</w:t>
      </w:r>
      <w:r w:rsidR="00406FA3" w:rsidRPr="00283D20">
        <w:rPr>
          <w:rFonts w:ascii="Arial" w:hAnsi="Arial" w:cs="Arial"/>
        </w:rPr>
        <w:t xml:space="preserve"> </w:t>
      </w:r>
      <w:r w:rsidR="00FC49E3" w:rsidRPr="00283D20">
        <w:rPr>
          <w:rFonts w:ascii="Arial" w:hAnsi="Arial" w:cs="Arial"/>
        </w:rPr>
        <w:t>Umowy</w:t>
      </w:r>
      <w:r w:rsidR="00D47125" w:rsidRPr="00283D20">
        <w:rPr>
          <w:rFonts w:ascii="Arial" w:hAnsi="Arial" w:cs="Arial"/>
        </w:rPr>
        <w:t xml:space="preserve"> przez Zamawiającego</w:t>
      </w:r>
      <w:r w:rsidR="00406FA3" w:rsidRPr="00283D20">
        <w:rPr>
          <w:rFonts w:ascii="Arial" w:hAnsi="Arial" w:cs="Arial"/>
        </w:rPr>
        <w:t xml:space="preserve"> </w:t>
      </w:r>
      <w:r w:rsidR="00726A0B" w:rsidRPr="00283D20">
        <w:rPr>
          <w:rFonts w:ascii="Arial" w:hAnsi="Arial" w:cs="Arial"/>
        </w:rPr>
        <w:t>z przyczyn, za które odpowiedzialność ponosi Wykonawca</w:t>
      </w:r>
      <w:r w:rsidR="00406FA3" w:rsidRPr="00283D20">
        <w:rPr>
          <w:rFonts w:ascii="Arial" w:hAnsi="Arial" w:cs="Arial"/>
        </w:rPr>
        <w:t xml:space="preserve"> – w wysokości </w:t>
      </w:r>
      <w:r w:rsidR="00C93683" w:rsidRPr="00283D20">
        <w:rPr>
          <w:rFonts w:ascii="Arial" w:hAnsi="Arial" w:cs="Arial"/>
          <w:b/>
        </w:rPr>
        <w:t>15</w:t>
      </w:r>
      <w:r w:rsidR="00406FA3" w:rsidRPr="00283D20">
        <w:rPr>
          <w:rFonts w:ascii="Arial" w:hAnsi="Arial" w:cs="Arial"/>
          <w:b/>
        </w:rPr>
        <w:t>%</w:t>
      </w:r>
      <w:r w:rsidR="00406FA3" w:rsidRPr="00283D20">
        <w:rPr>
          <w:rFonts w:ascii="Arial" w:hAnsi="Arial" w:cs="Arial"/>
        </w:rPr>
        <w:t xml:space="preserve"> </w:t>
      </w:r>
      <w:r w:rsidR="00E753F9" w:rsidRPr="00283D20">
        <w:rPr>
          <w:rFonts w:ascii="Arial" w:hAnsi="Arial" w:cs="Arial"/>
        </w:rPr>
        <w:t xml:space="preserve">wartości </w:t>
      </w:r>
      <w:r w:rsidR="00EF77B2" w:rsidRPr="00283D20">
        <w:rPr>
          <w:rFonts w:ascii="Arial" w:hAnsi="Arial" w:cs="Arial"/>
        </w:rPr>
        <w:t>pozycji kosztorysowej w harmonogramie robót</w:t>
      </w:r>
      <w:r w:rsidR="00406FA3" w:rsidRPr="00283D20">
        <w:rPr>
          <w:rFonts w:ascii="Arial" w:hAnsi="Arial" w:cs="Arial"/>
        </w:rPr>
        <w:t>, któr</w:t>
      </w:r>
      <w:r w:rsidR="00A03D2E" w:rsidRPr="00283D20">
        <w:rPr>
          <w:rFonts w:ascii="Arial" w:hAnsi="Arial" w:cs="Arial"/>
        </w:rPr>
        <w:t xml:space="preserve">e z uwagi na rozwiązanie </w:t>
      </w:r>
      <w:r w:rsidR="00FC49E3" w:rsidRPr="00283D20">
        <w:rPr>
          <w:rFonts w:ascii="Arial" w:hAnsi="Arial" w:cs="Arial"/>
        </w:rPr>
        <w:t>Umowy</w:t>
      </w:r>
      <w:r w:rsidR="00EF77B2" w:rsidRPr="00283D20">
        <w:rPr>
          <w:rFonts w:ascii="Arial" w:hAnsi="Arial" w:cs="Arial"/>
        </w:rPr>
        <w:t xml:space="preserve"> nie zostały</w:t>
      </w:r>
      <w:r w:rsidR="00A03D2E" w:rsidRPr="00283D20">
        <w:rPr>
          <w:rFonts w:ascii="Arial" w:hAnsi="Arial" w:cs="Arial"/>
        </w:rPr>
        <w:t xml:space="preserve"> przez Wykonawcę wykonane</w:t>
      </w:r>
      <w:r w:rsidR="00406FA3" w:rsidRPr="00283D20">
        <w:rPr>
          <w:rFonts w:ascii="Arial" w:hAnsi="Arial" w:cs="Arial"/>
        </w:rPr>
        <w:t>,</w:t>
      </w:r>
    </w:p>
    <w:p w14:paraId="50F104A1" w14:textId="6A9E17B0" w:rsidR="005913EF" w:rsidRPr="00283D20" w:rsidRDefault="000A167A" w:rsidP="00213D05">
      <w:pPr>
        <w:pStyle w:val="Bezodstpw"/>
        <w:numPr>
          <w:ilvl w:val="0"/>
          <w:numId w:val="19"/>
        </w:numPr>
        <w:ind w:left="851" w:hanging="284"/>
        <w:jc w:val="both"/>
        <w:rPr>
          <w:rFonts w:ascii="Arial" w:hAnsi="Arial" w:cs="Arial"/>
        </w:rPr>
      </w:pPr>
      <w:r w:rsidRPr="00283D20">
        <w:rPr>
          <w:rFonts w:ascii="Arial" w:hAnsi="Arial" w:cs="Arial"/>
        </w:rPr>
        <w:t xml:space="preserve">za </w:t>
      </w:r>
      <w:r w:rsidR="00E23098" w:rsidRPr="00283D20">
        <w:rPr>
          <w:rFonts w:ascii="Arial" w:hAnsi="Arial" w:cs="Arial"/>
        </w:rPr>
        <w:t xml:space="preserve">każdorazowe nieprzedłożenie do zaakceptowania </w:t>
      </w:r>
      <w:r w:rsidR="00431580" w:rsidRPr="00283D20">
        <w:rPr>
          <w:rFonts w:ascii="Arial" w:hAnsi="Arial" w:cs="Arial"/>
        </w:rPr>
        <w:t>umowy/</w:t>
      </w:r>
      <w:r w:rsidR="00E23098" w:rsidRPr="00283D20">
        <w:rPr>
          <w:rFonts w:ascii="Arial" w:hAnsi="Arial" w:cs="Arial"/>
        </w:rPr>
        <w:t xml:space="preserve">projektu </w:t>
      </w:r>
      <w:r w:rsidR="00431580" w:rsidRPr="00283D20">
        <w:rPr>
          <w:rFonts w:ascii="Arial" w:hAnsi="Arial" w:cs="Arial"/>
        </w:rPr>
        <w:t>u</w:t>
      </w:r>
      <w:r w:rsidR="00FC49E3" w:rsidRPr="00283D20">
        <w:rPr>
          <w:rFonts w:ascii="Arial" w:hAnsi="Arial" w:cs="Arial"/>
        </w:rPr>
        <w:t>mowy</w:t>
      </w:r>
      <w:r w:rsidR="00636B91" w:rsidRPr="00283D20">
        <w:rPr>
          <w:rFonts w:ascii="Arial" w:hAnsi="Arial" w:cs="Arial"/>
        </w:rPr>
        <w:t xml:space="preserve"> </w:t>
      </w:r>
      <w:r w:rsidR="00E23098" w:rsidRPr="00283D20">
        <w:rPr>
          <w:rFonts w:ascii="Arial" w:hAnsi="Arial" w:cs="Arial"/>
        </w:rPr>
        <w:t>o podwyk</w:t>
      </w:r>
      <w:r w:rsidR="00431580" w:rsidRPr="00283D20">
        <w:rPr>
          <w:rFonts w:ascii="Arial" w:hAnsi="Arial" w:cs="Arial"/>
        </w:rPr>
        <w:t xml:space="preserve">onawstwo, której przedmiotem są </w:t>
      </w:r>
      <w:r w:rsidR="00E23098" w:rsidRPr="00283D20">
        <w:rPr>
          <w:rFonts w:ascii="Arial" w:hAnsi="Arial" w:cs="Arial"/>
        </w:rPr>
        <w:t>roboty budowlane, lub projektu jej zmiany</w:t>
      </w:r>
      <w:r w:rsidR="00431580" w:rsidRPr="00283D20">
        <w:rPr>
          <w:rFonts w:ascii="Arial" w:hAnsi="Arial" w:cs="Arial"/>
        </w:rPr>
        <w:t>/umowy o zmianie umowy (aneksu)</w:t>
      </w:r>
      <w:r w:rsidR="00E23098" w:rsidRPr="00283D20">
        <w:rPr>
          <w:rFonts w:ascii="Arial" w:hAnsi="Arial" w:cs="Arial"/>
        </w:rPr>
        <w:t xml:space="preserve"> – w</w:t>
      </w:r>
      <w:r w:rsidR="0036604B" w:rsidRPr="00283D20">
        <w:rPr>
          <w:rFonts w:ascii="Arial" w:hAnsi="Arial" w:cs="Arial"/>
        </w:rPr>
        <w:t xml:space="preserve"> </w:t>
      </w:r>
      <w:r w:rsidR="00E23098" w:rsidRPr="00283D20">
        <w:rPr>
          <w:rFonts w:ascii="Arial" w:hAnsi="Arial" w:cs="Arial"/>
        </w:rPr>
        <w:t>wysokości</w:t>
      </w:r>
      <w:r w:rsidR="0036604B" w:rsidRPr="00283D20">
        <w:rPr>
          <w:rFonts w:ascii="Arial" w:hAnsi="Arial" w:cs="Arial"/>
        </w:rPr>
        <w:t xml:space="preserve"> </w:t>
      </w:r>
      <w:r w:rsidR="00132F6C">
        <w:rPr>
          <w:rFonts w:ascii="Arial" w:hAnsi="Arial" w:cs="Arial"/>
          <w:b/>
        </w:rPr>
        <w:t>1</w:t>
      </w:r>
      <w:r w:rsidRPr="00283D20">
        <w:rPr>
          <w:rFonts w:ascii="Arial" w:hAnsi="Arial" w:cs="Arial"/>
          <w:b/>
        </w:rPr>
        <w:t>%</w:t>
      </w:r>
      <w:r w:rsidRPr="00283D20">
        <w:rPr>
          <w:rFonts w:ascii="Arial" w:hAnsi="Arial" w:cs="Arial"/>
        </w:rPr>
        <w:t xml:space="preserve"> </w:t>
      </w:r>
      <w:r w:rsidR="00E753F9" w:rsidRPr="00283D20">
        <w:rPr>
          <w:rFonts w:ascii="Arial" w:hAnsi="Arial" w:cs="Arial"/>
        </w:rPr>
        <w:t xml:space="preserve">wartości Umowy </w:t>
      </w:r>
      <w:r w:rsidRPr="00283D20">
        <w:rPr>
          <w:rFonts w:ascii="Arial" w:hAnsi="Arial" w:cs="Arial"/>
        </w:rPr>
        <w:t>brutto</w:t>
      </w:r>
      <w:r w:rsidR="00431580" w:rsidRPr="00283D20">
        <w:rPr>
          <w:rFonts w:ascii="Arial" w:hAnsi="Arial" w:cs="Arial"/>
        </w:rPr>
        <w:t xml:space="preserve"> o której mowa w § 4</w:t>
      </w:r>
      <w:r w:rsidR="00DE71F0" w:rsidRPr="00283D20">
        <w:rPr>
          <w:rFonts w:ascii="Arial" w:hAnsi="Arial" w:cs="Arial"/>
        </w:rPr>
        <w:t xml:space="preserve"> ust. 1 umowy</w:t>
      </w:r>
      <w:r w:rsidR="00494007" w:rsidRPr="00283D20">
        <w:rPr>
          <w:rFonts w:ascii="Arial" w:hAnsi="Arial" w:cs="Arial"/>
        </w:rPr>
        <w:t xml:space="preserve"> za każde naruszenie</w:t>
      </w:r>
      <w:r w:rsidR="005512C4">
        <w:rPr>
          <w:rFonts w:ascii="Arial" w:hAnsi="Arial" w:cs="Arial"/>
        </w:rPr>
        <w:t>, jednak nie więcej niż 500,00 zł</w:t>
      </w:r>
      <w:r w:rsidR="005913EF" w:rsidRPr="00283D20">
        <w:rPr>
          <w:rFonts w:ascii="Arial" w:hAnsi="Arial" w:cs="Arial"/>
        </w:rPr>
        <w:t>,</w:t>
      </w:r>
    </w:p>
    <w:p w14:paraId="494B6E8D" w14:textId="151E0723" w:rsidR="00E23098" w:rsidRPr="00283D20" w:rsidRDefault="00E23098" w:rsidP="00213D05">
      <w:pPr>
        <w:pStyle w:val="Bezodstpw"/>
        <w:numPr>
          <w:ilvl w:val="0"/>
          <w:numId w:val="19"/>
        </w:numPr>
        <w:ind w:left="851" w:hanging="284"/>
        <w:jc w:val="both"/>
        <w:rPr>
          <w:rFonts w:ascii="Arial" w:hAnsi="Arial" w:cs="Arial"/>
        </w:rPr>
      </w:pPr>
      <w:r w:rsidRPr="00283D20">
        <w:rPr>
          <w:rFonts w:ascii="Arial" w:hAnsi="Arial" w:cs="Arial"/>
        </w:rPr>
        <w:t>za każdorazowe nieprzedłożenie poświadczonej za zgod</w:t>
      </w:r>
      <w:r w:rsidR="00995FA5" w:rsidRPr="00283D20">
        <w:rPr>
          <w:rFonts w:ascii="Arial" w:hAnsi="Arial" w:cs="Arial"/>
        </w:rPr>
        <w:t xml:space="preserve">ność </w:t>
      </w:r>
      <w:r w:rsidR="00184921" w:rsidRPr="00283D20">
        <w:rPr>
          <w:rFonts w:ascii="Arial" w:hAnsi="Arial" w:cs="Arial"/>
        </w:rPr>
        <w:br/>
      </w:r>
      <w:r w:rsidR="00995FA5" w:rsidRPr="00283D20">
        <w:rPr>
          <w:rFonts w:ascii="Arial" w:hAnsi="Arial" w:cs="Arial"/>
        </w:rPr>
        <w:t xml:space="preserve">z oryginałem kopii </w:t>
      </w:r>
      <w:r w:rsidR="00FC49E3" w:rsidRPr="00283D20">
        <w:rPr>
          <w:rFonts w:ascii="Arial" w:hAnsi="Arial" w:cs="Arial"/>
        </w:rPr>
        <w:t>Umowy</w:t>
      </w:r>
      <w:r w:rsidR="00F878B3" w:rsidRPr="00283D20">
        <w:rPr>
          <w:rFonts w:ascii="Arial" w:hAnsi="Arial" w:cs="Arial"/>
        </w:rPr>
        <w:t xml:space="preserve"> </w:t>
      </w:r>
      <w:r w:rsidR="001E2E50" w:rsidRPr="00283D20">
        <w:rPr>
          <w:rFonts w:ascii="Arial" w:hAnsi="Arial" w:cs="Arial"/>
        </w:rPr>
        <w:t xml:space="preserve"> </w:t>
      </w:r>
      <w:r w:rsidR="00995FA5" w:rsidRPr="00283D20">
        <w:rPr>
          <w:rFonts w:ascii="Arial" w:hAnsi="Arial" w:cs="Arial"/>
        </w:rPr>
        <w:t xml:space="preserve">o </w:t>
      </w:r>
      <w:r w:rsidRPr="00283D20">
        <w:rPr>
          <w:rFonts w:ascii="Arial" w:hAnsi="Arial" w:cs="Arial"/>
        </w:rPr>
        <w:t xml:space="preserve">podwykonawstwo lub jej zmiany, </w:t>
      </w:r>
      <w:r w:rsidR="00184921" w:rsidRPr="00283D20">
        <w:rPr>
          <w:rFonts w:ascii="Arial" w:hAnsi="Arial" w:cs="Arial"/>
        </w:rPr>
        <w:br/>
      </w:r>
      <w:r w:rsidRPr="00283D20">
        <w:rPr>
          <w:rFonts w:ascii="Arial" w:hAnsi="Arial" w:cs="Arial"/>
        </w:rPr>
        <w:lastRenderedPageBreak/>
        <w:t xml:space="preserve">w wysokości </w:t>
      </w:r>
      <w:r w:rsidR="005512C4">
        <w:rPr>
          <w:rFonts w:ascii="Arial" w:hAnsi="Arial" w:cs="Arial"/>
          <w:b/>
        </w:rPr>
        <w:t>1</w:t>
      </w:r>
      <w:r w:rsidRPr="00283D20">
        <w:rPr>
          <w:rFonts w:ascii="Arial" w:hAnsi="Arial" w:cs="Arial"/>
          <w:b/>
        </w:rPr>
        <w:t>%</w:t>
      </w:r>
      <w:r w:rsidRPr="00283D20">
        <w:rPr>
          <w:rFonts w:ascii="Arial" w:hAnsi="Arial" w:cs="Arial"/>
        </w:rPr>
        <w:t xml:space="preserve"> </w:t>
      </w:r>
      <w:r w:rsidR="00E753F9" w:rsidRPr="00283D20">
        <w:rPr>
          <w:rFonts w:ascii="Arial" w:hAnsi="Arial" w:cs="Arial"/>
        </w:rPr>
        <w:t xml:space="preserve">wartości Umowy </w:t>
      </w:r>
      <w:r w:rsidRPr="00283D20">
        <w:rPr>
          <w:rFonts w:ascii="Arial" w:hAnsi="Arial" w:cs="Arial"/>
        </w:rPr>
        <w:t>brutto</w:t>
      </w:r>
      <w:r w:rsidR="00DE71F0" w:rsidRPr="00283D20">
        <w:rPr>
          <w:rFonts w:ascii="Arial" w:hAnsi="Arial" w:cs="Arial"/>
        </w:rPr>
        <w:t xml:space="preserve"> o której mowa w §</w:t>
      </w:r>
      <w:r w:rsidR="00431580" w:rsidRPr="00283D20">
        <w:rPr>
          <w:rFonts w:ascii="Arial" w:hAnsi="Arial" w:cs="Arial"/>
        </w:rPr>
        <w:t xml:space="preserve"> 4</w:t>
      </w:r>
      <w:r w:rsidR="00DE71F0" w:rsidRPr="00283D20">
        <w:rPr>
          <w:rFonts w:ascii="Arial" w:hAnsi="Arial" w:cs="Arial"/>
        </w:rPr>
        <w:t xml:space="preserve"> ust. 1 umowy</w:t>
      </w:r>
      <w:r w:rsidRPr="00283D20">
        <w:rPr>
          <w:rFonts w:ascii="Arial" w:hAnsi="Arial" w:cs="Arial"/>
        </w:rPr>
        <w:t xml:space="preserve"> </w:t>
      </w:r>
      <w:r w:rsidR="005913EF" w:rsidRPr="00283D20">
        <w:rPr>
          <w:rFonts w:ascii="Arial" w:hAnsi="Arial" w:cs="Arial"/>
        </w:rPr>
        <w:t>za każde naruszenie</w:t>
      </w:r>
      <w:r w:rsidR="006C637F">
        <w:rPr>
          <w:rFonts w:ascii="Arial" w:hAnsi="Arial" w:cs="Arial"/>
        </w:rPr>
        <w:t>, jednak nie więcej niż 500,00 zł</w:t>
      </w:r>
      <w:r w:rsidR="005913EF" w:rsidRPr="00283D20">
        <w:rPr>
          <w:rFonts w:ascii="Arial" w:hAnsi="Arial" w:cs="Arial"/>
        </w:rPr>
        <w:t>,</w:t>
      </w:r>
    </w:p>
    <w:p w14:paraId="6DDCFDCC" w14:textId="29B15B91" w:rsidR="00C93683" w:rsidRPr="00283D20" w:rsidRDefault="00E23098" w:rsidP="00213D05">
      <w:pPr>
        <w:pStyle w:val="Bezodstpw"/>
        <w:numPr>
          <w:ilvl w:val="0"/>
          <w:numId w:val="19"/>
        </w:numPr>
        <w:ind w:left="851" w:hanging="284"/>
        <w:jc w:val="both"/>
        <w:rPr>
          <w:rFonts w:ascii="Arial" w:hAnsi="Arial" w:cs="Arial"/>
        </w:rPr>
      </w:pPr>
      <w:r w:rsidRPr="00283D20">
        <w:rPr>
          <w:rFonts w:ascii="Arial" w:hAnsi="Arial" w:cs="Arial"/>
          <w:bCs/>
        </w:rPr>
        <w:t>za brak zapłaty lub nieterminową zapłatę</w:t>
      </w:r>
      <w:r w:rsidR="003C1AAA" w:rsidRPr="00283D20">
        <w:rPr>
          <w:rFonts w:ascii="Arial" w:hAnsi="Arial" w:cs="Arial"/>
          <w:bCs/>
        </w:rPr>
        <w:t xml:space="preserve"> wynagrodzenia należnego Podwykonawcom lub dalszym Podwykonawcom w wysokości</w:t>
      </w:r>
      <w:r w:rsidR="0036604B" w:rsidRPr="00283D20">
        <w:rPr>
          <w:rFonts w:ascii="Arial" w:hAnsi="Arial" w:cs="Arial"/>
          <w:bCs/>
        </w:rPr>
        <w:t xml:space="preserve"> </w:t>
      </w:r>
      <w:r w:rsidR="00897BA6">
        <w:rPr>
          <w:rFonts w:ascii="Arial" w:hAnsi="Arial" w:cs="Arial"/>
          <w:bCs/>
        </w:rPr>
        <w:t>1</w:t>
      </w:r>
      <w:r w:rsidR="003C75A2" w:rsidRPr="00283D20">
        <w:rPr>
          <w:rFonts w:ascii="Arial" w:hAnsi="Arial" w:cs="Arial"/>
          <w:b/>
          <w:bCs/>
        </w:rPr>
        <w:t>%</w:t>
      </w:r>
      <w:r w:rsidR="003C75A2" w:rsidRPr="00283D20">
        <w:rPr>
          <w:rFonts w:ascii="Arial" w:hAnsi="Arial" w:cs="Arial"/>
          <w:bCs/>
        </w:rPr>
        <w:t xml:space="preserve"> </w:t>
      </w:r>
      <w:r w:rsidR="000337F3">
        <w:rPr>
          <w:rFonts w:ascii="Arial" w:hAnsi="Arial" w:cs="Arial"/>
          <w:bCs/>
        </w:rPr>
        <w:t>wynagrodzenia umownego brutto umowy o podwykonawstwo, której brak zapłaty lub nieterminowej zapłaty dotyczy</w:t>
      </w:r>
      <w:r w:rsidR="000337F3" w:rsidRPr="00283D20">
        <w:rPr>
          <w:rFonts w:ascii="Arial" w:hAnsi="Arial" w:cs="Arial"/>
        </w:rPr>
        <w:t xml:space="preserve"> </w:t>
      </w:r>
      <w:r w:rsidR="003C75A2" w:rsidRPr="00283D20">
        <w:rPr>
          <w:rFonts w:ascii="Arial" w:hAnsi="Arial" w:cs="Arial"/>
          <w:bCs/>
        </w:rPr>
        <w:t>za każde</w:t>
      </w:r>
      <w:r w:rsidR="00DE71F0" w:rsidRPr="00283D20">
        <w:rPr>
          <w:rFonts w:ascii="Arial" w:hAnsi="Arial" w:cs="Arial"/>
          <w:bCs/>
        </w:rPr>
        <w:t xml:space="preserve"> stwierdzone</w:t>
      </w:r>
      <w:r w:rsidR="003C75A2" w:rsidRPr="00283D20">
        <w:rPr>
          <w:rFonts w:ascii="Arial" w:hAnsi="Arial" w:cs="Arial"/>
          <w:bCs/>
        </w:rPr>
        <w:t xml:space="preserve"> naruszenie</w:t>
      </w:r>
      <w:r w:rsidR="005913EF" w:rsidRPr="00283D20">
        <w:rPr>
          <w:rFonts w:ascii="Arial" w:hAnsi="Arial" w:cs="Arial"/>
          <w:bCs/>
        </w:rPr>
        <w:t>,</w:t>
      </w:r>
    </w:p>
    <w:p w14:paraId="52016E80" w14:textId="7EFD0B3F" w:rsidR="00C93683" w:rsidRDefault="00C93683" w:rsidP="00213D05">
      <w:pPr>
        <w:pStyle w:val="Bezodstpw"/>
        <w:numPr>
          <w:ilvl w:val="0"/>
          <w:numId w:val="19"/>
        </w:numPr>
        <w:ind w:left="851" w:hanging="284"/>
        <w:jc w:val="both"/>
        <w:rPr>
          <w:rFonts w:ascii="Arial" w:hAnsi="Arial" w:cs="Arial"/>
        </w:rPr>
      </w:pPr>
      <w:r w:rsidRPr="00283D20">
        <w:rPr>
          <w:rFonts w:ascii="Arial" w:hAnsi="Arial" w:cs="Arial"/>
          <w:b/>
        </w:rPr>
        <w:t>300 zł</w:t>
      </w:r>
      <w:r w:rsidRPr="00283D20">
        <w:rPr>
          <w:rFonts w:ascii="Arial" w:hAnsi="Arial" w:cs="Arial"/>
        </w:rPr>
        <w:t xml:space="preserve"> za każdy rozpoczęty dzień </w:t>
      </w:r>
      <w:r w:rsidR="001E2E50" w:rsidRPr="00283D20">
        <w:rPr>
          <w:rFonts w:ascii="Arial" w:hAnsi="Arial" w:cs="Arial"/>
        </w:rPr>
        <w:t>zwłoki</w:t>
      </w:r>
      <w:r w:rsidRPr="00283D20">
        <w:rPr>
          <w:rFonts w:ascii="Arial" w:hAnsi="Arial" w:cs="Arial"/>
        </w:rPr>
        <w:t xml:space="preserve"> od przekazania</w:t>
      </w:r>
      <w:r w:rsidR="00431580" w:rsidRPr="00283D20">
        <w:rPr>
          <w:rFonts w:ascii="Arial" w:hAnsi="Arial" w:cs="Arial"/>
        </w:rPr>
        <w:t xml:space="preserve"> wykazu osób </w:t>
      </w:r>
      <w:r w:rsidR="00184921" w:rsidRPr="00283D20">
        <w:rPr>
          <w:rFonts w:ascii="Arial" w:hAnsi="Arial" w:cs="Arial"/>
        </w:rPr>
        <w:br/>
      </w:r>
      <w:r w:rsidR="00431580" w:rsidRPr="00283D20">
        <w:rPr>
          <w:rFonts w:ascii="Arial" w:hAnsi="Arial" w:cs="Arial"/>
        </w:rPr>
        <w:t>o którym mowa w § 6 ust. 17</w:t>
      </w:r>
      <w:r w:rsidRPr="00283D20">
        <w:rPr>
          <w:rFonts w:ascii="Arial" w:hAnsi="Arial" w:cs="Arial"/>
        </w:rPr>
        <w:t xml:space="preserve"> niniejszej umowy</w:t>
      </w:r>
      <w:r w:rsidR="002D20B5">
        <w:rPr>
          <w:rFonts w:ascii="Arial" w:hAnsi="Arial" w:cs="Arial"/>
        </w:rPr>
        <w:t xml:space="preserve">, lecz nie więcej niż </w:t>
      </w:r>
      <w:r w:rsidR="00215E67">
        <w:rPr>
          <w:rFonts w:ascii="Arial" w:hAnsi="Arial" w:cs="Arial"/>
        </w:rPr>
        <w:br/>
      </w:r>
      <w:r w:rsidR="002D20B5">
        <w:rPr>
          <w:rFonts w:ascii="Arial" w:hAnsi="Arial" w:cs="Arial"/>
        </w:rPr>
        <w:t>1</w:t>
      </w:r>
      <w:r w:rsidR="00215E67">
        <w:rPr>
          <w:rFonts w:ascii="Arial" w:hAnsi="Arial" w:cs="Arial"/>
        </w:rPr>
        <w:t xml:space="preserve"> </w:t>
      </w:r>
      <w:r w:rsidR="002D20B5">
        <w:rPr>
          <w:rFonts w:ascii="Arial" w:hAnsi="Arial" w:cs="Arial"/>
        </w:rPr>
        <w:t>500</w:t>
      </w:r>
      <w:r w:rsidR="00215E67">
        <w:rPr>
          <w:rFonts w:ascii="Arial" w:hAnsi="Arial" w:cs="Arial"/>
        </w:rPr>
        <w:t>,00</w:t>
      </w:r>
      <w:r w:rsidR="002D20B5">
        <w:rPr>
          <w:rFonts w:ascii="Arial" w:hAnsi="Arial" w:cs="Arial"/>
        </w:rPr>
        <w:t xml:space="preserve"> zł</w:t>
      </w:r>
      <w:r w:rsidRPr="00283D20">
        <w:rPr>
          <w:rFonts w:ascii="Arial" w:hAnsi="Arial" w:cs="Arial"/>
        </w:rPr>
        <w:t xml:space="preserve">. W przypadku przekroczenia terminu o 5 dni roboczych zamawiający może </w:t>
      </w:r>
      <w:r w:rsidR="00DE71F0" w:rsidRPr="00283D20">
        <w:rPr>
          <w:rFonts w:ascii="Arial" w:hAnsi="Arial" w:cs="Arial"/>
        </w:rPr>
        <w:t>odstąpić od</w:t>
      </w:r>
      <w:r w:rsidRPr="00283D20">
        <w:rPr>
          <w:rFonts w:ascii="Arial" w:hAnsi="Arial" w:cs="Arial"/>
        </w:rPr>
        <w:t xml:space="preserve"> umow</w:t>
      </w:r>
      <w:r w:rsidR="00DE71F0" w:rsidRPr="00283D20">
        <w:rPr>
          <w:rFonts w:ascii="Arial" w:hAnsi="Arial" w:cs="Arial"/>
        </w:rPr>
        <w:t>y</w:t>
      </w:r>
      <w:r w:rsidRPr="00283D20">
        <w:rPr>
          <w:rFonts w:ascii="Arial" w:hAnsi="Arial" w:cs="Arial"/>
        </w:rPr>
        <w:t xml:space="preserve"> z winy wykonawcy i naliczyć karę umowną wskazaną w ust. 1 l</w:t>
      </w:r>
      <w:r w:rsidR="006C425A" w:rsidRPr="00283D20">
        <w:rPr>
          <w:rFonts w:ascii="Arial" w:hAnsi="Arial" w:cs="Arial"/>
        </w:rPr>
        <w:t>itera c) niniejszego paragrafu,</w:t>
      </w:r>
    </w:p>
    <w:p w14:paraId="01962669" w14:textId="6D6690CF" w:rsidR="00986F6B" w:rsidRPr="00283D20" w:rsidRDefault="00986F6B" w:rsidP="00213D05">
      <w:pPr>
        <w:pStyle w:val="Bezodstpw"/>
        <w:numPr>
          <w:ilvl w:val="0"/>
          <w:numId w:val="19"/>
        </w:numPr>
        <w:ind w:left="851" w:hanging="284"/>
        <w:jc w:val="both"/>
        <w:rPr>
          <w:rFonts w:ascii="Arial" w:hAnsi="Arial" w:cs="Arial"/>
        </w:rPr>
      </w:pPr>
      <w:r w:rsidRPr="00AC448C">
        <w:rPr>
          <w:rFonts w:ascii="Arial" w:hAnsi="Arial" w:cs="Arial"/>
          <w:bCs/>
        </w:rPr>
        <w:t xml:space="preserve">za każdorazowy brak zmiany Umowy o podwykonawstwo w zakresie terminu zapłaty </w:t>
      </w:r>
      <w:r w:rsidRPr="00AC448C">
        <w:rPr>
          <w:rFonts w:ascii="Arial" w:hAnsi="Arial" w:cs="Arial"/>
        </w:rPr>
        <w:t xml:space="preserve">w wysokości </w:t>
      </w:r>
      <w:r>
        <w:rPr>
          <w:rFonts w:ascii="Arial" w:hAnsi="Arial" w:cs="Arial"/>
        </w:rPr>
        <w:t>1</w:t>
      </w:r>
      <w:r w:rsidRPr="00AC448C">
        <w:rPr>
          <w:rFonts w:ascii="Arial" w:hAnsi="Arial" w:cs="Arial"/>
        </w:rPr>
        <w:t>% wartości brutto</w:t>
      </w:r>
      <w:r>
        <w:rPr>
          <w:rFonts w:ascii="Arial" w:hAnsi="Arial" w:cs="Arial"/>
        </w:rPr>
        <w:t xml:space="preserve"> </w:t>
      </w:r>
      <w:r w:rsidR="00950A91">
        <w:rPr>
          <w:rFonts w:ascii="Arial" w:hAnsi="Arial" w:cs="Arial"/>
        </w:rPr>
        <w:t>umowy podwykonawczej</w:t>
      </w:r>
      <w:r>
        <w:rPr>
          <w:rFonts w:ascii="Arial" w:hAnsi="Arial" w:cs="Arial"/>
        </w:rPr>
        <w:t>, jednak nie więcej niż 500,00 zł</w:t>
      </w:r>
      <w:r w:rsidRPr="00AC448C">
        <w:rPr>
          <w:rFonts w:ascii="Arial" w:hAnsi="Arial" w:cs="Arial"/>
          <w:bCs/>
        </w:rPr>
        <w:t>,</w:t>
      </w:r>
    </w:p>
    <w:p w14:paraId="4520C7B0" w14:textId="1B6F86BA" w:rsidR="00B06828" w:rsidRDefault="00B06828" w:rsidP="00213D05">
      <w:pPr>
        <w:pStyle w:val="Tekstpodstawowy"/>
        <w:numPr>
          <w:ilvl w:val="0"/>
          <w:numId w:val="7"/>
        </w:numPr>
        <w:tabs>
          <w:tab w:val="num" w:pos="567"/>
        </w:tabs>
        <w:spacing w:after="0"/>
        <w:ind w:left="567" w:hanging="567"/>
        <w:jc w:val="both"/>
        <w:rPr>
          <w:rFonts w:ascii="Arial" w:hAnsi="Arial" w:cs="Arial"/>
        </w:rPr>
      </w:pPr>
      <w:r w:rsidRPr="00AC448C">
        <w:rPr>
          <w:rFonts w:ascii="Arial" w:hAnsi="Arial" w:cs="Arial"/>
        </w:rPr>
        <w:t>Zamawiający zapłaci Wykonawcy karę umowną za odstąpienie od Umowy z przyczyn, za które odpowiedzialność ponosi Zamawiający – w wysokości 15% wartości Umowy brutto należnego za roboty, które z uwagi na rozwiązanie Umowy nie zostaną przez Wykonawcę wykonane</w:t>
      </w:r>
    </w:p>
    <w:p w14:paraId="289CF379" w14:textId="4DC6225A" w:rsidR="001E2E50" w:rsidRPr="00283D20" w:rsidRDefault="001E2E50" w:rsidP="00213D05">
      <w:pPr>
        <w:pStyle w:val="Tekstpodstawowy"/>
        <w:numPr>
          <w:ilvl w:val="0"/>
          <w:numId w:val="7"/>
        </w:numPr>
        <w:tabs>
          <w:tab w:val="num" w:pos="567"/>
        </w:tabs>
        <w:spacing w:after="0"/>
        <w:ind w:left="567" w:hanging="567"/>
        <w:jc w:val="both"/>
        <w:rPr>
          <w:rFonts w:ascii="Arial" w:hAnsi="Arial" w:cs="Arial"/>
        </w:rPr>
      </w:pPr>
      <w:r w:rsidRPr="00283D20">
        <w:rPr>
          <w:rFonts w:ascii="Arial" w:hAnsi="Arial" w:cs="Arial"/>
        </w:rPr>
        <w:t xml:space="preserve">Łączna wysokość kar umownych przewidzianych w umowie nie może przekraczać </w:t>
      </w:r>
      <w:r w:rsidR="00B23572" w:rsidRPr="00283D20">
        <w:rPr>
          <w:rFonts w:ascii="Arial" w:hAnsi="Arial" w:cs="Arial"/>
          <w:b/>
        </w:rPr>
        <w:t>3</w:t>
      </w:r>
      <w:r w:rsidR="004A3EC1" w:rsidRPr="00283D20">
        <w:rPr>
          <w:rFonts w:ascii="Arial" w:hAnsi="Arial" w:cs="Arial"/>
          <w:b/>
        </w:rPr>
        <w:t>0</w:t>
      </w:r>
      <w:r w:rsidRPr="00283D20">
        <w:rPr>
          <w:rFonts w:ascii="Arial" w:hAnsi="Arial" w:cs="Arial"/>
          <w:b/>
        </w:rPr>
        <w:t>%</w:t>
      </w:r>
      <w:r w:rsidRPr="00283D20">
        <w:rPr>
          <w:rFonts w:ascii="Arial" w:hAnsi="Arial" w:cs="Arial"/>
        </w:rPr>
        <w:t xml:space="preserve"> wynagrodzenia całkowitego brutto określonego w § </w:t>
      </w:r>
      <w:r w:rsidR="006C425A" w:rsidRPr="00283D20">
        <w:rPr>
          <w:rFonts w:ascii="Arial" w:hAnsi="Arial" w:cs="Arial"/>
        </w:rPr>
        <w:t>4</w:t>
      </w:r>
      <w:r w:rsidRPr="00283D20">
        <w:rPr>
          <w:rFonts w:ascii="Arial" w:hAnsi="Arial" w:cs="Arial"/>
        </w:rPr>
        <w:t xml:space="preserve"> ust. </w:t>
      </w:r>
      <w:r w:rsidR="00BF597E" w:rsidRPr="00283D20">
        <w:rPr>
          <w:rFonts w:ascii="Arial" w:hAnsi="Arial" w:cs="Arial"/>
        </w:rPr>
        <w:t>1</w:t>
      </w:r>
      <w:r w:rsidR="00942BE6" w:rsidRPr="00283D20">
        <w:rPr>
          <w:rFonts w:ascii="Arial" w:hAnsi="Arial" w:cs="Arial"/>
        </w:rPr>
        <w:t xml:space="preserve">. </w:t>
      </w:r>
    </w:p>
    <w:p w14:paraId="235B2D11" w14:textId="42F0BD5A" w:rsidR="00C970EC" w:rsidRPr="00283D20" w:rsidRDefault="00C970EC" w:rsidP="00213D05">
      <w:pPr>
        <w:pStyle w:val="Tekstpodstawowy"/>
        <w:numPr>
          <w:ilvl w:val="0"/>
          <w:numId w:val="7"/>
        </w:numPr>
        <w:tabs>
          <w:tab w:val="num" w:pos="567"/>
        </w:tabs>
        <w:spacing w:after="0"/>
        <w:ind w:left="567" w:hanging="567"/>
        <w:jc w:val="both"/>
        <w:rPr>
          <w:rFonts w:ascii="Arial" w:hAnsi="Arial" w:cs="Arial"/>
        </w:rPr>
      </w:pPr>
      <w:r w:rsidRPr="00283D20">
        <w:rPr>
          <w:rFonts w:ascii="Arial" w:hAnsi="Arial" w:cs="Arial"/>
        </w:rPr>
        <w:t>Zamawiający zastrzega sobie prawo dochodzenia odszkodowania uzupełniającego przewyższającego wysokość zastrzeżonych kar umownych, na zasadach ogólnych.</w:t>
      </w:r>
    </w:p>
    <w:p w14:paraId="13D6ED4C" w14:textId="4640C284" w:rsidR="00E723C6" w:rsidRDefault="00222907" w:rsidP="00213D05">
      <w:pPr>
        <w:pStyle w:val="Tekstpodstawowy"/>
        <w:numPr>
          <w:ilvl w:val="0"/>
          <w:numId w:val="7"/>
        </w:numPr>
        <w:tabs>
          <w:tab w:val="num" w:pos="567"/>
        </w:tabs>
        <w:spacing w:after="0"/>
        <w:ind w:left="567" w:hanging="567"/>
        <w:jc w:val="both"/>
        <w:rPr>
          <w:rFonts w:ascii="Arial" w:hAnsi="Arial" w:cs="Arial"/>
        </w:rPr>
      </w:pPr>
      <w:r w:rsidRPr="0099755E">
        <w:rPr>
          <w:rFonts w:ascii="Arial" w:hAnsi="Arial" w:cs="Arial"/>
        </w:rPr>
        <w:t xml:space="preserve">Wykonawca zapłaci Zamawiającemu karę umowną w terminie </w:t>
      </w:r>
      <w:ins w:id="88" w:author="Jastrzębowska Marta" w:date="2025-01-15T07:57:00Z">
        <w:r w:rsidR="00A957D0">
          <w:rPr>
            <w:rFonts w:ascii="Arial" w:hAnsi="Arial" w:cs="Arial"/>
          </w:rPr>
          <w:t>14</w:t>
        </w:r>
      </w:ins>
      <w:del w:id="89" w:author="Jastrzębowska Marta" w:date="2025-01-15T07:57:00Z">
        <w:r w:rsidRPr="0099755E" w:rsidDel="00A957D0">
          <w:rPr>
            <w:rFonts w:ascii="Arial" w:hAnsi="Arial" w:cs="Arial"/>
            <w:highlight w:val="yellow"/>
          </w:rPr>
          <w:delText>…</w:delText>
        </w:r>
      </w:del>
      <w:r w:rsidRPr="0099755E">
        <w:rPr>
          <w:rFonts w:ascii="Arial" w:hAnsi="Arial" w:cs="Arial"/>
        </w:rPr>
        <w:t xml:space="preserve"> dni od daty wystąpienia przez Zamawiającego z żądaniem zapłacenia kary, chyba że Zamawiający dokona potrącenia kary z należności przysługujących Wykonawcy na co Wykonawca wyraża zgodę. W tym ostatnim przypadku wymagalność naliczonych kar umownych nastąpi wraz z momentem doręczenia Wykonawcy not księgowych informujących o wysokości kary umownej</w:t>
      </w:r>
      <w:r w:rsidR="00C970EC" w:rsidRPr="00283D20">
        <w:rPr>
          <w:rFonts w:ascii="Arial" w:hAnsi="Arial" w:cs="Arial"/>
        </w:rPr>
        <w:t>.</w:t>
      </w:r>
    </w:p>
    <w:p w14:paraId="08BEB7E3" w14:textId="57F94F02" w:rsidR="003722CD" w:rsidRPr="00283D20" w:rsidRDefault="003722CD" w:rsidP="00213D05">
      <w:pPr>
        <w:pStyle w:val="Tekstpodstawowy"/>
        <w:numPr>
          <w:ilvl w:val="0"/>
          <w:numId w:val="7"/>
        </w:numPr>
        <w:tabs>
          <w:tab w:val="num" w:pos="567"/>
        </w:tabs>
        <w:spacing w:after="0"/>
        <w:ind w:left="567" w:hanging="567"/>
        <w:jc w:val="both"/>
        <w:rPr>
          <w:rFonts w:ascii="Arial" w:hAnsi="Arial" w:cs="Arial"/>
        </w:rPr>
      </w:pPr>
      <w:r>
        <w:rPr>
          <w:rFonts w:ascii="Arial" w:hAnsi="Arial" w:cs="Arial"/>
        </w:rPr>
        <w:t>Zapisy dotyczące kar umownych pozostają w mocy w przypadku odstąpienia od umowy.</w:t>
      </w:r>
    </w:p>
    <w:p w14:paraId="0115C7A4" w14:textId="3B988D7C" w:rsidR="00C905E9" w:rsidRPr="00283D20" w:rsidRDefault="00C905E9" w:rsidP="00213D05">
      <w:pPr>
        <w:rPr>
          <w:rFonts w:ascii="Arial" w:hAnsi="Arial" w:cs="Arial"/>
          <w:b/>
        </w:rPr>
      </w:pPr>
    </w:p>
    <w:p w14:paraId="66789CA5" w14:textId="77777777" w:rsidR="00C905E9" w:rsidRPr="00283D20" w:rsidRDefault="00C905E9" w:rsidP="00213D05">
      <w:pPr>
        <w:jc w:val="center"/>
        <w:rPr>
          <w:rFonts w:ascii="Arial" w:hAnsi="Arial" w:cs="Arial"/>
          <w:b/>
        </w:rPr>
      </w:pPr>
    </w:p>
    <w:p w14:paraId="5DA4791E" w14:textId="6CD26280" w:rsidR="00C970EC" w:rsidRPr="00283D20" w:rsidRDefault="00206C89" w:rsidP="00213D05">
      <w:pPr>
        <w:jc w:val="center"/>
        <w:rPr>
          <w:rFonts w:ascii="Arial" w:hAnsi="Arial" w:cs="Arial"/>
          <w:b/>
        </w:rPr>
      </w:pPr>
      <w:r w:rsidRPr="00283D20">
        <w:rPr>
          <w:rFonts w:ascii="Arial" w:hAnsi="Arial" w:cs="Arial"/>
          <w:b/>
        </w:rPr>
        <w:t>§ 11</w:t>
      </w:r>
    </w:p>
    <w:p w14:paraId="0267E1B6" w14:textId="7B02E2CF" w:rsidR="004A3EC1" w:rsidRPr="00283D20" w:rsidRDefault="0026077D" w:rsidP="00213D05">
      <w:pPr>
        <w:jc w:val="center"/>
        <w:rPr>
          <w:rFonts w:ascii="Arial" w:hAnsi="Arial" w:cs="Arial"/>
          <w:b/>
        </w:rPr>
      </w:pPr>
      <w:r w:rsidRPr="00283D20">
        <w:rPr>
          <w:rFonts w:ascii="Arial" w:hAnsi="Arial" w:cs="Arial"/>
          <w:b/>
        </w:rPr>
        <w:t>Gwarancja</w:t>
      </w:r>
    </w:p>
    <w:p w14:paraId="3EB05550" w14:textId="74CFB18B" w:rsidR="00C970EC" w:rsidRPr="00283D20" w:rsidRDefault="00C970EC" w:rsidP="00213D05">
      <w:pPr>
        <w:numPr>
          <w:ilvl w:val="0"/>
          <w:numId w:val="8"/>
        </w:numPr>
        <w:tabs>
          <w:tab w:val="num" w:pos="567"/>
        </w:tabs>
        <w:ind w:left="567" w:hanging="567"/>
        <w:jc w:val="both"/>
        <w:rPr>
          <w:rFonts w:ascii="Arial" w:hAnsi="Arial" w:cs="Arial"/>
        </w:rPr>
      </w:pPr>
      <w:r w:rsidRPr="00283D20">
        <w:rPr>
          <w:rFonts w:ascii="Arial" w:hAnsi="Arial" w:cs="Arial"/>
        </w:rPr>
        <w:t>Wykonawca jest odpowiedzialny względem Zamawiającego i jego następców prawnych za wady powstałe w okresie gwarancji jakości zgodnie z kodeksem cywilny</w:t>
      </w:r>
      <w:r w:rsidR="002A731A" w:rsidRPr="00283D20">
        <w:rPr>
          <w:rFonts w:ascii="Arial" w:hAnsi="Arial" w:cs="Arial"/>
        </w:rPr>
        <w:t>m</w:t>
      </w:r>
      <w:r w:rsidR="00146203" w:rsidRPr="00283D20">
        <w:rPr>
          <w:rFonts w:ascii="Arial" w:hAnsi="Arial" w:cs="Arial"/>
        </w:rPr>
        <w:t xml:space="preserve"> </w:t>
      </w:r>
      <w:r w:rsidR="00D06200" w:rsidRPr="00283D20">
        <w:rPr>
          <w:rFonts w:ascii="Arial" w:hAnsi="Arial" w:cs="Arial"/>
        </w:rPr>
        <w:t xml:space="preserve"> </w:t>
      </w:r>
      <w:r w:rsidR="00B72555" w:rsidRPr="00283D20">
        <w:rPr>
          <w:rFonts w:ascii="Arial" w:hAnsi="Arial" w:cs="Arial"/>
        </w:rPr>
        <w:t xml:space="preserve">i niniejszą </w:t>
      </w:r>
      <w:r w:rsidR="00FC49E3" w:rsidRPr="00283D20">
        <w:rPr>
          <w:rFonts w:ascii="Arial" w:hAnsi="Arial" w:cs="Arial"/>
        </w:rPr>
        <w:t>Umową</w:t>
      </w:r>
      <w:r w:rsidR="008F018A" w:rsidRPr="00283D20">
        <w:rPr>
          <w:rFonts w:ascii="Arial" w:hAnsi="Arial" w:cs="Arial"/>
        </w:rPr>
        <w:t>.</w:t>
      </w:r>
    </w:p>
    <w:p w14:paraId="0DC5C47E" w14:textId="5E8F1811" w:rsidR="00406FA3" w:rsidRPr="00283D20" w:rsidRDefault="00C970EC" w:rsidP="00213D05">
      <w:pPr>
        <w:numPr>
          <w:ilvl w:val="0"/>
          <w:numId w:val="8"/>
        </w:numPr>
        <w:tabs>
          <w:tab w:val="num" w:pos="567"/>
        </w:tabs>
        <w:ind w:left="567" w:hanging="567"/>
        <w:jc w:val="both"/>
        <w:rPr>
          <w:rFonts w:ascii="Arial" w:hAnsi="Arial" w:cs="Arial"/>
          <w:b/>
        </w:rPr>
      </w:pPr>
      <w:r w:rsidRPr="00283D20">
        <w:rPr>
          <w:rFonts w:ascii="Arial" w:hAnsi="Arial" w:cs="Arial"/>
        </w:rPr>
        <w:t>Wykonawca udziela Zamawia</w:t>
      </w:r>
      <w:r w:rsidR="00BA1C5F" w:rsidRPr="00283D20">
        <w:rPr>
          <w:rFonts w:ascii="Arial" w:hAnsi="Arial" w:cs="Arial"/>
        </w:rPr>
        <w:t>jącemu i jego następcom prawnym</w:t>
      </w:r>
      <w:r w:rsidR="00E723C6" w:rsidRPr="00283D20">
        <w:rPr>
          <w:rFonts w:ascii="Arial" w:hAnsi="Arial" w:cs="Arial"/>
        </w:rPr>
        <w:t xml:space="preserve"> </w:t>
      </w:r>
      <w:r w:rsidR="003E438C" w:rsidRPr="00283D20">
        <w:rPr>
          <w:rFonts w:ascii="Arial" w:hAnsi="Arial" w:cs="Arial"/>
          <w:b/>
          <w:i/>
        </w:rPr>
        <w:t>……….</w:t>
      </w:r>
      <w:r w:rsidR="0029186A" w:rsidRPr="00283D20">
        <w:rPr>
          <w:rFonts w:ascii="Arial" w:hAnsi="Arial" w:cs="Arial"/>
          <w:b/>
          <w:i/>
        </w:rPr>
        <w:t>miesięcznej gwarancji</w:t>
      </w:r>
      <w:r w:rsidR="005B62EA" w:rsidRPr="00283D20">
        <w:rPr>
          <w:rFonts w:ascii="Arial" w:hAnsi="Arial" w:cs="Arial"/>
          <w:b/>
          <w:i/>
        </w:rPr>
        <w:t xml:space="preserve"> </w:t>
      </w:r>
      <w:r w:rsidRPr="00283D20">
        <w:rPr>
          <w:rFonts w:ascii="Arial" w:hAnsi="Arial" w:cs="Arial"/>
          <w:b/>
          <w:i/>
        </w:rPr>
        <w:t xml:space="preserve">jakości na przedmiot </w:t>
      </w:r>
      <w:r w:rsidR="00FC49E3" w:rsidRPr="00283D20">
        <w:rPr>
          <w:rFonts w:ascii="Arial" w:hAnsi="Arial" w:cs="Arial"/>
          <w:b/>
          <w:i/>
        </w:rPr>
        <w:t>Umowy</w:t>
      </w:r>
      <w:r w:rsidRPr="00283D20">
        <w:rPr>
          <w:rFonts w:ascii="Arial" w:hAnsi="Arial" w:cs="Arial"/>
        </w:rPr>
        <w:t xml:space="preserve"> (</w:t>
      </w:r>
      <w:r w:rsidR="00B33828" w:rsidRPr="00283D20">
        <w:rPr>
          <w:rFonts w:ascii="Arial" w:hAnsi="Arial" w:cs="Arial"/>
        </w:rPr>
        <w:t>zastosowane</w:t>
      </w:r>
      <w:r w:rsidRPr="00283D20">
        <w:rPr>
          <w:rFonts w:ascii="Arial" w:hAnsi="Arial" w:cs="Arial"/>
        </w:rPr>
        <w:t xml:space="preserve"> materiały, wykonane roboty) li</w:t>
      </w:r>
      <w:r w:rsidR="009E6581" w:rsidRPr="00283D20">
        <w:rPr>
          <w:rFonts w:ascii="Arial" w:hAnsi="Arial" w:cs="Arial"/>
        </w:rPr>
        <w:t>cząc od daty odbioru końcowego</w:t>
      </w:r>
      <w:r w:rsidR="00146203" w:rsidRPr="00283D20">
        <w:rPr>
          <w:rFonts w:ascii="Arial" w:hAnsi="Arial" w:cs="Arial"/>
        </w:rPr>
        <w:t xml:space="preserve"> bez zastrzeżeń</w:t>
      </w:r>
      <w:r w:rsidR="00EB2A90" w:rsidRPr="00283D20">
        <w:rPr>
          <w:rFonts w:ascii="Arial" w:hAnsi="Arial" w:cs="Arial"/>
        </w:rPr>
        <w:t>.</w:t>
      </w:r>
    </w:p>
    <w:p w14:paraId="770FD4DC" w14:textId="77777777" w:rsidR="00406FA3" w:rsidRPr="00283D20" w:rsidRDefault="00406FA3" w:rsidP="00213D05">
      <w:pPr>
        <w:numPr>
          <w:ilvl w:val="0"/>
          <w:numId w:val="8"/>
        </w:numPr>
        <w:tabs>
          <w:tab w:val="num" w:pos="567"/>
        </w:tabs>
        <w:ind w:left="567" w:hanging="567"/>
        <w:jc w:val="both"/>
        <w:rPr>
          <w:rFonts w:ascii="Arial" w:hAnsi="Arial" w:cs="Arial"/>
        </w:rPr>
      </w:pPr>
      <w:r w:rsidRPr="00283D20">
        <w:rPr>
          <w:rFonts w:ascii="Arial" w:hAnsi="Arial" w:cs="Arial"/>
        </w:rPr>
        <w:t>Oświadczenie o udzieleniu gwarancji jest równoznaczne z wydaniem dokumentu gwarancyjnego.</w:t>
      </w:r>
    </w:p>
    <w:p w14:paraId="3565F9E1" w14:textId="3226495D" w:rsidR="00406FA3" w:rsidRPr="00283D20" w:rsidRDefault="00406FA3" w:rsidP="00213D05">
      <w:pPr>
        <w:numPr>
          <w:ilvl w:val="0"/>
          <w:numId w:val="8"/>
        </w:numPr>
        <w:tabs>
          <w:tab w:val="num" w:pos="567"/>
        </w:tabs>
        <w:ind w:left="567" w:hanging="567"/>
        <w:jc w:val="both"/>
        <w:rPr>
          <w:rFonts w:ascii="Arial" w:hAnsi="Arial" w:cs="Arial"/>
        </w:rPr>
      </w:pPr>
      <w:r w:rsidRPr="00283D20">
        <w:rPr>
          <w:rFonts w:ascii="Arial" w:hAnsi="Arial" w:cs="Arial"/>
        </w:rPr>
        <w:t>Zamawiający może wyk</w:t>
      </w:r>
      <w:r w:rsidR="006E40B2" w:rsidRPr="00283D20">
        <w:rPr>
          <w:rFonts w:ascii="Arial" w:hAnsi="Arial" w:cs="Arial"/>
        </w:rPr>
        <w:t>onać</w:t>
      </w:r>
      <w:r w:rsidRPr="00283D20">
        <w:rPr>
          <w:rFonts w:ascii="Arial" w:hAnsi="Arial" w:cs="Arial"/>
        </w:rPr>
        <w:t xml:space="preserve"> uprawnienia z tytułu gwarancji niezależnie od uprawnień wynikających z tytułu rękojmi.</w:t>
      </w:r>
    </w:p>
    <w:p w14:paraId="242FED41" w14:textId="1C458764" w:rsidR="009F4A34" w:rsidRPr="00283D20" w:rsidRDefault="00C970EC" w:rsidP="00213D05">
      <w:pPr>
        <w:numPr>
          <w:ilvl w:val="0"/>
          <w:numId w:val="8"/>
        </w:numPr>
        <w:tabs>
          <w:tab w:val="num" w:pos="567"/>
        </w:tabs>
        <w:ind w:left="567" w:hanging="567"/>
        <w:jc w:val="both"/>
        <w:rPr>
          <w:rFonts w:ascii="Arial" w:hAnsi="Arial" w:cs="Arial"/>
        </w:rPr>
      </w:pPr>
      <w:r w:rsidRPr="00283D20">
        <w:rPr>
          <w:rFonts w:ascii="Arial" w:hAnsi="Arial" w:cs="Arial"/>
        </w:rPr>
        <w:t xml:space="preserve">Zamawiający niezwłocznie </w:t>
      </w:r>
      <w:r w:rsidR="009F4A34" w:rsidRPr="00283D20">
        <w:rPr>
          <w:rFonts w:ascii="Arial" w:hAnsi="Arial" w:cs="Arial"/>
        </w:rPr>
        <w:t>powiadomi Wykonawcę o powstałych wadach przedmiotu Umowy, natomiast Wykonawca jest zobowiązany d</w:t>
      </w:r>
      <w:r w:rsidR="00C8722C" w:rsidRPr="00283D20">
        <w:rPr>
          <w:rFonts w:ascii="Arial" w:hAnsi="Arial" w:cs="Arial"/>
        </w:rPr>
        <w:t xml:space="preserve">o ich </w:t>
      </w:r>
      <w:r w:rsidR="00C8722C" w:rsidRPr="00283D20">
        <w:rPr>
          <w:rFonts w:ascii="Arial" w:hAnsi="Arial" w:cs="Arial"/>
        </w:rPr>
        <w:lastRenderedPageBreak/>
        <w:t>usunięcia na własny koszt</w:t>
      </w:r>
      <w:r w:rsidR="009F4A34" w:rsidRPr="00283D20">
        <w:rPr>
          <w:rFonts w:ascii="Arial" w:hAnsi="Arial" w:cs="Arial"/>
        </w:rPr>
        <w:t xml:space="preserve"> i ryzyko w terminie nie dłuższym niż </w:t>
      </w:r>
      <w:r w:rsidR="00AA6A78" w:rsidRPr="00283D20">
        <w:rPr>
          <w:rFonts w:ascii="Arial" w:hAnsi="Arial" w:cs="Arial"/>
        </w:rPr>
        <w:t>14</w:t>
      </w:r>
      <w:r w:rsidR="00A60E0C" w:rsidRPr="00283D20">
        <w:rPr>
          <w:rFonts w:ascii="Arial" w:hAnsi="Arial" w:cs="Arial"/>
        </w:rPr>
        <w:t xml:space="preserve"> dni</w:t>
      </w:r>
      <w:r w:rsidR="006E40B2" w:rsidRPr="00283D20">
        <w:rPr>
          <w:rFonts w:ascii="Arial" w:hAnsi="Arial" w:cs="Arial"/>
        </w:rPr>
        <w:t xml:space="preserve"> od powiadomienia</w:t>
      </w:r>
      <w:r w:rsidR="00AA6A78" w:rsidRPr="00283D20">
        <w:rPr>
          <w:rFonts w:ascii="Arial" w:hAnsi="Arial" w:cs="Arial"/>
        </w:rPr>
        <w:t xml:space="preserve">. </w:t>
      </w:r>
    </w:p>
    <w:p w14:paraId="5DAD9926" w14:textId="70DC73BB" w:rsidR="006D566E" w:rsidRPr="00283D20" w:rsidRDefault="00C970EC" w:rsidP="00213D05">
      <w:pPr>
        <w:numPr>
          <w:ilvl w:val="0"/>
          <w:numId w:val="8"/>
        </w:numPr>
        <w:tabs>
          <w:tab w:val="num" w:pos="567"/>
        </w:tabs>
        <w:ind w:left="567" w:hanging="567"/>
        <w:jc w:val="both"/>
        <w:rPr>
          <w:rFonts w:ascii="Arial" w:hAnsi="Arial" w:cs="Arial"/>
          <w:u w:val="single"/>
        </w:rPr>
      </w:pPr>
      <w:r w:rsidRPr="00283D20">
        <w:rPr>
          <w:rFonts w:ascii="Arial" w:hAnsi="Arial" w:cs="Arial"/>
        </w:rPr>
        <w:t>Jeżeli Wykonawca nie usunie wady w terminie Zamawiający może zlecić usunięcie tej wady (naprawę, wymianę) innemu podmiotowi</w:t>
      </w:r>
      <w:r w:rsidR="00B72555" w:rsidRPr="00283D20">
        <w:rPr>
          <w:rFonts w:ascii="Arial" w:hAnsi="Arial" w:cs="Arial"/>
        </w:rPr>
        <w:t xml:space="preserve"> na </w:t>
      </w:r>
      <w:r w:rsidR="006E40B2" w:rsidRPr="00283D20">
        <w:rPr>
          <w:rFonts w:ascii="Arial" w:hAnsi="Arial" w:cs="Arial"/>
        </w:rPr>
        <w:t xml:space="preserve">koszt i ryzyko </w:t>
      </w:r>
      <w:r w:rsidR="00B72555" w:rsidRPr="00283D20">
        <w:rPr>
          <w:rFonts w:ascii="Arial" w:hAnsi="Arial" w:cs="Arial"/>
        </w:rPr>
        <w:t>Wykonawcy</w:t>
      </w:r>
      <w:r w:rsidRPr="00283D20">
        <w:rPr>
          <w:rFonts w:ascii="Arial" w:hAnsi="Arial" w:cs="Arial"/>
        </w:rPr>
        <w:t>, obciążając Wykonawcę kosztami takich prac lub dokon</w:t>
      </w:r>
      <w:r w:rsidR="006E40B2" w:rsidRPr="00283D20">
        <w:rPr>
          <w:rFonts w:ascii="Arial" w:hAnsi="Arial" w:cs="Arial"/>
        </w:rPr>
        <w:t>ać</w:t>
      </w:r>
      <w:r w:rsidR="00B72555" w:rsidRPr="00283D20">
        <w:rPr>
          <w:rFonts w:ascii="Arial" w:hAnsi="Arial" w:cs="Arial"/>
        </w:rPr>
        <w:t xml:space="preserve"> </w:t>
      </w:r>
      <w:r w:rsidRPr="00283D20">
        <w:rPr>
          <w:rFonts w:ascii="Arial" w:hAnsi="Arial" w:cs="Arial"/>
        </w:rPr>
        <w:t>potrącenia</w:t>
      </w:r>
      <w:r w:rsidR="00133EE7" w:rsidRPr="00283D20">
        <w:rPr>
          <w:rFonts w:ascii="Arial" w:hAnsi="Arial" w:cs="Arial"/>
        </w:rPr>
        <w:t xml:space="preserve"> </w:t>
      </w:r>
      <w:r w:rsidRPr="00283D20">
        <w:rPr>
          <w:rFonts w:ascii="Arial" w:hAnsi="Arial" w:cs="Arial"/>
        </w:rPr>
        <w:t xml:space="preserve">z zabezpieczenia należytego wykonania </w:t>
      </w:r>
      <w:r w:rsidR="00FC49E3" w:rsidRPr="00283D20">
        <w:rPr>
          <w:rFonts w:ascii="Arial" w:hAnsi="Arial" w:cs="Arial"/>
        </w:rPr>
        <w:t>Umowy</w:t>
      </w:r>
      <w:r w:rsidR="006E40B2" w:rsidRPr="00283D20">
        <w:rPr>
          <w:rFonts w:ascii="Arial" w:hAnsi="Arial" w:cs="Arial"/>
        </w:rPr>
        <w:t xml:space="preserve"> ( o ile takie ustanowiono)</w:t>
      </w:r>
      <w:r w:rsidRPr="00283D20">
        <w:rPr>
          <w:rFonts w:ascii="Arial" w:hAnsi="Arial" w:cs="Arial"/>
        </w:rPr>
        <w:t xml:space="preserve">. </w:t>
      </w:r>
      <w:r w:rsidR="00C40CA3" w:rsidRPr="00283D20">
        <w:rPr>
          <w:rFonts w:ascii="Arial" w:hAnsi="Arial" w:cs="Arial"/>
        </w:rPr>
        <w:t xml:space="preserve">  </w:t>
      </w:r>
    </w:p>
    <w:p w14:paraId="67D92C08" w14:textId="0693339C" w:rsidR="00494007" w:rsidRPr="00283D20" w:rsidRDefault="00C970EC" w:rsidP="00213D05">
      <w:pPr>
        <w:numPr>
          <w:ilvl w:val="0"/>
          <w:numId w:val="8"/>
        </w:numPr>
        <w:tabs>
          <w:tab w:val="num" w:pos="567"/>
        </w:tabs>
        <w:ind w:left="567" w:hanging="567"/>
        <w:jc w:val="both"/>
        <w:rPr>
          <w:rFonts w:ascii="Arial" w:hAnsi="Arial" w:cs="Arial"/>
          <w:u w:val="single"/>
        </w:rPr>
      </w:pPr>
      <w:r w:rsidRPr="00283D20">
        <w:rPr>
          <w:rFonts w:ascii="Arial" w:hAnsi="Arial" w:cs="Arial"/>
        </w:rPr>
        <w:t xml:space="preserve">Jeżeli wady nie nadają się do usunięcia, a nie uniemożliwiają one użytkowania przedmiotu </w:t>
      </w:r>
      <w:r w:rsidR="00FC49E3" w:rsidRPr="00283D20">
        <w:rPr>
          <w:rFonts w:ascii="Arial" w:hAnsi="Arial" w:cs="Arial"/>
        </w:rPr>
        <w:t>Umowy</w:t>
      </w:r>
      <w:r w:rsidRPr="00283D20">
        <w:rPr>
          <w:rFonts w:ascii="Arial" w:hAnsi="Arial" w:cs="Arial"/>
        </w:rPr>
        <w:t xml:space="preserve"> zgodnie z przeznaczeniem, Zamawiający może obniżyć odpowiednio wynagrodzenie umowne za te roboty przy zachowaniu uprawnień z tytułu rękojmi</w:t>
      </w:r>
      <w:r w:rsidR="00133EE7" w:rsidRPr="00283D20">
        <w:rPr>
          <w:rFonts w:ascii="Arial" w:hAnsi="Arial" w:cs="Arial"/>
        </w:rPr>
        <w:t xml:space="preserve"> i gwarancji</w:t>
      </w:r>
      <w:r w:rsidRPr="00283D20">
        <w:rPr>
          <w:rFonts w:ascii="Arial" w:hAnsi="Arial" w:cs="Arial"/>
        </w:rPr>
        <w:t xml:space="preserve"> dla robót, za które zostało obniżone wynagrodzenie, w wypadku wystąpienia innych wad niż te </w:t>
      </w:r>
      <w:r w:rsidR="003E438C" w:rsidRPr="00283D20">
        <w:rPr>
          <w:rFonts w:ascii="Arial" w:hAnsi="Arial" w:cs="Arial"/>
        </w:rPr>
        <w:br/>
      </w:r>
      <w:r w:rsidRPr="00283D20">
        <w:rPr>
          <w:rFonts w:ascii="Arial" w:hAnsi="Arial" w:cs="Arial"/>
        </w:rPr>
        <w:t>z powodu których obniżono wynagrodzenie.</w:t>
      </w:r>
    </w:p>
    <w:p w14:paraId="3A52DECE" w14:textId="3C1E6000" w:rsidR="00C93683" w:rsidRPr="00283D20" w:rsidRDefault="00C970EC" w:rsidP="00213D05">
      <w:pPr>
        <w:numPr>
          <w:ilvl w:val="0"/>
          <w:numId w:val="8"/>
        </w:numPr>
        <w:tabs>
          <w:tab w:val="num" w:pos="567"/>
        </w:tabs>
        <w:ind w:left="567" w:hanging="567"/>
        <w:jc w:val="both"/>
        <w:rPr>
          <w:rFonts w:ascii="Arial" w:hAnsi="Arial" w:cs="Arial"/>
          <w:u w:val="single"/>
        </w:rPr>
      </w:pPr>
      <w:r w:rsidRPr="00283D20">
        <w:rPr>
          <w:rFonts w:ascii="Arial" w:hAnsi="Arial" w:cs="Arial"/>
        </w:rPr>
        <w:t xml:space="preserve">Jeżeli wady nie nadają się do usunięcia i uniemożliwiają użytkowanie przedmiotu </w:t>
      </w:r>
      <w:r w:rsidR="00FC49E3" w:rsidRPr="00283D20">
        <w:rPr>
          <w:rFonts w:ascii="Arial" w:hAnsi="Arial" w:cs="Arial"/>
        </w:rPr>
        <w:t>Umowy</w:t>
      </w:r>
      <w:r w:rsidRPr="00283D20">
        <w:rPr>
          <w:rFonts w:ascii="Arial" w:hAnsi="Arial" w:cs="Arial"/>
        </w:rPr>
        <w:t xml:space="preserve"> zgodnie</w:t>
      </w:r>
      <w:r w:rsidR="0036604B" w:rsidRPr="00283D20">
        <w:rPr>
          <w:rFonts w:ascii="Arial" w:hAnsi="Arial" w:cs="Arial"/>
        </w:rPr>
        <w:t xml:space="preserve"> </w:t>
      </w:r>
      <w:r w:rsidR="00F86007" w:rsidRPr="00283D20">
        <w:rPr>
          <w:rFonts w:ascii="Arial" w:hAnsi="Arial" w:cs="Arial"/>
        </w:rPr>
        <w:t xml:space="preserve">z </w:t>
      </w:r>
      <w:r w:rsidRPr="00283D20">
        <w:rPr>
          <w:rFonts w:ascii="Arial" w:hAnsi="Arial" w:cs="Arial"/>
        </w:rPr>
        <w:t>przeznaczeniem, Zamawiający może żądać jego wykonania po raz dru</w:t>
      </w:r>
      <w:r w:rsidR="00AE44EA" w:rsidRPr="00283D20">
        <w:rPr>
          <w:rFonts w:ascii="Arial" w:hAnsi="Arial" w:cs="Arial"/>
        </w:rPr>
        <w:t>gi, na koszt i ryzyko Wykonawcy</w:t>
      </w:r>
      <w:r w:rsidR="00592A2B" w:rsidRPr="00283D20">
        <w:rPr>
          <w:rFonts w:ascii="Arial" w:hAnsi="Arial" w:cs="Arial"/>
        </w:rPr>
        <w:t>.</w:t>
      </w:r>
    </w:p>
    <w:p w14:paraId="7455B5B7" w14:textId="77777777" w:rsidR="00C905E9" w:rsidRPr="00283D20" w:rsidRDefault="00C905E9" w:rsidP="00213D05">
      <w:pPr>
        <w:tabs>
          <w:tab w:val="num" w:pos="567"/>
        </w:tabs>
        <w:ind w:left="567"/>
        <w:jc w:val="both"/>
        <w:rPr>
          <w:rFonts w:ascii="Arial" w:hAnsi="Arial" w:cs="Arial"/>
          <w:u w:val="single"/>
        </w:rPr>
      </w:pPr>
    </w:p>
    <w:p w14:paraId="5964A262" w14:textId="33097810" w:rsidR="00EB2A90" w:rsidRPr="00283D20" w:rsidRDefault="00206C89" w:rsidP="00213D05">
      <w:pPr>
        <w:pStyle w:val="Akapitzlist"/>
        <w:ind w:left="502"/>
        <w:jc w:val="center"/>
        <w:rPr>
          <w:rFonts w:ascii="Arial" w:hAnsi="Arial" w:cs="Arial"/>
          <w:b/>
        </w:rPr>
      </w:pPr>
      <w:r w:rsidRPr="00283D20">
        <w:rPr>
          <w:rFonts w:ascii="Arial" w:hAnsi="Arial" w:cs="Arial"/>
          <w:b/>
        </w:rPr>
        <w:t>§ 12</w:t>
      </w:r>
    </w:p>
    <w:p w14:paraId="04B67F78" w14:textId="1C0F0191" w:rsidR="00EB2A90" w:rsidRPr="00283D20" w:rsidRDefault="00A13F85" w:rsidP="00213D05">
      <w:pPr>
        <w:pStyle w:val="Akapitzlist"/>
        <w:ind w:left="502"/>
        <w:jc w:val="center"/>
        <w:rPr>
          <w:rFonts w:ascii="Arial" w:hAnsi="Arial" w:cs="Arial"/>
          <w:b/>
        </w:rPr>
      </w:pPr>
      <w:r w:rsidRPr="00283D20">
        <w:rPr>
          <w:rFonts w:ascii="Arial" w:hAnsi="Arial" w:cs="Arial"/>
          <w:b/>
        </w:rPr>
        <w:t>Zabezpieczenie należytego wykonania umowy</w:t>
      </w:r>
    </w:p>
    <w:p w14:paraId="06BBDB7D" w14:textId="77777777" w:rsidR="003E438C" w:rsidRPr="00283D20" w:rsidRDefault="003E438C" w:rsidP="00213D05">
      <w:pPr>
        <w:pStyle w:val="Akapitzlist"/>
        <w:ind w:left="502"/>
        <w:jc w:val="center"/>
        <w:rPr>
          <w:rFonts w:ascii="Arial" w:hAnsi="Arial" w:cs="Arial"/>
          <w:b/>
        </w:rPr>
      </w:pPr>
    </w:p>
    <w:p w14:paraId="09C5B9F6" w14:textId="32282E6F" w:rsidR="00EB2A90" w:rsidRPr="00283D20" w:rsidRDefault="00A13F85">
      <w:pPr>
        <w:pStyle w:val="Akapitzlist"/>
        <w:numPr>
          <w:ilvl w:val="0"/>
          <w:numId w:val="25"/>
        </w:numPr>
        <w:ind w:hanging="357"/>
        <w:jc w:val="both"/>
        <w:rPr>
          <w:rFonts w:ascii="Arial" w:hAnsi="Arial" w:cs="Arial"/>
        </w:rPr>
        <w:pPrChange w:id="90" w:author="Jastrzębowska Marta" w:date="2025-01-14T14:02:00Z">
          <w:pPr>
            <w:pStyle w:val="Akapitzlist"/>
            <w:numPr>
              <w:numId w:val="28"/>
            </w:numPr>
            <w:ind w:hanging="357"/>
            <w:jc w:val="both"/>
          </w:pPr>
        </w:pPrChange>
      </w:pPr>
      <w:r w:rsidRPr="00283D20">
        <w:rPr>
          <w:rFonts w:ascii="Arial" w:hAnsi="Arial" w:cs="Arial"/>
        </w:rPr>
        <w:t xml:space="preserve">Wykonawca wniósł zabezpieczenie należytego wykonania Umowy </w:t>
      </w:r>
      <w:r w:rsidR="003E438C" w:rsidRPr="00283D20">
        <w:rPr>
          <w:rFonts w:ascii="Arial" w:hAnsi="Arial" w:cs="Arial"/>
        </w:rPr>
        <w:br/>
      </w:r>
      <w:r w:rsidRPr="00283D20">
        <w:rPr>
          <w:rFonts w:ascii="Arial" w:hAnsi="Arial" w:cs="Arial"/>
        </w:rPr>
        <w:t>w wysokości 5% ceny całkowitej podanej w ofercie co stanowi kwotę……..zł (słownie:…………………………..), w formie ………………. (forma zabezpieczenia zostanie wpisana w dniu zawierania Umowy).</w:t>
      </w:r>
    </w:p>
    <w:p w14:paraId="204A1E28" w14:textId="447A99BB" w:rsidR="00A13F85" w:rsidRPr="00283D20" w:rsidRDefault="00A13F85">
      <w:pPr>
        <w:pStyle w:val="Akapitzlist"/>
        <w:numPr>
          <w:ilvl w:val="0"/>
          <w:numId w:val="25"/>
        </w:numPr>
        <w:ind w:hanging="357"/>
        <w:jc w:val="both"/>
        <w:rPr>
          <w:rFonts w:ascii="Arial" w:hAnsi="Arial" w:cs="Arial"/>
        </w:rPr>
        <w:pPrChange w:id="91" w:author="Jastrzębowska Marta" w:date="2025-01-14T14:02:00Z">
          <w:pPr>
            <w:pStyle w:val="Akapitzlist"/>
            <w:numPr>
              <w:numId w:val="28"/>
            </w:numPr>
            <w:ind w:hanging="357"/>
            <w:jc w:val="both"/>
          </w:pPr>
        </w:pPrChange>
      </w:pPr>
      <w:r w:rsidRPr="00283D20">
        <w:rPr>
          <w:rFonts w:ascii="Arial" w:hAnsi="Arial" w:cs="Arial"/>
        </w:rPr>
        <w:t>Wniesione przez Wykonawcę zabezpieczenie jest przeznaczone ma pokrycie roszczeń z tytułu niewykonania lub nienależytego wykonania Umowy</w:t>
      </w:r>
      <w:r w:rsidR="00703D83">
        <w:rPr>
          <w:rFonts w:ascii="Arial" w:hAnsi="Arial" w:cs="Arial"/>
        </w:rPr>
        <w:t>, w tym kar umownych</w:t>
      </w:r>
      <w:r w:rsidRPr="00283D20">
        <w:rPr>
          <w:rFonts w:ascii="Arial" w:hAnsi="Arial" w:cs="Arial"/>
        </w:rPr>
        <w:t>.</w:t>
      </w:r>
    </w:p>
    <w:p w14:paraId="5CC54383" w14:textId="167D4E71" w:rsidR="00A13F85" w:rsidRPr="00283D20" w:rsidRDefault="00A13F85">
      <w:pPr>
        <w:pStyle w:val="Akapitzlist"/>
        <w:numPr>
          <w:ilvl w:val="0"/>
          <w:numId w:val="25"/>
        </w:numPr>
        <w:ind w:hanging="357"/>
        <w:jc w:val="both"/>
        <w:rPr>
          <w:rFonts w:ascii="Arial" w:hAnsi="Arial" w:cs="Arial"/>
        </w:rPr>
        <w:pPrChange w:id="92" w:author="Jastrzębowska Marta" w:date="2025-01-14T14:02:00Z">
          <w:pPr>
            <w:pStyle w:val="Akapitzlist"/>
            <w:numPr>
              <w:numId w:val="28"/>
            </w:numPr>
            <w:ind w:hanging="357"/>
            <w:jc w:val="both"/>
          </w:pPr>
        </w:pPrChange>
      </w:pPr>
      <w:r w:rsidRPr="00283D20">
        <w:rPr>
          <w:rFonts w:ascii="Arial" w:hAnsi="Arial" w:cs="Arial"/>
        </w:rPr>
        <w:t>Zabezpieczenie należytego wykonania Umowy zostanie zwolnione:</w:t>
      </w:r>
    </w:p>
    <w:p w14:paraId="279A8CD2" w14:textId="04341751" w:rsidR="00A13F85" w:rsidRPr="00283D20" w:rsidRDefault="00A13F85" w:rsidP="00213D05">
      <w:pPr>
        <w:pStyle w:val="Akapitzlist"/>
        <w:numPr>
          <w:ilvl w:val="3"/>
          <w:numId w:val="8"/>
        </w:numPr>
        <w:ind w:hanging="357"/>
        <w:jc w:val="both"/>
        <w:rPr>
          <w:rFonts w:ascii="Arial" w:hAnsi="Arial" w:cs="Arial"/>
        </w:rPr>
      </w:pPr>
      <w:r w:rsidRPr="00283D20">
        <w:rPr>
          <w:rFonts w:ascii="Arial" w:hAnsi="Arial" w:cs="Arial"/>
        </w:rPr>
        <w:t>70% kwoty zabezpieczenia – w terminie 30 dni od dnia wykonania zamówienia i uznania przedmiotu zamówienia przez Zamawiającego za należycie wykonany;</w:t>
      </w:r>
    </w:p>
    <w:p w14:paraId="123C1F05" w14:textId="1989059A" w:rsidR="00A13F85" w:rsidRPr="00283D20" w:rsidRDefault="00A13F85" w:rsidP="00213D05">
      <w:pPr>
        <w:pStyle w:val="Akapitzlist"/>
        <w:numPr>
          <w:ilvl w:val="3"/>
          <w:numId w:val="8"/>
        </w:numPr>
        <w:ind w:hanging="357"/>
        <w:jc w:val="both"/>
        <w:rPr>
          <w:rFonts w:ascii="Arial" w:hAnsi="Arial" w:cs="Arial"/>
        </w:rPr>
      </w:pPr>
      <w:r w:rsidRPr="00283D20">
        <w:rPr>
          <w:rFonts w:ascii="Arial" w:hAnsi="Arial" w:cs="Arial"/>
        </w:rPr>
        <w:t xml:space="preserve">30% kwoty zabezpieczenia – nie później niż 15 dni po upływie okresu </w:t>
      </w:r>
      <w:r w:rsidR="00254703" w:rsidRPr="00283D20">
        <w:rPr>
          <w:rFonts w:ascii="Arial" w:hAnsi="Arial" w:cs="Arial"/>
        </w:rPr>
        <w:t>rękojmi</w:t>
      </w:r>
      <w:r w:rsidRPr="00283D20">
        <w:rPr>
          <w:rFonts w:ascii="Arial" w:hAnsi="Arial" w:cs="Arial"/>
        </w:rPr>
        <w:t xml:space="preserve"> za wady lub gwarancji, w </w:t>
      </w:r>
      <w:r w:rsidR="00254703" w:rsidRPr="00283D20">
        <w:rPr>
          <w:rFonts w:ascii="Arial" w:hAnsi="Arial" w:cs="Arial"/>
        </w:rPr>
        <w:t>zależności</w:t>
      </w:r>
      <w:r w:rsidRPr="00283D20">
        <w:rPr>
          <w:rFonts w:ascii="Arial" w:hAnsi="Arial" w:cs="Arial"/>
        </w:rPr>
        <w:t xml:space="preserve"> od tego, który z okresów będzie dłuższy. Zamawiający wybierze okres dłuższy.</w:t>
      </w:r>
    </w:p>
    <w:p w14:paraId="019AD689" w14:textId="2426F759" w:rsidR="00EB2A90" w:rsidRDefault="00A13F85">
      <w:pPr>
        <w:pStyle w:val="Akapitzlist"/>
        <w:numPr>
          <w:ilvl w:val="0"/>
          <w:numId w:val="25"/>
        </w:numPr>
        <w:ind w:hanging="357"/>
        <w:jc w:val="both"/>
        <w:rPr>
          <w:rFonts w:ascii="Arial" w:hAnsi="Arial" w:cs="Arial"/>
        </w:rPr>
        <w:pPrChange w:id="93" w:author="Jastrzębowska Marta" w:date="2025-01-14T14:02:00Z">
          <w:pPr>
            <w:pStyle w:val="Akapitzlist"/>
            <w:numPr>
              <w:numId w:val="28"/>
            </w:numPr>
            <w:ind w:hanging="357"/>
            <w:jc w:val="both"/>
          </w:pPr>
        </w:pPrChange>
      </w:pPr>
      <w:r w:rsidRPr="00283D20">
        <w:rPr>
          <w:rFonts w:ascii="Arial" w:hAnsi="Arial" w:cs="Arial"/>
        </w:rPr>
        <w:t xml:space="preserve">Zabezpieczenie należytego wykonania Umowy wniesione w pieniądzu zostanie zwrócone Wykonawcy wraz z odsetkami wnikającymi z Umowy rachunku bankowego, na którym było ono przechowywane, pomniejszone </w:t>
      </w:r>
      <w:r w:rsidR="003E438C" w:rsidRPr="00283D20">
        <w:rPr>
          <w:rFonts w:ascii="Arial" w:hAnsi="Arial" w:cs="Arial"/>
        </w:rPr>
        <w:br/>
      </w:r>
      <w:r w:rsidRPr="00283D20">
        <w:rPr>
          <w:rFonts w:ascii="Arial" w:hAnsi="Arial" w:cs="Arial"/>
        </w:rPr>
        <w:t>o kosz</w:t>
      </w:r>
      <w:r w:rsidR="00254703" w:rsidRPr="00283D20">
        <w:rPr>
          <w:rFonts w:ascii="Arial" w:hAnsi="Arial" w:cs="Arial"/>
        </w:rPr>
        <w:t>t</w:t>
      </w:r>
      <w:r w:rsidRPr="00283D20">
        <w:rPr>
          <w:rFonts w:ascii="Arial" w:hAnsi="Arial" w:cs="Arial"/>
        </w:rPr>
        <w:t xml:space="preserve">y prowadzenia rachunku oraz prowizji banku za przelew pieniędzy na rachunek. </w:t>
      </w:r>
    </w:p>
    <w:p w14:paraId="7C6F981C" w14:textId="21DC3EE0" w:rsidR="00FD52AC" w:rsidRPr="00283D20" w:rsidRDefault="00FD52AC">
      <w:pPr>
        <w:pStyle w:val="Akapitzlist"/>
        <w:numPr>
          <w:ilvl w:val="0"/>
          <w:numId w:val="25"/>
        </w:numPr>
        <w:ind w:hanging="357"/>
        <w:jc w:val="both"/>
        <w:rPr>
          <w:rFonts w:ascii="Arial" w:hAnsi="Arial" w:cs="Arial"/>
        </w:rPr>
        <w:pPrChange w:id="94" w:author="Jastrzębowska Marta" w:date="2025-01-14T14:02:00Z">
          <w:pPr>
            <w:pStyle w:val="Akapitzlist"/>
            <w:numPr>
              <w:numId w:val="28"/>
            </w:numPr>
            <w:ind w:hanging="357"/>
            <w:jc w:val="both"/>
          </w:pPr>
        </w:pPrChange>
      </w:pPr>
      <w:r w:rsidRPr="009A5AAA">
        <w:rPr>
          <w:rFonts w:ascii="Arial" w:hAnsi="Arial" w:cs="Arial"/>
        </w:rPr>
        <w:t>Zabezpieczenie należytego wykonania umowy wnoszone w postaci poręczenia lub gwarancji musi zawierać sformułowanie Gwaranta lub Poręczyciela do nieodwołalnego i bezwarunkowego zapłacenia kwoty zobowiązania na pierwsze żądanie zapłaty, gdy Wykonawca nie wykonał przedmiotu zamówienia lub wykonał z nienależytą starannością. Gwarant (Poręczyciel) nie może uzależniać dokonania zapłaty od spełnienia jakichkolwiek dodatkowych warunków lub od przedłożenia jakiejkolwiek dokumentacji, za wyjątkiem pełnomocnictw osoby podpisanej na żądaniu lub wezwania Wykonawcy do należytego spełnienia świadczenia (usunięcia wad)</w:t>
      </w:r>
      <w:r>
        <w:rPr>
          <w:rFonts w:ascii="Arial" w:hAnsi="Arial" w:cs="Arial"/>
        </w:rPr>
        <w:t>.</w:t>
      </w:r>
    </w:p>
    <w:p w14:paraId="2A999C93" w14:textId="77777777" w:rsidR="00C23E41" w:rsidRPr="00283D20" w:rsidRDefault="00C23E41" w:rsidP="00213D05">
      <w:pPr>
        <w:jc w:val="center"/>
        <w:rPr>
          <w:rFonts w:ascii="Arial" w:hAnsi="Arial" w:cs="Arial"/>
          <w:b/>
        </w:rPr>
      </w:pPr>
    </w:p>
    <w:p w14:paraId="183A65A5" w14:textId="71BA0BC6" w:rsidR="00C970EC" w:rsidRPr="00283D20" w:rsidRDefault="00AC448C" w:rsidP="00213D05">
      <w:pPr>
        <w:jc w:val="center"/>
        <w:rPr>
          <w:rFonts w:ascii="Arial" w:hAnsi="Arial" w:cs="Arial"/>
          <w:b/>
        </w:rPr>
      </w:pPr>
      <w:r w:rsidRPr="00283D20">
        <w:rPr>
          <w:rFonts w:ascii="Arial" w:hAnsi="Arial" w:cs="Arial"/>
          <w:b/>
        </w:rPr>
        <w:t>§ 1</w:t>
      </w:r>
      <w:r w:rsidR="00206C89" w:rsidRPr="00283D20">
        <w:rPr>
          <w:rFonts w:ascii="Arial" w:hAnsi="Arial" w:cs="Arial"/>
          <w:b/>
        </w:rPr>
        <w:t>3</w:t>
      </w:r>
    </w:p>
    <w:p w14:paraId="135A387F" w14:textId="77777777" w:rsidR="00F878B3" w:rsidRPr="00283D20" w:rsidRDefault="00E30AB8" w:rsidP="00213D05">
      <w:pPr>
        <w:jc w:val="center"/>
        <w:rPr>
          <w:rFonts w:ascii="Arial" w:hAnsi="Arial" w:cs="Arial"/>
          <w:b/>
        </w:rPr>
      </w:pPr>
      <w:r w:rsidRPr="00283D20">
        <w:rPr>
          <w:rFonts w:ascii="Arial" w:hAnsi="Arial" w:cs="Arial"/>
          <w:b/>
        </w:rPr>
        <w:t>Ochrona środowiska</w:t>
      </w:r>
    </w:p>
    <w:p w14:paraId="0736138B" w14:textId="77777777" w:rsidR="00E30AB8" w:rsidRPr="00283D20" w:rsidRDefault="00E30AB8" w:rsidP="00213D05">
      <w:pPr>
        <w:numPr>
          <w:ilvl w:val="0"/>
          <w:numId w:val="11"/>
        </w:numPr>
        <w:tabs>
          <w:tab w:val="num" w:pos="567"/>
        </w:tabs>
        <w:ind w:left="567" w:hanging="567"/>
        <w:jc w:val="both"/>
        <w:rPr>
          <w:rFonts w:ascii="Arial" w:hAnsi="Arial" w:cs="Arial"/>
        </w:rPr>
      </w:pPr>
      <w:r w:rsidRPr="00283D20">
        <w:rPr>
          <w:rFonts w:ascii="Arial" w:hAnsi="Arial" w:cs="Arial"/>
        </w:rPr>
        <w:lastRenderedPageBreak/>
        <w:t xml:space="preserve">Wykonawca zobowiązany jest w trakcie realizacji niniejszej </w:t>
      </w:r>
      <w:r w:rsidR="00FC49E3" w:rsidRPr="00283D20">
        <w:rPr>
          <w:rFonts w:ascii="Arial" w:hAnsi="Arial" w:cs="Arial"/>
        </w:rPr>
        <w:t>Umowy</w:t>
      </w:r>
      <w:r w:rsidRPr="00283D20">
        <w:rPr>
          <w:rFonts w:ascii="Arial" w:hAnsi="Arial" w:cs="Arial"/>
        </w:rPr>
        <w:t>:</w:t>
      </w:r>
    </w:p>
    <w:p w14:paraId="40985FD6"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przestrzegać przepisów ochrony środowiska,</w:t>
      </w:r>
    </w:p>
    <w:p w14:paraId="30A17241"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postępować eliminując / ograniczając zagrożenie dla środowiska,</w:t>
      </w:r>
    </w:p>
    <w:p w14:paraId="3CA8F577" w14:textId="5C117111"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zabezpieczyć poszczególne komponenty środowi</w:t>
      </w:r>
      <w:r w:rsidR="00F86007" w:rsidRPr="00283D20">
        <w:rPr>
          <w:rFonts w:ascii="Arial" w:hAnsi="Arial" w:cs="Arial"/>
        </w:rPr>
        <w:t xml:space="preserve">ska narażone na zniszczenie lub </w:t>
      </w:r>
      <w:r w:rsidRPr="00283D20">
        <w:rPr>
          <w:rFonts w:ascii="Arial" w:hAnsi="Arial" w:cs="Arial"/>
        </w:rPr>
        <w:t xml:space="preserve">zanieczyszczenie (m.in. zbiorniki wodne, glebę, drzewa </w:t>
      </w:r>
      <w:r w:rsidR="003E438C" w:rsidRPr="00283D20">
        <w:rPr>
          <w:rFonts w:ascii="Arial" w:hAnsi="Arial" w:cs="Arial"/>
        </w:rPr>
        <w:br/>
      </w:r>
      <w:r w:rsidRPr="00283D20">
        <w:rPr>
          <w:rFonts w:ascii="Arial" w:hAnsi="Arial" w:cs="Arial"/>
        </w:rPr>
        <w:t>i krzewy),</w:t>
      </w:r>
    </w:p>
    <w:p w14:paraId="38DDA581"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z wytwarzanymi odpadami postępować zgodnie z obowiązującym prawem,</w:t>
      </w:r>
    </w:p>
    <w:p w14:paraId="2A232673"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utrzymać teren prac w należytym porządku,</w:t>
      </w:r>
    </w:p>
    <w:p w14:paraId="2186C26D"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uporządkować teren, na którym prowadzone były roboty budowlane.</w:t>
      </w:r>
    </w:p>
    <w:p w14:paraId="49DD8F5D" w14:textId="77777777" w:rsidR="00E30AB8" w:rsidRPr="00283D20" w:rsidRDefault="00E30AB8" w:rsidP="00213D05">
      <w:pPr>
        <w:numPr>
          <w:ilvl w:val="0"/>
          <w:numId w:val="11"/>
        </w:numPr>
        <w:tabs>
          <w:tab w:val="num" w:pos="567"/>
        </w:tabs>
        <w:ind w:left="567" w:hanging="567"/>
        <w:jc w:val="both"/>
        <w:rPr>
          <w:rFonts w:ascii="Arial" w:hAnsi="Arial" w:cs="Arial"/>
        </w:rPr>
      </w:pPr>
      <w:r w:rsidRPr="00283D20">
        <w:rPr>
          <w:rFonts w:ascii="Arial" w:hAnsi="Arial" w:cs="Arial"/>
        </w:rPr>
        <w:t xml:space="preserve">Wykonawca w czasie realizacji niniejszej </w:t>
      </w:r>
      <w:r w:rsidR="00FC49E3" w:rsidRPr="00283D20">
        <w:rPr>
          <w:rFonts w:ascii="Arial" w:hAnsi="Arial" w:cs="Arial"/>
        </w:rPr>
        <w:t>Umowy</w:t>
      </w:r>
      <w:r w:rsidRPr="00283D20">
        <w:rPr>
          <w:rFonts w:ascii="Arial" w:hAnsi="Arial" w:cs="Arial"/>
        </w:rPr>
        <w:t xml:space="preserve"> ponosi odpowiedzialność z</w:t>
      </w:r>
      <w:r w:rsidR="00F86007" w:rsidRPr="00283D20">
        <w:rPr>
          <w:rFonts w:ascii="Arial" w:hAnsi="Arial" w:cs="Arial"/>
        </w:rPr>
        <w:t xml:space="preserve">a wszelkie szkody w </w:t>
      </w:r>
      <w:r w:rsidRPr="00283D20">
        <w:rPr>
          <w:rFonts w:ascii="Arial" w:hAnsi="Arial" w:cs="Arial"/>
        </w:rPr>
        <w:t>środowisku s</w:t>
      </w:r>
      <w:r w:rsidR="00F86007" w:rsidRPr="00283D20">
        <w:rPr>
          <w:rFonts w:ascii="Arial" w:hAnsi="Arial" w:cs="Arial"/>
        </w:rPr>
        <w:t xml:space="preserve">powodowane swoim działaniem lub </w:t>
      </w:r>
      <w:r w:rsidRPr="00283D20">
        <w:rPr>
          <w:rFonts w:ascii="Arial" w:hAnsi="Arial" w:cs="Arial"/>
        </w:rPr>
        <w:t>zaniechaniem i zobowiązuje się do ich usunięcia lub naprawy na własny koszt.</w:t>
      </w:r>
    </w:p>
    <w:p w14:paraId="4162FC29" w14:textId="28F46331" w:rsidR="00D27DEA" w:rsidRPr="00283D20" w:rsidRDefault="00E30AB8" w:rsidP="00213D05">
      <w:pPr>
        <w:numPr>
          <w:ilvl w:val="0"/>
          <w:numId w:val="11"/>
        </w:numPr>
        <w:tabs>
          <w:tab w:val="num" w:pos="567"/>
        </w:tabs>
        <w:ind w:left="567" w:hanging="567"/>
        <w:jc w:val="both"/>
        <w:rPr>
          <w:rFonts w:ascii="Arial" w:hAnsi="Arial" w:cs="Arial"/>
        </w:rPr>
      </w:pPr>
      <w:r w:rsidRPr="00283D20">
        <w:rPr>
          <w:rFonts w:ascii="Arial" w:hAnsi="Arial" w:cs="Arial"/>
        </w:rPr>
        <w:t xml:space="preserve">W przypadku powstania awaryjnego rozlewiska substancji ropopochodnych podczas realizacji </w:t>
      </w:r>
      <w:r w:rsidR="00FC49E3" w:rsidRPr="00283D20">
        <w:rPr>
          <w:rFonts w:ascii="Arial" w:hAnsi="Arial" w:cs="Arial"/>
        </w:rPr>
        <w:t>Umowy</w:t>
      </w:r>
      <w:r w:rsidRPr="00283D20">
        <w:rPr>
          <w:rFonts w:ascii="Arial" w:hAnsi="Arial" w:cs="Arial"/>
        </w:rPr>
        <w:t xml:space="preserve"> i w celu niedopuszczenia do ich przenikania do gruntu i zbiorników wodnych lub zanieczyszczenia powierzchni utwardzonych należy zastosować środki do usuwania rozlewisk ropopochodnych.</w:t>
      </w:r>
    </w:p>
    <w:p w14:paraId="5F740439" w14:textId="0E1308E4" w:rsidR="00E30AB8" w:rsidRPr="00283D20" w:rsidRDefault="00AC448C" w:rsidP="00213D05">
      <w:pPr>
        <w:jc w:val="center"/>
        <w:rPr>
          <w:rFonts w:ascii="Arial" w:hAnsi="Arial" w:cs="Arial"/>
          <w:b/>
        </w:rPr>
      </w:pPr>
      <w:r w:rsidRPr="00283D20">
        <w:rPr>
          <w:rFonts w:ascii="Arial" w:hAnsi="Arial" w:cs="Arial"/>
          <w:b/>
        </w:rPr>
        <w:t>§ 1</w:t>
      </w:r>
      <w:r w:rsidR="00206C89" w:rsidRPr="00283D20">
        <w:rPr>
          <w:rFonts w:ascii="Arial" w:hAnsi="Arial" w:cs="Arial"/>
          <w:b/>
        </w:rPr>
        <w:t>4</w:t>
      </w:r>
    </w:p>
    <w:p w14:paraId="00D2EEBB" w14:textId="77777777" w:rsidR="00F878B3" w:rsidRPr="00283D20" w:rsidRDefault="00E30AB8" w:rsidP="00213D05">
      <w:pPr>
        <w:jc w:val="center"/>
        <w:rPr>
          <w:rFonts w:ascii="Arial" w:hAnsi="Arial" w:cs="Arial"/>
          <w:b/>
        </w:rPr>
      </w:pPr>
      <w:r w:rsidRPr="00283D20">
        <w:rPr>
          <w:rFonts w:ascii="Arial" w:hAnsi="Arial" w:cs="Arial"/>
          <w:b/>
        </w:rPr>
        <w:t xml:space="preserve">Warunki wykonania </w:t>
      </w:r>
      <w:r w:rsidR="00FC49E3" w:rsidRPr="00283D20">
        <w:rPr>
          <w:rFonts w:ascii="Arial" w:hAnsi="Arial" w:cs="Arial"/>
          <w:b/>
        </w:rPr>
        <w:t>Umowy</w:t>
      </w:r>
    </w:p>
    <w:p w14:paraId="371D1E40" w14:textId="577BAE42" w:rsidR="00E30AB8" w:rsidRPr="00283D20" w:rsidRDefault="00E30AB8" w:rsidP="00213D05">
      <w:pPr>
        <w:numPr>
          <w:ilvl w:val="0"/>
          <w:numId w:val="12"/>
        </w:numPr>
        <w:tabs>
          <w:tab w:val="num" w:pos="0"/>
          <w:tab w:val="num" w:pos="567"/>
        </w:tabs>
        <w:ind w:left="567" w:hanging="567"/>
        <w:jc w:val="both"/>
        <w:rPr>
          <w:rFonts w:ascii="Arial" w:hAnsi="Arial" w:cs="Arial"/>
        </w:rPr>
      </w:pPr>
      <w:r w:rsidRPr="00283D20">
        <w:rPr>
          <w:rFonts w:ascii="Arial" w:hAnsi="Arial" w:cs="Arial"/>
        </w:rPr>
        <w:t xml:space="preserve">Strony ustalają, że Wykonawca wykona przedmiot </w:t>
      </w:r>
      <w:r w:rsidR="00FC49E3" w:rsidRPr="00283D20">
        <w:rPr>
          <w:rFonts w:ascii="Arial" w:hAnsi="Arial" w:cs="Arial"/>
        </w:rPr>
        <w:t>Umowy</w:t>
      </w:r>
      <w:r w:rsidRPr="00283D20">
        <w:rPr>
          <w:rFonts w:ascii="Arial" w:hAnsi="Arial" w:cs="Arial"/>
        </w:rPr>
        <w:t xml:space="preserve"> </w:t>
      </w:r>
      <w:r w:rsidR="003C257C" w:rsidRPr="00283D20">
        <w:rPr>
          <w:rFonts w:ascii="Arial" w:hAnsi="Arial" w:cs="Arial"/>
        </w:rPr>
        <w:t>odpowiednio zgodnie</w:t>
      </w:r>
      <w:r w:rsidR="00F878B3" w:rsidRPr="00283D20">
        <w:rPr>
          <w:rFonts w:ascii="Arial" w:hAnsi="Arial" w:cs="Arial"/>
        </w:rPr>
        <w:t xml:space="preserve"> </w:t>
      </w:r>
      <w:r w:rsidR="00C40CA3" w:rsidRPr="00283D20">
        <w:rPr>
          <w:rFonts w:ascii="Arial" w:hAnsi="Arial" w:cs="Arial"/>
        </w:rPr>
        <w:t xml:space="preserve"> </w:t>
      </w:r>
      <w:r w:rsidR="00F30F34" w:rsidRPr="00283D20">
        <w:rPr>
          <w:rFonts w:ascii="Arial" w:hAnsi="Arial" w:cs="Arial"/>
        </w:rPr>
        <w:t xml:space="preserve">z specyfikacją techniczną </w:t>
      </w:r>
      <w:r w:rsidR="008B3C9E" w:rsidRPr="00283D20">
        <w:rPr>
          <w:rFonts w:ascii="Arial" w:hAnsi="Arial" w:cs="Arial"/>
        </w:rPr>
        <w:t>i</w:t>
      </w:r>
      <w:r w:rsidRPr="00283D20">
        <w:rPr>
          <w:rFonts w:ascii="Arial" w:hAnsi="Arial" w:cs="Arial"/>
        </w:rPr>
        <w:t xml:space="preserve"> BHP oraz z zachowaniem Polskich Norm przenoszących normy europejskie lub normy innych państw członkowskich Europejskiego Obszaru Gospodarczego przenoszące te normy. </w:t>
      </w:r>
      <w:r w:rsidR="003E438C" w:rsidRPr="00283D20">
        <w:rPr>
          <w:rFonts w:ascii="Arial" w:hAnsi="Arial" w:cs="Arial"/>
        </w:rPr>
        <w:br/>
      </w:r>
      <w:r w:rsidRPr="00283D20">
        <w:rPr>
          <w:rFonts w:ascii="Arial" w:hAnsi="Arial" w:cs="Arial"/>
        </w:rPr>
        <w:t xml:space="preserve">W przypadku braku Polskich Norm przenoszących normy europejskie lub normy innych państw członkowskich Europejskiego Obszaru Gospodarczego przenoszących te normy, uwzględnia się </w:t>
      </w:r>
      <w:r w:rsidR="00B64ABD" w:rsidRPr="00283D20">
        <w:rPr>
          <w:rFonts w:ascii="Arial" w:hAnsi="Arial" w:cs="Arial"/>
        </w:rPr>
        <w:t xml:space="preserve"> </w:t>
      </w:r>
      <w:r w:rsidRPr="00283D20">
        <w:rPr>
          <w:rFonts w:ascii="Arial" w:hAnsi="Arial" w:cs="Arial"/>
        </w:rPr>
        <w:t>w kolejności:</w:t>
      </w:r>
    </w:p>
    <w:p w14:paraId="731E5E6E" w14:textId="77777777" w:rsidR="00E30AB8" w:rsidRPr="00283D20" w:rsidRDefault="00E30AB8" w:rsidP="00213D05">
      <w:pPr>
        <w:numPr>
          <w:ilvl w:val="3"/>
          <w:numId w:val="11"/>
        </w:numPr>
        <w:tabs>
          <w:tab w:val="clear" w:pos="3180"/>
        </w:tabs>
        <w:ind w:left="851" w:hanging="284"/>
        <w:jc w:val="both"/>
        <w:rPr>
          <w:rFonts w:ascii="Arial" w:hAnsi="Arial" w:cs="Arial"/>
        </w:rPr>
      </w:pPr>
      <w:r w:rsidRPr="00283D20">
        <w:rPr>
          <w:rFonts w:ascii="Arial" w:hAnsi="Arial" w:cs="Arial"/>
        </w:rPr>
        <w:t>europejskie aprobaty techniczne,</w:t>
      </w:r>
    </w:p>
    <w:p w14:paraId="6F199DD1" w14:textId="77777777" w:rsidR="00E30AB8" w:rsidRPr="00283D20" w:rsidRDefault="00E30AB8" w:rsidP="00213D05">
      <w:pPr>
        <w:numPr>
          <w:ilvl w:val="3"/>
          <w:numId w:val="11"/>
        </w:numPr>
        <w:tabs>
          <w:tab w:val="clear" w:pos="3180"/>
          <w:tab w:val="num" w:pos="567"/>
        </w:tabs>
        <w:ind w:left="851" w:hanging="284"/>
        <w:jc w:val="both"/>
        <w:rPr>
          <w:rFonts w:ascii="Arial" w:hAnsi="Arial" w:cs="Arial"/>
        </w:rPr>
      </w:pPr>
      <w:r w:rsidRPr="00283D20">
        <w:rPr>
          <w:rFonts w:ascii="Arial" w:hAnsi="Arial" w:cs="Arial"/>
        </w:rPr>
        <w:t>wspólne specyfikacje techniczne,</w:t>
      </w:r>
    </w:p>
    <w:p w14:paraId="44C83E81" w14:textId="77777777" w:rsidR="00E30AB8" w:rsidRPr="00283D20" w:rsidRDefault="00E30AB8" w:rsidP="00213D05">
      <w:pPr>
        <w:numPr>
          <w:ilvl w:val="3"/>
          <w:numId w:val="11"/>
        </w:numPr>
        <w:tabs>
          <w:tab w:val="clear" w:pos="3180"/>
          <w:tab w:val="num" w:pos="567"/>
        </w:tabs>
        <w:ind w:left="851" w:hanging="284"/>
        <w:jc w:val="both"/>
        <w:rPr>
          <w:rFonts w:ascii="Arial" w:hAnsi="Arial" w:cs="Arial"/>
        </w:rPr>
      </w:pPr>
      <w:r w:rsidRPr="00283D20">
        <w:rPr>
          <w:rFonts w:ascii="Arial" w:hAnsi="Arial" w:cs="Arial"/>
        </w:rPr>
        <w:t>normy międzynarodowe,</w:t>
      </w:r>
    </w:p>
    <w:p w14:paraId="5112C423" w14:textId="77777777" w:rsidR="00E30AB8" w:rsidRPr="00283D20" w:rsidRDefault="00E30AB8" w:rsidP="00213D05">
      <w:pPr>
        <w:numPr>
          <w:ilvl w:val="3"/>
          <w:numId w:val="11"/>
        </w:numPr>
        <w:tabs>
          <w:tab w:val="clear" w:pos="3180"/>
          <w:tab w:val="num" w:pos="567"/>
        </w:tabs>
        <w:ind w:left="851" w:hanging="284"/>
        <w:jc w:val="both"/>
        <w:rPr>
          <w:rFonts w:ascii="Arial" w:hAnsi="Arial" w:cs="Arial"/>
        </w:rPr>
      </w:pPr>
      <w:r w:rsidRPr="00283D20">
        <w:rPr>
          <w:rFonts w:ascii="Arial" w:hAnsi="Arial" w:cs="Arial"/>
        </w:rPr>
        <w:t>inne techniczne systemy odniesienia ustanowione przez europejskie organy normalizacyjne.</w:t>
      </w:r>
    </w:p>
    <w:p w14:paraId="57FB546C" w14:textId="77777777" w:rsidR="00E30AB8" w:rsidRPr="00283D20" w:rsidRDefault="00E30AB8" w:rsidP="00213D05">
      <w:pPr>
        <w:numPr>
          <w:ilvl w:val="0"/>
          <w:numId w:val="12"/>
        </w:numPr>
        <w:tabs>
          <w:tab w:val="num" w:pos="0"/>
          <w:tab w:val="num" w:pos="567"/>
          <w:tab w:val="num" w:pos="1674"/>
        </w:tabs>
        <w:ind w:left="567" w:hanging="567"/>
        <w:jc w:val="both"/>
        <w:rPr>
          <w:rFonts w:ascii="Arial" w:hAnsi="Arial" w:cs="Arial"/>
        </w:rPr>
      </w:pPr>
      <w:r w:rsidRPr="00283D20">
        <w:rPr>
          <w:rFonts w:ascii="Arial" w:hAnsi="Arial" w:cs="Arial"/>
        </w:rPr>
        <w:t xml:space="preserve">W przypadku braku polskich norm przenoszących normy europejskie lub norm innych państw członkowskich Europejskiego Obszaru Gospodarczego przenoszących te normy oraz aprobat, specyfikacji, norm i systemów, </w:t>
      </w:r>
      <w:r w:rsidR="00C40CA3" w:rsidRPr="00283D20">
        <w:rPr>
          <w:rFonts w:ascii="Arial" w:hAnsi="Arial" w:cs="Arial"/>
        </w:rPr>
        <w:t xml:space="preserve">                          </w:t>
      </w:r>
      <w:r w:rsidRPr="00283D20">
        <w:rPr>
          <w:rFonts w:ascii="Arial" w:hAnsi="Arial" w:cs="Arial"/>
        </w:rPr>
        <w:t>o których mowa wyżej uwzględnia się w kolejności:</w:t>
      </w:r>
    </w:p>
    <w:p w14:paraId="5FE287AD" w14:textId="77777777" w:rsidR="00E30AB8" w:rsidRPr="00283D20" w:rsidRDefault="00E30AB8" w:rsidP="00213D05">
      <w:pPr>
        <w:numPr>
          <w:ilvl w:val="3"/>
          <w:numId w:val="13"/>
        </w:numPr>
        <w:tabs>
          <w:tab w:val="clear" w:pos="3180"/>
        </w:tabs>
        <w:ind w:left="851" w:hanging="284"/>
        <w:jc w:val="both"/>
        <w:rPr>
          <w:rFonts w:ascii="Arial" w:hAnsi="Arial" w:cs="Arial"/>
        </w:rPr>
      </w:pPr>
      <w:r w:rsidRPr="00283D20">
        <w:rPr>
          <w:rFonts w:ascii="Arial" w:hAnsi="Arial" w:cs="Arial"/>
        </w:rPr>
        <w:t>polskie normy,</w:t>
      </w:r>
    </w:p>
    <w:p w14:paraId="107BECE4" w14:textId="77777777" w:rsidR="00E30AB8" w:rsidRPr="00283D20" w:rsidRDefault="00E30AB8" w:rsidP="00213D05">
      <w:pPr>
        <w:numPr>
          <w:ilvl w:val="3"/>
          <w:numId w:val="13"/>
        </w:numPr>
        <w:tabs>
          <w:tab w:val="clear" w:pos="3180"/>
        </w:tabs>
        <w:ind w:left="851" w:hanging="284"/>
        <w:jc w:val="both"/>
        <w:rPr>
          <w:rFonts w:ascii="Arial" w:hAnsi="Arial" w:cs="Arial"/>
        </w:rPr>
      </w:pPr>
      <w:r w:rsidRPr="00283D20">
        <w:rPr>
          <w:rFonts w:ascii="Arial" w:hAnsi="Arial" w:cs="Arial"/>
        </w:rPr>
        <w:t>polskie aprobaty techniczne,</w:t>
      </w:r>
    </w:p>
    <w:p w14:paraId="5FDD2A4B" w14:textId="665AC8F7" w:rsidR="00603B00" w:rsidRPr="00283D20" w:rsidRDefault="00E30AB8" w:rsidP="00213D05">
      <w:pPr>
        <w:numPr>
          <w:ilvl w:val="3"/>
          <w:numId w:val="13"/>
        </w:numPr>
        <w:tabs>
          <w:tab w:val="clear" w:pos="3180"/>
        </w:tabs>
        <w:ind w:left="851" w:hanging="284"/>
        <w:jc w:val="both"/>
        <w:rPr>
          <w:rFonts w:ascii="Arial" w:hAnsi="Arial" w:cs="Arial"/>
        </w:rPr>
      </w:pPr>
      <w:r w:rsidRPr="00283D20">
        <w:rPr>
          <w:rFonts w:ascii="Arial" w:hAnsi="Arial" w:cs="Arial"/>
        </w:rPr>
        <w:t>polskie specyfikacje techniczne.</w:t>
      </w:r>
    </w:p>
    <w:p w14:paraId="1751D5EF" w14:textId="6342D15F" w:rsidR="007978E0" w:rsidRPr="00283D20" w:rsidRDefault="007978E0" w:rsidP="00213D05">
      <w:pPr>
        <w:tabs>
          <w:tab w:val="left" w:pos="1710"/>
          <w:tab w:val="center" w:pos="4916"/>
        </w:tabs>
        <w:jc w:val="center"/>
        <w:rPr>
          <w:rFonts w:ascii="Arial" w:hAnsi="Arial" w:cs="Arial"/>
          <w:b/>
        </w:rPr>
      </w:pPr>
    </w:p>
    <w:p w14:paraId="7103465F" w14:textId="31476726" w:rsidR="00E30AB8" w:rsidRPr="00283D20" w:rsidRDefault="00AC448C" w:rsidP="00213D05">
      <w:pPr>
        <w:tabs>
          <w:tab w:val="left" w:pos="1710"/>
          <w:tab w:val="center" w:pos="4916"/>
        </w:tabs>
        <w:jc w:val="center"/>
        <w:rPr>
          <w:rFonts w:ascii="Arial" w:hAnsi="Arial" w:cs="Arial"/>
          <w:b/>
        </w:rPr>
      </w:pPr>
      <w:r w:rsidRPr="00283D20">
        <w:rPr>
          <w:rFonts w:ascii="Arial" w:hAnsi="Arial" w:cs="Arial"/>
          <w:b/>
        </w:rPr>
        <w:t>§ 1</w:t>
      </w:r>
      <w:r w:rsidR="00206C89" w:rsidRPr="00283D20">
        <w:rPr>
          <w:rFonts w:ascii="Arial" w:hAnsi="Arial" w:cs="Arial"/>
          <w:b/>
        </w:rPr>
        <w:t>5</w:t>
      </w:r>
    </w:p>
    <w:p w14:paraId="25AF8DA5" w14:textId="77777777" w:rsidR="00F878B3" w:rsidRPr="00283D20" w:rsidRDefault="00E30AB8" w:rsidP="00213D05">
      <w:pPr>
        <w:jc w:val="center"/>
        <w:rPr>
          <w:rFonts w:ascii="Arial" w:hAnsi="Arial" w:cs="Arial"/>
          <w:b/>
        </w:rPr>
      </w:pPr>
      <w:r w:rsidRPr="00283D20">
        <w:rPr>
          <w:rFonts w:ascii="Arial" w:hAnsi="Arial" w:cs="Arial"/>
          <w:b/>
        </w:rPr>
        <w:t>Poufność informacji</w:t>
      </w:r>
    </w:p>
    <w:p w14:paraId="5AD9B268" w14:textId="53C462B0" w:rsidR="00E30AB8" w:rsidRPr="00283D20" w:rsidRDefault="00E30AB8" w:rsidP="00213D05">
      <w:pPr>
        <w:numPr>
          <w:ilvl w:val="0"/>
          <w:numId w:val="14"/>
        </w:numPr>
        <w:tabs>
          <w:tab w:val="num" w:pos="567"/>
        </w:tabs>
        <w:ind w:left="567" w:hanging="567"/>
        <w:jc w:val="both"/>
        <w:rPr>
          <w:rFonts w:ascii="Arial" w:hAnsi="Arial" w:cs="Arial"/>
        </w:rPr>
      </w:pPr>
      <w:r w:rsidRPr="00283D20">
        <w:rPr>
          <w:rFonts w:ascii="Arial" w:hAnsi="Arial" w:cs="Arial"/>
        </w:rPr>
        <w:t>Wykonawca zobowiązany jest do zachowania w tajemnicy wszelkich infor</w:t>
      </w:r>
      <w:r w:rsidR="003C257C" w:rsidRPr="00283D20">
        <w:rPr>
          <w:rFonts w:ascii="Arial" w:hAnsi="Arial" w:cs="Arial"/>
        </w:rPr>
        <w:t xml:space="preserve">macji, jakie uzyska w związku z </w:t>
      </w:r>
      <w:r w:rsidRPr="00283D20">
        <w:rPr>
          <w:rFonts w:ascii="Arial" w:hAnsi="Arial" w:cs="Arial"/>
        </w:rPr>
        <w:t xml:space="preserve">wykonywaniem niniejszej </w:t>
      </w:r>
      <w:r w:rsidR="00FC49E3" w:rsidRPr="00283D20">
        <w:rPr>
          <w:rFonts w:ascii="Arial" w:hAnsi="Arial" w:cs="Arial"/>
        </w:rPr>
        <w:t>Umowy</w:t>
      </w:r>
      <w:r w:rsidRPr="00283D20">
        <w:rPr>
          <w:rFonts w:ascii="Arial" w:hAnsi="Arial" w:cs="Arial"/>
        </w:rPr>
        <w:t xml:space="preserve">, </w:t>
      </w:r>
      <w:r w:rsidR="003E438C" w:rsidRPr="00283D20">
        <w:rPr>
          <w:rFonts w:ascii="Arial" w:hAnsi="Arial" w:cs="Arial"/>
        </w:rPr>
        <w:br/>
      </w:r>
      <w:r w:rsidRPr="00283D20">
        <w:rPr>
          <w:rFonts w:ascii="Arial" w:hAnsi="Arial" w:cs="Arial"/>
        </w:rPr>
        <w:t>a także do zapewni</w:t>
      </w:r>
      <w:r w:rsidR="003C257C" w:rsidRPr="00283D20">
        <w:rPr>
          <w:rFonts w:ascii="Arial" w:hAnsi="Arial" w:cs="Arial"/>
        </w:rPr>
        <w:t xml:space="preserve">enia przestrzegania przepisów o </w:t>
      </w:r>
      <w:r w:rsidRPr="00283D20">
        <w:rPr>
          <w:rFonts w:ascii="Arial" w:hAnsi="Arial" w:cs="Arial"/>
        </w:rPr>
        <w:t>ochronie informacji niejawnych zgo</w:t>
      </w:r>
      <w:r w:rsidR="003C257C" w:rsidRPr="00283D20">
        <w:rPr>
          <w:rFonts w:ascii="Arial" w:hAnsi="Arial" w:cs="Arial"/>
        </w:rPr>
        <w:t>dnie z ustawą</w:t>
      </w:r>
      <w:r w:rsidR="006C425A" w:rsidRPr="00283D20">
        <w:rPr>
          <w:rFonts w:ascii="Arial" w:hAnsi="Arial" w:cs="Arial"/>
        </w:rPr>
        <w:t xml:space="preserve"> </w:t>
      </w:r>
      <w:r w:rsidRPr="00283D20">
        <w:rPr>
          <w:rFonts w:ascii="Arial" w:hAnsi="Arial" w:cs="Arial"/>
        </w:rPr>
        <w:t>o ochronie</w:t>
      </w:r>
      <w:r w:rsidR="003C257C" w:rsidRPr="00283D20">
        <w:rPr>
          <w:rFonts w:ascii="Arial" w:hAnsi="Arial" w:cs="Arial"/>
        </w:rPr>
        <w:t xml:space="preserve"> informacji niejawnych z dnia </w:t>
      </w:r>
      <w:r w:rsidR="003E438C" w:rsidRPr="00283D20">
        <w:rPr>
          <w:rFonts w:ascii="Arial" w:hAnsi="Arial" w:cs="Arial"/>
        </w:rPr>
        <w:br/>
      </w:r>
      <w:r w:rsidR="003C257C" w:rsidRPr="00283D20">
        <w:rPr>
          <w:rFonts w:ascii="Arial" w:hAnsi="Arial" w:cs="Arial"/>
        </w:rPr>
        <w:t xml:space="preserve">5 </w:t>
      </w:r>
      <w:r w:rsidRPr="00283D20">
        <w:rPr>
          <w:rFonts w:ascii="Arial" w:hAnsi="Arial" w:cs="Arial"/>
        </w:rPr>
        <w:t>sierpnia</w:t>
      </w:r>
      <w:r w:rsidR="006C425A" w:rsidRPr="00283D20">
        <w:rPr>
          <w:rFonts w:ascii="Arial" w:hAnsi="Arial" w:cs="Arial"/>
        </w:rPr>
        <w:t xml:space="preserve"> 2010 r.</w:t>
      </w:r>
      <w:r w:rsidRPr="00283D20">
        <w:rPr>
          <w:rFonts w:ascii="Arial" w:hAnsi="Arial" w:cs="Arial"/>
        </w:rPr>
        <w:t>, innymi obowiązującymi przepisami oraz do bezwzględnego stosowania się do poleceń wydawanych w tym zakresie przez uprawnione organy.</w:t>
      </w:r>
    </w:p>
    <w:p w14:paraId="7BB34D3E" w14:textId="5E584B4A" w:rsidR="00BB37C6" w:rsidRPr="00283D20" w:rsidRDefault="00BB37C6" w:rsidP="00213D05">
      <w:pPr>
        <w:pStyle w:val="Akapitzlist"/>
        <w:numPr>
          <w:ilvl w:val="0"/>
          <w:numId w:val="14"/>
        </w:numPr>
        <w:spacing w:before="120" w:after="120"/>
        <w:jc w:val="both"/>
        <w:rPr>
          <w:rFonts w:ascii="Arial" w:hAnsi="Arial" w:cs="Arial"/>
        </w:rPr>
      </w:pPr>
      <w:r w:rsidRPr="00283D20">
        <w:rPr>
          <w:rFonts w:ascii="Arial" w:hAnsi="Arial" w:cs="Arial"/>
        </w:rPr>
        <w:lastRenderedPageBreak/>
        <w:t>Osoby biorące udział w realizacji zamówienia muszą posiadać obywatelstwo polskie. W przypadku braku polskiego obywatelstwa muszą posiadać pozwolenie jednorazowe uprawniające do wstępu obcokrajowców na teren chronionego obiektu wojskowego zgodnie z Decyzją Nr 107/MON Ministra Obrony Narodowej z dnia 18 sierpnia 2021 r. w sprawie organizowania współpracy międzynarodowej w resorcie obrony narodowej.</w:t>
      </w:r>
    </w:p>
    <w:p w14:paraId="28A741DB" w14:textId="77777777" w:rsidR="00BB37C6" w:rsidRPr="00283D20" w:rsidRDefault="00BB37C6" w:rsidP="00213D05">
      <w:pPr>
        <w:spacing w:after="120"/>
        <w:ind w:left="567" w:firstLine="567"/>
        <w:jc w:val="both"/>
        <w:rPr>
          <w:rFonts w:ascii="Arial" w:hAnsi="Arial" w:cs="Arial"/>
        </w:rPr>
      </w:pPr>
      <w:r w:rsidRPr="00283D20">
        <w:rPr>
          <w:rFonts w:ascii="Arial" w:hAnsi="Arial" w:cs="Arial"/>
        </w:rPr>
        <w:t>Brak zgody w formie pozwolenia jednorazowego skutkował będzie nie wpuszczeniem na teren chronionego obiektu wojskowego ww. osób, przy czym nie może to być traktowane jako utrudnienie realizacji zamówienia przez zamawiającego.</w:t>
      </w:r>
    </w:p>
    <w:p w14:paraId="33962BA0" w14:textId="11CD532F" w:rsidR="00BB37C6" w:rsidRPr="00283D20" w:rsidRDefault="00BB37C6" w:rsidP="00213D05">
      <w:pPr>
        <w:spacing w:before="120"/>
        <w:ind w:left="567" w:firstLine="709"/>
        <w:jc w:val="both"/>
        <w:rPr>
          <w:rFonts w:ascii="Arial" w:hAnsi="Arial" w:cs="Arial"/>
        </w:rPr>
      </w:pPr>
      <w:r w:rsidRPr="00283D20">
        <w:rPr>
          <w:rFonts w:ascii="Arial" w:hAnsi="Arial" w:cs="Arial"/>
        </w:rPr>
        <w:t xml:space="preserve">W związku z realizacją zadania Wykonawca będzie zobligowany do przesłania do Zamawiającego z wyprzedzeniem, wniosku o wydanie przepustek na wejście i wjazd pracowników realizujących umowę. </w:t>
      </w:r>
      <w:r w:rsidR="003E438C" w:rsidRPr="00283D20">
        <w:rPr>
          <w:rFonts w:ascii="Arial" w:hAnsi="Arial" w:cs="Arial"/>
        </w:rPr>
        <w:br/>
      </w:r>
      <w:r w:rsidRPr="00283D20">
        <w:rPr>
          <w:rFonts w:ascii="Arial" w:hAnsi="Arial" w:cs="Arial"/>
        </w:rPr>
        <w:t>W zależności od rodzaju przepustek wniosek może  </w:t>
      </w:r>
      <w:r w:rsidRPr="00283D20">
        <w:rPr>
          <w:rFonts w:ascii="Arial" w:hAnsi="Arial" w:cs="Arial"/>
        </w:rPr>
        <w:br/>
        <w:t xml:space="preserve">uwzględniać następujące dane: </w:t>
      </w:r>
    </w:p>
    <w:p w14:paraId="23147464" w14:textId="437CC683" w:rsidR="00BB37C6" w:rsidRPr="00283D20" w:rsidRDefault="00BB37C6" w:rsidP="00213D05">
      <w:pPr>
        <w:pStyle w:val="Akapitzlist"/>
        <w:ind w:left="502"/>
        <w:jc w:val="both"/>
        <w:rPr>
          <w:rFonts w:ascii="Arial" w:hAnsi="Arial" w:cs="Arial"/>
        </w:rPr>
      </w:pPr>
      <w:r w:rsidRPr="00283D20">
        <w:rPr>
          <w:rFonts w:ascii="Arial" w:hAnsi="Arial" w:cs="Arial"/>
        </w:rPr>
        <w:t>- imienny wykaz osób biorących udział w wykonaniu usługi wraz z numerami dowodów osobistych, numerem PESEL, wskazaniem stanowiska oraz adresem zamieszkania;</w:t>
      </w:r>
    </w:p>
    <w:p w14:paraId="62C1DCF1" w14:textId="66ED04D4" w:rsidR="00BB37C6" w:rsidRPr="00283D20" w:rsidRDefault="00BB37C6" w:rsidP="00213D05">
      <w:pPr>
        <w:pStyle w:val="Akapitzlist"/>
        <w:spacing w:after="120"/>
        <w:ind w:left="502"/>
        <w:jc w:val="both"/>
        <w:rPr>
          <w:rFonts w:ascii="Arial" w:hAnsi="Arial" w:cs="Arial"/>
        </w:rPr>
      </w:pPr>
      <w:r w:rsidRPr="00283D20">
        <w:rPr>
          <w:rFonts w:ascii="Arial" w:hAnsi="Arial" w:cs="Arial"/>
        </w:rPr>
        <w:t>- markę, typ oraz nr rejestracyjny pojazdów niezbędnych do wykonania usługi;</w:t>
      </w:r>
    </w:p>
    <w:p w14:paraId="424607BB" w14:textId="2D35A6B9" w:rsidR="00BB37C6" w:rsidRPr="00283D20" w:rsidRDefault="00BB37C6" w:rsidP="00213D05">
      <w:pPr>
        <w:pStyle w:val="Akapitzlist"/>
        <w:spacing w:after="120"/>
        <w:ind w:left="502"/>
        <w:jc w:val="both"/>
        <w:rPr>
          <w:rFonts w:ascii="Arial" w:hAnsi="Arial" w:cs="Arial"/>
        </w:rPr>
      </w:pPr>
      <w:r w:rsidRPr="00283D20">
        <w:rPr>
          <w:rFonts w:ascii="Arial" w:hAnsi="Arial" w:cs="Arial"/>
        </w:rPr>
        <w:t>- cel wejścia z numerem umowy.</w:t>
      </w:r>
    </w:p>
    <w:p w14:paraId="13A36648" w14:textId="77777777" w:rsidR="00BB37C6" w:rsidRPr="00283D20" w:rsidRDefault="00BB37C6" w:rsidP="00213D05">
      <w:pPr>
        <w:spacing w:after="120"/>
        <w:ind w:left="567" w:firstLine="709"/>
        <w:jc w:val="both"/>
        <w:rPr>
          <w:rFonts w:ascii="Arial" w:hAnsi="Arial" w:cs="Arial"/>
        </w:rPr>
      </w:pPr>
      <w:r w:rsidRPr="00283D20">
        <w:rPr>
          <w:rFonts w:ascii="Arial" w:hAnsi="Arial" w:cs="Arial"/>
        </w:rPr>
        <w:t>Pracownicy wykonawcy mają prawo do przebywania jedynie w rejonie wykonywania prac związanych z realizacją zamówienia, dostęp do innych pomieszczeń obiektu, do których jest on konieczny w związku z wykonaniem przedmiotu umowy każdorazowo musi być uzgodniony z zamawiającym (osobą odpowiedzialną za nadzór nad realizacją zamówienia ze strony zamawiającego).</w:t>
      </w:r>
    </w:p>
    <w:p w14:paraId="07EFECEB" w14:textId="45A4FC89" w:rsidR="00BB37C6" w:rsidRPr="00283D20" w:rsidRDefault="00BB37C6" w:rsidP="00213D05">
      <w:pPr>
        <w:tabs>
          <w:tab w:val="num" w:pos="567"/>
        </w:tabs>
        <w:ind w:left="502"/>
        <w:jc w:val="both"/>
        <w:rPr>
          <w:rFonts w:ascii="Arial" w:hAnsi="Arial" w:cs="Arial"/>
        </w:rPr>
      </w:pPr>
      <w:r w:rsidRPr="00283D20">
        <w:rPr>
          <w:rFonts w:ascii="Arial" w:hAnsi="Arial" w:cs="Arial"/>
        </w:rPr>
        <w:t>Wykonawca zobowiązuje się do przestrzegania przez osoby realizujące zamówienie oraz podwykonawców, którym zleci prace zasad używania urządzeń do przetwarzania obrazu i dźwięku zgodnie z Decyzją 77/MON Ministr</w:t>
      </w:r>
      <w:r w:rsidR="006547F7" w:rsidRPr="00283D20">
        <w:rPr>
          <w:rFonts w:ascii="Arial" w:hAnsi="Arial" w:cs="Arial"/>
        </w:rPr>
        <w:t xml:space="preserve">a Obrony Narodowej </w:t>
      </w:r>
      <w:r w:rsidRPr="00283D20">
        <w:rPr>
          <w:rFonts w:ascii="Arial" w:hAnsi="Arial" w:cs="Arial"/>
        </w:rPr>
        <w:t xml:space="preserve">z dnia 09 czerwca 2020 r. Użytkowanie na terenie kompleksu wojskowego urządzeń do przetwarzania obrazu i dźwięku oraz telefonów komórkowych wymaga zgody zamawiającego (osoby odpowiedzialnej za nadzór nad realizacją zamówienia </w:t>
      </w:r>
      <w:r w:rsidRPr="00283D20">
        <w:rPr>
          <w:rFonts w:ascii="Arial" w:hAnsi="Arial" w:cs="Arial"/>
        </w:rPr>
        <w:br/>
        <w:t>ze strony zamawiającego).</w:t>
      </w:r>
    </w:p>
    <w:p w14:paraId="6C9E13D9" w14:textId="77777777" w:rsidR="00E30AB8" w:rsidRPr="00283D20" w:rsidRDefault="00E30AB8" w:rsidP="00213D05">
      <w:pPr>
        <w:numPr>
          <w:ilvl w:val="0"/>
          <w:numId w:val="14"/>
        </w:numPr>
        <w:tabs>
          <w:tab w:val="num" w:pos="567"/>
        </w:tabs>
        <w:ind w:left="567" w:hanging="567"/>
        <w:jc w:val="both"/>
        <w:rPr>
          <w:rFonts w:ascii="Arial" w:hAnsi="Arial" w:cs="Arial"/>
        </w:rPr>
      </w:pPr>
      <w:r w:rsidRPr="00283D20">
        <w:rPr>
          <w:rFonts w:ascii="Arial" w:hAnsi="Arial" w:cs="Arial"/>
        </w:rPr>
        <w:t>Wykonawca jest zobowiązany do stosowania się do obowiązujących na terenie jednostki przepisów w zakresie wejścia i wjazdu do jednostki oraz parkowania pojazdów.</w:t>
      </w:r>
    </w:p>
    <w:p w14:paraId="076C6465" w14:textId="77777777" w:rsidR="00E30AB8" w:rsidRPr="00283D20" w:rsidRDefault="00E30AB8" w:rsidP="00213D05">
      <w:pPr>
        <w:numPr>
          <w:ilvl w:val="0"/>
          <w:numId w:val="14"/>
        </w:numPr>
        <w:tabs>
          <w:tab w:val="num" w:pos="567"/>
        </w:tabs>
        <w:ind w:left="567" w:hanging="567"/>
        <w:jc w:val="both"/>
        <w:rPr>
          <w:rFonts w:ascii="Arial" w:hAnsi="Arial" w:cs="Arial"/>
        </w:rPr>
      </w:pPr>
      <w:r w:rsidRPr="00283D20">
        <w:rPr>
          <w:rFonts w:ascii="Arial" w:hAnsi="Arial" w:cs="Arial"/>
        </w:rPr>
        <w:t xml:space="preserve">Przedmiot </w:t>
      </w:r>
      <w:r w:rsidR="00FC49E3" w:rsidRPr="00283D20">
        <w:rPr>
          <w:rFonts w:ascii="Arial" w:hAnsi="Arial" w:cs="Arial"/>
        </w:rPr>
        <w:t>Umowy</w:t>
      </w:r>
      <w:r w:rsidRPr="00283D20">
        <w:rPr>
          <w:rFonts w:ascii="Arial" w:hAnsi="Arial" w:cs="Arial"/>
        </w:rPr>
        <w:t xml:space="preserve">, wszelkie informacje oraz materiały uzyskane w czasie i po jego realizacji nie mogą być wykorzystane do żadnego rodzaju materiałów promocyjnych i czynności z tym związanych, w szczególności prezentacji </w:t>
      </w:r>
      <w:r w:rsidR="00C40CA3" w:rsidRPr="00283D20">
        <w:rPr>
          <w:rFonts w:ascii="Arial" w:hAnsi="Arial" w:cs="Arial"/>
        </w:rPr>
        <w:t xml:space="preserve">               </w:t>
      </w:r>
      <w:r w:rsidRPr="00283D20">
        <w:rPr>
          <w:rFonts w:ascii="Arial" w:hAnsi="Arial" w:cs="Arial"/>
        </w:rPr>
        <w:t>w środkach masowego przekazu, filmach, ulotkach, folderach itp.</w:t>
      </w:r>
    </w:p>
    <w:p w14:paraId="64543435" w14:textId="77777777" w:rsidR="00E30AB8" w:rsidRPr="00283D20" w:rsidRDefault="00E30AB8" w:rsidP="00213D05">
      <w:pPr>
        <w:numPr>
          <w:ilvl w:val="0"/>
          <w:numId w:val="14"/>
        </w:numPr>
        <w:tabs>
          <w:tab w:val="num" w:pos="567"/>
        </w:tabs>
        <w:ind w:left="567" w:hanging="567"/>
        <w:jc w:val="both"/>
        <w:rPr>
          <w:rFonts w:ascii="Arial" w:hAnsi="Arial" w:cs="Arial"/>
        </w:rPr>
      </w:pPr>
      <w:r w:rsidRPr="00283D20">
        <w:rPr>
          <w:rFonts w:ascii="Arial" w:hAnsi="Arial" w:cs="Arial"/>
        </w:rPr>
        <w:t xml:space="preserve">Wykonawca jest zobowiązany zapoznać się wewnętrznymi regulacjami obowiązującym na terenie </w:t>
      </w:r>
      <w:r w:rsidR="00AB7C09" w:rsidRPr="00283D20">
        <w:rPr>
          <w:rFonts w:ascii="Arial" w:hAnsi="Arial" w:cs="Arial"/>
        </w:rPr>
        <w:t>jednostki</w:t>
      </w:r>
      <w:r w:rsidRPr="00283D20">
        <w:rPr>
          <w:rFonts w:ascii="Arial" w:hAnsi="Arial" w:cs="Arial"/>
        </w:rPr>
        <w:t xml:space="preserve"> i ściśle ich przestrzegać. Dotyczy to </w:t>
      </w:r>
      <w:r w:rsidR="00C40CA3" w:rsidRPr="00283D20">
        <w:rPr>
          <w:rFonts w:ascii="Arial" w:hAnsi="Arial" w:cs="Arial"/>
        </w:rPr>
        <w:t xml:space="preserve">                   </w:t>
      </w:r>
      <w:r w:rsidRPr="00283D20">
        <w:rPr>
          <w:rFonts w:ascii="Arial" w:hAnsi="Arial" w:cs="Arial"/>
        </w:rPr>
        <w:t>w szczególności:</w:t>
      </w:r>
    </w:p>
    <w:p w14:paraId="0D63B3F7" w14:textId="77777777" w:rsidR="00E30AB8" w:rsidRPr="00283D20" w:rsidRDefault="00E30AB8" w:rsidP="00213D05">
      <w:pPr>
        <w:numPr>
          <w:ilvl w:val="3"/>
          <w:numId w:val="15"/>
        </w:numPr>
        <w:tabs>
          <w:tab w:val="clear" w:pos="3180"/>
        </w:tabs>
        <w:ind w:left="851" w:hanging="284"/>
        <w:jc w:val="both"/>
        <w:rPr>
          <w:rFonts w:ascii="Arial" w:hAnsi="Arial" w:cs="Arial"/>
        </w:rPr>
      </w:pPr>
      <w:r w:rsidRPr="00283D20">
        <w:rPr>
          <w:rFonts w:ascii="Arial" w:hAnsi="Arial" w:cs="Arial"/>
        </w:rPr>
        <w:t xml:space="preserve">przebywania pracowników Wykonawcy jedynie w miejscach wykonywania prac, dostęp do innych pomieszczeń obiektu, do których jest on konieczny do poprawnego wykonania przedmiotu </w:t>
      </w:r>
      <w:r w:rsidR="00FC49E3" w:rsidRPr="00283D20">
        <w:rPr>
          <w:rFonts w:ascii="Arial" w:hAnsi="Arial" w:cs="Arial"/>
        </w:rPr>
        <w:t>Umowy</w:t>
      </w:r>
      <w:r w:rsidRPr="00283D20">
        <w:rPr>
          <w:rFonts w:ascii="Arial" w:hAnsi="Arial" w:cs="Arial"/>
        </w:rPr>
        <w:t>, każdorazowo musi być uzgadniany z przedstawicielem pionu ochrony jednostki, na terenie której wykonywane są prace,</w:t>
      </w:r>
    </w:p>
    <w:p w14:paraId="44FBD4FC" w14:textId="77777777" w:rsidR="00E30AB8" w:rsidRPr="00283D20" w:rsidRDefault="00E30AB8" w:rsidP="00213D05">
      <w:pPr>
        <w:numPr>
          <w:ilvl w:val="3"/>
          <w:numId w:val="15"/>
        </w:numPr>
        <w:tabs>
          <w:tab w:val="clear" w:pos="3180"/>
        </w:tabs>
        <w:ind w:left="851" w:hanging="284"/>
        <w:jc w:val="both"/>
        <w:rPr>
          <w:rFonts w:ascii="Arial" w:hAnsi="Arial" w:cs="Arial"/>
        </w:rPr>
      </w:pPr>
      <w:r w:rsidRPr="00283D20">
        <w:rPr>
          <w:rFonts w:ascii="Arial" w:hAnsi="Arial" w:cs="Arial"/>
        </w:rPr>
        <w:lastRenderedPageBreak/>
        <w:t>uzyskania pozwolenia Dowódcy jednostki, na terenie której wykonywane są prace, na:</w:t>
      </w:r>
    </w:p>
    <w:p w14:paraId="0C26A19D" w14:textId="77777777" w:rsidR="00E30AB8" w:rsidRPr="00283D20" w:rsidRDefault="00E30AB8" w:rsidP="00213D05">
      <w:pPr>
        <w:numPr>
          <w:ilvl w:val="3"/>
          <w:numId w:val="15"/>
        </w:numPr>
        <w:tabs>
          <w:tab w:val="clear" w:pos="3180"/>
        </w:tabs>
        <w:ind w:left="851" w:hanging="284"/>
        <w:jc w:val="both"/>
        <w:rPr>
          <w:rFonts w:ascii="Arial" w:hAnsi="Arial" w:cs="Arial"/>
        </w:rPr>
      </w:pPr>
      <w:r w:rsidRPr="00283D20">
        <w:rPr>
          <w:rFonts w:ascii="Arial" w:hAnsi="Arial" w:cs="Arial"/>
        </w:rPr>
        <w:t>wnoszeni</w:t>
      </w:r>
      <w:r w:rsidR="00ED0377" w:rsidRPr="00283D20">
        <w:rPr>
          <w:rFonts w:ascii="Arial" w:hAnsi="Arial" w:cs="Arial"/>
        </w:rPr>
        <w:t>a</w:t>
      </w:r>
      <w:r w:rsidRPr="00283D20">
        <w:rPr>
          <w:rFonts w:ascii="Arial" w:hAnsi="Arial" w:cs="Arial"/>
        </w:rPr>
        <w:t xml:space="preserve"> na teren kompleksu (obiektu) sprzętu audiowizualnego oraz wszelkich urządzeń służących do rejestracji obrazu i dźwięku,</w:t>
      </w:r>
    </w:p>
    <w:p w14:paraId="4112C440" w14:textId="0796A238" w:rsidR="00146203" w:rsidRPr="00283D20" w:rsidRDefault="00E30AB8" w:rsidP="00213D05">
      <w:pPr>
        <w:numPr>
          <w:ilvl w:val="3"/>
          <w:numId w:val="15"/>
        </w:numPr>
        <w:tabs>
          <w:tab w:val="clear" w:pos="3180"/>
        </w:tabs>
        <w:ind w:left="851" w:hanging="284"/>
        <w:jc w:val="both"/>
        <w:rPr>
          <w:rFonts w:ascii="Arial" w:hAnsi="Arial" w:cs="Arial"/>
        </w:rPr>
      </w:pPr>
      <w:r w:rsidRPr="00283D20">
        <w:rPr>
          <w:rFonts w:ascii="Arial" w:hAnsi="Arial" w:cs="Arial"/>
        </w:rPr>
        <w:t>użytkowani</w:t>
      </w:r>
      <w:r w:rsidR="00ED0377" w:rsidRPr="00283D20">
        <w:rPr>
          <w:rFonts w:ascii="Arial" w:hAnsi="Arial" w:cs="Arial"/>
        </w:rPr>
        <w:t xml:space="preserve">a </w:t>
      </w:r>
      <w:r w:rsidRPr="00283D20">
        <w:rPr>
          <w:rFonts w:ascii="Arial" w:hAnsi="Arial" w:cs="Arial"/>
        </w:rPr>
        <w:t>w miejscu wykonywania prac telefonu komórkowego.</w:t>
      </w:r>
    </w:p>
    <w:p w14:paraId="1E0306CE" w14:textId="357E1C09" w:rsidR="004333E3" w:rsidRPr="00283D20" w:rsidRDefault="00623DC5" w:rsidP="00213D05">
      <w:pPr>
        <w:pStyle w:val="Akapitzlist"/>
        <w:overflowPunct w:val="0"/>
        <w:autoSpaceDE w:val="0"/>
        <w:autoSpaceDN w:val="0"/>
        <w:adjustRightInd w:val="0"/>
        <w:ind w:left="426" w:hanging="426"/>
        <w:jc w:val="both"/>
        <w:rPr>
          <w:rFonts w:ascii="Arial" w:hAnsi="Arial" w:cs="Arial"/>
        </w:rPr>
      </w:pPr>
      <w:r w:rsidRPr="00283D20">
        <w:rPr>
          <w:rFonts w:ascii="Arial" w:hAnsi="Arial" w:cs="Arial"/>
        </w:rPr>
        <w:t>5. Wykonawca w terminie 7 dni</w:t>
      </w:r>
      <w:r w:rsidR="00B23572" w:rsidRPr="00283D20">
        <w:rPr>
          <w:rFonts w:ascii="Arial" w:hAnsi="Arial" w:cs="Arial"/>
        </w:rPr>
        <w:t xml:space="preserve">, </w:t>
      </w:r>
      <w:r w:rsidRPr="00283D20">
        <w:rPr>
          <w:rFonts w:ascii="Arial" w:hAnsi="Arial" w:cs="Arial"/>
        </w:rPr>
        <w:t>złoży do Zamawiającego w formie pisemnej wniosek o zgodę na wejście osób. We wniosku wykonawca złoży wykaz osób oraz wykaz sprzętu przewidzianego do realizacji zamówienia.  W wykazie zawarte zostaną informacje: imię i nazwisko pracownika, nr dowodu osobistego oraz adres zamieszkani a w przypadku pojazdów i sprzętu: markę i model pojazdu lub sprzętu oraz nr rejestracyjny jeżeli występuje. Brak wniosku z żądanymi danymi będzie skutkował brakiem zezwolenia na wejście pracowników na teren kompleksu.</w:t>
      </w:r>
    </w:p>
    <w:p w14:paraId="1961F591" w14:textId="03BD321B" w:rsidR="00FD2213" w:rsidRPr="00283D20" w:rsidRDefault="00FD2213" w:rsidP="00213D05">
      <w:pPr>
        <w:rPr>
          <w:rFonts w:ascii="Arial" w:hAnsi="Arial" w:cs="Arial"/>
          <w:b/>
        </w:rPr>
      </w:pPr>
    </w:p>
    <w:p w14:paraId="508F6BA1" w14:textId="3888858D" w:rsidR="00AB7C09" w:rsidRPr="00283D20" w:rsidRDefault="001B1DA3" w:rsidP="00213D05">
      <w:pPr>
        <w:jc w:val="center"/>
        <w:rPr>
          <w:rFonts w:ascii="Arial" w:hAnsi="Arial" w:cs="Arial"/>
          <w:b/>
        </w:rPr>
      </w:pPr>
      <w:r w:rsidRPr="00283D20">
        <w:rPr>
          <w:rFonts w:ascii="Arial" w:hAnsi="Arial" w:cs="Arial"/>
          <w:b/>
        </w:rPr>
        <w:t>§</w:t>
      </w:r>
      <w:r w:rsidR="00AC448C" w:rsidRPr="00283D20">
        <w:rPr>
          <w:rFonts w:ascii="Arial" w:hAnsi="Arial" w:cs="Arial"/>
          <w:b/>
        </w:rPr>
        <w:t xml:space="preserve"> 1</w:t>
      </w:r>
      <w:r w:rsidR="00206C89" w:rsidRPr="00283D20">
        <w:rPr>
          <w:rFonts w:ascii="Arial" w:hAnsi="Arial" w:cs="Arial"/>
          <w:b/>
        </w:rPr>
        <w:t>6</w:t>
      </w:r>
    </w:p>
    <w:p w14:paraId="2920DA87" w14:textId="77777777" w:rsidR="00F878B3" w:rsidRPr="00283D20" w:rsidRDefault="006D566E" w:rsidP="00213D05">
      <w:pPr>
        <w:jc w:val="center"/>
        <w:rPr>
          <w:rFonts w:ascii="Arial" w:hAnsi="Arial" w:cs="Arial"/>
          <w:b/>
        </w:rPr>
      </w:pPr>
      <w:r w:rsidRPr="00283D20">
        <w:rPr>
          <w:rFonts w:ascii="Arial" w:hAnsi="Arial" w:cs="Arial"/>
          <w:b/>
        </w:rPr>
        <w:t xml:space="preserve">Odstąpienie od </w:t>
      </w:r>
      <w:r w:rsidR="00FC49E3" w:rsidRPr="00283D20">
        <w:rPr>
          <w:rFonts w:ascii="Arial" w:hAnsi="Arial" w:cs="Arial"/>
          <w:b/>
        </w:rPr>
        <w:t>Umowy</w:t>
      </w:r>
      <w:r w:rsidR="00BE155F" w:rsidRPr="00283D20">
        <w:rPr>
          <w:rFonts w:ascii="Arial" w:hAnsi="Arial" w:cs="Arial"/>
          <w:b/>
        </w:rPr>
        <w:t xml:space="preserve"> i rozwiązanie </w:t>
      </w:r>
      <w:r w:rsidR="00FC49E3" w:rsidRPr="00283D20">
        <w:rPr>
          <w:rFonts w:ascii="Arial" w:hAnsi="Arial" w:cs="Arial"/>
          <w:b/>
        </w:rPr>
        <w:t>Umowy</w:t>
      </w:r>
    </w:p>
    <w:p w14:paraId="6A1D725E" w14:textId="339D582E" w:rsidR="004333E3" w:rsidRPr="00283D20" w:rsidRDefault="00BA6CC3" w:rsidP="00213D05">
      <w:pPr>
        <w:ind w:left="284" w:hanging="284"/>
        <w:jc w:val="both"/>
        <w:rPr>
          <w:rFonts w:ascii="Arial" w:hAnsi="Arial" w:cs="Arial"/>
        </w:rPr>
      </w:pPr>
      <w:r w:rsidRPr="00283D20">
        <w:rPr>
          <w:rFonts w:ascii="Arial" w:hAnsi="Arial" w:cs="Arial"/>
        </w:rPr>
        <w:t>1.</w:t>
      </w:r>
      <w:r w:rsidR="004333E3" w:rsidRPr="00283D20">
        <w:rPr>
          <w:rFonts w:ascii="Arial" w:hAnsi="Arial" w:cs="Arial"/>
        </w:rPr>
        <w:t xml:space="preserve"> Strony ustalają, że oprócz przypadków wymienionych w Kodeksie cywilnym Zamawiającemu przysługuje prawo odstąpienia od Umowy</w:t>
      </w:r>
      <w:r w:rsidR="00992810">
        <w:rPr>
          <w:rFonts w:ascii="Arial" w:hAnsi="Arial" w:cs="Arial"/>
        </w:rPr>
        <w:t xml:space="preserve"> w całości lub części</w:t>
      </w:r>
      <w:r w:rsidR="004333E3" w:rsidRPr="00283D20">
        <w:rPr>
          <w:rFonts w:ascii="Arial" w:hAnsi="Arial" w:cs="Arial"/>
        </w:rPr>
        <w:t>:</w:t>
      </w:r>
    </w:p>
    <w:p w14:paraId="2010C5E4" w14:textId="5C37026C" w:rsidR="004333E3" w:rsidRPr="0046367F" w:rsidRDefault="00D03B10">
      <w:pPr>
        <w:pStyle w:val="Akapitzlist"/>
        <w:numPr>
          <w:ilvl w:val="0"/>
          <w:numId w:val="39"/>
        </w:numPr>
        <w:jc w:val="both"/>
        <w:rPr>
          <w:rFonts w:ascii="Arial" w:hAnsi="Arial" w:cs="Arial"/>
        </w:rPr>
        <w:pPrChange w:id="95" w:author="Jastrzębowska Marta" w:date="2025-01-14T14:02:00Z">
          <w:pPr>
            <w:pStyle w:val="Akapitzlist"/>
            <w:numPr>
              <w:numId w:val="47"/>
            </w:numPr>
            <w:ind w:hanging="360"/>
            <w:jc w:val="both"/>
          </w:pPr>
        </w:pPrChange>
      </w:pPr>
      <w:r w:rsidRPr="0046367F">
        <w:rPr>
          <w:rFonts w:ascii="Arial" w:hAnsi="Arial" w:cs="Arial"/>
        </w:rPr>
        <w:t xml:space="preserve">gdy </w:t>
      </w:r>
      <w:r w:rsidR="004333E3" w:rsidRPr="0046367F">
        <w:rPr>
          <w:rFonts w:ascii="Arial" w:hAnsi="Arial" w:cs="Arial"/>
        </w:rPr>
        <w:t>Wykonawca naruszy którekolwiek z postanowień Umowy,</w:t>
      </w:r>
      <w:r w:rsidR="00DC6670" w:rsidRPr="0046367F">
        <w:rPr>
          <w:rFonts w:ascii="Arial" w:hAnsi="Arial" w:cs="Arial"/>
        </w:rPr>
        <w:t xml:space="preserve"> </w:t>
      </w:r>
      <w:r w:rsidR="004333E3" w:rsidRPr="0046367F">
        <w:rPr>
          <w:rFonts w:ascii="Arial" w:hAnsi="Arial" w:cs="Arial"/>
        </w:rPr>
        <w:t>w szczególności  §</w:t>
      </w:r>
      <w:r w:rsidR="004333E3" w:rsidRPr="0046367F">
        <w:rPr>
          <w:rFonts w:ascii="Arial" w:hAnsi="Arial" w:cs="Arial"/>
          <w:b/>
        </w:rPr>
        <w:t xml:space="preserve"> </w:t>
      </w:r>
      <w:r w:rsidR="006C425A" w:rsidRPr="0046367F">
        <w:rPr>
          <w:rFonts w:ascii="Arial" w:hAnsi="Arial" w:cs="Arial"/>
        </w:rPr>
        <w:t>6 ust.16</w:t>
      </w:r>
      <w:r w:rsidR="006E40B2" w:rsidRPr="0046367F">
        <w:rPr>
          <w:rFonts w:ascii="Arial" w:hAnsi="Arial" w:cs="Arial"/>
        </w:rPr>
        <w:t xml:space="preserve"> lub </w:t>
      </w:r>
      <w:r w:rsidR="006C425A" w:rsidRPr="0046367F">
        <w:rPr>
          <w:rFonts w:ascii="Arial" w:hAnsi="Arial" w:cs="Arial"/>
        </w:rPr>
        <w:t>17</w:t>
      </w:r>
      <w:r w:rsidR="00D27DEA" w:rsidRPr="0046367F">
        <w:rPr>
          <w:rFonts w:ascii="Arial" w:hAnsi="Arial" w:cs="Arial"/>
        </w:rPr>
        <w:t>;</w:t>
      </w:r>
    </w:p>
    <w:p w14:paraId="4B5E83C0" w14:textId="0324818C" w:rsidR="004333E3" w:rsidRPr="0046367F" w:rsidRDefault="00BA6CC3">
      <w:pPr>
        <w:pStyle w:val="Akapitzlist"/>
        <w:numPr>
          <w:ilvl w:val="0"/>
          <w:numId w:val="39"/>
        </w:numPr>
        <w:jc w:val="both"/>
        <w:rPr>
          <w:rFonts w:ascii="Arial" w:hAnsi="Arial" w:cs="Arial"/>
        </w:rPr>
        <w:pPrChange w:id="96" w:author="Jastrzębowska Marta" w:date="2025-01-14T14:02:00Z">
          <w:pPr>
            <w:pStyle w:val="Akapitzlist"/>
            <w:numPr>
              <w:numId w:val="47"/>
            </w:numPr>
            <w:ind w:hanging="360"/>
            <w:jc w:val="both"/>
          </w:pPr>
        </w:pPrChange>
      </w:pPr>
      <w:r w:rsidRPr="0046367F">
        <w:rPr>
          <w:rFonts w:ascii="Arial" w:hAnsi="Arial" w:cs="Arial"/>
        </w:rPr>
        <w:t xml:space="preserve">w razie zaistnienia istotnej zmiany okoliczności powodującej, że wykonanie umowy nie leży w interesie publicznym, czego nie można było przewidzieć </w:t>
      </w:r>
      <w:r w:rsidR="006547F7" w:rsidRPr="0046367F">
        <w:rPr>
          <w:rFonts w:ascii="Arial" w:hAnsi="Arial" w:cs="Arial"/>
        </w:rPr>
        <w:br/>
      </w:r>
      <w:r w:rsidRPr="0046367F">
        <w:rPr>
          <w:rFonts w:ascii="Arial" w:hAnsi="Arial" w:cs="Arial"/>
        </w:rPr>
        <w:t xml:space="preserve">w chwili zawarcia umowy, lub dalsze wykonywanie umowy może zagrozić istotnemu interesowi bezpieczeństwa państwa lub bezpieczeństwu publicznemu </w:t>
      </w:r>
      <w:r w:rsidRPr="0046367F">
        <w:rPr>
          <w:rFonts w:ascii="Cambria Math" w:hAnsi="Cambria Math" w:cs="Cambria Math"/>
        </w:rPr>
        <w:t>‐</w:t>
      </w:r>
      <w:r w:rsidRPr="0046367F">
        <w:rPr>
          <w:rFonts w:ascii="Arial" w:hAnsi="Arial" w:cs="Arial"/>
        </w:rPr>
        <w:t xml:space="preserve"> w terminie 30 dni  od dnia powzięcia wiadomości o tych okolicznościach,</w:t>
      </w:r>
    </w:p>
    <w:p w14:paraId="4CCB45AC" w14:textId="77777777" w:rsidR="00E56CA1" w:rsidRDefault="00BA6CC3">
      <w:pPr>
        <w:pStyle w:val="Akapitzlist"/>
        <w:numPr>
          <w:ilvl w:val="0"/>
          <w:numId w:val="39"/>
        </w:numPr>
        <w:jc w:val="both"/>
        <w:rPr>
          <w:rFonts w:ascii="Arial" w:hAnsi="Arial" w:cs="Arial"/>
        </w:rPr>
        <w:pPrChange w:id="97" w:author="Jastrzębowska Marta" w:date="2025-01-14T14:02:00Z">
          <w:pPr>
            <w:pStyle w:val="Akapitzlist"/>
            <w:numPr>
              <w:numId w:val="47"/>
            </w:numPr>
            <w:ind w:hanging="360"/>
            <w:jc w:val="both"/>
          </w:pPr>
        </w:pPrChange>
      </w:pPr>
      <w:r w:rsidRPr="0046367F">
        <w:rPr>
          <w:rFonts w:ascii="Arial" w:hAnsi="Arial" w:cs="Arial"/>
        </w:rPr>
        <w:t xml:space="preserve">w przypadku niewykonania lub nienależytego wykonywania umowy lub rażącego naruszenia postanowień umowy przez Wykonawcę (tj. </w:t>
      </w:r>
      <w:r w:rsidR="006547F7" w:rsidRPr="0046367F">
        <w:rPr>
          <w:rFonts w:ascii="Arial" w:hAnsi="Arial" w:cs="Arial"/>
        </w:rPr>
        <w:br/>
      </w:r>
      <w:r w:rsidRPr="0046367F">
        <w:rPr>
          <w:rFonts w:ascii="Arial" w:hAnsi="Arial" w:cs="Arial"/>
        </w:rPr>
        <w:t>w przypadku, gdy Wykonawca przerwał realizację prac i przerwa trwa dłużej niż 7 dni pomimo wezwania do kontynuacji prac złożonego przez Zamawiającego na piśmie;</w:t>
      </w:r>
      <w:r w:rsidR="00D60F3E" w:rsidRPr="0046367F">
        <w:rPr>
          <w:rFonts w:ascii="Arial" w:hAnsi="Arial" w:cs="Arial"/>
        </w:rPr>
        <w:t xml:space="preserve"> </w:t>
      </w:r>
    </w:p>
    <w:p w14:paraId="0EBBB430" w14:textId="77777777" w:rsidR="00E56CA1" w:rsidRDefault="00BA6CC3">
      <w:pPr>
        <w:pStyle w:val="Akapitzlist"/>
        <w:numPr>
          <w:ilvl w:val="0"/>
          <w:numId w:val="39"/>
        </w:numPr>
        <w:jc w:val="both"/>
        <w:rPr>
          <w:rFonts w:ascii="Arial" w:hAnsi="Arial" w:cs="Arial"/>
        </w:rPr>
        <w:pPrChange w:id="98" w:author="Jastrzębowska Marta" w:date="2025-01-14T14:02:00Z">
          <w:pPr>
            <w:pStyle w:val="Akapitzlist"/>
            <w:numPr>
              <w:numId w:val="47"/>
            </w:numPr>
            <w:ind w:hanging="360"/>
            <w:jc w:val="both"/>
          </w:pPr>
        </w:pPrChange>
      </w:pPr>
      <w:r w:rsidRPr="0046367F">
        <w:rPr>
          <w:rFonts w:ascii="Arial" w:hAnsi="Arial" w:cs="Arial"/>
        </w:rPr>
        <w:t>w przypadku nierozpoczęcia przez Wykonawcę prac (z przyczyn leżących po stronie Wykonawcy) pomimo wezwania do podjęcia prac złożoneg</w:t>
      </w:r>
      <w:r w:rsidR="00D60F3E" w:rsidRPr="0046367F">
        <w:rPr>
          <w:rFonts w:ascii="Arial" w:hAnsi="Arial" w:cs="Arial"/>
        </w:rPr>
        <w:t>o przez Zamawiającego na piśmie</w:t>
      </w:r>
      <w:r w:rsidR="004333E3" w:rsidRPr="0046367F">
        <w:rPr>
          <w:rFonts w:ascii="Arial" w:hAnsi="Arial" w:cs="Arial"/>
        </w:rPr>
        <w:t xml:space="preserve"> o co najmniej 7 dni</w:t>
      </w:r>
      <w:r w:rsidRPr="0046367F">
        <w:rPr>
          <w:rFonts w:ascii="Arial" w:hAnsi="Arial" w:cs="Arial"/>
        </w:rPr>
        <w:t xml:space="preserve">; </w:t>
      </w:r>
    </w:p>
    <w:p w14:paraId="55B713FD" w14:textId="77777777" w:rsidR="00E56CA1" w:rsidRDefault="00BA6CC3">
      <w:pPr>
        <w:pStyle w:val="Akapitzlist"/>
        <w:numPr>
          <w:ilvl w:val="0"/>
          <w:numId w:val="39"/>
        </w:numPr>
        <w:jc w:val="both"/>
        <w:rPr>
          <w:rFonts w:ascii="Arial" w:hAnsi="Arial" w:cs="Arial"/>
        </w:rPr>
        <w:pPrChange w:id="99" w:author="Jastrzębowska Marta" w:date="2025-01-14T14:02:00Z">
          <w:pPr>
            <w:pStyle w:val="Akapitzlist"/>
            <w:numPr>
              <w:numId w:val="47"/>
            </w:numPr>
            <w:ind w:hanging="360"/>
            <w:jc w:val="both"/>
          </w:pPr>
        </w:pPrChange>
      </w:pPr>
      <w:r w:rsidRPr="0046367F">
        <w:rPr>
          <w:rFonts w:ascii="Arial" w:hAnsi="Arial" w:cs="Arial"/>
        </w:rPr>
        <w:t xml:space="preserve">w przypadku, gdy Wykonawca wykonuje roboty wadliwie, niezgodnie </w:t>
      </w:r>
      <w:r w:rsidR="006547F7" w:rsidRPr="0046367F">
        <w:rPr>
          <w:rFonts w:ascii="Arial" w:hAnsi="Arial" w:cs="Arial"/>
        </w:rPr>
        <w:br/>
      </w:r>
      <w:r w:rsidRPr="0046367F">
        <w:rPr>
          <w:rFonts w:ascii="Arial" w:hAnsi="Arial" w:cs="Arial"/>
        </w:rPr>
        <w:t>z umową lub stosuje materiały   niezgodne z wymaganiami</w:t>
      </w:r>
      <w:r w:rsidR="00D60F3E" w:rsidRPr="0046367F">
        <w:rPr>
          <w:rFonts w:ascii="Arial" w:hAnsi="Arial" w:cs="Arial"/>
        </w:rPr>
        <w:t>;</w:t>
      </w:r>
      <w:r w:rsidRPr="0046367F">
        <w:rPr>
          <w:rFonts w:ascii="Arial" w:hAnsi="Arial" w:cs="Arial"/>
        </w:rPr>
        <w:t xml:space="preserve"> </w:t>
      </w:r>
    </w:p>
    <w:p w14:paraId="2C78E993" w14:textId="77777777" w:rsidR="00E56CA1" w:rsidRDefault="00BA6CC3">
      <w:pPr>
        <w:pStyle w:val="Akapitzlist"/>
        <w:numPr>
          <w:ilvl w:val="0"/>
          <w:numId w:val="39"/>
        </w:numPr>
        <w:jc w:val="both"/>
        <w:rPr>
          <w:rFonts w:ascii="Arial" w:hAnsi="Arial" w:cs="Arial"/>
        </w:rPr>
        <w:pPrChange w:id="100" w:author="Jastrzębowska Marta" w:date="2025-01-14T14:02:00Z">
          <w:pPr>
            <w:pStyle w:val="Akapitzlist"/>
            <w:numPr>
              <w:numId w:val="47"/>
            </w:numPr>
            <w:ind w:hanging="360"/>
            <w:jc w:val="both"/>
          </w:pPr>
        </w:pPrChange>
      </w:pPr>
      <w:r w:rsidRPr="0046367F">
        <w:rPr>
          <w:rFonts w:ascii="Arial" w:hAnsi="Arial" w:cs="Arial"/>
        </w:rPr>
        <w:t>w przypadku wykonywania czynności kierownika budowy/kierowników robót przez inne osoby niż zaakceptowane przez Zamawiającego</w:t>
      </w:r>
      <w:r w:rsidR="00D60F3E" w:rsidRPr="0046367F">
        <w:rPr>
          <w:rFonts w:ascii="Arial" w:hAnsi="Arial" w:cs="Arial"/>
        </w:rPr>
        <w:t>;</w:t>
      </w:r>
      <w:r w:rsidRPr="0046367F">
        <w:rPr>
          <w:rFonts w:ascii="Arial" w:hAnsi="Arial" w:cs="Arial"/>
        </w:rPr>
        <w:t xml:space="preserve"> </w:t>
      </w:r>
    </w:p>
    <w:p w14:paraId="25C07C60" w14:textId="77777777" w:rsidR="00E56CA1" w:rsidRDefault="00BA6CC3">
      <w:pPr>
        <w:pStyle w:val="Akapitzlist"/>
        <w:numPr>
          <w:ilvl w:val="0"/>
          <w:numId w:val="39"/>
        </w:numPr>
        <w:jc w:val="both"/>
        <w:rPr>
          <w:rFonts w:ascii="Arial" w:hAnsi="Arial" w:cs="Arial"/>
        </w:rPr>
        <w:pPrChange w:id="101" w:author="Jastrzębowska Marta" w:date="2025-01-14T14:02:00Z">
          <w:pPr>
            <w:pStyle w:val="Akapitzlist"/>
            <w:numPr>
              <w:numId w:val="47"/>
            </w:numPr>
            <w:ind w:hanging="360"/>
            <w:jc w:val="both"/>
          </w:pPr>
        </w:pPrChange>
      </w:pPr>
      <w:r w:rsidRPr="0046367F">
        <w:rPr>
          <w:rFonts w:ascii="Arial" w:hAnsi="Arial" w:cs="Arial"/>
        </w:rPr>
        <w:t xml:space="preserve">w przypadku zlecenia wykonania części zamówienia podwykonawcy/dalszemu podwykonawcy bez zgody Zamawiającego lub z pominięciem procedury określonej w § </w:t>
      </w:r>
      <w:r w:rsidR="004333E3" w:rsidRPr="0046367F">
        <w:rPr>
          <w:rFonts w:ascii="Arial" w:hAnsi="Arial" w:cs="Arial"/>
        </w:rPr>
        <w:t>7</w:t>
      </w:r>
      <w:r w:rsidRPr="0046367F">
        <w:rPr>
          <w:rFonts w:ascii="Arial" w:hAnsi="Arial" w:cs="Arial"/>
        </w:rPr>
        <w:t xml:space="preserve"> umowy,</w:t>
      </w:r>
      <w:r w:rsidR="00D60F3E" w:rsidRPr="0046367F">
        <w:rPr>
          <w:rFonts w:ascii="Arial" w:hAnsi="Arial" w:cs="Arial"/>
        </w:rPr>
        <w:t xml:space="preserve"> </w:t>
      </w:r>
    </w:p>
    <w:p w14:paraId="29A47E2D" w14:textId="04768B67" w:rsidR="00D60F3E" w:rsidRPr="0046367F" w:rsidRDefault="00BA6CC3">
      <w:pPr>
        <w:pStyle w:val="Akapitzlist"/>
        <w:numPr>
          <w:ilvl w:val="0"/>
          <w:numId w:val="39"/>
        </w:numPr>
        <w:jc w:val="both"/>
        <w:rPr>
          <w:rFonts w:ascii="Arial" w:hAnsi="Arial" w:cs="Arial"/>
        </w:rPr>
        <w:pPrChange w:id="102" w:author="Jastrzębowska Marta" w:date="2025-01-14T14:02:00Z">
          <w:pPr>
            <w:pStyle w:val="Akapitzlist"/>
            <w:numPr>
              <w:numId w:val="47"/>
            </w:numPr>
            <w:ind w:hanging="360"/>
            <w:jc w:val="both"/>
          </w:pPr>
        </w:pPrChange>
      </w:pPr>
      <w:r w:rsidRPr="0046367F">
        <w:rPr>
          <w:rFonts w:ascii="Arial" w:hAnsi="Arial" w:cs="Arial"/>
        </w:rPr>
        <w:t>w</w:t>
      </w:r>
      <w:r w:rsidR="00D60F3E" w:rsidRPr="0046367F">
        <w:rPr>
          <w:rFonts w:ascii="Arial" w:hAnsi="Arial" w:cs="Arial"/>
        </w:rPr>
        <w:t xml:space="preserve"> </w:t>
      </w:r>
      <w:r w:rsidRPr="0046367F">
        <w:rPr>
          <w:rFonts w:ascii="Arial" w:hAnsi="Arial" w:cs="Arial"/>
        </w:rPr>
        <w:t>przypadku</w:t>
      </w:r>
      <w:r w:rsidR="00D60F3E" w:rsidRPr="0046367F">
        <w:rPr>
          <w:rFonts w:ascii="Arial" w:hAnsi="Arial" w:cs="Arial"/>
        </w:rPr>
        <w:t xml:space="preserve"> </w:t>
      </w:r>
      <w:r w:rsidRPr="0046367F">
        <w:rPr>
          <w:rFonts w:ascii="Arial" w:hAnsi="Arial" w:cs="Arial"/>
        </w:rPr>
        <w:t>konieczności</w:t>
      </w:r>
      <w:r w:rsidR="00D60F3E" w:rsidRPr="0046367F">
        <w:rPr>
          <w:rFonts w:ascii="Arial" w:hAnsi="Arial" w:cs="Arial"/>
        </w:rPr>
        <w:t xml:space="preserve"> </w:t>
      </w:r>
      <w:r w:rsidRPr="0046367F">
        <w:rPr>
          <w:rFonts w:ascii="Arial" w:hAnsi="Arial" w:cs="Arial"/>
        </w:rPr>
        <w:t>wielokrotnego</w:t>
      </w:r>
      <w:r w:rsidR="00D60F3E" w:rsidRPr="0046367F">
        <w:rPr>
          <w:rFonts w:ascii="Arial" w:hAnsi="Arial" w:cs="Arial"/>
        </w:rPr>
        <w:t xml:space="preserve"> </w:t>
      </w:r>
      <w:r w:rsidRPr="0046367F">
        <w:rPr>
          <w:rFonts w:ascii="Arial" w:hAnsi="Arial" w:cs="Arial"/>
        </w:rPr>
        <w:t>(co</w:t>
      </w:r>
      <w:r w:rsidR="00D60F3E" w:rsidRPr="0046367F">
        <w:rPr>
          <w:rFonts w:ascii="Arial" w:hAnsi="Arial" w:cs="Arial"/>
        </w:rPr>
        <w:t xml:space="preserve"> </w:t>
      </w:r>
      <w:r w:rsidRPr="0046367F">
        <w:rPr>
          <w:rFonts w:ascii="Arial" w:hAnsi="Arial" w:cs="Arial"/>
        </w:rPr>
        <w:t>najmniej</w:t>
      </w:r>
      <w:r w:rsidR="00D60F3E" w:rsidRPr="0046367F">
        <w:rPr>
          <w:rFonts w:ascii="Arial" w:hAnsi="Arial" w:cs="Arial"/>
        </w:rPr>
        <w:t xml:space="preserve"> </w:t>
      </w:r>
      <w:r w:rsidRPr="0046367F">
        <w:rPr>
          <w:rFonts w:ascii="Arial" w:hAnsi="Arial" w:cs="Arial"/>
        </w:rPr>
        <w:t>dwukrotnego)</w:t>
      </w:r>
      <w:r w:rsidR="00D60F3E" w:rsidRPr="0046367F">
        <w:rPr>
          <w:rFonts w:ascii="Arial" w:hAnsi="Arial" w:cs="Arial"/>
        </w:rPr>
        <w:t xml:space="preserve"> </w:t>
      </w:r>
      <w:r w:rsidRPr="0046367F">
        <w:rPr>
          <w:rFonts w:ascii="Arial" w:hAnsi="Arial" w:cs="Arial"/>
        </w:rPr>
        <w:t>dokonywania</w:t>
      </w:r>
      <w:r w:rsidR="00D60F3E" w:rsidRPr="0046367F">
        <w:rPr>
          <w:rFonts w:ascii="Arial" w:hAnsi="Arial" w:cs="Arial"/>
        </w:rPr>
        <w:t xml:space="preserve"> </w:t>
      </w:r>
      <w:r w:rsidRPr="0046367F">
        <w:rPr>
          <w:rFonts w:ascii="Arial" w:hAnsi="Arial" w:cs="Arial"/>
        </w:rPr>
        <w:t>bezpośredniej</w:t>
      </w:r>
      <w:r w:rsidR="00D60F3E" w:rsidRPr="0046367F">
        <w:rPr>
          <w:rFonts w:ascii="Arial" w:hAnsi="Arial" w:cs="Arial"/>
        </w:rPr>
        <w:t xml:space="preserve"> </w:t>
      </w:r>
      <w:r w:rsidRPr="0046367F">
        <w:rPr>
          <w:rFonts w:ascii="Arial" w:hAnsi="Arial" w:cs="Arial"/>
        </w:rPr>
        <w:t>zapłaty</w:t>
      </w:r>
      <w:r w:rsidR="00D60F3E" w:rsidRPr="0046367F">
        <w:rPr>
          <w:rFonts w:ascii="Arial" w:hAnsi="Arial" w:cs="Arial"/>
        </w:rPr>
        <w:t xml:space="preserve"> </w:t>
      </w:r>
      <w:r w:rsidRPr="0046367F">
        <w:rPr>
          <w:rFonts w:ascii="Arial" w:hAnsi="Arial" w:cs="Arial"/>
        </w:rPr>
        <w:t>podwykonawcy</w:t>
      </w:r>
      <w:r w:rsidR="00D60F3E" w:rsidRPr="0046367F">
        <w:rPr>
          <w:rFonts w:ascii="Arial" w:hAnsi="Arial" w:cs="Arial"/>
        </w:rPr>
        <w:t xml:space="preserve"> </w:t>
      </w:r>
      <w:r w:rsidRPr="0046367F">
        <w:rPr>
          <w:rFonts w:ascii="Arial" w:hAnsi="Arial" w:cs="Arial"/>
        </w:rPr>
        <w:t>lub</w:t>
      </w:r>
      <w:r w:rsidR="00D60F3E" w:rsidRPr="0046367F">
        <w:rPr>
          <w:rFonts w:ascii="Arial" w:hAnsi="Arial" w:cs="Arial"/>
        </w:rPr>
        <w:t xml:space="preserve"> </w:t>
      </w:r>
      <w:r w:rsidRPr="0046367F">
        <w:rPr>
          <w:rFonts w:ascii="Arial" w:hAnsi="Arial" w:cs="Arial"/>
        </w:rPr>
        <w:t>dalszemu</w:t>
      </w:r>
      <w:r w:rsidR="00D60F3E" w:rsidRPr="0046367F">
        <w:rPr>
          <w:rFonts w:ascii="Arial" w:hAnsi="Arial" w:cs="Arial"/>
        </w:rPr>
        <w:t xml:space="preserve"> </w:t>
      </w:r>
      <w:r w:rsidRPr="0046367F">
        <w:rPr>
          <w:rFonts w:ascii="Arial" w:hAnsi="Arial" w:cs="Arial"/>
        </w:rPr>
        <w:t>podwykonawcy,</w:t>
      </w:r>
      <w:r w:rsidR="00D60F3E" w:rsidRPr="0046367F">
        <w:rPr>
          <w:rFonts w:ascii="Arial" w:hAnsi="Arial" w:cs="Arial"/>
        </w:rPr>
        <w:t xml:space="preserve"> </w:t>
      </w:r>
      <w:r w:rsidRPr="0046367F">
        <w:rPr>
          <w:rFonts w:ascii="Arial" w:hAnsi="Arial" w:cs="Arial"/>
        </w:rPr>
        <w:t>o</w:t>
      </w:r>
      <w:r w:rsidR="00D60F3E" w:rsidRPr="0046367F">
        <w:rPr>
          <w:rFonts w:ascii="Arial" w:hAnsi="Arial" w:cs="Arial"/>
        </w:rPr>
        <w:t xml:space="preserve"> </w:t>
      </w:r>
      <w:r w:rsidRPr="0046367F">
        <w:rPr>
          <w:rFonts w:ascii="Arial" w:hAnsi="Arial" w:cs="Arial"/>
        </w:rPr>
        <w:t>których</w:t>
      </w:r>
      <w:r w:rsidR="00D60F3E" w:rsidRPr="0046367F">
        <w:rPr>
          <w:rFonts w:ascii="Arial" w:hAnsi="Arial" w:cs="Arial"/>
        </w:rPr>
        <w:t xml:space="preserve"> </w:t>
      </w:r>
      <w:r w:rsidRPr="0046367F">
        <w:rPr>
          <w:rFonts w:ascii="Arial" w:hAnsi="Arial" w:cs="Arial"/>
        </w:rPr>
        <w:t>mowa</w:t>
      </w:r>
      <w:r w:rsidR="00D60F3E" w:rsidRPr="0046367F">
        <w:rPr>
          <w:rFonts w:ascii="Arial" w:hAnsi="Arial" w:cs="Arial"/>
        </w:rPr>
        <w:t xml:space="preserve"> </w:t>
      </w:r>
      <w:r w:rsidRPr="0046367F">
        <w:rPr>
          <w:rFonts w:ascii="Arial" w:hAnsi="Arial" w:cs="Arial"/>
        </w:rPr>
        <w:t>w</w:t>
      </w:r>
      <w:r w:rsidR="00D60F3E" w:rsidRPr="0046367F">
        <w:rPr>
          <w:rFonts w:ascii="Arial" w:hAnsi="Arial" w:cs="Arial"/>
        </w:rPr>
        <w:t xml:space="preserve"> </w:t>
      </w:r>
      <w:r w:rsidRPr="0046367F">
        <w:rPr>
          <w:rFonts w:ascii="Arial" w:hAnsi="Arial" w:cs="Arial"/>
        </w:rPr>
        <w:t>§</w:t>
      </w:r>
      <w:r w:rsidR="00D60F3E" w:rsidRPr="0046367F">
        <w:rPr>
          <w:rFonts w:ascii="Arial" w:hAnsi="Arial" w:cs="Arial"/>
        </w:rPr>
        <w:t xml:space="preserve"> </w:t>
      </w:r>
      <w:r w:rsidR="004333E3" w:rsidRPr="0046367F">
        <w:rPr>
          <w:rFonts w:ascii="Arial" w:hAnsi="Arial" w:cs="Arial"/>
        </w:rPr>
        <w:t xml:space="preserve">7 </w:t>
      </w:r>
      <w:r w:rsidRPr="0046367F">
        <w:rPr>
          <w:rFonts w:ascii="Arial" w:hAnsi="Arial" w:cs="Arial"/>
        </w:rPr>
        <w:t>umowy</w:t>
      </w:r>
      <w:r w:rsidR="00D60F3E" w:rsidRPr="0046367F">
        <w:rPr>
          <w:rFonts w:ascii="Arial" w:hAnsi="Arial" w:cs="Arial"/>
        </w:rPr>
        <w:t xml:space="preserve"> </w:t>
      </w:r>
      <w:r w:rsidRPr="0046367F">
        <w:rPr>
          <w:rFonts w:ascii="Arial" w:hAnsi="Arial" w:cs="Arial"/>
        </w:rPr>
        <w:t>lub</w:t>
      </w:r>
      <w:r w:rsidR="00D60F3E" w:rsidRPr="0046367F">
        <w:rPr>
          <w:rFonts w:ascii="Arial" w:hAnsi="Arial" w:cs="Arial"/>
        </w:rPr>
        <w:t xml:space="preserve"> </w:t>
      </w:r>
      <w:r w:rsidRPr="0046367F">
        <w:rPr>
          <w:rFonts w:ascii="Arial" w:hAnsi="Arial" w:cs="Arial"/>
        </w:rPr>
        <w:t>konieczność dokonania</w:t>
      </w:r>
      <w:r w:rsidR="00D60F3E" w:rsidRPr="0046367F">
        <w:rPr>
          <w:rFonts w:ascii="Arial" w:hAnsi="Arial" w:cs="Arial"/>
        </w:rPr>
        <w:t xml:space="preserve"> </w:t>
      </w:r>
      <w:r w:rsidRPr="0046367F">
        <w:rPr>
          <w:rFonts w:ascii="Arial" w:hAnsi="Arial" w:cs="Arial"/>
        </w:rPr>
        <w:t>bezpośrednich</w:t>
      </w:r>
      <w:r w:rsidR="00D60F3E" w:rsidRPr="0046367F">
        <w:rPr>
          <w:rFonts w:ascii="Arial" w:hAnsi="Arial" w:cs="Arial"/>
        </w:rPr>
        <w:t xml:space="preserve"> </w:t>
      </w:r>
      <w:r w:rsidRPr="0046367F">
        <w:rPr>
          <w:rFonts w:ascii="Arial" w:hAnsi="Arial" w:cs="Arial"/>
        </w:rPr>
        <w:t>zapłat</w:t>
      </w:r>
      <w:r w:rsidR="00D60F3E" w:rsidRPr="0046367F">
        <w:rPr>
          <w:rFonts w:ascii="Arial" w:hAnsi="Arial" w:cs="Arial"/>
        </w:rPr>
        <w:t xml:space="preserve"> </w:t>
      </w:r>
      <w:r w:rsidRPr="0046367F">
        <w:rPr>
          <w:rFonts w:ascii="Arial" w:hAnsi="Arial" w:cs="Arial"/>
        </w:rPr>
        <w:t>na</w:t>
      </w:r>
      <w:r w:rsidR="00D60F3E" w:rsidRPr="0046367F">
        <w:rPr>
          <w:rFonts w:ascii="Arial" w:hAnsi="Arial" w:cs="Arial"/>
        </w:rPr>
        <w:t xml:space="preserve"> </w:t>
      </w:r>
      <w:r w:rsidRPr="0046367F">
        <w:rPr>
          <w:rFonts w:ascii="Arial" w:hAnsi="Arial" w:cs="Arial"/>
        </w:rPr>
        <w:t>sumę większą niż 5%</w:t>
      </w:r>
      <w:r w:rsidR="00D60F3E" w:rsidRPr="0046367F">
        <w:rPr>
          <w:rFonts w:ascii="Arial" w:hAnsi="Arial" w:cs="Arial"/>
        </w:rPr>
        <w:t xml:space="preserve"> </w:t>
      </w:r>
      <w:r w:rsidRPr="0046367F">
        <w:rPr>
          <w:rFonts w:ascii="Arial" w:hAnsi="Arial" w:cs="Arial"/>
        </w:rPr>
        <w:t>wartości</w:t>
      </w:r>
      <w:r w:rsidR="00D60F3E" w:rsidRPr="0046367F">
        <w:rPr>
          <w:rFonts w:ascii="Arial" w:hAnsi="Arial" w:cs="Arial"/>
        </w:rPr>
        <w:t xml:space="preserve"> </w:t>
      </w:r>
      <w:r w:rsidRPr="0046367F">
        <w:rPr>
          <w:rFonts w:ascii="Arial" w:hAnsi="Arial" w:cs="Arial"/>
        </w:rPr>
        <w:t>niniejszej</w:t>
      </w:r>
      <w:r w:rsidR="00D60F3E" w:rsidRPr="0046367F">
        <w:rPr>
          <w:rFonts w:ascii="Arial" w:hAnsi="Arial" w:cs="Arial"/>
        </w:rPr>
        <w:t xml:space="preserve"> </w:t>
      </w:r>
      <w:r w:rsidRPr="0046367F">
        <w:rPr>
          <w:rFonts w:ascii="Arial" w:hAnsi="Arial" w:cs="Arial"/>
        </w:rPr>
        <w:t>umowy</w:t>
      </w:r>
      <w:r w:rsidR="00D60F3E" w:rsidRPr="0046367F">
        <w:rPr>
          <w:rFonts w:ascii="Arial" w:hAnsi="Arial" w:cs="Arial"/>
        </w:rPr>
        <w:t xml:space="preserve"> </w:t>
      </w:r>
    </w:p>
    <w:p w14:paraId="5CD54E8E" w14:textId="77777777" w:rsidR="00D60F3E" w:rsidRPr="00283D20" w:rsidRDefault="00BA6CC3" w:rsidP="00213D05">
      <w:pPr>
        <w:ind w:left="567"/>
        <w:jc w:val="both"/>
        <w:rPr>
          <w:rFonts w:ascii="Arial" w:hAnsi="Arial" w:cs="Arial"/>
        </w:rPr>
      </w:pPr>
      <w:r w:rsidRPr="00283D20">
        <w:rPr>
          <w:rFonts w:ascii="Arial" w:hAnsi="Arial" w:cs="Arial"/>
        </w:rPr>
        <w:t>–</w:t>
      </w:r>
      <w:r w:rsidR="00D60F3E" w:rsidRPr="00283D20">
        <w:rPr>
          <w:rFonts w:ascii="Arial" w:hAnsi="Arial" w:cs="Arial"/>
        </w:rPr>
        <w:t xml:space="preserve"> </w:t>
      </w:r>
      <w:r w:rsidRPr="00283D20">
        <w:rPr>
          <w:rFonts w:ascii="Arial" w:hAnsi="Arial" w:cs="Arial"/>
        </w:rPr>
        <w:t>po</w:t>
      </w:r>
      <w:r w:rsidR="00D60F3E" w:rsidRPr="00283D20">
        <w:rPr>
          <w:rFonts w:ascii="Arial" w:hAnsi="Arial" w:cs="Arial"/>
        </w:rPr>
        <w:t xml:space="preserve"> </w:t>
      </w:r>
      <w:r w:rsidRPr="00283D20">
        <w:rPr>
          <w:rFonts w:ascii="Arial" w:hAnsi="Arial" w:cs="Arial"/>
        </w:rPr>
        <w:t>uprzednim</w:t>
      </w:r>
      <w:r w:rsidR="00D60F3E" w:rsidRPr="00283D20">
        <w:rPr>
          <w:rFonts w:ascii="Arial" w:hAnsi="Arial" w:cs="Arial"/>
        </w:rPr>
        <w:t xml:space="preserve"> </w:t>
      </w:r>
      <w:r w:rsidRPr="00283D20">
        <w:rPr>
          <w:rFonts w:ascii="Arial" w:hAnsi="Arial" w:cs="Arial"/>
        </w:rPr>
        <w:t>wezwaniu</w:t>
      </w:r>
      <w:r w:rsidR="00D60F3E" w:rsidRPr="00283D20">
        <w:rPr>
          <w:rFonts w:ascii="Arial" w:hAnsi="Arial" w:cs="Arial"/>
        </w:rPr>
        <w:t xml:space="preserve"> </w:t>
      </w:r>
      <w:r w:rsidRPr="00283D20">
        <w:rPr>
          <w:rFonts w:ascii="Arial" w:hAnsi="Arial" w:cs="Arial"/>
        </w:rPr>
        <w:t>Wykonawcy</w:t>
      </w:r>
      <w:r w:rsidR="00D60F3E" w:rsidRPr="00283D20">
        <w:rPr>
          <w:rFonts w:ascii="Arial" w:hAnsi="Arial" w:cs="Arial"/>
        </w:rPr>
        <w:t xml:space="preserve"> </w:t>
      </w:r>
      <w:r w:rsidRPr="00283D20">
        <w:rPr>
          <w:rFonts w:ascii="Arial" w:hAnsi="Arial" w:cs="Arial"/>
        </w:rPr>
        <w:t>do</w:t>
      </w:r>
      <w:r w:rsidR="00D60F3E" w:rsidRPr="00283D20">
        <w:rPr>
          <w:rFonts w:ascii="Arial" w:hAnsi="Arial" w:cs="Arial"/>
        </w:rPr>
        <w:t xml:space="preserve">  </w:t>
      </w:r>
      <w:r w:rsidRPr="00283D20">
        <w:rPr>
          <w:rFonts w:ascii="Arial" w:hAnsi="Arial" w:cs="Arial"/>
        </w:rPr>
        <w:t>należytego</w:t>
      </w:r>
      <w:r w:rsidR="00D60F3E" w:rsidRPr="00283D20">
        <w:rPr>
          <w:rFonts w:ascii="Arial" w:hAnsi="Arial" w:cs="Arial"/>
        </w:rPr>
        <w:t xml:space="preserve"> </w:t>
      </w:r>
      <w:r w:rsidRPr="00283D20">
        <w:rPr>
          <w:rFonts w:ascii="Arial" w:hAnsi="Arial" w:cs="Arial"/>
        </w:rPr>
        <w:t>wykonywania</w:t>
      </w:r>
      <w:r w:rsidR="00D60F3E" w:rsidRPr="00283D20">
        <w:rPr>
          <w:rFonts w:ascii="Arial" w:hAnsi="Arial" w:cs="Arial"/>
        </w:rPr>
        <w:t xml:space="preserve"> </w:t>
      </w:r>
      <w:r w:rsidRPr="00283D20">
        <w:rPr>
          <w:rFonts w:ascii="Arial" w:hAnsi="Arial" w:cs="Arial"/>
        </w:rPr>
        <w:t>umowy.</w:t>
      </w:r>
    </w:p>
    <w:p w14:paraId="1B5AF365" w14:textId="77777777" w:rsidR="00D60F3E" w:rsidRPr="00283D20" w:rsidRDefault="00BA6CC3" w:rsidP="00213D05">
      <w:pPr>
        <w:ind w:left="284"/>
        <w:jc w:val="both"/>
        <w:rPr>
          <w:rFonts w:ascii="Arial" w:hAnsi="Arial" w:cs="Arial"/>
        </w:rPr>
      </w:pPr>
      <w:r w:rsidRPr="00283D20">
        <w:rPr>
          <w:rFonts w:ascii="Arial" w:hAnsi="Arial" w:cs="Arial"/>
        </w:rPr>
        <w:t>W</w:t>
      </w:r>
      <w:r w:rsidR="00D60F3E" w:rsidRPr="00283D20">
        <w:rPr>
          <w:rFonts w:ascii="Arial" w:hAnsi="Arial" w:cs="Arial"/>
        </w:rPr>
        <w:t xml:space="preserve"> </w:t>
      </w:r>
      <w:r w:rsidRPr="00283D20">
        <w:rPr>
          <w:rFonts w:ascii="Arial" w:hAnsi="Arial" w:cs="Arial"/>
        </w:rPr>
        <w:t>takim</w:t>
      </w:r>
      <w:r w:rsidR="00D60F3E" w:rsidRPr="00283D20">
        <w:rPr>
          <w:rFonts w:ascii="Arial" w:hAnsi="Arial" w:cs="Arial"/>
        </w:rPr>
        <w:t xml:space="preserve"> </w:t>
      </w:r>
      <w:r w:rsidRPr="00283D20">
        <w:rPr>
          <w:rFonts w:ascii="Arial" w:hAnsi="Arial" w:cs="Arial"/>
        </w:rPr>
        <w:t>przypadku</w:t>
      </w:r>
      <w:r w:rsidR="00D60F3E" w:rsidRPr="00283D20">
        <w:rPr>
          <w:rFonts w:ascii="Arial" w:hAnsi="Arial" w:cs="Arial"/>
        </w:rPr>
        <w:t xml:space="preserve"> </w:t>
      </w:r>
      <w:r w:rsidRPr="00283D20">
        <w:rPr>
          <w:rFonts w:ascii="Arial" w:hAnsi="Arial" w:cs="Arial"/>
        </w:rPr>
        <w:t>odstąpienie</w:t>
      </w:r>
      <w:r w:rsidR="00D60F3E" w:rsidRPr="00283D20">
        <w:rPr>
          <w:rFonts w:ascii="Arial" w:hAnsi="Arial" w:cs="Arial"/>
        </w:rPr>
        <w:t xml:space="preserve"> </w:t>
      </w:r>
      <w:r w:rsidRPr="00283D20">
        <w:rPr>
          <w:rFonts w:ascii="Arial" w:hAnsi="Arial" w:cs="Arial"/>
        </w:rPr>
        <w:t>od</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w:t>
      </w:r>
      <w:r w:rsidRPr="00283D20">
        <w:rPr>
          <w:rFonts w:ascii="Arial" w:hAnsi="Arial" w:cs="Arial"/>
        </w:rPr>
        <w:t>nie</w:t>
      </w:r>
      <w:r w:rsidR="00D60F3E" w:rsidRPr="00283D20">
        <w:rPr>
          <w:rFonts w:ascii="Arial" w:hAnsi="Arial" w:cs="Arial"/>
        </w:rPr>
        <w:t xml:space="preserve"> </w:t>
      </w:r>
      <w:r w:rsidRPr="00283D20">
        <w:rPr>
          <w:rFonts w:ascii="Arial" w:hAnsi="Arial" w:cs="Arial"/>
        </w:rPr>
        <w:t>powoduje</w:t>
      </w:r>
      <w:r w:rsidR="00D60F3E" w:rsidRPr="00283D20">
        <w:rPr>
          <w:rFonts w:ascii="Arial" w:hAnsi="Arial" w:cs="Arial"/>
        </w:rPr>
        <w:t xml:space="preserve"> </w:t>
      </w:r>
      <w:r w:rsidRPr="00283D20">
        <w:rPr>
          <w:rFonts w:ascii="Arial" w:hAnsi="Arial" w:cs="Arial"/>
        </w:rPr>
        <w:t>utraty</w:t>
      </w:r>
      <w:r w:rsidR="00D60F3E" w:rsidRPr="00283D20">
        <w:rPr>
          <w:rFonts w:ascii="Arial" w:hAnsi="Arial" w:cs="Arial"/>
        </w:rPr>
        <w:t xml:space="preserve"> </w:t>
      </w:r>
      <w:r w:rsidRPr="00283D20">
        <w:rPr>
          <w:rFonts w:ascii="Arial" w:hAnsi="Arial" w:cs="Arial"/>
        </w:rPr>
        <w:t>możliwości</w:t>
      </w:r>
      <w:r w:rsidR="00D60F3E" w:rsidRPr="00283D20">
        <w:rPr>
          <w:rFonts w:ascii="Arial" w:hAnsi="Arial" w:cs="Arial"/>
        </w:rPr>
        <w:t xml:space="preserve"> </w:t>
      </w:r>
      <w:r w:rsidRPr="00283D20">
        <w:rPr>
          <w:rFonts w:ascii="Arial" w:hAnsi="Arial" w:cs="Arial"/>
        </w:rPr>
        <w:t>dochodzenia</w:t>
      </w:r>
      <w:r w:rsidR="00D60F3E" w:rsidRPr="00283D20">
        <w:rPr>
          <w:rFonts w:ascii="Arial" w:hAnsi="Arial" w:cs="Arial"/>
        </w:rPr>
        <w:t xml:space="preserve"> </w:t>
      </w:r>
      <w:r w:rsidRPr="00283D20">
        <w:rPr>
          <w:rFonts w:ascii="Arial" w:hAnsi="Arial" w:cs="Arial"/>
        </w:rPr>
        <w:t>przez</w:t>
      </w:r>
      <w:r w:rsidR="00D60F3E" w:rsidRPr="00283D20">
        <w:rPr>
          <w:rFonts w:ascii="Arial" w:hAnsi="Arial" w:cs="Arial"/>
        </w:rPr>
        <w:t xml:space="preserve"> </w:t>
      </w:r>
      <w:r w:rsidRPr="00283D20">
        <w:rPr>
          <w:rFonts w:ascii="Arial" w:hAnsi="Arial" w:cs="Arial"/>
        </w:rPr>
        <w:t>Zamawiającego</w:t>
      </w:r>
      <w:r w:rsidR="00D60F3E" w:rsidRPr="00283D20">
        <w:rPr>
          <w:rFonts w:ascii="Arial" w:hAnsi="Arial" w:cs="Arial"/>
        </w:rPr>
        <w:t xml:space="preserve"> </w:t>
      </w:r>
      <w:r w:rsidRPr="00283D20">
        <w:rPr>
          <w:rFonts w:ascii="Arial" w:hAnsi="Arial" w:cs="Arial"/>
        </w:rPr>
        <w:t>odszkodowania</w:t>
      </w:r>
      <w:r w:rsidR="00D60F3E" w:rsidRPr="00283D20">
        <w:rPr>
          <w:rFonts w:ascii="Arial" w:hAnsi="Arial" w:cs="Arial"/>
        </w:rPr>
        <w:t xml:space="preserve"> </w:t>
      </w:r>
      <w:r w:rsidRPr="00283D20">
        <w:rPr>
          <w:rFonts w:ascii="Arial" w:hAnsi="Arial" w:cs="Arial"/>
        </w:rPr>
        <w:t>i</w:t>
      </w:r>
      <w:r w:rsidR="00D60F3E" w:rsidRPr="00283D20">
        <w:rPr>
          <w:rFonts w:ascii="Arial" w:hAnsi="Arial" w:cs="Arial"/>
        </w:rPr>
        <w:t xml:space="preserve"> </w:t>
      </w:r>
      <w:r w:rsidRPr="00283D20">
        <w:rPr>
          <w:rFonts w:ascii="Arial" w:hAnsi="Arial" w:cs="Arial"/>
        </w:rPr>
        <w:t>kar</w:t>
      </w:r>
      <w:r w:rsidR="00D60F3E" w:rsidRPr="00283D20">
        <w:rPr>
          <w:rFonts w:ascii="Arial" w:hAnsi="Arial" w:cs="Arial"/>
        </w:rPr>
        <w:t xml:space="preserve"> </w:t>
      </w:r>
      <w:r w:rsidRPr="00283D20">
        <w:rPr>
          <w:rFonts w:ascii="Arial" w:hAnsi="Arial" w:cs="Arial"/>
        </w:rPr>
        <w:t>umownych.</w:t>
      </w:r>
      <w:r w:rsidR="00D60F3E" w:rsidRPr="00283D20">
        <w:rPr>
          <w:rFonts w:ascii="Arial" w:hAnsi="Arial" w:cs="Arial"/>
        </w:rPr>
        <w:t xml:space="preserve"> </w:t>
      </w:r>
    </w:p>
    <w:p w14:paraId="2FBB6D52" w14:textId="3D5F03C4" w:rsidR="00C23E41" w:rsidRPr="00283D20" w:rsidRDefault="00BA6CC3">
      <w:pPr>
        <w:pStyle w:val="Akapitzlist"/>
        <w:numPr>
          <w:ilvl w:val="0"/>
          <w:numId w:val="21"/>
        </w:numPr>
        <w:tabs>
          <w:tab w:val="clear" w:pos="502"/>
        </w:tabs>
        <w:ind w:left="284"/>
        <w:jc w:val="both"/>
        <w:rPr>
          <w:rFonts w:ascii="Arial" w:hAnsi="Arial" w:cs="Arial"/>
        </w:rPr>
        <w:pPrChange w:id="103" w:author="Jastrzębowska Marta" w:date="2025-01-14T14:02:00Z">
          <w:pPr>
            <w:pStyle w:val="Akapitzlist"/>
            <w:numPr>
              <w:numId w:val="24"/>
            </w:numPr>
            <w:ind w:left="284" w:hanging="360"/>
            <w:jc w:val="both"/>
          </w:pPr>
        </w:pPrChange>
      </w:pPr>
      <w:r w:rsidRPr="00283D20">
        <w:rPr>
          <w:rFonts w:ascii="Arial" w:hAnsi="Arial" w:cs="Arial"/>
        </w:rPr>
        <w:t>Odstąpienie</w:t>
      </w:r>
      <w:r w:rsidR="00D60F3E" w:rsidRPr="00283D20">
        <w:rPr>
          <w:rFonts w:ascii="Arial" w:hAnsi="Arial" w:cs="Arial"/>
        </w:rPr>
        <w:t xml:space="preserve"> </w:t>
      </w:r>
      <w:r w:rsidRPr="00283D20">
        <w:rPr>
          <w:rFonts w:ascii="Arial" w:hAnsi="Arial" w:cs="Arial"/>
        </w:rPr>
        <w:t>od</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nastąpi</w:t>
      </w:r>
      <w:r w:rsidRPr="00283D20">
        <w:rPr>
          <w:rFonts w:ascii="Arial" w:hAnsi="Arial" w:cs="Arial"/>
        </w:rPr>
        <w:t xml:space="preserve"> w</w:t>
      </w:r>
      <w:r w:rsidR="00D60F3E" w:rsidRPr="00283D20">
        <w:rPr>
          <w:rFonts w:ascii="Arial" w:hAnsi="Arial" w:cs="Arial"/>
        </w:rPr>
        <w:t xml:space="preserve"> </w:t>
      </w:r>
      <w:r w:rsidRPr="00283D20">
        <w:rPr>
          <w:rFonts w:ascii="Arial" w:hAnsi="Arial" w:cs="Arial"/>
        </w:rPr>
        <w:t>formie</w:t>
      </w:r>
      <w:r w:rsidR="00D60F3E" w:rsidRPr="00283D20">
        <w:rPr>
          <w:rFonts w:ascii="Arial" w:hAnsi="Arial" w:cs="Arial"/>
        </w:rPr>
        <w:t xml:space="preserve"> </w:t>
      </w:r>
      <w:r w:rsidRPr="00283D20">
        <w:rPr>
          <w:rFonts w:ascii="Arial" w:hAnsi="Arial" w:cs="Arial"/>
        </w:rPr>
        <w:t>pisemnej</w:t>
      </w:r>
      <w:r w:rsidR="00D60F3E" w:rsidRPr="00283D20">
        <w:rPr>
          <w:rFonts w:ascii="Arial" w:hAnsi="Arial" w:cs="Arial"/>
        </w:rPr>
        <w:t xml:space="preserve"> </w:t>
      </w:r>
      <w:r w:rsidRPr="00283D20">
        <w:rPr>
          <w:rFonts w:ascii="Arial" w:hAnsi="Arial" w:cs="Arial"/>
        </w:rPr>
        <w:t>pod</w:t>
      </w:r>
      <w:r w:rsidR="00D60F3E" w:rsidRPr="00283D20">
        <w:rPr>
          <w:rFonts w:ascii="Arial" w:hAnsi="Arial" w:cs="Arial"/>
        </w:rPr>
        <w:t xml:space="preserve"> </w:t>
      </w:r>
      <w:r w:rsidRPr="00283D20">
        <w:rPr>
          <w:rFonts w:ascii="Arial" w:hAnsi="Arial" w:cs="Arial"/>
        </w:rPr>
        <w:t>rygorem</w:t>
      </w:r>
      <w:r w:rsidR="00D60F3E" w:rsidRPr="00283D20">
        <w:rPr>
          <w:rFonts w:ascii="Arial" w:hAnsi="Arial" w:cs="Arial"/>
        </w:rPr>
        <w:t xml:space="preserve"> </w:t>
      </w:r>
      <w:r w:rsidRPr="00283D20">
        <w:rPr>
          <w:rFonts w:ascii="Arial" w:hAnsi="Arial" w:cs="Arial"/>
        </w:rPr>
        <w:t>nieważności</w:t>
      </w:r>
      <w:r w:rsidR="00D60F3E" w:rsidRPr="00283D20">
        <w:rPr>
          <w:rFonts w:ascii="Arial" w:hAnsi="Arial" w:cs="Arial"/>
        </w:rPr>
        <w:t xml:space="preserve"> </w:t>
      </w:r>
      <w:r w:rsidR="006547F7" w:rsidRPr="00283D20">
        <w:rPr>
          <w:rFonts w:ascii="Arial" w:hAnsi="Arial" w:cs="Arial"/>
        </w:rPr>
        <w:br/>
      </w:r>
      <w:r w:rsidRPr="00283D20">
        <w:rPr>
          <w:rFonts w:ascii="Arial" w:hAnsi="Arial" w:cs="Arial"/>
        </w:rPr>
        <w:t>i</w:t>
      </w:r>
      <w:r w:rsidR="00D60F3E" w:rsidRPr="00283D20">
        <w:rPr>
          <w:rFonts w:ascii="Arial" w:hAnsi="Arial" w:cs="Arial"/>
        </w:rPr>
        <w:t xml:space="preserve"> </w:t>
      </w:r>
      <w:r w:rsidRPr="00283D20">
        <w:rPr>
          <w:rFonts w:ascii="Arial" w:hAnsi="Arial" w:cs="Arial"/>
        </w:rPr>
        <w:t>zawierać</w:t>
      </w:r>
      <w:r w:rsidR="00D60F3E" w:rsidRPr="00283D20">
        <w:rPr>
          <w:rFonts w:ascii="Arial" w:hAnsi="Arial" w:cs="Arial"/>
        </w:rPr>
        <w:t xml:space="preserve"> będzie</w:t>
      </w:r>
      <w:r w:rsidRPr="00283D20">
        <w:rPr>
          <w:rFonts w:ascii="Arial" w:hAnsi="Arial" w:cs="Arial"/>
        </w:rPr>
        <w:t xml:space="preserve"> uzasadnienie.</w:t>
      </w:r>
      <w:r w:rsidR="00D60F3E" w:rsidRPr="00283D20">
        <w:rPr>
          <w:rFonts w:ascii="Arial" w:hAnsi="Arial" w:cs="Arial"/>
        </w:rPr>
        <w:t xml:space="preserve"> </w:t>
      </w:r>
      <w:r w:rsidRPr="00283D20">
        <w:rPr>
          <w:rFonts w:ascii="Arial" w:hAnsi="Arial" w:cs="Arial"/>
        </w:rPr>
        <w:t>Oświadczenie</w:t>
      </w:r>
      <w:r w:rsidR="00D60F3E" w:rsidRPr="00283D20">
        <w:rPr>
          <w:rFonts w:ascii="Arial" w:hAnsi="Arial" w:cs="Arial"/>
        </w:rPr>
        <w:t xml:space="preserve"> </w:t>
      </w:r>
      <w:r w:rsidRPr="00283D20">
        <w:rPr>
          <w:rFonts w:ascii="Arial" w:hAnsi="Arial" w:cs="Arial"/>
        </w:rPr>
        <w:t>o</w:t>
      </w:r>
      <w:r w:rsidR="00D60F3E" w:rsidRPr="00283D20">
        <w:rPr>
          <w:rFonts w:ascii="Arial" w:hAnsi="Arial" w:cs="Arial"/>
        </w:rPr>
        <w:t xml:space="preserve"> </w:t>
      </w:r>
      <w:r w:rsidRPr="00283D20">
        <w:rPr>
          <w:rFonts w:ascii="Arial" w:hAnsi="Arial" w:cs="Arial"/>
        </w:rPr>
        <w:t>odstąpieniu</w:t>
      </w:r>
      <w:r w:rsidR="00D60F3E" w:rsidRPr="00283D20">
        <w:rPr>
          <w:rFonts w:ascii="Arial" w:hAnsi="Arial" w:cs="Arial"/>
        </w:rPr>
        <w:t xml:space="preserve"> </w:t>
      </w:r>
      <w:r w:rsidRPr="00283D20">
        <w:rPr>
          <w:rFonts w:ascii="Arial" w:hAnsi="Arial" w:cs="Arial"/>
        </w:rPr>
        <w:t>musi</w:t>
      </w:r>
      <w:r w:rsidR="00D60F3E" w:rsidRPr="00283D20">
        <w:rPr>
          <w:rFonts w:ascii="Arial" w:hAnsi="Arial" w:cs="Arial"/>
        </w:rPr>
        <w:t xml:space="preserve"> </w:t>
      </w:r>
      <w:r w:rsidRPr="00283D20">
        <w:rPr>
          <w:rFonts w:ascii="Arial" w:hAnsi="Arial" w:cs="Arial"/>
        </w:rPr>
        <w:t>zawierać wskazanie,</w:t>
      </w:r>
      <w:r w:rsidR="00D60F3E" w:rsidRPr="00283D20">
        <w:rPr>
          <w:rFonts w:ascii="Arial" w:hAnsi="Arial" w:cs="Arial"/>
        </w:rPr>
        <w:t xml:space="preserve"> </w:t>
      </w:r>
      <w:r w:rsidRPr="00283D20">
        <w:rPr>
          <w:rFonts w:ascii="Arial" w:hAnsi="Arial" w:cs="Arial"/>
        </w:rPr>
        <w:t>czy</w:t>
      </w:r>
      <w:r w:rsidR="00D60F3E" w:rsidRPr="00283D20">
        <w:rPr>
          <w:rFonts w:ascii="Arial" w:hAnsi="Arial" w:cs="Arial"/>
        </w:rPr>
        <w:t xml:space="preserve"> </w:t>
      </w:r>
      <w:r w:rsidRPr="00283D20">
        <w:rPr>
          <w:rFonts w:ascii="Arial" w:hAnsi="Arial" w:cs="Arial"/>
        </w:rPr>
        <w:t>dotyczy</w:t>
      </w:r>
      <w:r w:rsidR="00D60F3E" w:rsidRPr="00283D20">
        <w:rPr>
          <w:rFonts w:ascii="Arial" w:hAnsi="Arial" w:cs="Arial"/>
        </w:rPr>
        <w:t xml:space="preserve"> </w:t>
      </w:r>
      <w:r w:rsidRPr="00283D20">
        <w:rPr>
          <w:rFonts w:ascii="Arial" w:hAnsi="Arial" w:cs="Arial"/>
        </w:rPr>
        <w:t>całości</w:t>
      </w:r>
      <w:r w:rsidR="00D60F3E" w:rsidRPr="00283D20">
        <w:rPr>
          <w:rFonts w:ascii="Arial" w:hAnsi="Arial" w:cs="Arial"/>
        </w:rPr>
        <w:t xml:space="preserve"> </w:t>
      </w:r>
      <w:r w:rsidRPr="00283D20">
        <w:rPr>
          <w:rFonts w:ascii="Arial" w:hAnsi="Arial" w:cs="Arial"/>
        </w:rPr>
        <w:t>czy</w:t>
      </w:r>
      <w:r w:rsidR="00D60F3E" w:rsidRPr="00283D20">
        <w:rPr>
          <w:rFonts w:ascii="Arial" w:hAnsi="Arial" w:cs="Arial"/>
        </w:rPr>
        <w:t xml:space="preserve"> </w:t>
      </w:r>
      <w:r w:rsidRPr="00283D20">
        <w:rPr>
          <w:rFonts w:ascii="Arial" w:hAnsi="Arial" w:cs="Arial"/>
        </w:rPr>
        <w:t>części</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w:t>
      </w:r>
      <w:r w:rsidRPr="00283D20">
        <w:rPr>
          <w:rFonts w:ascii="Arial" w:hAnsi="Arial" w:cs="Arial"/>
        </w:rPr>
        <w:t>W</w:t>
      </w:r>
      <w:r w:rsidR="00D60F3E" w:rsidRPr="00283D20">
        <w:rPr>
          <w:rFonts w:ascii="Arial" w:hAnsi="Arial" w:cs="Arial"/>
        </w:rPr>
        <w:t xml:space="preserve"> </w:t>
      </w:r>
      <w:r w:rsidRPr="00283D20">
        <w:rPr>
          <w:rFonts w:ascii="Arial" w:hAnsi="Arial" w:cs="Arial"/>
        </w:rPr>
        <w:t>przypadku</w:t>
      </w:r>
      <w:r w:rsidR="00D60F3E" w:rsidRPr="00283D20">
        <w:rPr>
          <w:rFonts w:ascii="Arial" w:hAnsi="Arial" w:cs="Arial"/>
        </w:rPr>
        <w:t xml:space="preserve"> </w:t>
      </w:r>
      <w:r w:rsidRPr="00283D20">
        <w:rPr>
          <w:rFonts w:ascii="Arial" w:hAnsi="Arial" w:cs="Arial"/>
        </w:rPr>
        <w:t>częściowego</w:t>
      </w:r>
      <w:r w:rsidR="00D60F3E" w:rsidRPr="00283D20">
        <w:rPr>
          <w:rFonts w:ascii="Arial" w:hAnsi="Arial" w:cs="Arial"/>
        </w:rPr>
        <w:t xml:space="preserve"> </w:t>
      </w:r>
      <w:r w:rsidRPr="00283D20">
        <w:rPr>
          <w:rFonts w:ascii="Arial" w:hAnsi="Arial" w:cs="Arial"/>
        </w:rPr>
        <w:lastRenderedPageBreak/>
        <w:t>odstąpienia</w:t>
      </w:r>
      <w:r w:rsidR="00D60F3E" w:rsidRPr="00283D20">
        <w:rPr>
          <w:rFonts w:ascii="Arial" w:hAnsi="Arial" w:cs="Arial"/>
        </w:rPr>
        <w:t xml:space="preserve"> </w:t>
      </w:r>
      <w:r w:rsidRPr="00283D20">
        <w:rPr>
          <w:rFonts w:ascii="Arial" w:hAnsi="Arial" w:cs="Arial"/>
        </w:rPr>
        <w:t>od</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w:t>
      </w:r>
      <w:r w:rsidRPr="00283D20">
        <w:rPr>
          <w:rFonts w:ascii="Arial" w:hAnsi="Arial" w:cs="Arial"/>
        </w:rPr>
        <w:t>w</w:t>
      </w:r>
      <w:r w:rsidR="00D60F3E" w:rsidRPr="00283D20">
        <w:rPr>
          <w:rFonts w:ascii="Arial" w:hAnsi="Arial" w:cs="Arial"/>
        </w:rPr>
        <w:t xml:space="preserve"> </w:t>
      </w:r>
      <w:r w:rsidRPr="00283D20">
        <w:rPr>
          <w:rFonts w:ascii="Arial" w:hAnsi="Arial" w:cs="Arial"/>
        </w:rPr>
        <w:t>oświadczeniu</w:t>
      </w:r>
      <w:r w:rsidR="00D60F3E" w:rsidRPr="00283D20">
        <w:rPr>
          <w:rFonts w:ascii="Arial" w:hAnsi="Arial" w:cs="Arial"/>
        </w:rPr>
        <w:t xml:space="preserve"> </w:t>
      </w:r>
      <w:r w:rsidRPr="00283D20">
        <w:rPr>
          <w:rFonts w:ascii="Arial" w:hAnsi="Arial" w:cs="Arial"/>
        </w:rPr>
        <w:t>musi</w:t>
      </w:r>
      <w:r w:rsidR="00D60F3E" w:rsidRPr="00283D20">
        <w:rPr>
          <w:rFonts w:ascii="Arial" w:hAnsi="Arial" w:cs="Arial"/>
        </w:rPr>
        <w:t xml:space="preserve"> </w:t>
      </w:r>
      <w:r w:rsidRPr="00283D20">
        <w:rPr>
          <w:rFonts w:ascii="Arial" w:hAnsi="Arial" w:cs="Arial"/>
        </w:rPr>
        <w:t>być wskazany</w:t>
      </w:r>
      <w:r w:rsidR="00D60F3E" w:rsidRPr="00283D20">
        <w:rPr>
          <w:rFonts w:ascii="Arial" w:hAnsi="Arial" w:cs="Arial"/>
        </w:rPr>
        <w:t xml:space="preserve"> </w:t>
      </w:r>
      <w:r w:rsidRPr="00283D20">
        <w:rPr>
          <w:rFonts w:ascii="Arial" w:hAnsi="Arial" w:cs="Arial"/>
        </w:rPr>
        <w:t>zakres</w:t>
      </w:r>
      <w:r w:rsidR="00D60F3E" w:rsidRPr="00283D20">
        <w:rPr>
          <w:rFonts w:ascii="Arial" w:hAnsi="Arial" w:cs="Arial"/>
        </w:rPr>
        <w:t xml:space="preserve"> </w:t>
      </w:r>
      <w:r w:rsidRPr="00283D20">
        <w:rPr>
          <w:rFonts w:ascii="Arial" w:hAnsi="Arial" w:cs="Arial"/>
        </w:rPr>
        <w:t>przedmiotu</w:t>
      </w:r>
      <w:r w:rsidR="00D60F3E" w:rsidRPr="00283D20">
        <w:rPr>
          <w:rFonts w:ascii="Arial" w:hAnsi="Arial" w:cs="Arial"/>
        </w:rPr>
        <w:t xml:space="preserve"> </w:t>
      </w:r>
      <w:r w:rsidRPr="00283D20">
        <w:rPr>
          <w:rFonts w:ascii="Arial" w:hAnsi="Arial" w:cs="Arial"/>
        </w:rPr>
        <w:t>umowy,</w:t>
      </w:r>
      <w:r w:rsidR="00D60F3E" w:rsidRPr="00283D20">
        <w:rPr>
          <w:rFonts w:ascii="Arial" w:hAnsi="Arial" w:cs="Arial"/>
        </w:rPr>
        <w:t xml:space="preserve"> </w:t>
      </w:r>
      <w:r w:rsidRPr="00283D20">
        <w:rPr>
          <w:rFonts w:ascii="Arial" w:hAnsi="Arial" w:cs="Arial"/>
        </w:rPr>
        <w:t>od</w:t>
      </w:r>
      <w:r w:rsidR="00D60F3E" w:rsidRPr="00283D20">
        <w:rPr>
          <w:rFonts w:ascii="Arial" w:hAnsi="Arial" w:cs="Arial"/>
        </w:rPr>
        <w:t xml:space="preserve"> </w:t>
      </w:r>
      <w:r w:rsidRPr="00283D20">
        <w:rPr>
          <w:rFonts w:ascii="Arial" w:hAnsi="Arial" w:cs="Arial"/>
        </w:rPr>
        <w:t>którego</w:t>
      </w:r>
      <w:r w:rsidR="00D60F3E" w:rsidRPr="00283D20">
        <w:rPr>
          <w:rFonts w:ascii="Arial" w:hAnsi="Arial" w:cs="Arial"/>
        </w:rPr>
        <w:t xml:space="preserve"> </w:t>
      </w:r>
      <w:r w:rsidRPr="00283D20">
        <w:rPr>
          <w:rFonts w:ascii="Arial" w:hAnsi="Arial" w:cs="Arial"/>
        </w:rPr>
        <w:t>wykonania</w:t>
      </w:r>
      <w:r w:rsidR="00D60F3E" w:rsidRPr="00283D20">
        <w:rPr>
          <w:rFonts w:ascii="Arial" w:hAnsi="Arial" w:cs="Arial"/>
        </w:rPr>
        <w:t xml:space="preserve"> </w:t>
      </w:r>
      <w:r w:rsidRPr="00283D20">
        <w:rPr>
          <w:rFonts w:ascii="Arial" w:hAnsi="Arial" w:cs="Arial"/>
        </w:rPr>
        <w:t>Zamawiający</w:t>
      </w:r>
      <w:r w:rsidR="00D60F3E" w:rsidRPr="00283D20">
        <w:rPr>
          <w:rFonts w:ascii="Arial" w:hAnsi="Arial" w:cs="Arial"/>
        </w:rPr>
        <w:t xml:space="preserve"> </w:t>
      </w:r>
      <w:r w:rsidRPr="00283D20">
        <w:rPr>
          <w:rFonts w:ascii="Arial" w:hAnsi="Arial" w:cs="Arial"/>
        </w:rPr>
        <w:t>odstępuje</w:t>
      </w:r>
      <w:r w:rsidR="00D60F3E" w:rsidRPr="00283D20">
        <w:rPr>
          <w:rFonts w:ascii="Arial" w:hAnsi="Arial" w:cs="Arial"/>
        </w:rPr>
        <w:t>.</w:t>
      </w:r>
    </w:p>
    <w:p w14:paraId="7DA2F8BE" w14:textId="50316FC7" w:rsidR="00D60F3E" w:rsidRDefault="00D60F3E">
      <w:pPr>
        <w:numPr>
          <w:ilvl w:val="0"/>
          <w:numId w:val="21"/>
        </w:numPr>
        <w:tabs>
          <w:tab w:val="clear" w:pos="502"/>
        </w:tabs>
        <w:ind w:left="284" w:hanging="284"/>
        <w:jc w:val="both"/>
        <w:rPr>
          <w:rFonts w:ascii="Arial" w:hAnsi="Arial" w:cs="Arial"/>
        </w:rPr>
        <w:pPrChange w:id="104" w:author="Jastrzębowska Marta" w:date="2025-01-14T14:02:00Z">
          <w:pPr>
            <w:numPr>
              <w:numId w:val="24"/>
            </w:numPr>
            <w:ind w:left="284" w:hanging="284"/>
            <w:jc w:val="both"/>
          </w:pPr>
        </w:pPrChange>
      </w:pPr>
      <w:r w:rsidRPr="00283D20">
        <w:rPr>
          <w:rFonts w:ascii="Arial" w:hAnsi="Arial" w:cs="Arial"/>
        </w:rPr>
        <w:t xml:space="preserve">Oświadczenie o odstąpieniu od Umowy lub jej rozwiązaniu winno zostać złożone  w terminie </w:t>
      </w:r>
      <w:r w:rsidR="006E40B2" w:rsidRPr="00283D20">
        <w:rPr>
          <w:rFonts w:ascii="Arial" w:hAnsi="Arial" w:cs="Arial"/>
        </w:rPr>
        <w:t>3</w:t>
      </w:r>
      <w:r w:rsidRPr="00283D20">
        <w:rPr>
          <w:rFonts w:ascii="Arial" w:hAnsi="Arial" w:cs="Arial"/>
        </w:rPr>
        <w:t>0 dni od dnia zaistnienia przesłanek do rozwiązania Umowy lub odstąpienia od Umowy.</w:t>
      </w:r>
    </w:p>
    <w:p w14:paraId="7C3EF9BE" w14:textId="77777777" w:rsidR="009C4F9B" w:rsidRDefault="009C4F9B">
      <w:pPr>
        <w:numPr>
          <w:ilvl w:val="0"/>
          <w:numId w:val="21"/>
        </w:numPr>
        <w:tabs>
          <w:tab w:val="clear" w:pos="502"/>
        </w:tabs>
        <w:ind w:left="426" w:hanging="426"/>
        <w:jc w:val="both"/>
        <w:rPr>
          <w:rFonts w:ascii="Arial" w:hAnsi="Arial" w:cs="Arial"/>
        </w:rPr>
        <w:pPrChange w:id="105" w:author="Jastrzębowska Marta" w:date="2025-01-14T14:02:00Z">
          <w:pPr>
            <w:numPr>
              <w:numId w:val="24"/>
            </w:numPr>
            <w:ind w:left="426" w:hanging="426"/>
            <w:jc w:val="both"/>
          </w:pPr>
        </w:pPrChange>
      </w:pPr>
      <w:r w:rsidRPr="008F3667">
        <w:rPr>
          <w:rFonts w:ascii="Arial" w:hAnsi="Arial" w:cs="Arial"/>
        </w:rPr>
        <w:t>W przypadku odstąpienia od umowy Wykonawcę oraz Zamawiającego obciążają następujące obowiązki szczegółowe</w:t>
      </w:r>
      <w:r>
        <w:rPr>
          <w:rFonts w:ascii="Arial" w:hAnsi="Arial" w:cs="Arial"/>
        </w:rPr>
        <w:t>:</w:t>
      </w:r>
    </w:p>
    <w:p w14:paraId="16FFD940" w14:textId="77777777" w:rsidR="009C4F9B" w:rsidRDefault="009C4F9B">
      <w:pPr>
        <w:pStyle w:val="Akapitzlist"/>
        <w:numPr>
          <w:ilvl w:val="0"/>
          <w:numId w:val="40"/>
        </w:numPr>
        <w:ind w:left="709"/>
        <w:jc w:val="both"/>
        <w:rPr>
          <w:rFonts w:ascii="Arial" w:hAnsi="Arial" w:cs="Arial"/>
        </w:rPr>
        <w:pPrChange w:id="106" w:author="Jastrzębowska Marta" w:date="2025-01-14T14:02:00Z">
          <w:pPr>
            <w:pStyle w:val="Akapitzlist"/>
            <w:numPr>
              <w:numId w:val="48"/>
            </w:numPr>
            <w:ind w:left="709" w:hanging="360"/>
            <w:jc w:val="both"/>
          </w:pPr>
        </w:pPrChange>
      </w:pPr>
      <w:r>
        <w:rPr>
          <w:rFonts w:ascii="Arial" w:hAnsi="Arial" w:cs="Arial"/>
        </w:rPr>
        <w:t>Wykonawca zobowiązany jest:</w:t>
      </w:r>
    </w:p>
    <w:p w14:paraId="703E1D07" w14:textId="77777777" w:rsidR="009C4F9B" w:rsidRPr="00F16342" w:rsidRDefault="009C4F9B">
      <w:pPr>
        <w:pStyle w:val="Akapitzlist"/>
        <w:numPr>
          <w:ilvl w:val="0"/>
          <w:numId w:val="41"/>
        </w:numPr>
        <w:ind w:left="993"/>
        <w:jc w:val="both"/>
        <w:rPr>
          <w:rFonts w:ascii="Arial" w:hAnsi="Arial" w:cs="Arial"/>
        </w:rPr>
        <w:pPrChange w:id="107" w:author="Jastrzębowska Marta" w:date="2025-01-14T14:02:00Z">
          <w:pPr>
            <w:pStyle w:val="Akapitzlist"/>
            <w:numPr>
              <w:numId w:val="49"/>
            </w:numPr>
            <w:ind w:left="993" w:hanging="360"/>
            <w:jc w:val="both"/>
          </w:pPr>
        </w:pPrChange>
      </w:pPr>
      <w:r>
        <w:rPr>
          <w:rFonts w:ascii="Arial" w:hAnsi="Arial" w:cs="Arial"/>
        </w:rPr>
        <w:t>w terminie 7 dni od daty odstąpienia od umowy</w:t>
      </w:r>
      <w:r w:rsidRPr="00F16342">
        <w:rPr>
          <w:rFonts w:ascii="Arial" w:hAnsi="Arial" w:cs="Arial"/>
        </w:rPr>
        <w:t>, przy udziale Zamawiającego sporządzić szczegółowy protokół inwentaryzacji robót w toku według stanu na dzień odstąpienia,</w:t>
      </w:r>
    </w:p>
    <w:p w14:paraId="19EC78E7" w14:textId="77777777" w:rsidR="009C4F9B" w:rsidRPr="00F16342" w:rsidRDefault="009C4F9B">
      <w:pPr>
        <w:pStyle w:val="Akapitzlist"/>
        <w:numPr>
          <w:ilvl w:val="0"/>
          <w:numId w:val="41"/>
        </w:numPr>
        <w:ind w:left="993"/>
        <w:jc w:val="both"/>
        <w:rPr>
          <w:rFonts w:ascii="Arial" w:hAnsi="Arial" w:cs="Arial"/>
        </w:rPr>
        <w:pPrChange w:id="108" w:author="Jastrzębowska Marta" w:date="2025-01-14T14:02:00Z">
          <w:pPr>
            <w:pStyle w:val="Akapitzlist"/>
            <w:numPr>
              <w:numId w:val="49"/>
            </w:numPr>
            <w:ind w:left="993" w:hanging="360"/>
            <w:jc w:val="both"/>
          </w:pPr>
        </w:pPrChange>
      </w:pPr>
      <w:r w:rsidRPr="00F16342">
        <w:rPr>
          <w:rFonts w:ascii="Arial" w:hAnsi="Arial" w:cs="Arial"/>
        </w:rPr>
        <w:t>zabezpieczyć przerwane roboty w zakresie obustronnie uzgodnionym na koszt Wykonawcy,</w:t>
      </w:r>
    </w:p>
    <w:p w14:paraId="1FE6E400" w14:textId="77777777" w:rsidR="009C4F9B" w:rsidRPr="00F16342" w:rsidRDefault="009C4F9B">
      <w:pPr>
        <w:pStyle w:val="Akapitzlist"/>
        <w:numPr>
          <w:ilvl w:val="0"/>
          <w:numId w:val="41"/>
        </w:numPr>
        <w:ind w:left="993"/>
        <w:jc w:val="both"/>
        <w:rPr>
          <w:rFonts w:ascii="Arial" w:hAnsi="Arial" w:cs="Arial"/>
        </w:rPr>
        <w:pPrChange w:id="109" w:author="Jastrzębowska Marta" w:date="2025-01-14T14:02:00Z">
          <w:pPr>
            <w:pStyle w:val="Akapitzlist"/>
            <w:numPr>
              <w:numId w:val="49"/>
            </w:numPr>
            <w:ind w:left="993" w:hanging="360"/>
            <w:jc w:val="both"/>
          </w:pPr>
        </w:pPrChange>
      </w:pPr>
      <w:r w:rsidRPr="00F16342">
        <w:rPr>
          <w:rFonts w:ascii="Arial" w:hAnsi="Arial" w:cs="Arial"/>
        </w:rPr>
        <w:t>sporządzić wykaz tych materiałów lub urządzeń, które nie mogą być wykorzystane przez Wykonawcę do realizacji innych robót nieobjętych niniejszą umową, jeżeli odstąpienie od umowy nastąpiło z przyczyn niezależnych od niego,</w:t>
      </w:r>
    </w:p>
    <w:p w14:paraId="77C5A2AC" w14:textId="77777777" w:rsidR="009C4F9B" w:rsidRPr="00F16342" w:rsidRDefault="009C4F9B">
      <w:pPr>
        <w:pStyle w:val="Akapitzlist"/>
        <w:numPr>
          <w:ilvl w:val="0"/>
          <w:numId w:val="41"/>
        </w:numPr>
        <w:ind w:left="993"/>
        <w:jc w:val="both"/>
        <w:rPr>
          <w:rFonts w:ascii="Arial" w:hAnsi="Arial" w:cs="Arial"/>
        </w:rPr>
        <w:pPrChange w:id="110" w:author="Jastrzębowska Marta" w:date="2025-01-14T14:02:00Z">
          <w:pPr>
            <w:pStyle w:val="Akapitzlist"/>
            <w:numPr>
              <w:numId w:val="49"/>
            </w:numPr>
            <w:ind w:left="993" w:hanging="360"/>
            <w:jc w:val="both"/>
          </w:pPr>
        </w:pPrChange>
      </w:pPr>
      <w:r w:rsidRPr="00F16342">
        <w:rPr>
          <w:rFonts w:ascii="Arial" w:hAnsi="Arial" w:cs="Arial"/>
        </w:rPr>
        <w:t>zgłosić Zamawiającemu odbiór robót przerwanych i zabezpieczających, a najpóźniej w terminie 14 dni usunąć z terenu budowy urządzenia zaplecza przez niego dostarczone lub wzniesione,</w:t>
      </w:r>
    </w:p>
    <w:p w14:paraId="73FE960B" w14:textId="77777777" w:rsidR="009C4F9B" w:rsidRDefault="009C4F9B">
      <w:pPr>
        <w:pStyle w:val="Akapitzlist"/>
        <w:numPr>
          <w:ilvl w:val="0"/>
          <w:numId w:val="41"/>
        </w:numPr>
        <w:ind w:left="993"/>
        <w:jc w:val="both"/>
        <w:rPr>
          <w:rFonts w:ascii="Arial" w:hAnsi="Arial" w:cs="Arial"/>
        </w:rPr>
        <w:pPrChange w:id="111" w:author="Jastrzębowska Marta" w:date="2025-01-14T14:02:00Z">
          <w:pPr>
            <w:pStyle w:val="Akapitzlist"/>
            <w:numPr>
              <w:numId w:val="49"/>
            </w:numPr>
            <w:ind w:left="993" w:hanging="360"/>
            <w:jc w:val="both"/>
          </w:pPr>
        </w:pPrChange>
      </w:pPr>
      <w:r w:rsidRPr="00F16342">
        <w:rPr>
          <w:rFonts w:ascii="Arial" w:hAnsi="Arial" w:cs="Arial"/>
        </w:rPr>
        <w:t>wykonania inwentaryzacji powykonawczej wykonanych robót i przekazania Zamawiającemu na koszt strony, która spowodowała odstąpienie od umowy.</w:t>
      </w:r>
    </w:p>
    <w:p w14:paraId="08CF240D" w14:textId="77777777" w:rsidR="009C4F9B" w:rsidRDefault="009C4F9B">
      <w:pPr>
        <w:pStyle w:val="Akapitzlist"/>
        <w:numPr>
          <w:ilvl w:val="0"/>
          <w:numId w:val="40"/>
        </w:numPr>
        <w:ind w:left="709"/>
        <w:jc w:val="both"/>
        <w:rPr>
          <w:rFonts w:ascii="Arial" w:hAnsi="Arial" w:cs="Arial"/>
        </w:rPr>
        <w:pPrChange w:id="112" w:author="Jastrzębowska Marta" w:date="2025-01-14T14:02:00Z">
          <w:pPr>
            <w:pStyle w:val="Akapitzlist"/>
            <w:numPr>
              <w:numId w:val="48"/>
            </w:numPr>
            <w:ind w:left="709" w:hanging="360"/>
            <w:jc w:val="both"/>
          </w:pPr>
        </w:pPrChange>
      </w:pPr>
      <w:r>
        <w:rPr>
          <w:rFonts w:ascii="Arial" w:hAnsi="Arial" w:cs="Arial"/>
        </w:rPr>
        <w:t>Zamawiający zobowiązany jest do:</w:t>
      </w:r>
    </w:p>
    <w:p w14:paraId="0DA6CA89" w14:textId="77777777" w:rsidR="009C4F9B" w:rsidRDefault="009C4F9B">
      <w:pPr>
        <w:pStyle w:val="Akapitzlist"/>
        <w:numPr>
          <w:ilvl w:val="0"/>
          <w:numId w:val="42"/>
        </w:numPr>
        <w:ind w:left="993"/>
        <w:jc w:val="both"/>
        <w:rPr>
          <w:rFonts w:ascii="Arial" w:hAnsi="Arial" w:cs="Arial"/>
        </w:rPr>
        <w:pPrChange w:id="113" w:author="Jastrzębowska Marta" w:date="2025-01-14T14:02:00Z">
          <w:pPr>
            <w:pStyle w:val="Akapitzlist"/>
            <w:numPr>
              <w:numId w:val="50"/>
            </w:numPr>
            <w:tabs>
              <w:tab w:val="num" w:pos="360"/>
              <w:tab w:val="num" w:pos="720"/>
            </w:tabs>
            <w:ind w:left="993" w:hanging="720"/>
            <w:jc w:val="both"/>
          </w:pPr>
        </w:pPrChange>
      </w:pPr>
      <w:r w:rsidRPr="0045397C">
        <w:rPr>
          <w:rFonts w:ascii="Arial" w:hAnsi="Arial" w:cs="Arial"/>
        </w:rPr>
        <w:t>dokonania odbioru robót przerwanych oraz do zapłaty wynagrodzenia za roboty, które zostały wykonane do dnia odstąpienia</w:t>
      </w:r>
      <w:r>
        <w:rPr>
          <w:rFonts w:ascii="Arial" w:hAnsi="Arial" w:cs="Arial"/>
        </w:rPr>
        <w:t>,</w:t>
      </w:r>
    </w:p>
    <w:p w14:paraId="52B4AC01" w14:textId="77777777" w:rsidR="009C4F9B" w:rsidRDefault="009C4F9B">
      <w:pPr>
        <w:pStyle w:val="Akapitzlist"/>
        <w:numPr>
          <w:ilvl w:val="0"/>
          <w:numId w:val="42"/>
        </w:numPr>
        <w:ind w:left="993"/>
        <w:jc w:val="both"/>
        <w:rPr>
          <w:rFonts w:ascii="Arial" w:hAnsi="Arial" w:cs="Arial"/>
        </w:rPr>
        <w:pPrChange w:id="114" w:author="Jastrzębowska Marta" w:date="2025-01-14T14:02:00Z">
          <w:pPr>
            <w:pStyle w:val="Akapitzlist"/>
            <w:numPr>
              <w:numId w:val="50"/>
            </w:numPr>
            <w:tabs>
              <w:tab w:val="num" w:pos="360"/>
              <w:tab w:val="num" w:pos="720"/>
            </w:tabs>
            <w:ind w:left="993" w:hanging="720"/>
            <w:jc w:val="both"/>
          </w:pPr>
        </w:pPrChange>
      </w:pPr>
      <w:r w:rsidRPr="00884EBB">
        <w:rPr>
          <w:rFonts w:ascii="Arial" w:hAnsi="Arial" w:cs="Arial"/>
        </w:rPr>
        <w:t>odkupienia materiałów</w:t>
      </w:r>
      <w:r>
        <w:rPr>
          <w:rFonts w:ascii="Arial" w:hAnsi="Arial" w:cs="Arial"/>
        </w:rPr>
        <w:t xml:space="preserve"> </w:t>
      </w:r>
      <w:r w:rsidRPr="00884EBB">
        <w:rPr>
          <w:rFonts w:ascii="Arial" w:hAnsi="Arial" w:cs="Arial"/>
        </w:rPr>
        <w:t xml:space="preserve">lub urządzeń wskazanych w wykazie sporządzonym zgodnie z pkt. </w:t>
      </w:r>
      <w:r>
        <w:rPr>
          <w:rFonts w:ascii="Arial" w:hAnsi="Arial" w:cs="Arial"/>
        </w:rPr>
        <w:t>a</w:t>
      </w:r>
      <w:r w:rsidRPr="00884EBB">
        <w:rPr>
          <w:rFonts w:ascii="Arial" w:hAnsi="Arial" w:cs="Arial"/>
        </w:rPr>
        <w:t xml:space="preserve">) </w:t>
      </w:r>
      <w:proofErr w:type="spellStart"/>
      <w:r>
        <w:rPr>
          <w:rFonts w:ascii="Arial" w:hAnsi="Arial" w:cs="Arial"/>
        </w:rPr>
        <w:t>tiret</w:t>
      </w:r>
      <w:proofErr w:type="spellEnd"/>
      <w:r>
        <w:rPr>
          <w:rFonts w:ascii="Arial" w:hAnsi="Arial" w:cs="Arial"/>
        </w:rPr>
        <w:t xml:space="preserve"> trzecie</w:t>
      </w:r>
      <w:r w:rsidRPr="00884EBB">
        <w:rPr>
          <w:rFonts w:ascii="Arial" w:hAnsi="Arial" w:cs="Arial"/>
        </w:rPr>
        <w:t xml:space="preserve"> niniejszego ustępu umowy, wykonanych bądź nabytych dla realizacji przedmiotu umowy</w:t>
      </w:r>
      <w:r>
        <w:rPr>
          <w:rFonts w:ascii="Arial" w:hAnsi="Arial" w:cs="Arial"/>
        </w:rPr>
        <w:t>,</w:t>
      </w:r>
    </w:p>
    <w:p w14:paraId="0AE908B3" w14:textId="77777777" w:rsidR="009C4F9B" w:rsidRDefault="009C4F9B">
      <w:pPr>
        <w:pStyle w:val="Akapitzlist"/>
        <w:numPr>
          <w:ilvl w:val="0"/>
          <w:numId w:val="42"/>
        </w:numPr>
        <w:ind w:left="993"/>
        <w:jc w:val="both"/>
        <w:rPr>
          <w:rFonts w:ascii="Arial" w:hAnsi="Arial" w:cs="Arial"/>
        </w:rPr>
        <w:pPrChange w:id="115" w:author="Jastrzębowska Marta" w:date="2025-01-14T14:02:00Z">
          <w:pPr>
            <w:pStyle w:val="Akapitzlist"/>
            <w:numPr>
              <w:numId w:val="50"/>
            </w:numPr>
            <w:tabs>
              <w:tab w:val="num" w:pos="360"/>
              <w:tab w:val="num" w:pos="720"/>
            </w:tabs>
            <w:ind w:left="993" w:hanging="720"/>
            <w:jc w:val="both"/>
          </w:pPr>
        </w:pPrChange>
      </w:pPr>
      <w:r w:rsidRPr="00F24489">
        <w:rPr>
          <w:rFonts w:ascii="Arial" w:hAnsi="Arial" w:cs="Arial"/>
        </w:rPr>
        <w:t>rozliczenia się z Wykonawcą z tytułu nierozliczonych w inny sposób kosztów budowy obiektów zaplecza, urządzeń związanych z zagospodarowaniem i uzbrojeniem terenu budowy, chyba że Wykonawca wyrazi zgodę na przejęcie tych obiektów i urządzeń</w:t>
      </w:r>
      <w:r>
        <w:rPr>
          <w:rFonts w:ascii="Arial" w:hAnsi="Arial" w:cs="Arial"/>
        </w:rPr>
        <w:t>,</w:t>
      </w:r>
    </w:p>
    <w:p w14:paraId="69E4075C" w14:textId="45167DE8" w:rsidR="009C4F9B" w:rsidRPr="009C4F9B" w:rsidRDefault="009C4F9B">
      <w:pPr>
        <w:pStyle w:val="Akapitzlist"/>
        <w:numPr>
          <w:ilvl w:val="0"/>
          <w:numId w:val="42"/>
        </w:numPr>
        <w:ind w:left="993"/>
        <w:jc w:val="both"/>
        <w:rPr>
          <w:rFonts w:ascii="Arial" w:hAnsi="Arial" w:cs="Arial"/>
        </w:rPr>
        <w:pPrChange w:id="116" w:author="Jastrzębowska Marta" w:date="2025-01-14T14:02:00Z">
          <w:pPr>
            <w:pStyle w:val="Akapitzlist"/>
            <w:numPr>
              <w:numId w:val="50"/>
            </w:numPr>
            <w:tabs>
              <w:tab w:val="num" w:pos="360"/>
              <w:tab w:val="num" w:pos="720"/>
            </w:tabs>
            <w:ind w:left="993" w:hanging="720"/>
            <w:jc w:val="both"/>
          </w:pPr>
        </w:pPrChange>
      </w:pPr>
      <w:r w:rsidRPr="009C4F9B">
        <w:rPr>
          <w:rFonts w:ascii="Arial" w:hAnsi="Arial" w:cs="Arial"/>
        </w:rPr>
        <w:t>przejęcia od Wykonawcy pod swój dozór terenu budowy.</w:t>
      </w:r>
    </w:p>
    <w:p w14:paraId="053BF88A" w14:textId="2AE85E86" w:rsidR="00A93DA0" w:rsidRPr="00283D20" w:rsidRDefault="00A93DA0" w:rsidP="00213D05">
      <w:pPr>
        <w:rPr>
          <w:rFonts w:ascii="Arial" w:hAnsi="Arial" w:cs="Arial"/>
          <w:b/>
        </w:rPr>
      </w:pPr>
    </w:p>
    <w:p w14:paraId="1D1F79B9" w14:textId="77777777" w:rsidR="006547F7" w:rsidRPr="00283D20" w:rsidRDefault="006547F7" w:rsidP="00213D05">
      <w:pPr>
        <w:jc w:val="center"/>
        <w:rPr>
          <w:rFonts w:ascii="Arial" w:hAnsi="Arial" w:cs="Arial"/>
          <w:b/>
        </w:rPr>
      </w:pPr>
    </w:p>
    <w:p w14:paraId="06A2BA54" w14:textId="180BF0BE" w:rsidR="00C970EC" w:rsidRPr="00283D20" w:rsidRDefault="00AC448C" w:rsidP="00213D05">
      <w:pPr>
        <w:jc w:val="center"/>
        <w:rPr>
          <w:rFonts w:ascii="Arial" w:hAnsi="Arial" w:cs="Arial"/>
          <w:b/>
        </w:rPr>
      </w:pPr>
      <w:r w:rsidRPr="00283D20">
        <w:rPr>
          <w:rFonts w:ascii="Arial" w:hAnsi="Arial" w:cs="Arial"/>
          <w:b/>
        </w:rPr>
        <w:t>§ 1</w:t>
      </w:r>
      <w:r w:rsidR="00206C89" w:rsidRPr="00283D20">
        <w:rPr>
          <w:rFonts w:ascii="Arial" w:hAnsi="Arial" w:cs="Arial"/>
          <w:b/>
        </w:rPr>
        <w:t>7</w:t>
      </w:r>
    </w:p>
    <w:p w14:paraId="2BD2D134" w14:textId="77777777" w:rsidR="00CA6596" w:rsidRPr="00283D20" w:rsidRDefault="006D566E" w:rsidP="00213D05">
      <w:pPr>
        <w:pStyle w:val="Tekstpodstawowy"/>
        <w:spacing w:after="0"/>
        <w:jc w:val="center"/>
        <w:rPr>
          <w:rFonts w:ascii="Arial" w:hAnsi="Arial" w:cs="Arial"/>
          <w:b/>
        </w:rPr>
      </w:pPr>
      <w:r w:rsidRPr="00283D20">
        <w:rPr>
          <w:rFonts w:ascii="Arial" w:hAnsi="Arial" w:cs="Arial"/>
          <w:b/>
        </w:rPr>
        <w:t xml:space="preserve">Zmiana </w:t>
      </w:r>
      <w:r w:rsidR="00FC49E3" w:rsidRPr="00283D20">
        <w:rPr>
          <w:rFonts w:ascii="Arial" w:hAnsi="Arial" w:cs="Arial"/>
          <w:b/>
        </w:rPr>
        <w:t>Umowy</w:t>
      </w:r>
    </w:p>
    <w:p w14:paraId="661664F6" w14:textId="77777777" w:rsidR="002D16C2" w:rsidRPr="007A56AE" w:rsidRDefault="002D16C2">
      <w:pPr>
        <w:numPr>
          <w:ilvl w:val="6"/>
          <w:numId w:val="48"/>
        </w:numPr>
        <w:ind w:left="426" w:hanging="426"/>
        <w:jc w:val="both"/>
        <w:rPr>
          <w:rFonts w:ascii="Arial" w:hAnsi="Arial" w:cs="Arial"/>
          <w:bCs/>
        </w:rPr>
        <w:pPrChange w:id="117" w:author="Jastrzębowska Marta" w:date="2025-01-14T14:02:00Z">
          <w:pPr>
            <w:numPr>
              <w:ilvl w:val="6"/>
              <w:numId w:val="51"/>
            </w:numPr>
            <w:tabs>
              <w:tab w:val="num" w:pos="360"/>
              <w:tab w:val="num" w:pos="5040"/>
            </w:tabs>
            <w:ind w:left="426" w:hanging="426"/>
            <w:jc w:val="both"/>
          </w:pPr>
        </w:pPrChange>
      </w:pPr>
      <w:r w:rsidRPr="007A56AE">
        <w:rPr>
          <w:rFonts w:ascii="Arial" w:hAnsi="Arial" w:cs="Arial"/>
          <w:bCs/>
        </w:rPr>
        <w:t>Zamawiający przewiduje możliwość zmiany umowy bez przeprowadzenia odrębnego postępowania o udzielenie zamówienia we wskazanych niżej przypadkach i pod warunkami:</w:t>
      </w:r>
    </w:p>
    <w:p w14:paraId="042C0F08" w14:textId="77777777" w:rsidR="002D16C2" w:rsidRPr="007A56AE" w:rsidRDefault="002D16C2">
      <w:pPr>
        <w:numPr>
          <w:ilvl w:val="0"/>
          <w:numId w:val="44"/>
        </w:numPr>
        <w:ind w:left="709"/>
        <w:jc w:val="both"/>
        <w:rPr>
          <w:rFonts w:ascii="Arial" w:hAnsi="Arial" w:cs="Arial"/>
          <w:bCs/>
        </w:rPr>
        <w:pPrChange w:id="118" w:author="Jastrzębowska Marta" w:date="2025-01-14T14:02:00Z">
          <w:pPr>
            <w:numPr>
              <w:numId w:val="52"/>
            </w:numPr>
            <w:tabs>
              <w:tab w:val="num" w:pos="360"/>
              <w:tab w:val="num" w:pos="720"/>
            </w:tabs>
            <w:ind w:left="709" w:hanging="720"/>
            <w:jc w:val="both"/>
          </w:pPr>
        </w:pPrChange>
      </w:pPr>
      <w:r w:rsidRPr="007A56AE">
        <w:rPr>
          <w:rFonts w:ascii="Arial" w:hAnsi="Arial" w:cs="Arial"/>
          <w:bCs/>
        </w:rPr>
        <w:t xml:space="preserve">konieczność zmiany terminu umownego oraz harmonogramu </w:t>
      </w:r>
      <w:proofErr w:type="spellStart"/>
      <w:r w:rsidRPr="007A56AE">
        <w:rPr>
          <w:rFonts w:ascii="Arial" w:hAnsi="Arial" w:cs="Arial"/>
          <w:bCs/>
        </w:rPr>
        <w:t>terminowo-rzeczowo-finansowego</w:t>
      </w:r>
      <w:proofErr w:type="spellEnd"/>
      <w:r w:rsidRPr="007A56AE">
        <w:rPr>
          <w:rFonts w:ascii="Arial" w:hAnsi="Arial" w:cs="Arial"/>
          <w:bCs/>
        </w:rPr>
        <w:t xml:space="preserve"> (</w:t>
      </w:r>
      <w:r>
        <w:rPr>
          <w:rFonts w:ascii="Arial" w:hAnsi="Arial" w:cs="Arial"/>
          <w:bCs/>
        </w:rPr>
        <w:t>jeżeli został przewidziany</w:t>
      </w:r>
      <w:r w:rsidRPr="007A56AE">
        <w:rPr>
          <w:rFonts w:ascii="Arial" w:hAnsi="Arial" w:cs="Arial"/>
          <w:bCs/>
        </w:rPr>
        <w:t>) z powodu:</w:t>
      </w:r>
    </w:p>
    <w:p w14:paraId="29495B55" w14:textId="77777777" w:rsidR="002D16C2" w:rsidRPr="007A56AE" w:rsidRDefault="002D16C2">
      <w:pPr>
        <w:numPr>
          <w:ilvl w:val="0"/>
          <w:numId w:val="45"/>
        </w:numPr>
        <w:ind w:left="993"/>
        <w:jc w:val="both"/>
        <w:rPr>
          <w:rFonts w:ascii="Arial" w:hAnsi="Arial" w:cs="Arial"/>
          <w:bCs/>
        </w:rPr>
        <w:pPrChange w:id="119" w:author="Jastrzębowska Marta" w:date="2025-01-14T14:02:00Z">
          <w:pPr>
            <w:numPr>
              <w:numId w:val="53"/>
            </w:numPr>
            <w:tabs>
              <w:tab w:val="num" w:pos="360"/>
              <w:tab w:val="num" w:pos="720"/>
            </w:tabs>
            <w:ind w:left="993" w:hanging="720"/>
            <w:jc w:val="both"/>
          </w:pPr>
        </w:pPrChange>
      </w:pPr>
      <w:r w:rsidRPr="007A56AE">
        <w:rPr>
          <w:rFonts w:ascii="Arial" w:hAnsi="Arial" w:cs="Arial"/>
          <w:bCs/>
        </w:rPr>
        <w:t>działania siły wyższej, co oznacza zewnętrzne zdarzenie nagłe, nieprzewidywalne i niezależne od woli stron umowy, które nastąpiło po zawarciu umowy, uniemożliwiające wykonanie umowy w całości lub części, na stałe lub pewien czas, któremu nie można zapobiec ani przeciwdziałać przy zachowaniu należytej staranności stron umowy; za przejawy siły wyższej strony uznają w szczególności:</w:t>
      </w:r>
    </w:p>
    <w:p w14:paraId="7E4192E8" w14:textId="77777777" w:rsidR="002D16C2" w:rsidRDefault="002D16C2">
      <w:pPr>
        <w:numPr>
          <w:ilvl w:val="0"/>
          <w:numId w:val="43"/>
        </w:numPr>
        <w:ind w:left="1418"/>
        <w:jc w:val="both"/>
        <w:rPr>
          <w:rFonts w:ascii="Arial" w:hAnsi="Arial" w:cs="Arial"/>
          <w:bCs/>
        </w:rPr>
        <w:pPrChange w:id="120" w:author="Jastrzębowska Marta" w:date="2025-01-14T14:02:00Z">
          <w:pPr>
            <w:numPr>
              <w:numId w:val="54"/>
            </w:numPr>
            <w:tabs>
              <w:tab w:val="num" w:pos="360"/>
              <w:tab w:val="num" w:pos="720"/>
            </w:tabs>
            <w:ind w:left="1418" w:hanging="720"/>
            <w:jc w:val="both"/>
          </w:pPr>
        </w:pPrChange>
      </w:pPr>
      <w:r w:rsidRPr="007A56AE">
        <w:rPr>
          <w:rFonts w:ascii="Arial" w:hAnsi="Arial" w:cs="Arial"/>
          <w:bCs/>
        </w:rPr>
        <w:t>klęski żywiołowe, w tym trzęsienia ziemi, huragan, powódź i inne nadzwyczajne zjawiska atmosferyczne,</w:t>
      </w:r>
    </w:p>
    <w:p w14:paraId="34ADD5FA" w14:textId="77777777" w:rsidR="002D16C2" w:rsidRPr="00456720" w:rsidRDefault="002D16C2">
      <w:pPr>
        <w:numPr>
          <w:ilvl w:val="0"/>
          <w:numId w:val="43"/>
        </w:numPr>
        <w:ind w:left="1418"/>
        <w:jc w:val="both"/>
        <w:rPr>
          <w:rFonts w:ascii="Arial" w:hAnsi="Arial" w:cs="Arial"/>
          <w:bCs/>
        </w:rPr>
        <w:pPrChange w:id="121" w:author="Jastrzębowska Marta" w:date="2025-01-14T14:02:00Z">
          <w:pPr>
            <w:numPr>
              <w:numId w:val="54"/>
            </w:numPr>
            <w:tabs>
              <w:tab w:val="num" w:pos="360"/>
              <w:tab w:val="num" w:pos="720"/>
            </w:tabs>
            <w:ind w:left="1418" w:hanging="720"/>
            <w:jc w:val="both"/>
          </w:pPr>
        </w:pPrChange>
      </w:pPr>
      <w:r w:rsidRPr="00456720">
        <w:rPr>
          <w:rFonts w:ascii="Arial" w:hAnsi="Arial" w:cs="Arial"/>
          <w:bCs/>
        </w:rPr>
        <w:lastRenderedPageBreak/>
        <w:t>akty władzy państwowej, w tym stan wojenny, stan wyjątkowy, zakazy importu lub eksportu, blokady granic lub portów, wywłaszczenie, itd.,</w:t>
      </w:r>
    </w:p>
    <w:p w14:paraId="0BF6AFDD" w14:textId="77777777" w:rsidR="002D16C2" w:rsidRPr="007A56AE" w:rsidRDefault="002D16C2">
      <w:pPr>
        <w:numPr>
          <w:ilvl w:val="0"/>
          <w:numId w:val="43"/>
        </w:numPr>
        <w:ind w:left="1418"/>
        <w:jc w:val="both"/>
        <w:rPr>
          <w:rFonts w:ascii="Arial" w:hAnsi="Arial" w:cs="Arial"/>
          <w:bCs/>
        </w:rPr>
        <w:pPrChange w:id="122" w:author="Jastrzębowska Marta" w:date="2025-01-14T14:02:00Z">
          <w:pPr>
            <w:numPr>
              <w:numId w:val="54"/>
            </w:numPr>
            <w:tabs>
              <w:tab w:val="num" w:pos="360"/>
              <w:tab w:val="num" w:pos="720"/>
            </w:tabs>
            <w:ind w:left="1418" w:hanging="720"/>
            <w:jc w:val="both"/>
          </w:pPr>
        </w:pPrChange>
      </w:pPr>
      <w:r w:rsidRPr="007A56AE">
        <w:rPr>
          <w:rFonts w:ascii="Arial" w:hAnsi="Arial" w:cs="Arial"/>
          <w:bCs/>
        </w:rPr>
        <w:t>działania wojenne, akty sabotażu, akty terrorystyczne i inne podobne wydarzenia zagrażające porządkowi publicznemu,</w:t>
      </w:r>
    </w:p>
    <w:p w14:paraId="11C5752C" w14:textId="77777777" w:rsidR="002D16C2" w:rsidRPr="007A56AE" w:rsidRDefault="002D16C2">
      <w:pPr>
        <w:numPr>
          <w:ilvl w:val="0"/>
          <w:numId w:val="43"/>
        </w:numPr>
        <w:ind w:left="1418"/>
        <w:jc w:val="both"/>
        <w:rPr>
          <w:rFonts w:ascii="Arial" w:hAnsi="Arial" w:cs="Arial"/>
          <w:bCs/>
        </w:rPr>
        <w:pPrChange w:id="123" w:author="Jastrzębowska Marta" w:date="2025-01-14T14:02:00Z">
          <w:pPr>
            <w:numPr>
              <w:numId w:val="54"/>
            </w:numPr>
            <w:tabs>
              <w:tab w:val="num" w:pos="360"/>
              <w:tab w:val="num" w:pos="720"/>
            </w:tabs>
            <w:ind w:left="1418" w:hanging="720"/>
            <w:jc w:val="both"/>
          </w:pPr>
        </w:pPrChange>
      </w:pPr>
      <w:r w:rsidRPr="007A56AE">
        <w:rPr>
          <w:rFonts w:ascii="Arial" w:hAnsi="Arial" w:cs="Arial"/>
          <w:bCs/>
        </w:rPr>
        <w:t>strajki powszechne lub inne niepokoje społeczne, w tym publiczne demonstracje,</w:t>
      </w:r>
    </w:p>
    <w:p w14:paraId="5F2CE230" w14:textId="77777777" w:rsidR="002D16C2" w:rsidRPr="007A56AE" w:rsidRDefault="002D16C2">
      <w:pPr>
        <w:numPr>
          <w:ilvl w:val="0"/>
          <w:numId w:val="43"/>
        </w:numPr>
        <w:ind w:left="1418"/>
        <w:jc w:val="both"/>
        <w:rPr>
          <w:rFonts w:ascii="Arial" w:hAnsi="Arial" w:cs="Arial"/>
          <w:bCs/>
        </w:rPr>
        <w:pPrChange w:id="124" w:author="Jastrzębowska Marta" w:date="2025-01-14T14:02:00Z">
          <w:pPr>
            <w:numPr>
              <w:numId w:val="54"/>
            </w:numPr>
            <w:tabs>
              <w:tab w:val="num" w:pos="360"/>
              <w:tab w:val="num" w:pos="720"/>
            </w:tabs>
            <w:ind w:left="1418" w:hanging="720"/>
            <w:jc w:val="both"/>
          </w:pPr>
        </w:pPrChange>
      </w:pPr>
      <w:r w:rsidRPr="007A56AE">
        <w:rPr>
          <w:rFonts w:ascii="Arial" w:hAnsi="Arial" w:cs="Arial"/>
          <w:bCs/>
        </w:rPr>
        <w:t>epidemie lub pandemie,</w:t>
      </w:r>
    </w:p>
    <w:p w14:paraId="57EE3709" w14:textId="77777777" w:rsidR="002D16C2" w:rsidRPr="007A56AE" w:rsidRDefault="002D16C2">
      <w:pPr>
        <w:numPr>
          <w:ilvl w:val="0"/>
          <w:numId w:val="45"/>
        </w:numPr>
        <w:ind w:left="993"/>
        <w:jc w:val="both"/>
        <w:rPr>
          <w:rFonts w:ascii="Arial" w:hAnsi="Arial" w:cs="Arial"/>
          <w:bCs/>
        </w:rPr>
        <w:pPrChange w:id="125" w:author="Jastrzębowska Marta" w:date="2025-01-14T14:02:00Z">
          <w:pPr>
            <w:numPr>
              <w:numId w:val="53"/>
            </w:numPr>
            <w:tabs>
              <w:tab w:val="num" w:pos="360"/>
              <w:tab w:val="num" w:pos="720"/>
            </w:tabs>
            <w:ind w:left="993" w:hanging="720"/>
            <w:jc w:val="both"/>
          </w:pPr>
        </w:pPrChange>
      </w:pPr>
      <w:r w:rsidRPr="007A56AE">
        <w:rPr>
          <w:rFonts w:ascii="Arial" w:hAnsi="Arial" w:cs="Arial"/>
          <w:bCs/>
        </w:rPr>
        <w:t>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w:t>
      </w:r>
    </w:p>
    <w:p w14:paraId="68C227D0" w14:textId="77777777" w:rsidR="002D16C2" w:rsidRPr="007A56AE" w:rsidRDefault="002D16C2">
      <w:pPr>
        <w:numPr>
          <w:ilvl w:val="0"/>
          <w:numId w:val="45"/>
        </w:numPr>
        <w:ind w:left="993"/>
        <w:jc w:val="both"/>
        <w:rPr>
          <w:rFonts w:ascii="Arial" w:hAnsi="Arial" w:cs="Arial"/>
          <w:bCs/>
        </w:rPr>
        <w:pPrChange w:id="126" w:author="Jastrzębowska Marta" w:date="2025-01-14T14:02:00Z">
          <w:pPr>
            <w:numPr>
              <w:numId w:val="53"/>
            </w:numPr>
            <w:tabs>
              <w:tab w:val="num" w:pos="360"/>
              <w:tab w:val="num" w:pos="720"/>
            </w:tabs>
            <w:ind w:left="993" w:hanging="720"/>
            <w:jc w:val="both"/>
          </w:pPr>
        </w:pPrChange>
      </w:pPr>
      <w:r w:rsidRPr="007A56AE">
        <w:rPr>
          <w:rFonts w:ascii="Arial" w:hAnsi="Arial" w:cs="Arial"/>
          <w:bCs/>
        </w:rPr>
        <w:t xml:space="preserve">nadzwyczajnych zdarzeń gospodarczych niezależnych od Zamawiającego, których Zamawiający nie mógł przewidzieć w chwili zawarcia umowy; przez nadzwyczajne zdarzenia gospodarcze niezależne od Zamawiającego należy rozumieć nieprzewidziane zdarzenia gospodarcze, niemożliwe do przewidzenia i niezależne od Zamawiającego mające wpływ na budżet </w:t>
      </w:r>
      <w:r>
        <w:rPr>
          <w:rFonts w:ascii="Arial" w:hAnsi="Arial" w:cs="Arial"/>
          <w:bCs/>
        </w:rPr>
        <w:t>Zamawiającego</w:t>
      </w:r>
      <w:r w:rsidRPr="007A56AE">
        <w:rPr>
          <w:rFonts w:ascii="Arial" w:hAnsi="Arial" w:cs="Arial"/>
          <w:bCs/>
        </w:rPr>
        <w:t xml:space="preserve"> oraz zmiany dotychczasowych lub wejścia w życie nowych przepisów prawa mających wpływ na realizację przedmiotu umowy, </w:t>
      </w:r>
    </w:p>
    <w:p w14:paraId="7B7E44B4" w14:textId="77777777" w:rsidR="002D16C2" w:rsidRPr="007A56AE" w:rsidRDefault="002D16C2">
      <w:pPr>
        <w:numPr>
          <w:ilvl w:val="0"/>
          <w:numId w:val="45"/>
        </w:numPr>
        <w:ind w:left="993"/>
        <w:jc w:val="both"/>
        <w:rPr>
          <w:rFonts w:ascii="Arial" w:hAnsi="Arial" w:cs="Arial"/>
          <w:bCs/>
        </w:rPr>
        <w:pPrChange w:id="127" w:author="Jastrzębowska Marta" w:date="2025-01-14T14:02:00Z">
          <w:pPr>
            <w:numPr>
              <w:numId w:val="53"/>
            </w:numPr>
            <w:tabs>
              <w:tab w:val="num" w:pos="360"/>
              <w:tab w:val="num" w:pos="720"/>
            </w:tabs>
            <w:ind w:left="993" w:hanging="720"/>
            <w:jc w:val="both"/>
          </w:pPr>
        </w:pPrChange>
      </w:pPr>
      <w:r w:rsidRPr="007A56AE">
        <w:rPr>
          <w:rFonts w:ascii="Arial" w:hAnsi="Arial" w:cs="Arial"/>
          <w:bCs/>
        </w:rPr>
        <w:t>decyzji służb konserwatorskich lub nadzoru budowlanego mających wpływ na przesunięcie terminu realizacji robót takich jak wstrzymanie budowy, konieczność wykonania prac archeologicznych (badan archeologicznych),</w:t>
      </w:r>
    </w:p>
    <w:p w14:paraId="361EAE0B" w14:textId="77777777" w:rsidR="002D16C2" w:rsidRPr="007A56AE" w:rsidRDefault="002D16C2">
      <w:pPr>
        <w:numPr>
          <w:ilvl w:val="0"/>
          <w:numId w:val="45"/>
        </w:numPr>
        <w:ind w:left="993"/>
        <w:jc w:val="both"/>
        <w:rPr>
          <w:rFonts w:ascii="Arial" w:hAnsi="Arial" w:cs="Arial"/>
          <w:bCs/>
        </w:rPr>
        <w:pPrChange w:id="128" w:author="Jastrzębowska Marta" w:date="2025-01-14T14:02:00Z">
          <w:pPr>
            <w:numPr>
              <w:numId w:val="53"/>
            </w:numPr>
            <w:tabs>
              <w:tab w:val="num" w:pos="360"/>
              <w:tab w:val="num" w:pos="720"/>
            </w:tabs>
            <w:ind w:left="993" w:hanging="720"/>
            <w:jc w:val="both"/>
          </w:pPr>
        </w:pPrChange>
      </w:pPr>
      <w:r w:rsidRPr="007A56AE">
        <w:rPr>
          <w:rFonts w:ascii="Arial" w:hAnsi="Arial" w:cs="Arial"/>
          <w:bCs/>
        </w:rPr>
        <w:t>wystąpienia zamówień dodatkowych (niezależnie od ich wartości), niezbędnych do prawidłowego wykonania realizowanego zamówienia podstawowego, których wykonanie stało się konieczne na skutek sytuacji niemożliwej wcześniej do przewidzenia,</w:t>
      </w:r>
    </w:p>
    <w:p w14:paraId="5207B130" w14:textId="17698F70" w:rsidR="002D16C2" w:rsidRPr="007A56AE" w:rsidRDefault="002D16C2">
      <w:pPr>
        <w:numPr>
          <w:ilvl w:val="0"/>
          <w:numId w:val="45"/>
        </w:numPr>
        <w:ind w:left="993"/>
        <w:jc w:val="both"/>
        <w:rPr>
          <w:rFonts w:ascii="Arial" w:hAnsi="Arial" w:cs="Arial"/>
          <w:bCs/>
        </w:rPr>
        <w:pPrChange w:id="129" w:author="Jastrzębowska Marta" w:date="2025-01-14T14:02:00Z">
          <w:pPr>
            <w:numPr>
              <w:numId w:val="53"/>
            </w:numPr>
            <w:tabs>
              <w:tab w:val="num" w:pos="360"/>
              <w:tab w:val="num" w:pos="720"/>
            </w:tabs>
            <w:ind w:left="993" w:hanging="720"/>
            <w:jc w:val="both"/>
          </w:pPr>
        </w:pPrChange>
      </w:pPr>
      <w:r w:rsidRPr="007A56AE">
        <w:rPr>
          <w:rFonts w:ascii="Arial" w:hAnsi="Arial" w:cs="Arial"/>
          <w:bCs/>
        </w:rPr>
        <w:t>brak</w:t>
      </w:r>
      <w:r w:rsidR="00022D05">
        <w:rPr>
          <w:rFonts w:ascii="Arial" w:hAnsi="Arial" w:cs="Arial"/>
          <w:bCs/>
        </w:rPr>
        <w:t>ów</w:t>
      </w:r>
      <w:r w:rsidRPr="007A56AE">
        <w:rPr>
          <w:rFonts w:ascii="Arial" w:hAnsi="Arial" w:cs="Arial"/>
          <w:bCs/>
        </w:rPr>
        <w:t xml:space="preserve"> </w:t>
      </w:r>
      <w:r w:rsidR="00022D05">
        <w:rPr>
          <w:rFonts w:ascii="Arial" w:hAnsi="Arial" w:cs="Arial"/>
          <w:bCs/>
        </w:rPr>
        <w:t xml:space="preserve">informacji w </w:t>
      </w:r>
      <w:proofErr w:type="spellStart"/>
      <w:r w:rsidR="00022D05">
        <w:rPr>
          <w:rFonts w:ascii="Arial" w:hAnsi="Arial" w:cs="Arial"/>
          <w:bCs/>
        </w:rPr>
        <w:t>pfu</w:t>
      </w:r>
      <w:proofErr w:type="spellEnd"/>
      <w:r w:rsidRPr="007A56AE">
        <w:rPr>
          <w:rFonts w:ascii="Arial" w:hAnsi="Arial" w:cs="Arial"/>
          <w:bCs/>
        </w:rPr>
        <w:t>,</w:t>
      </w:r>
    </w:p>
    <w:p w14:paraId="0C256C70" w14:textId="77777777" w:rsidR="002D16C2" w:rsidRPr="007A56AE" w:rsidRDefault="002D16C2">
      <w:pPr>
        <w:numPr>
          <w:ilvl w:val="0"/>
          <w:numId w:val="45"/>
        </w:numPr>
        <w:ind w:left="993"/>
        <w:jc w:val="both"/>
        <w:rPr>
          <w:rFonts w:ascii="Arial" w:hAnsi="Arial" w:cs="Arial"/>
          <w:bCs/>
        </w:rPr>
        <w:pPrChange w:id="130" w:author="Jastrzębowska Marta" w:date="2025-01-14T14:02:00Z">
          <w:pPr>
            <w:numPr>
              <w:numId w:val="53"/>
            </w:numPr>
            <w:tabs>
              <w:tab w:val="num" w:pos="360"/>
              <w:tab w:val="num" w:pos="720"/>
            </w:tabs>
            <w:ind w:left="993" w:hanging="720"/>
            <w:jc w:val="both"/>
          </w:pPr>
        </w:pPrChange>
      </w:pPr>
      <w:r w:rsidRPr="007A56AE">
        <w:rPr>
          <w:rFonts w:ascii="Arial" w:hAnsi="Arial" w:cs="Arial"/>
          <w:bCs/>
        </w:rPr>
        <w:t xml:space="preserve">wystąpienia okoliczności leżących po stronie Zamawiającego lub okoliczności niezależnych od stron umowy </w:t>
      </w:r>
      <w:r>
        <w:rPr>
          <w:rFonts w:ascii="Arial" w:hAnsi="Arial" w:cs="Arial"/>
          <w:bCs/>
        </w:rPr>
        <w:t xml:space="preserve">jak np. </w:t>
      </w:r>
      <w:r w:rsidRPr="007A56AE">
        <w:rPr>
          <w:rFonts w:ascii="Arial" w:hAnsi="Arial" w:cs="Arial"/>
          <w:bCs/>
        </w:rPr>
        <w:t>konieczność przeprowadzenia konsultacji społecznych, konieczność dokonania uzgodnień i zawarcia przez Zamawiającego umów o wejście w teren w odniesieniu do terenów, których właścicielem nie jest Zamawiający, lub innych uzasadnionych okoliczności, zaistniałych w trakcie realizacji przedmiotu umowy, które opóźniają, utrudniają lub uniemożliwiają prawidłowe i terminowe wykonanie przedmiotu umowy, w szczególności wstrzymanie robót przez Zamawiającego,</w:t>
      </w:r>
    </w:p>
    <w:p w14:paraId="12BDAAAE" w14:textId="77777777" w:rsidR="002D16C2" w:rsidRPr="007A56AE" w:rsidRDefault="002D16C2">
      <w:pPr>
        <w:numPr>
          <w:ilvl w:val="0"/>
          <w:numId w:val="45"/>
        </w:numPr>
        <w:ind w:left="993"/>
        <w:jc w:val="both"/>
        <w:rPr>
          <w:rFonts w:ascii="Arial" w:hAnsi="Arial" w:cs="Arial"/>
          <w:bCs/>
        </w:rPr>
        <w:pPrChange w:id="131" w:author="Jastrzębowska Marta" w:date="2025-01-14T14:02:00Z">
          <w:pPr>
            <w:numPr>
              <w:numId w:val="53"/>
            </w:numPr>
            <w:tabs>
              <w:tab w:val="num" w:pos="360"/>
              <w:tab w:val="num" w:pos="720"/>
            </w:tabs>
            <w:ind w:left="993" w:hanging="720"/>
            <w:jc w:val="both"/>
          </w:pPr>
        </w:pPrChange>
      </w:pPr>
      <w:r w:rsidRPr="007A56AE">
        <w:rPr>
          <w:rFonts w:ascii="Arial" w:hAnsi="Arial" w:cs="Arial"/>
          <w:bCs/>
        </w:rPr>
        <w:t>zmian wynikających z konieczności wykonania robót niezwiązanych bezpośrednio z przedmiotem umowy i nieprzewidywalnych, których brak wykonania uniemożliwia lub utrudnia prawidłowe wykonanie przedmiotu umowy,</w:t>
      </w:r>
    </w:p>
    <w:p w14:paraId="11498C36" w14:textId="7C355105" w:rsidR="002D16C2" w:rsidRDefault="002D16C2">
      <w:pPr>
        <w:numPr>
          <w:ilvl w:val="0"/>
          <w:numId w:val="45"/>
        </w:numPr>
        <w:ind w:left="993"/>
        <w:jc w:val="both"/>
        <w:rPr>
          <w:rFonts w:ascii="Arial" w:hAnsi="Arial" w:cs="Arial"/>
          <w:bCs/>
        </w:rPr>
        <w:pPrChange w:id="132" w:author="Jastrzębowska Marta" w:date="2025-01-14T14:02:00Z">
          <w:pPr>
            <w:numPr>
              <w:numId w:val="53"/>
            </w:numPr>
            <w:tabs>
              <w:tab w:val="num" w:pos="360"/>
              <w:tab w:val="num" w:pos="720"/>
            </w:tabs>
            <w:ind w:left="993" w:hanging="720"/>
            <w:jc w:val="both"/>
          </w:pPr>
        </w:pPrChange>
      </w:pPr>
      <w:r w:rsidRPr="007A56AE">
        <w:rPr>
          <w:rFonts w:ascii="Arial" w:hAnsi="Arial" w:cs="Arial"/>
          <w:bCs/>
        </w:rPr>
        <w:t xml:space="preserve">odmiennych od przyjętych w </w:t>
      </w:r>
      <w:proofErr w:type="spellStart"/>
      <w:r w:rsidR="009612B4">
        <w:rPr>
          <w:rFonts w:ascii="Arial" w:hAnsi="Arial" w:cs="Arial"/>
          <w:bCs/>
        </w:rPr>
        <w:t>pfu</w:t>
      </w:r>
      <w:proofErr w:type="spellEnd"/>
      <w:r w:rsidRPr="007A56AE">
        <w:rPr>
          <w:rFonts w:ascii="Arial" w:hAnsi="Arial" w:cs="Arial"/>
          <w:bCs/>
        </w:rPr>
        <w:t xml:space="preserve"> warunków terenowych, w szczególności istnienia niezinwentaryzowanych obiektów budowlanych, sieci lub instalacji,</w:t>
      </w:r>
    </w:p>
    <w:p w14:paraId="4D94B388" w14:textId="77777777" w:rsidR="002D16C2" w:rsidRPr="007A56AE" w:rsidRDefault="002D16C2">
      <w:pPr>
        <w:numPr>
          <w:ilvl w:val="0"/>
          <w:numId w:val="45"/>
        </w:numPr>
        <w:ind w:left="993"/>
        <w:jc w:val="both"/>
        <w:rPr>
          <w:rFonts w:ascii="Arial" w:hAnsi="Arial" w:cs="Arial"/>
          <w:bCs/>
        </w:rPr>
        <w:pPrChange w:id="133" w:author="Jastrzębowska Marta" w:date="2025-01-14T14:02:00Z">
          <w:pPr>
            <w:numPr>
              <w:numId w:val="53"/>
            </w:numPr>
            <w:tabs>
              <w:tab w:val="num" w:pos="360"/>
              <w:tab w:val="num" w:pos="720"/>
            </w:tabs>
            <w:ind w:left="993" w:hanging="720"/>
            <w:jc w:val="both"/>
          </w:pPr>
        </w:pPrChange>
      </w:pPr>
      <w:r>
        <w:rPr>
          <w:rFonts w:ascii="Arial" w:hAnsi="Arial" w:cs="Arial"/>
          <w:bCs/>
        </w:rPr>
        <w:lastRenderedPageBreak/>
        <w:t>wystąpienia szkód górniczych, których nie można było przewidzieć, skutkujących koniecznością wydłużenia terminu realizacji o czas przerwy wywołanej brakiem możliwości realizacji robót;</w:t>
      </w:r>
    </w:p>
    <w:p w14:paraId="5CB83FEC" w14:textId="77777777" w:rsidR="002D16C2" w:rsidRPr="007A56AE" w:rsidRDefault="002D16C2">
      <w:pPr>
        <w:numPr>
          <w:ilvl w:val="0"/>
          <w:numId w:val="45"/>
        </w:numPr>
        <w:ind w:left="993"/>
        <w:jc w:val="both"/>
        <w:rPr>
          <w:rFonts w:ascii="Arial" w:hAnsi="Arial" w:cs="Arial"/>
          <w:bCs/>
        </w:rPr>
        <w:pPrChange w:id="134" w:author="Jastrzębowska Marta" w:date="2025-01-14T14:02:00Z">
          <w:pPr>
            <w:numPr>
              <w:numId w:val="53"/>
            </w:numPr>
            <w:tabs>
              <w:tab w:val="num" w:pos="360"/>
              <w:tab w:val="num" w:pos="720"/>
            </w:tabs>
            <w:ind w:left="993" w:hanging="720"/>
            <w:jc w:val="both"/>
          </w:pPr>
        </w:pPrChange>
      </w:pPr>
      <w:r w:rsidRPr="007A56AE">
        <w:rPr>
          <w:rFonts w:ascii="Arial" w:hAnsi="Arial" w:cs="Arial"/>
          <w:bCs/>
        </w:rPr>
        <w:t>skrócenia terminu realizacji przedmiotu umowy - na wniosek Wykonawcy,</w:t>
      </w:r>
    </w:p>
    <w:p w14:paraId="23792092" w14:textId="77777777" w:rsidR="002D16C2" w:rsidRPr="007A56AE" w:rsidRDefault="002D16C2">
      <w:pPr>
        <w:numPr>
          <w:ilvl w:val="0"/>
          <w:numId w:val="45"/>
        </w:numPr>
        <w:ind w:left="993"/>
        <w:jc w:val="both"/>
        <w:rPr>
          <w:rFonts w:ascii="Arial" w:hAnsi="Arial" w:cs="Arial"/>
          <w:bCs/>
        </w:rPr>
        <w:pPrChange w:id="135" w:author="Jastrzębowska Marta" w:date="2025-01-14T14:02:00Z">
          <w:pPr>
            <w:numPr>
              <w:numId w:val="53"/>
            </w:numPr>
            <w:tabs>
              <w:tab w:val="num" w:pos="360"/>
              <w:tab w:val="num" w:pos="720"/>
            </w:tabs>
            <w:ind w:left="993" w:hanging="720"/>
            <w:jc w:val="both"/>
          </w:pPr>
        </w:pPrChange>
      </w:pPr>
      <w:r w:rsidRPr="007A56AE">
        <w:rPr>
          <w:rFonts w:ascii="Arial" w:hAnsi="Arial" w:cs="Arial"/>
          <w:bCs/>
        </w:rPr>
        <w:t>przedłużającej się procedury uzyskania decyzji administracyjnych</w:t>
      </w:r>
      <w:r>
        <w:rPr>
          <w:rFonts w:ascii="Arial" w:hAnsi="Arial" w:cs="Arial"/>
          <w:bCs/>
        </w:rPr>
        <w:t xml:space="preserve">, pozwoleń, zezwoleń, uzgodnień, opinii i innych dokumentów wymaganych dla prawidłowej realizacji </w:t>
      </w:r>
      <w:r w:rsidRPr="007A56AE">
        <w:rPr>
          <w:rFonts w:ascii="Arial" w:hAnsi="Arial" w:cs="Arial"/>
          <w:bCs/>
        </w:rPr>
        <w:t>przedmiotu umowy</w:t>
      </w:r>
      <w:r>
        <w:rPr>
          <w:rFonts w:ascii="Arial" w:hAnsi="Arial" w:cs="Arial"/>
          <w:bCs/>
        </w:rPr>
        <w:t>; przez przedłużające się procedury należy rozumieć brak rozstrzygnięcia w terminach przewidzianych dla organów administracji na załatwienie sprawy, a w przypadku braku takich terminów – brak rozstrzygnięcia w terminie 30 dni od dnia złożenia wniosku</w:t>
      </w:r>
      <w:r w:rsidRPr="007A56AE">
        <w:rPr>
          <w:rFonts w:ascii="Arial" w:hAnsi="Arial" w:cs="Arial"/>
          <w:bCs/>
        </w:rPr>
        <w:t>,</w:t>
      </w:r>
    </w:p>
    <w:p w14:paraId="78E340BA" w14:textId="77777777" w:rsidR="002D16C2" w:rsidRPr="007A56AE" w:rsidRDefault="002D16C2">
      <w:pPr>
        <w:numPr>
          <w:ilvl w:val="0"/>
          <w:numId w:val="45"/>
        </w:numPr>
        <w:ind w:left="993"/>
        <w:jc w:val="both"/>
        <w:rPr>
          <w:rFonts w:ascii="Arial" w:hAnsi="Arial" w:cs="Arial"/>
          <w:bCs/>
        </w:rPr>
        <w:pPrChange w:id="136" w:author="Jastrzębowska Marta" w:date="2025-01-14T14:02:00Z">
          <w:pPr>
            <w:numPr>
              <w:numId w:val="53"/>
            </w:numPr>
            <w:tabs>
              <w:tab w:val="num" w:pos="360"/>
              <w:tab w:val="num" w:pos="720"/>
            </w:tabs>
            <w:ind w:left="993" w:hanging="720"/>
            <w:jc w:val="both"/>
          </w:pPr>
        </w:pPrChange>
      </w:pPr>
      <w:r w:rsidRPr="007A56AE">
        <w:rPr>
          <w:rFonts w:ascii="Arial" w:hAnsi="Arial" w:cs="Arial"/>
          <w:bCs/>
        </w:rPr>
        <w:t>konieczności uzyskania zgody na odstępstwo Regionalnego Dyrektora Ochrony Środowiska od przepisów zawartych w ustawie z dnia 16 kwietnia 2004 r. o ochronie przyrody (decyzji derogacyjnej) w wyniku wystąpienia w obiekcie miejsc lęgowych ptaków i nietoperzy,</w:t>
      </w:r>
    </w:p>
    <w:p w14:paraId="4137088C" w14:textId="77777777" w:rsidR="002D16C2" w:rsidRPr="007A56AE" w:rsidRDefault="002D16C2">
      <w:pPr>
        <w:numPr>
          <w:ilvl w:val="0"/>
          <w:numId w:val="45"/>
        </w:numPr>
        <w:ind w:left="993"/>
        <w:jc w:val="both"/>
        <w:rPr>
          <w:rFonts w:ascii="Arial" w:hAnsi="Arial" w:cs="Arial"/>
          <w:bCs/>
        </w:rPr>
        <w:pPrChange w:id="137" w:author="Jastrzębowska Marta" w:date="2025-01-14T14:02:00Z">
          <w:pPr>
            <w:numPr>
              <w:numId w:val="53"/>
            </w:numPr>
            <w:tabs>
              <w:tab w:val="num" w:pos="360"/>
              <w:tab w:val="num" w:pos="720"/>
            </w:tabs>
            <w:ind w:left="993" w:hanging="720"/>
            <w:jc w:val="both"/>
          </w:pPr>
        </w:pPrChange>
      </w:pPr>
      <w:r w:rsidRPr="007A56AE">
        <w:rPr>
          <w:rFonts w:ascii="Arial" w:hAnsi="Arial" w:cs="Arial"/>
          <w:bCs/>
        </w:rPr>
        <w:t>nieprzewidzianych w dokumentacji warunków geologicznych, archeologicznych lub terenowych, w szczególności: niewypały i niewybuchy; wykopaliska archeologiczne,</w:t>
      </w:r>
    </w:p>
    <w:p w14:paraId="774FA8C4" w14:textId="77777777" w:rsidR="002D16C2" w:rsidRPr="007A56AE" w:rsidRDefault="002D16C2">
      <w:pPr>
        <w:numPr>
          <w:ilvl w:val="0"/>
          <w:numId w:val="45"/>
        </w:numPr>
        <w:ind w:left="993"/>
        <w:jc w:val="both"/>
        <w:rPr>
          <w:rFonts w:ascii="Arial" w:hAnsi="Arial" w:cs="Arial"/>
          <w:bCs/>
        </w:rPr>
        <w:pPrChange w:id="138" w:author="Jastrzębowska Marta" w:date="2025-01-14T14:02:00Z">
          <w:pPr>
            <w:numPr>
              <w:numId w:val="53"/>
            </w:numPr>
            <w:tabs>
              <w:tab w:val="num" w:pos="360"/>
              <w:tab w:val="num" w:pos="720"/>
            </w:tabs>
            <w:ind w:left="993" w:hanging="720"/>
            <w:jc w:val="both"/>
          </w:pPr>
        </w:pPrChange>
      </w:pPr>
      <w:r w:rsidRPr="007A56AE">
        <w:rPr>
          <w:rFonts w:ascii="Arial" w:hAnsi="Arial" w:cs="Arial"/>
          <w:bCs/>
        </w:rPr>
        <w:t>czasowego wstrzymania prac na wniosek Użytkownika lub Zamawiającego.</w:t>
      </w:r>
    </w:p>
    <w:p w14:paraId="460A531A" w14:textId="77777777" w:rsidR="002D16C2" w:rsidRPr="007A56AE" w:rsidRDefault="002D16C2">
      <w:pPr>
        <w:numPr>
          <w:ilvl w:val="0"/>
          <w:numId w:val="44"/>
        </w:numPr>
        <w:ind w:left="709"/>
        <w:jc w:val="both"/>
        <w:rPr>
          <w:rFonts w:ascii="Arial" w:hAnsi="Arial" w:cs="Arial"/>
          <w:bCs/>
        </w:rPr>
        <w:pPrChange w:id="139" w:author="Jastrzębowska Marta" w:date="2025-01-14T14:02:00Z">
          <w:pPr>
            <w:numPr>
              <w:numId w:val="52"/>
            </w:numPr>
            <w:tabs>
              <w:tab w:val="num" w:pos="360"/>
              <w:tab w:val="num" w:pos="720"/>
            </w:tabs>
            <w:ind w:left="709" w:hanging="720"/>
            <w:jc w:val="both"/>
          </w:pPr>
        </w:pPrChange>
      </w:pPr>
      <w:bookmarkStart w:id="140" w:name="_Hlk61622854"/>
      <w:r w:rsidRPr="007A56AE">
        <w:rPr>
          <w:rFonts w:ascii="Arial" w:hAnsi="Arial" w:cs="Arial"/>
          <w:bCs/>
        </w:rPr>
        <w:t>rezygnacja z wykonania części robót, które wynikły w trakcie realizacji robót i były konieczne w celu prawidłowej realizacji przedmiotu umowy lub z przyczyn niezależnych od Zamawiającego wraz z obniżeniem wynagrodzenia brutto o zakres, z którego Zamawiający rezygnuje.</w:t>
      </w:r>
    </w:p>
    <w:bookmarkEnd w:id="140"/>
    <w:p w14:paraId="1522D581" w14:textId="77777777" w:rsidR="002D16C2" w:rsidRPr="007A56AE" w:rsidRDefault="002D16C2">
      <w:pPr>
        <w:numPr>
          <w:ilvl w:val="0"/>
          <w:numId w:val="44"/>
        </w:numPr>
        <w:ind w:left="709"/>
        <w:jc w:val="both"/>
        <w:rPr>
          <w:rFonts w:ascii="Arial" w:hAnsi="Arial" w:cs="Arial"/>
          <w:bCs/>
        </w:rPr>
        <w:pPrChange w:id="141" w:author="Jastrzębowska Marta" w:date="2025-01-14T14:02:00Z">
          <w:pPr>
            <w:numPr>
              <w:numId w:val="52"/>
            </w:numPr>
            <w:tabs>
              <w:tab w:val="num" w:pos="360"/>
              <w:tab w:val="num" w:pos="720"/>
            </w:tabs>
            <w:ind w:left="709" w:hanging="720"/>
            <w:jc w:val="both"/>
          </w:pPr>
        </w:pPrChange>
      </w:pPr>
      <w:r w:rsidRPr="007A56AE">
        <w:rPr>
          <w:rFonts w:ascii="Arial" w:hAnsi="Arial" w:cs="Arial"/>
          <w:bCs/>
        </w:rPr>
        <w:t>zmiana przedstawicieli uczestników procesu inwestycyjnego (bez zmiany wynagrodzenia) w przypadku:</w:t>
      </w:r>
    </w:p>
    <w:p w14:paraId="74656D28" w14:textId="3048294E" w:rsidR="002D16C2" w:rsidRPr="007A56AE" w:rsidRDefault="002D16C2">
      <w:pPr>
        <w:numPr>
          <w:ilvl w:val="0"/>
          <w:numId w:val="46"/>
        </w:numPr>
        <w:ind w:left="993"/>
        <w:jc w:val="both"/>
        <w:rPr>
          <w:rFonts w:ascii="Arial" w:hAnsi="Arial" w:cs="Arial"/>
          <w:b/>
          <w:bCs/>
        </w:rPr>
        <w:pPrChange w:id="142" w:author="Jastrzębowska Marta" w:date="2025-01-14T14:02:00Z">
          <w:pPr>
            <w:numPr>
              <w:numId w:val="55"/>
            </w:numPr>
            <w:tabs>
              <w:tab w:val="num" w:pos="360"/>
              <w:tab w:val="num" w:pos="720"/>
            </w:tabs>
            <w:ind w:left="993" w:hanging="720"/>
            <w:jc w:val="both"/>
          </w:pPr>
        </w:pPrChange>
      </w:pPr>
      <w:r w:rsidRPr="007A56AE">
        <w:rPr>
          <w:rFonts w:ascii="Arial" w:hAnsi="Arial" w:cs="Arial"/>
          <w:bCs/>
        </w:rPr>
        <w:t xml:space="preserve">zmiany którejkolwiek z osób wskazanych w </w:t>
      </w:r>
      <w:r w:rsidRPr="00A317D8">
        <w:rPr>
          <w:rFonts w:ascii="Arial" w:hAnsi="Arial" w:cs="Arial"/>
          <w:bCs/>
        </w:rPr>
        <w:t xml:space="preserve">§ </w:t>
      </w:r>
      <w:r w:rsidR="0082085E">
        <w:rPr>
          <w:rFonts w:ascii="Arial" w:hAnsi="Arial" w:cs="Arial"/>
          <w:bCs/>
        </w:rPr>
        <w:t>7</w:t>
      </w:r>
      <w:r w:rsidRPr="00A317D8">
        <w:rPr>
          <w:rFonts w:ascii="Arial" w:hAnsi="Arial" w:cs="Arial"/>
          <w:bCs/>
        </w:rPr>
        <w:t xml:space="preserve"> </w:t>
      </w:r>
      <w:r>
        <w:rPr>
          <w:rFonts w:ascii="Arial" w:hAnsi="Arial" w:cs="Arial"/>
          <w:bCs/>
        </w:rPr>
        <w:t>U</w:t>
      </w:r>
      <w:r w:rsidRPr="007A56AE">
        <w:rPr>
          <w:rFonts w:ascii="Arial" w:hAnsi="Arial" w:cs="Arial"/>
          <w:bCs/>
        </w:rPr>
        <w:t xml:space="preserve">mowy, </w:t>
      </w:r>
      <w:r>
        <w:rPr>
          <w:rFonts w:ascii="Arial" w:hAnsi="Arial" w:cs="Arial"/>
          <w:bCs/>
        </w:rPr>
        <w:t>w przypadkach tam wymienionych;</w:t>
      </w:r>
    </w:p>
    <w:p w14:paraId="721999AE" w14:textId="77777777" w:rsidR="002D16C2" w:rsidRPr="007A56AE" w:rsidRDefault="002D16C2">
      <w:pPr>
        <w:numPr>
          <w:ilvl w:val="0"/>
          <w:numId w:val="46"/>
        </w:numPr>
        <w:ind w:left="993"/>
        <w:jc w:val="both"/>
        <w:rPr>
          <w:rFonts w:ascii="Arial" w:hAnsi="Arial" w:cs="Arial"/>
          <w:bCs/>
        </w:rPr>
        <w:pPrChange w:id="143" w:author="Jastrzębowska Marta" w:date="2025-01-14T14:02:00Z">
          <w:pPr>
            <w:numPr>
              <w:numId w:val="55"/>
            </w:numPr>
            <w:tabs>
              <w:tab w:val="num" w:pos="360"/>
              <w:tab w:val="num" w:pos="720"/>
            </w:tabs>
            <w:ind w:left="993" w:hanging="720"/>
            <w:jc w:val="both"/>
          </w:pPr>
        </w:pPrChange>
      </w:pPr>
      <w:r w:rsidRPr="007A56AE">
        <w:rPr>
          <w:rFonts w:ascii="Arial" w:hAnsi="Arial" w:cs="Arial"/>
          <w:bCs/>
        </w:rPr>
        <w:t>zmiany lub wprowadzenia Podwykonawcy dot. zakresu robót przeznaczonych do wykonania przez Podwykonawcę, pomimo że w ofercie Wykonawca nie przewidział zakresu robót, który powierzy podwykonawcy, w przypadku wystąpienia zmian w tym zakresie - na wniosek Zamawiającego lub Wykonawcy;</w:t>
      </w:r>
    </w:p>
    <w:p w14:paraId="5B2995AE" w14:textId="77777777" w:rsidR="002D16C2" w:rsidRPr="007A56AE" w:rsidRDefault="002D16C2">
      <w:pPr>
        <w:numPr>
          <w:ilvl w:val="0"/>
          <w:numId w:val="44"/>
        </w:numPr>
        <w:ind w:left="709"/>
        <w:jc w:val="both"/>
        <w:rPr>
          <w:rFonts w:ascii="Arial" w:hAnsi="Arial" w:cs="Arial"/>
          <w:bCs/>
        </w:rPr>
        <w:pPrChange w:id="144" w:author="Jastrzębowska Marta" w:date="2025-01-14T14:02:00Z">
          <w:pPr>
            <w:numPr>
              <w:numId w:val="52"/>
            </w:numPr>
            <w:tabs>
              <w:tab w:val="num" w:pos="360"/>
              <w:tab w:val="num" w:pos="720"/>
            </w:tabs>
            <w:ind w:left="709" w:hanging="720"/>
            <w:jc w:val="both"/>
          </w:pPr>
        </w:pPrChange>
      </w:pPr>
      <w:r w:rsidRPr="007A56AE">
        <w:rPr>
          <w:rFonts w:ascii="Arial" w:hAnsi="Arial" w:cs="Arial"/>
          <w:bCs/>
        </w:rPr>
        <w:t>zmiana zakresu robót, który Wykonawca powierzy podwykonawcom, w przypadku wystąpienia zmian w tym zakresie - na wniosek Zamawiającego lub Wykonawcy bez zmiany wynagrodzenia;</w:t>
      </w:r>
    </w:p>
    <w:p w14:paraId="65601C96" w14:textId="77777777" w:rsidR="002D16C2" w:rsidRPr="007A56AE" w:rsidRDefault="002D16C2">
      <w:pPr>
        <w:numPr>
          <w:ilvl w:val="0"/>
          <w:numId w:val="44"/>
        </w:numPr>
        <w:ind w:left="709"/>
        <w:jc w:val="both"/>
        <w:rPr>
          <w:rFonts w:ascii="Arial" w:hAnsi="Arial" w:cs="Arial"/>
          <w:bCs/>
        </w:rPr>
        <w:pPrChange w:id="145" w:author="Jastrzębowska Marta" w:date="2025-01-14T14:02:00Z">
          <w:pPr>
            <w:numPr>
              <w:numId w:val="52"/>
            </w:numPr>
            <w:tabs>
              <w:tab w:val="num" w:pos="360"/>
              <w:tab w:val="num" w:pos="720"/>
            </w:tabs>
            <w:ind w:left="709" w:hanging="720"/>
            <w:jc w:val="both"/>
          </w:pPr>
        </w:pPrChange>
      </w:pPr>
      <w:r w:rsidRPr="007A56AE">
        <w:rPr>
          <w:rFonts w:ascii="Arial" w:hAnsi="Arial" w:cs="Arial"/>
          <w:bCs/>
        </w:rPr>
        <w:t>zawieszenie przez Zamawiającego wykonania części lub całości robót (bez zmiany wynagrodzenia) na czas trwania przeszkody w przypadku:</w:t>
      </w:r>
    </w:p>
    <w:p w14:paraId="3335814E" w14:textId="77777777" w:rsidR="002D16C2" w:rsidRPr="007A56AE" w:rsidRDefault="002D16C2">
      <w:pPr>
        <w:numPr>
          <w:ilvl w:val="0"/>
          <w:numId w:val="47"/>
        </w:numPr>
        <w:ind w:left="993"/>
        <w:jc w:val="both"/>
        <w:rPr>
          <w:rFonts w:ascii="Arial" w:hAnsi="Arial" w:cs="Arial"/>
          <w:bCs/>
        </w:rPr>
        <w:pPrChange w:id="146" w:author="Jastrzębowska Marta" w:date="2025-01-14T14:02:00Z">
          <w:pPr>
            <w:numPr>
              <w:numId w:val="56"/>
            </w:numPr>
            <w:tabs>
              <w:tab w:val="num" w:pos="360"/>
              <w:tab w:val="num" w:pos="720"/>
            </w:tabs>
            <w:ind w:left="993" w:hanging="720"/>
            <w:jc w:val="both"/>
          </w:pPr>
        </w:pPrChange>
      </w:pPr>
      <w:r w:rsidRPr="007A56AE">
        <w:rPr>
          <w:rFonts w:ascii="Arial" w:hAnsi="Arial" w:cs="Arial"/>
          <w:bCs/>
        </w:rPr>
        <w:t xml:space="preserve">wystąpienia konieczności wykonania robót niezwiązanych bezpośrednio </w:t>
      </w:r>
      <w:r w:rsidRPr="007A56AE">
        <w:rPr>
          <w:rFonts w:ascii="Arial" w:hAnsi="Arial" w:cs="Arial"/>
          <w:bCs/>
        </w:rPr>
        <w:br/>
        <w:t>z przedmiotem umowy i nie przewidywanych, których brak wykonania uniemożliwia lub utrudnia prawidłowe wykonanie przedmiotu umowy,</w:t>
      </w:r>
    </w:p>
    <w:p w14:paraId="26AE6CDF" w14:textId="5E92DA4F" w:rsidR="002D16C2" w:rsidRPr="007A56AE" w:rsidRDefault="002D16C2">
      <w:pPr>
        <w:numPr>
          <w:ilvl w:val="0"/>
          <w:numId w:val="47"/>
        </w:numPr>
        <w:ind w:left="993"/>
        <w:jc w:val="both"/>
        <w:rPr>
          <w:rFonts w:ascii="Arial" w:hAnsi="Arial" w:cs="Arial"/>
          <w:bCs/>
        </w:rPr>
        <w:pPrChange w:id="147" w:author="Jastrzębowska Marta" w:date="2025-01-14T14:02:00Z">
          <w:pPr>
            <w:numPr>
              <w:numId w:val="56"/>
            </w:numPr>
            <w:tabs>
              <w:tab w:val="num" w:pos="360"/>
              <w:tab w:val="num" w:pos="720"/>
            </w:tabs>
            <w:ind w:left="993" w:hanging="720"/>
            <w:jc w:val="both"/>
          </w:pPr>
        </w:pPrChange>
      </w:pPr>
      <w:r w:rsidRPr="007A56AE">
        <w:rPr>
          <w:rFonts w:ascii="Arial" w:hAnsi="Arial" w:cs="Arial"/>
          <w:bCs/>
        </w:rPr>
        <w:t xml:space="preserve">braku lub wad w </w:t>
      </w:r>
      <w:proofErr w:type="spellStart"/>
      <w:r w:rsidR="00050902">
        <w:rPr>
          <w:rFonts w:ascii="Arial" w:hAnsi="Arial" w:cs="Arial"/>
          <w:bCs/>
        </w:rPr>
        <w:t>pfu</w:t>
      </w:r>
      <w:proofErr w:type="spellEnd"/>
      <w:r w:rsidRPr="007A56AE">
        <w:rPr>
          <w:rFonts w:ascii="Arial" w:hAnsi="Arial" w:cs="Arial"/>
          <w:bCs/>
        </w:rPr>
        <w:t>;</w:t>
      </w:r>
    </w:p>
    <w:p w14:paraId="0C937132" w14:textId="77777777" w:rsidR="002D16C2" w:rsidRPr="007A56AE" w:rsidRDefault="002D16C2">
      <w:pPr>
        <w:numPr>
          <w:ilvl w:val="0"/>
          <w:numId w:val="44"/>
        </w:numPr>
        <w:ind w:left="709"/>
        <w:jc w:val="both"/>
        <w:rPr>
          <w:rFonts w:ascii="Arial" w:hAnsi="Arial" w:cs="Arial"/>
          <w:bCs/>
        </w:rPr>
        <w:pPrChange w:id="148" w:author="Jastrzębowska Marta" w:date="2025-01-14T14:02:00Z">
          <w:pPr>
            <w:numPr>
              <w:numId w:val="52"/>
            </w:numPr>
            <w:tabs>
              <w:tab w:val="num" w:pos="360"/>
              <w:tab w:val="num" w:pos="720"/>
            </w:tabs>
            <w:ind w:left="709" w:hanging="720"/>
            <w:jc w:val="both"/>
          </w:pPr>
        </w:pPrChange>
      </w:pPr>
      <w:r w:rsidRPr="007A56AE">
        <w:rPr>
          <w:rFonts w:ascii="Arial" w:hAnsi="Arial" w:cs="Arial"/>
          <w:bCs/>
        </w:rPr>
        <w:t>zmiana technologii wykonania robót albo zmiana materiałów, jeżeli nowe rozwiązania będą korzystne dla Zamawiającego, przy zachowaniu niepogorszonych standardów jakościowych z ewentualną (zależną od akceptacji Zamawiającego) zmianą wynagrodzenia;</w:t>
      </w:r>
    </w:p>
    <w:p w14:paraId="0F6A37E6" w14:textId="77777777" w:rsidR="002D16C2" w:rsidRPr="007A56AE" w:rsidRDefault="002D16C2">
      <w:pPr>
        <w:numPr>
          <w:ilvl w:val="0"/>
          <w:numId w:val="44"/>
        </w:numPr>
        <w:ind w:left="709"/>
        <w:jc w:val="both"/>
        <w:rPr>
          <w:rFonts w:ascii="Arial" w:hAnsi="Arial" w:cs="Arial"/>
          <w:bCs/>
        </w:rPr>
        <w:pPrChange w:id="149" w:author="Jastrzębowska Marta" w:date="2025-01-14T14:02:00Z">
          <w:pPr>
            <w:numPr>
              <w:numId w:val="52"/>
            </w:numPr>
            <w:tabs>
              <w:tab w:val="num" w:pos="360"/>
              <w:tab w:val="num" w:pos="720"/>
            </w:tabs>
            <w:ind w:left="709" w:hanging="720"/>
            <w:jc w:val="both"/>
          </w:pPr>
        </w:pPrChange>
      </w:pPr>
      <w:r w:rsidRPr="007A56AE">
        <w:rPr>
          <w:rFonts w:ascii="Arial" w:hAnsi="Arial" w:cs="Arial"/>
          <w:bCs/>
        </w:rPr>
        <w:t>zmiany przepisów prawa wpływające na sposób realizacji przedmiotu umowy, skutkujące w szczególności koniecznością dokonania modyfikacji projektu, wprowadzenia zmian konstrukcyjnych, zmian materiałów, technologii wykonania, dodatkowych zabezpieczeń;</w:t>
      </w:r>
    </w:p>
    <w:p w14:paraId="78EF36E3" w14:textId="48DC1F4D" w:rsidR="002D16C2" w:rsidRDefault="002D16C2">
      <w:pPr>
        <w:numPr>
          <w:ilvl w:val="0"/>
          <w:numId w:val="49"/>
        </w:numPr>
        <w:ind w:left="426" w:hanging="426"/>
        <w:jc w:val="both"/>
        <w:rPr>
          <w:rFonts w:ascii="Arial" w:hAnsi="Arial" w:cs="Arial"/>
          <w:bCs/>
        </w:rPr>
        <w:pPrChange w:id="150" w:author="Jastrzębowska Marta" w:date="2025-01-14T14:02:00Z">
          <w:pPr>
            <w:numPr>
              <w:numId w:val="57"/>
            </w:numPr>
            <w:tabs>
              <w:tab w:val="num" w:pos="360"/>
              <w:tab w:val="num" w:pos="720"/>
            </w:tabs>
            <w:ind w:left="426" w:hanging="426"/>
            <w:jc w:val="both"/>
          </w:pPr>
        </w:pPrChange>
      </w:pPr>
      <w:r>
        <w:rPr>
          <w:rFonts w:ascii="Arial" w:hAnsi="Arial" w:cs="Arial"/>
          <w:bCs/>
        </w:rPr>
        <w:lastRenderedPageBreak/>
        <w:t xml:space="preserve">W przypadkach, o których mowa w ust. 1 ust. 1 lit. c) – j) oraz n), modyfikacja może również dotyczyć wynagrodzenia Wykonawcy. Strona wnioskująca o zmianę wynagrodzenia przedstawia wyliczenie obrazujące wpływ występujących okoliczności na wynagrodzenie Wykonawcy (wzrost lub zmniejszenie kosztów) nieobjęte ofertą, przy czym sumaryczna wysokość zmian nie może być wyższa niż 10% wartości, o której mowa w § </w:t>
      </w:r>
      <w:r w:rsidR="0082085E">
        <w:rPr>
          <w:rFonts w:ascii="Arial" w:hAnsi="Arial" w:cs="Arial"/>
          <w:bCs/>
        </w:rPr>
        <w:t>4</w:t>
      </w:r>
      <w:r>
        <w:rPr>
          <w:rFonts w:ascii="Arial" w:hAnsi="Arial" w:cs="Arial"/>
          <w:bCs/>
        </w:rPr>
        <w:t xml:space="preserve"> ust. 1 Umowy.</w:t>
      </w:r>
    </w:p>
    <w:p w14:paraId="0C19957C" w14:textId="77777777" w:rsidR="002D16C2" w:rsidRPr="007A56AE" w:rsidRDefault="002D16C2">
      <w:pPr>
        <w:numPr>
          <w:ilvl w:val="0"/>
          <w:numId w:val="49"/>
        </w:numPr>
        <w:ind w:left="426" w:hanging="426"/>
        <w:jc w:val="both"/>
        <w:rPr>
          <w:rFonts w:ascii="Arial" w:hAnsi="Arial" w:cs="Arial"/>
          <w:bCs/>
        </w:rPr>
        <w:pPrChange w:id="151" w:author="Jastrzębowska Marta" w:date="2025-01-14T14:02:00Z">
          <w:pPr>
            <w:numPr>
              <w:numId w:val="57"/>
            </w:numPr>
            <w:tabs>
              <w:tab w:val="num" w:pos="360"/>
              <w:tab w:val="num" w:pos="720"/>
            </w:tabs>
            <w:ind w:left="426" w:hanging="426"/>
            <w:jc w:val="both"/>
          </w:pPr>
        </w:pPrChange>
      </w:pPr>
      <w:r w:rsidRPr="007A56AE">
        <w:rPr>
          <w:rFonts w:ascii="Arial" w:hAnsi="Arial" w:cs="Arial"/>
          <w:bCs/>
        </w:rPr>
        <w:t>Wniosek o ewentualne zmiany postanowień zawartej umowy Wykonawca winien dostarczyć do Zamawiającego w terminie nie później niż 14 dni przed upływem terminu umownego. W przeciwnym wypadku Zamawiający może pozostawić wniosek bez biegu.</w:t>
      </w:r>
    </w:p>
    <w:p w14:paraId="76E8B6AE" w14:textId="77777777" w:rsidR="002D16C2" w:rsidRDefault="002D16C2">
      <w:pPr>
        <w:numPr>
          <w:ilvl w:val="0"/>
          <w:numId w:val="49"/>
        </w:numPr>
        <w:ind w:left="426" w:hanging="426"/>
        <w:jc w:val="both"/>
        <w:rPr>
          <w:rFonts w:ascii="Arial" w:hAnsi="Arial" w:cs="Arial"/>
          <w:bCs/>
        </w:rPr>
        <w:pPrChange w:id="152" w:author="Jastrzębowska Marta" w:date="2025-01-14T14:02:00Z">
          <w:pPr>
            <w:numPr>
              <w:numId w:val="57"/>
            </w:numPr>
            <w:tabs>
              <w:tab w:val="num" w:pos="360"/>
              <w:tab w:val="num" w:pos="720"/>
            </w:tabs>
            <w:ind w:left="426" w:hanging="426"/>
            <w:jc w:val="both"/>
          </w:pPr>
        </w:pPrChange>
      </w:pPr>
      <w:r w:rsidRPr="007A56AE">
        <w:rPr>
          <w:rFonts w:ascii="Arial" w:hAnsi="Arial" w:cs="Arial"/>
          <w:bCs/>
        </w:rPr>
        <w:t>Wykonawcy nie przysługuje roszczenie o wprowadzenie zmian.</w:t>
      </w:r>
    </w:p>
    <w:p w14:paraId="5AB17D07" w14:textId="08D1E271" w:rsidR="002D16C2" w:rsidRPr="002D16C2" w:rsidRDefault="002D16C2">
      <w:pPr>
        <w:numPr>
          <w:ilvl w:val="0"/>
          <w:numId w:val="49"/>
        </w:numPr>
        <w:ind w:left="426" w:hanging="426"/>
        <w:jc w:val="both"/>
        <w:rPr>
          <w:rFonts w:ascii="Arial" w:hAnsi="Arial" w:cs="Arial"/>
          <w:bCs/>
        </w:rPr>
        <w:pPrChange w:id="153" w:author="Jastrzębowska Marta" w:date="2025-01-14T14:02:00Z">
          <w:pPr>
            <w:numPr>
              <w:numId w:val="57"/>
            </w:numPr>
            <w:tabs>
              <w:tab w:val="num" w:pos="360"/>
              <w:tab w:val="num" w:pos="720"/>
            </w:tabs>
            <w:ind w:left="426" w:hanging="426"/>
            <w:jc w:val="both"/>
          </w:pPr>
        </w:pPrChange>
      </w:pPr>
      <w:r w:rsidRPr="002D16C2">
        <w:rPr>
          <w:rFonts w:ascii="Arial" w:hAnsi="Arial" w:cs="Arial"/>
          <w:bCs/>
        </w:rPr>
        <w:t>Zmiany umowy wymagają formy pisemnej pod rygorem nieważności.</w:t>
      </w:r>
    </w:p>
    <w:p w14:paraId="13FA0EE2" w14:textId="77777777" w:rsidR="002D16C2" w:rsidRDefault="002D16C2" w:rsidP="00213D05">
      <w:pPr>
        <w:widowControl w:val="0"/>
        <w:tabs>
          <w:tab w:val="left" w:pos="2851"/>
        </w:tabs>
        <w:autoSpaceDE w:val="0"/>
        <w:autoSpaceDN w:val="0"/>
        <w:adjustRightInd w:val="0"/>
        <w:ind w:left="360"/>
        <w:jc w:val="center"/>
        <w:rPr>
          <w:rFonts w:ascii="Arial" w:hAnsi="Arial" w:cs="Arial"/>
          <w:b/>
        </w:rPr>
      </w:pPr>
    </w:p>
    <w:p w14:paraId="055EF5D7" w14:textId="07957520" w:rsidR="00283D20" w:rsidRDefault="00283D20" w:rsidP="00213D05">
      <w:pPr>
        <w:jc w:val="center"/>
        <w:rPr>
          <w:rFonts w:ascii="Arial" w:eastAsia="Arial" w:hAnsi="Arial" w:cs="Arial"/>
        </w:rPr>
      </w:pPr>
      <w:r>
        <w:rPr>
          <w:rFonts w:ascii="Arial" w:eastAsia="Arial" w:hAnsi="Arial" w:cs="Arial"/>
        </w:rPr>
        <w:t>§ 1</w:t>
      </w:r>
      <w:r w:rsidR="002D16C2">
        <w:rPr>
          <w:rFonts w:ascii="Arial" w:eastAsia="Arial" w:hAnsi="Arial" w:cs="Arial"/>
        </w:rPr>
        <w:t>8</w:t>
      </w:r>
    </w:p>
    <w:p w14:paraId="0BFEAE64" w14:textId="338D66EB" w:rsidR="00283D20" w:rsidRDefault="00283D20" w:rsidP="00213D05">
      <w:pPr>
        <w:jc w:val="center"/>
        <w:rPr>
          <w:rFonts w:ascii="Arial" w:eastAsia="Arial" w:hAnsi="Arial" w:cs="Arial"/>
        </w:rPr>
      </w:pPr>
      <w:r>
        <w:rPr>
          <w:rFonts w:ascii="Arial" w:eastAsia="Arial" w:hAnsi="Arial" w:cs="Arial"/>
        </w:rPr>
        <w:t>Prawa autorskie</w:t>
      </w:r>
    </w:p>
    <w:p w14:paraId="208D8F72" w14:textId="77777777" w:rsidR="00283D20" w:rsidRDefault="00283D20" w:rsidP="00213D05">
      <w:pPr>
        <w:jc w:val="both"/>
        <w:rPr>
          <w:rFonts w:ascii="Arial" w:eastAsia="Arial" w:hAnsi="Arial" w:cs="Arial"/>
        </w:rPr>
      </w:pPr>
    </w:p>
    <w:p w14:paraId="7E449A69" w14:textId="77777777" w:rsidR="00283D20" w:rsidRPr="00283D20" w:rsidRDefault="00283D20">
      <w:pPr>
        <w:numPr>
          <w:ilvl w:val="0"/>
          <w:numId w:val="33"/>
        </w:numPr>
        <w:tabs>
          <w:tab w:val="clear" w:pos="1440"/>
        </w:tabs>
        <w:ind w:left="284"/>
        <w:jc w:val="both"/>
        <w:rPr>
          <w:rFonts w:ascii="Arial" w:eastAsia="Arial" w:hAnsi="Arial" w:cs="Arial"/>
        </w:rPr>
        <w:pPrChange w:id="154" w:author="Jastrzębowska Marta" w:date="2025-01-14T14:02:00Z">
          <w:pPr>
            <w:numPr>
              <w:numId w:val="39"/>
            </w:numPr>
            <w:ind w:left="284" w:hanging="360"/>
            <w:jc w:val="both"/>
          </w:pPr>
        </w:pPrChange>
      </w:pPr>
      <w:r w:rsidRPr="00283D20">
        <w:rPr>
          <w:rFonts w:ascii="Arial" w:eastAsia="Arial" w:hAnsi="Arial" w:cs="Arial"/>
        </w:rPr>
        <w:t>Wykonawca oświadcza, że posiada wszelkie autorskie prawa do opracowania.</w:t>
      </w:r>
    </w:p>
    <w:p w14:paraId="28E4A7E8" w14:textId="6269FCDE" w:rsidR="00283D20" w:rsidRPr="00283D20" w:rsidRDefault="00283D20">
      <w:pPr>
        <w:numPr>
          <w:ilvl w:val="0"/>
          <w:numId w:val="33"/>
        </w:numPr>
        <w:tabs>
          <w:tab w:val="clear" w:pos="1440"/>
        </w:tabs>
        <w:ind w:left="284"/>
        <w:jc w:val="both"/>
        <w:rPr>
          <w:rFonts w:ascii="Arial" w:eastAsia="Arial" w:hAnsi="Arial" w:cs="Arial"/>
        </w:rPr>
        <w:pPrChange w:id="155" w:author="Jastrzębowska Marta" w:date="2025-01-14T14:02:00Z">
          <w:pPr>
            <w:numPr>
              <w:numId w:val="39"/>
            </w:numPr>
            <w:ind w:left="284" w:hanging="360"/>
            <w:jc w:val="both"/>
          </w:pPr>
        </w:pPrChange>
      </w:pPr>
      <w:r w:rsidRPr="00283D20">
        <w:rPr>
          <w:rFonts w:ascii="Arial" w:eastAsia="Arial" w:hAnsi="Arial" w:cs="Arial"/>
        </w:rPr>
        <w:t>Wykonawca oświadcza, że przy realizacji opracowania będzie przestrzegał przepisów ustawy o prawie autorskim i prawach pokrewnych i nie dokona naruszenia cudzych praw wyłącznych oraz, że w razie stwierdzenia ich naruszenia poniesie wszelkie konsekwencje prawne i finansowe z tytułu roszczeń z tym związanych.</w:t>
      </w:r>
    </w:p>
    <w:p w14:paraId="670A2933" w14:textId="0C1109B0" w:rsidR="00283D20" w:rsidRPr="00283D20" w:rsidRDefault="00283D20">
      <w:pPr>
        <w:numPr>
          <w:ilvl w:val="0"/>
          <w:numId w:val="33"/>
        </w:numPr>
        <w:tabs>
          <w:tab w:val="clear" w:pos="1440"/>
        </w:tabs>
        <w:ind w:left="284"/>
        <w:jc w:val="both"/>
        <w:rPr>
          <w:rFonts w:ascii="Arial" w:eastAsia="Arial" w:hAnsi="Arial" w:cs="Arial"/>
        </w:rPr>
        <w:pPrChange w:id="156" w:author="Jastrzębowska Marta" w:date="2025-01-14T14:02:00Z">
          <w:pPr>
            <w:numPr>
              <w:numId w:val="39"/>
            </w:numPr>
            <w:ind w:left="284" w:hanging="360"/>
            <w:jc w:val="both"/>
          </w:pPr>
        </w:pPrChange>
      </w:pPr>
      <w:r w:rsidRPr="00283D20">
        <w:rPr>
          <w:rFonts w:ascii="Arial" w:eastAsia="Arial" w:hAnsi="Arial" w:cs="Arial"/>
        </w:rPr>
        <w:t xml:space="preserve">W ramach wynagrodzenia, o którym mowa w § </w:t>
      </w:r>
      <w:r w:rsidR="009B1032" w:rsidRPr="009B1032">
        <w:rPr>
          <w:rFonts w:ascii="Arial" w:eastAsia="Arial" w:hAnsi="Arial" w:cs="Arial"/>
        </w:rPr>
        <w:t>4</w:t>
      </w:r>
      <w:r w:rsidRPr="00283D20">
        <w:rPr>
          <w:rFonts w:ascii="Arial" w:eastAsia="Arial" w:hAnsi="Arial" w:cs="Arial"/>
        </w:rPr>
        <w:t xml:space="preserve"> ust. 1, Wykonawca przenosi na Zamawiającego całość autorskich praw majątkowych i pokrewnych do przedmiotu umowy.</w:t>
      </w:r>
    </w:p>
    <w:p w14:paraId="0BDB7308" w14:textId="77777777" w:rsidR="00283D20" w:rsidRPr="00283D20" w:rsidRDefault="00283D20">
      <w:pPr>
        <w:numPr>
          <w:ilvl w:val="0"/>
          <w:numId w:val="33"/>
        </w:numPr>
        <w:tabs>
          <w:tab w:val="clear" w:pos="1440"/>
        </w:tabs>
        <w:ind w:left="284"/>
        <w:jc w:val="both"/>
        <w:rPr>
          <w:rFonts w:ascii="Arial" w:eastAsia="Arial" w:hAnsi="Arial" w:cs="Arial"/>
        </w:rPr>
        <w:pPrChange w:id="157" w:author="Jastrzębowska Marta" w:date="2025-01-14T14:02:00Z">
          <w:pPr>
            <w:numPr>
              <w:numId w:val="39"/>
            </w:numPr>
            <w:ind w:left="284" w:hanging="360"/>
            <w:jc w:val="both"/>
          </w:pPr>
        </w:pPrChange>
      </w:pPr>
      <w:r w:rsidRPr="00283D20">
        <w:rPr>
          <w:rFonts w:ascii="Arial" w:eastAsia="Arial" w:hAnsi="Arial" w:cs="Arial"/>
        </w:rPr>
        <w:t>Wykonawca oświadcza, że z chwilą przeniesienia autorskich praw majątkowych i praw pokrewnych Zamawiającemu przysługuje wyłączne prawo do dysponowania przedmiotem niniejszej umowy w całości, jak również w dających wyodrębnić się częściach na wszystkich polach eksploatacji, a w szczególności:</w:t>
      </w:r>
    </w:p>
    <w:p w14:paraId="7CD8A3CA" w14:textId="77777777" w:rsidR="00283D20" w:rsidRPr="00283D20" w:rsidRDefault="00283D20">
      <w:pPr>
        <w:numPr>
          <w:ilvl w:val="0"/>
          <w:numId w:val="32"/>
        </w:numPr>
        <w:jc w:val="both"/>
        <w:rPr>
          <w:rFonts w:ascii="Arial" w:eastAsia="Arial" w:hAnsi="Arial" w:cs="Arial"/>
        </w:rPr>
        <w:pPrChange w:id="158" w:author="Jastrzębowska Marta" w:date="2025-01-14T14:02:00Z">
          <w:pPr>
            <w:numPr>
              <w:numId w:val="38"/>
            </w:numPr>
            <w:ind w:left="644" w:hanging="360"/>
            <w:jc w:val="both"/>
          </w:pPr>
        </w:pPrChange>
      </w:pPr>
      <w:r w:rsidRPr="00283D20">
        <w:rPr>
          <w:rFonts w:ascii="Arial" w:eastAsia="Arial" w:hAnsi="Arial" w:cs="Arial"/>
        </w:rPr>
        <w:t>zwielokrotniania i utrwalania  opracowania  dowolną techniką,</w:t>
      </w:r>
    </w:p>
    <w:p w14:paraId="1E106AD4" w14:textId="77777777" w:rsidR="00283D20" w:rsidRPr="00283D20" w:rsidRDefault="00283D20">
      <w:pPr>
        <w:numPr>
          <w:ilvl w:val="0"/>
          <w:numId w:val="32"/>
        </w:numPr>
        <w:jc w:val="both"/>
        <w:rPr>
          <w:rFonts w:ascii="Arial" w:eastAsia="Arial" w:hAnsi="Arial" w:cs="Arial"/>
        </w:rPr>
        <w:pPrChange w:id="159" w:author="Jastrzębowska Marta" w:date="2025-01-14T14:02:00Z">
          <w:pPr>
            <w:numPr>
              <w:numId w:val="38"/>
            </w:numPr>
            <w:ind w:left="644" w:hanging="360"/>
            <w:jc w:val="both"/>
          </w:pPr>
        </w:pPrChange>
      </w:pPr>
      <w:r w:rsidRPr="00283D20">
        <w:rPr>
          <w:rFonts w:ascii="Arial" w:eastAsia="Arial" w:hAnsi="Arial" w:cs="Arial"/>
        </w:rPr>
        <w:t>wprowadzania opracowania do pamięci komputerów i innych tego typu urządzeń,</w:t>
      </w:r>
    </w:p>
    <w:p w14:paraId="76DF16F6" w14:textId="7394A348" w:rsidR="00283D20" w:rsidRPr="00283D20" w:rsidRDefault="00283D20">
      <w:pPr>
        <w:numPr>
          <w:ilvl w:val="0"/>
          <w:numId w:val="32"/>
        </w:numPr>
        <w:jc w:val="both"/>
        <w:rPr>
          <w:rFonts w:ascii="Arial" w:eastAsia="Arial" w:hAnsi="Arial" w:cs="Arial"/>
        </w:rPr>
        <w:pPrChange w:id="160" w:author="Jastrzębowska Marta" w:date="2025-01-14T14:02:00Z">
          <w:pPr>
            <w:numPr>
              <w:numId w:val="38"/>
            </w:numPr>
            <w:ind w:left="644" w:hanging="360"/>
            <w:jc w:val="both"/>
          </w:pPr>
        </w:pPrChange>
      </w:pPr>
      <w:r w:rsidRPr="00283D20">
        <w:rPr>
          <w:rFonts w:ascii="Arial" w:eastAsia="Arial" w:hAnsi="Arial" w:cs="Arial"/>
        </w:rPr>
        <w:t>wprowadzania i wykorzystywania opracowania we wszelkich formach i w każdy sposób w Internecie oraz innych sieciach komputerowych,</w:t>
      </w:r>
    </w:p>
    <w:p w14:paraId="6780D44D" w14:textId="77777777" w:rsidR="00283D20" w:rsidRPr="00283D20" w:rsidRDefault="00283D20">
      <w:pPr>
        <w:numPr>
          <w:ilvl w:val="0"/>
          <w:numId w:val="32"/>
        </w:numPr>
        <w:jc w:val="both"/>
        <w:rPr>
          <w:rFonts w:ascii="Arial" w:eastAsia="Arial" w:hAnsi="Arial" w:cs="Arial"/>
        </w:rPr>
        <w:pPrChange w:id="161" w:author="Jastrzębowska Marta" w:date="2025-01-14T14:02:00Z">
          <w:pPr>
            <w:numPr>
              <w:numId w:val="38"/>
            </w:numPr>
            <w:ind w:left="644" w:hanging="360"/>
            <w:jc w:val="both"/>
          </w:pPr>
        </w:pPrChange>
      </w:pPr>
      <w:r w:rsidRPr="00283D20">
        <w:rPr>
          <w:rFonts w:ascii="Arial" w:eastAsia="Arial" w:hAnsi="Arial" w:cs="Arial"/>
        </w:rPr>
        <w:t>wystawiania i publikowania opracowania dowolną techniką,</w:t>
      </w:r>
    </w:p>
    <w:p w14:paraId="545D6E68" w14:textId="77777777" w:rsidR="00283D20" w:rsidRPr="00283D20" w:rsidRDefault="00283D20">
      <w:pPr>
        <w:numPr>
          <w:ilvl w:val="0"/>
          <w:numId w:val="32"/>
        </w:numPr>
        <w:jc w:val="both"/>
        <w:rPr>
          <w:rFonts w:ascii="Arial" w:eastAsia="Arial" w:hAnsi="Arial" w:cs="Arial"/>
        </w:rPr>
        <w:pPrChange w:id="162" w:author="Jastrzębowska Marta" w:date="2025-01-14T14:02:00Z">
          <w:pPr>
            <w:numPr>
              <w:numId w:val="38"/>
            </w:numPr>
            <w:ind w:left="644" w:hanging="360"/>
            <w:jc w:val="both"/>
          </w:pPr>
        </w:pPrChange>
      </w:pPr>
      <w:r w:rsidRPr="00283D20">
        <w:rPr>
          <w:rFonts w:ascii="Arial" w:eastAsia="Arial" w:hAnsi="Arial" w:cs="Arial"/>
        </w:rPr>
        <w:t>wykorzystywania opracowania w postępowaniach przetargowych o udzielenie zamówień na wykonanie przedmiotu objętego opracowaniem,</w:t>
      </w:r>
    </w:p>
    <w:p w14:paraId="1F615CDB" w14:textId="77777777" w:rsidR="00283D20" w:rsidRPr="00283D20" w:rsidRDefault="00283D20">
      <w:pPr>
        <w:numPr>
          <w:ilvl w:val="0"/>
          <w:numId w:val="32"/>
        </w:numPr>
        <w:jc w:val="both"/>
        <w:rPr>
          <w:rFonts w:ascii="Arial" w:eastAsia="Arial" w:hAnsi="Arial" w:cs="Arial"/>
        </w:rPr>
        <w:pPrChange w:id="163" w:author="Jastrzębowska Marta" w:date="2025-01-14T14:02:00Z">
          <w:pPr>
            <w:numPr>
              <w:numId w:val="38"/>
            </w:numPr>
            <w:ind w:left="644" w:hanging="360"/>
            <w:jc w:val="both"/>
          </w:pPr>
        </w:pPrChange>
      </w:pPr>
      <w:r w:rsidRPr="00283D20">
        <w:rPr>
          <w:rFonts w:ascii="Arial" w:eastAsia="Arial" w:hAnsi="Arial" w:cs="Arial"/>
        </w:rPr>
        <w:t>wykorzystywania opracowania do realizacji prac, których ona dotyczy,</w:t>
      </w:r>
    </w:p>
    <w:p w14:paraId="75340590" w14:textId="77777777" w:rsidR="00283D20" w:rsidRPr="00283D20" w:rsidRDefault="00283D20">
      <w:pPr>
        <w:numPr>
          <w:ilvl w:val="0"/>
          <w:numId w:val="32"/>
        </w:numPr>
        <w:jc w:val="both"/>
        <w:rPr>
          <w:rFonts w:ascii="Arial" w:eastAsia="Arial" w:hAnsi="Arial" w:cs="Arial"/>
        </w:rPr>
        <w:pPrChange w:id="164" w:author="Jastrzębowska Marta" w:date="2025-01-14T14:02:00Z">
          <w:pPr>
            <w:numPr>
              <w:numId w:val="38"/>
            </w:numPr>
            <w:ind w:left="644" w:hanging="360"/>
            <w:jc w:val="both"/>
          </w:pPr>
        </w:pPrChange>
      </w:pPr>
      <w:r w:rsidRPr="00283D20">
        <w:rPr>
          <w:rFonts w:ascii="Arial" w:eastAsia="Arial" w:hAnsi="Arial" w:cs="Arial"/>
        </w:rPr>
        <w:t>wykorzystywania opracowania przy wykonywaniu innych opracowań,</w:t>
      </w:r>
    </w:p>
    <w:p w14:paraId="67C65481" w14:textId="77777777" w:rsidR="00283D20" w:rsidRPr="00283D20" w:rsidRDefault="00283D20">
      <w:pPr>
        <w:numPr>
          <w:ilvl w:val="0"/>
          <w:numId w:val="32"/>
        </w:numPr>
        <w:jc w:val="both"/>
        <w:rPr>
          <w:rFonts w:ascii="Arial" w:eastAsia="Arial" w:hAnsi="Arial" w:cs="Arial"/>
        </w:rPr>
        <w:pPrChange w:id="165" w:author="Jastrzębowska Marta" w:date="2025-01-14T14:02:00Z">
          <w:pPr>
            <w:numPr>
              <w:numId w:val="38"/>
            </w:numPr>
            <w:ind w:left="644" w:hanging="360"/>
            <w:jc w:val="both"/>
          </w:pPr>
        </w:pPrChange>
      </w:pPr>
      <w:r w:rsidRPr="00283D20">
        <w:rPr>
          <w:rFonts w:ascii="Arial" w:eastAsia="Arial" w:hAnsi="Arial" w:cs="Arial"/>
        </w:rPr>
        <w:t>wprowadzania do obrotu oraz oddawania opracowania do korzystania innym podmiotom na podstawie umów prawa cywilnego.</w:t>
      </w:r>
    </w:p>
    <w:p w14:paraId="3EA4C7FB" w14:textId="472FD4B3" w:rsidR="00283D20" w:rsidRPr="00283D20" w:rsidRDefault="00283D20">
      <w:pPr>
        <w:numPr>
          <w:ilvl w:val="0"/>
          <w:numId w:val="33"/>
        </w:numPr>
        <w:tabs>
          <w:tab w:val="clear" w:pos="1440"/>
        </w:tabs>
        <w:ind w:left="426"/>
        <w:jc w:val="both"/>
        <w:rPr>
          <w:rFonts w:ascii="Arial" w:eastAsia="Arial" w:hAnsi="Arial" w:cs="Arial"/>
        </w:rPr>
        <w:pPrChange w:id="166" w:author="Jastrzębowska Marta" w:date="2025-01-14T14:02:00Z">
          <w:pPr>
            <w:numPr>
              <w:numId w:val="39"/>
            </w:numPr>
            <w:ind w:left="426" w:hanging="360"/>
            <w:jc w:val="both"/>
          </w:pPr>
        </w:pPrChange>
      </w:pPr>
      <w:r w:rsidRPr="00283D20">
        <w:rPr>
          <w:rFonts w:ascii="Arial" w:eastAsia="Arial" w:hAnsi="Arial" w:cs="Arial"/>
        </w:rPr>
        <w:t xml:space="preserve">W ramach wynagrodzenia niniejszej umowy, o którym mowa w § </w:t>
      </w:r>
      <w:r w:rsidR="009B1032" w:rsidRPr="009B1032">
        <w:rPr>
          <w:rFonts w:ascii="Arial" w:eastAsia="Arial" w:hAnsi="Arial" w:cs="Arial"/>
        </w:rPr>
        <w:t>4</w:t>
      </w:r>
      <w:r w:rsidRPr="00283D20">
        <w:rPr>
          <w:rFonts w:ascii="Arial" w:eastAsia="Arial" w:hAnsi="Arial" w:cs="Arial"/>
        </w:rPr>
        <w:t xml:space="preserve"> ust. l, Wykonawca przenosi również na Zamawiającego wyłączne prawo autorskich praw zależnych i zezwolenia na wykonywanie autorskich praw zależnych w odniesieniu do opracowania</w:t>
      </w:r>
    </w:p>
    <w:p w14:paraId="5298D055" w14:textId="0861DC4E" w:rsidR="00283D20" w:rsidRPr="00283D20" w:rsidRDefault="00283D20">
      <w:pPr>
        <w:numPr>
          <w:ilvl w:val="0"/>
          <w:numId w:val="33"/>
        </w:numPr>
        <w:tabs>
          <w:tab w:val="clear" w:pos="1440"/>
        </w:tabs>
        <w:ind w:left="426"/>
        <w:jc w:val="both"/>
        <w:rPr>
          <w:rFonts w:ascii="Arial" w:eastAsia="Arial" w:hAnsi="Arial" w:cs="Arial"/>
        </w:rPr>
        <w:pPrChange w:id="167" w:author="Jastrzębowska Marta" w:date="2025-01-14T14:02:00Z">
          <w:pPr>
            <w:numPr>
              <w:numId w:val="39"/>
            </w:numPr>
            <w:ind w:left="426" w:hanging="360"/>
            <w:jc w:val="both"/>
          </w:pPr>
        </w:pPrChange>
      </w:pPr>
      <w:r w:rsidRPr="00283D20">
        <w:rPr>
          <w:rFonts w:ascii="Arial" w:eastAsia="Arial" w:hAnsi="Arial" w:cs="Arial"/>
        </w:rPr>
        <w:t xml:space="preserve">W ramach wynagrodzenia, o którym mowa w § </w:t>
      </w:r>
      <w:r w:rsidR="009B1032" w:rsidRPr="009B1032">
        <w:rPr>
          <w:rFonts w:ascii="Arial" w:eastAsia="Arial" w:hAnsi="Arial" w:cs="Arial"/>
        </w:rPr>
        <w:t>4</w:t>
      </w:r>
      <w:r w:rsidRPr="00283D20">
        <w:rPr>
          <w:rFonts w:ascii="Arial" w:eastAsia="Arial" w:hAnsi="Arial" w:cs="Arial"/>
        </w:rPr>
        <w:t xml:space="preserve"> ust. 1 niniejszej umowy, Zamawiający oraz inne podmioty działające na zlecenie Zamawiającego będzie miał prawo, do dokonywania zmian, przeróbek, modyfikacji, aktualizacji opracowań oraz adaptacji opracowania oraz do rozporządzania i korzystania przez Zamawiającego lub podmioty działające na zlecenie Zamawiającego z </w:t>
      </w:r>
      <w:r w:rsidRPr="00283D20">
        <w:rPr>
          <w:rFonts w:ascii="Arial" w:eastAsia="Arial" w:hAnsi="Arial" w:cs="Arial"/>
        </w:rPr>
        <w:lastRenderedPageBreak/>
        <w:t xml:space="preserve">dokonanych zmian, przeróbek, modyfikacji, aktualizacji opracowań </w:t>
      </w:r>
      <w:r w:rsidRPr="00283D20">
        <w:rPr>
          <w:rFonts w:ascii="Arial" w:eastAsia="Arial" w:hAnsi="Arial" w:cs="Arial"/>
        </w:rPr>
        <w:br/>
        <w:t>i adaptacji tego opracowania. Jeżeli wymagana jest w powyższym zakresie zgoda innej osoby, której przysługują prawa autorskie do aktualizacji opracowania, Wykonawca zobowiązuje się do uzyskania na rzecz Zamawiającego pisemnej zgody tej osoby i dostarczenia jej Zamawiającemu. Wykonawca zobowiązany jest do przekazania ww. oświadczenia z chwilą dostarczenia opracowania do odbioru zamawiającemu. Niedostarczenie pełnomocnictwa o wymaganej treści będzie oznaczało braki przekazanego opracowania.</w:t>
      </w:r>
    </w:p>
    <w:p w14:paraId="4B7D3926" w14:textId="4CCDC36E" w:rsidR="00283D20" w:rsidRPr="00283D20" w:rsidRDefault="00283D20">
      <w:pPr>
        <w:numPr>
          <w:ilvl w:val="0"/>
          <w:numId w:val="33"/>
        </w:numPr>
        <w:tabs>
          <w:tab w:val="clear" w:pos="1440"/>
        </w:tabs>
        <w:ind w:left="426"/>
        <w:jc w:val="both"/>
        <w:rPr>
          <w:rFonts w:ascii="Arial" w:eastAsia="Arial" w:hAnsi="Arial" w:cs="Arial"/>
        </w:rPr>
        <w:pPrChange w:id="168" w:author="Jastrzębowska Marta" w:date="2025-01-14T14:02:00Z">
          <w:pPr>
            <w:numPr>
              <w:numId w:val="39"/>
            </w:numPr>
            <w:ind w:left="426" w:hanging="360"/>
            <w:jc w:val="both"/>
          </w:pPr>
        </w:pPrChange>
      </w:pPr>
      <w:r w:rsidRPr="00283D20">
        <w:rPr>
          <w:rFonts w:ascii="Arial" w:eastAsia="Arial" w:hAnsi="Arial" w:cs="Arial"/>
        </w:rPr>
        <w:t>Przejście na rzecz Zamawiającego praw, o których mowa w niniejszym paragrafie,  do opracowania następuje z chwilą podpisania protokołu odbioru, o którym mowa w § 1 ust. 8 umowy.</w:t>
      </w:r>
    </w:p>
    <w:p w14:paraId="1E0652B4" w14:textId="77777777" w:rsidR="00283D20" w:rsidRPr="00283D20" w:rsidRDefault="00283D20">
      <w:pPr>
        <w:numPr>
          <w:ilvl w:val="0"/>
          <w:numId w:val="33"/>
        </w:numPr>
        <w:tabs>
          <w:tab w:val="clear" w:pos="1440"/>
        </w:tabs>
        <w:ind w:left="426"/>
        <w:jc w:val="both"/>
        <w:rPr>
          <w:rFonts w:ascii="Arial" w:eastAsia="Arial" w:hAnsi="Arial" w:cs="Arial"/>
        </w:rPr>
        <w:pPrChange w:id="169" w:author="Jastrzębowska Marta" w:date="2025-01-14T14:02:00Z">
          <w:pPr>
            <w:numPr>
              <w:numId w:val="39"/>
            </w:numPr>
            <w:ind w:left="426" w:hanging="360"/>
            <w:jc w:val="both"/>
          </w:pPr>
        </w:pPrChange>
      </w:pPr>
      <w:r w:rsidRPr="00283D20">
        <w:rPr>
          <w:rFonts w:ascii="Arial" w:eastAsia="Arial" w:hAnsi="Arial" w:cs="Arial"/>
        </w:rPr>
        <w:t>Przeniesienie na Zamawiającego autorskich praw majątkowych wymienionych w niniejszym paragrafie, następuje bez ograniczeń, co do czasu, ilości i terytorium (dotyczy zarówno terenu Rzeczpospolitej Polskiej, jak i obszaru poza jej granicami).</w:t>
      </w:r>
    </w:p>
    <w:p w14:paraId="1A360E19" w14:textId="77777777" w:rsidR="00283D20" w:rsidRDefault="00283D20">
      <w:pPr>
        <w:numPr>
          <w:ilvl w:val="0"/>
          <w:numId w:val="33"/>
        </w:numPr>
        <w:tabs>
          <w:tab w:val="clear" w:pos="1440"/>
        </w:tabs>
        <w:ind w:left="426"/>
        <w:jc w:val="both"/>
        <w:rPr>
          <w:rFonts w:ascii="Arial" w:eastAsia="Arial" w:hAnsi="Arial" w:cs="Arial"/>
        </w:rPr>
        <w:pPrChange w:id="170" w:author="Jastrzębowska Marta" w:date="2025-01-14T14:02:00Z">
          <w:pPr>
            <w:numPr>
              <w:numId w:val="39"/>
            </w:numPr>
            <w:ind w:left="426" w:hanging="360"/>
            <w:jc w:val="both"/>
          </w:pPr>
        </w:pPrChange>
      </w:pPr>
      <w:r w:rsidRPr="00283D20">
        <w:rPr>
          <w:rFonts w:ascii="Arial" w:eastAsia="Arial" w:hAnsi="Arial" w:cs="Arial"/>
        </w:rPr>
        <w:t>Wykonawca upoważnia Zamawiającego do wykonywania w swoim imieniu autorskich praw osobistych oraz upoważnia Zamawiającego do udzielenia w tym zakresie dalszych pełnomocnictw. Jeżeli Wykonawcy nie będą przysługiwały autorskie prawa osobiste do wykonywanego opracowania wówczas jest zobowiązany z chwilą dostarczenia opracowania do odbioru Zamawiającemu przekazać pełnomocnictwa od osób, którym prawa przysługują w treści określonej powyżej. Niedostarczenie pełnomocnictwa o wymaganej treści będzie oznaczało braki w przekazanym opracowaniu.</w:t>
      </w:r>
    </w:p>
    <w:p w14:paraId="6A747E41" w14:textId="0F0E9BDC" w:rsidR="00283D20" w:rsidRPr="00283D20" w:rsidRDefault="00283D20">
      <w:pPr>
        <w:numPr>
          <w:ilvl w:val="0"/>
          <w:numId w:val="33"/>
        </w:numPr>
        <w:tabs>
          <w:tab w:val="clear" w:pos="1440"/>
        </w:tabs>
        <w:ind w:left="426"/>
        <w:jc w:val="both"/>
        <w:rPr>
          <w:rFonts w:ascii="Arial" w:eastAsia="Arial" w:hAnsi="Arial" w:cs="Arial"/>
        </w:rPr>
        <w:pPrChange w:id="171" w:author="Jastrzębowska Marta" w:date="2025-01-14T14:02:00Z">
          <w:pPr>
            <w:numPr>
              <w:numId w:val="39"/>
            </w:numPr>
            <w:ind w:left="426" w:hanging="360"/>
            <w:jc w:val="both"/>
          </w:pPr>
        </w:pPrChange>
      </w:pPr>
      <w:r w:rsidRPr="00283D20">
        <w:rPr>
          <w:rFonts w:ascii="Arial" w:eastAsia="Arial" w:hAnsi="Arial" w:cs="Arial"/>
        </w:rPr>
        <w:t>W przypadku rozwiązania umowy, przeniesienie praw, o których mowa wyżej, następuje w stosunku do wykonanej części opracowania.</w:t>
      </w:r>
    </w:p>
    <w:p w14:paraId="12D6FA3E" w14:textId="1276DE3B" w:rsidR="002F73F1" w:rsidRPr="00283D20" w:rsidRDefault="002F73F1" w:rsidP="00213D05">
      <w:pPr>
        <w:tabs>
          <w:tab w:val="left" w:pos="900"/>
        </w:tabs>
        <w:jc w:val="both"/>
        <w:rPr>
          <w:rFonts w:ascii="Arial" w:hAnsi="Arial" w:cs="Arial"/>
          <w:bCs/>
        </w:rPr>
      </w:pPr>
    </w:p>
    <w:p w14:paraId="6166D197" w14:textId="5E975F6D" w:rsidR="009258AF" w:rsidRPr="00283D20" w:rsidRDefault="00C93683" w:rsidP="00213D05">
      <w:pPr>
        <w:jc w:val="center"/>
        <w:rPr>
          <w:rFonts w:ascii="Arial" w:hAnsi="Arial" w:cs="Arial"/>
          <w:b/>
        </w:rPr>
      </w:pPr>
      <w:r w:rsidRPr="00283D20">
        <w:rPr>
          <w:rFonts w:ascii="Arial" w:hAnsi="Arial" w:cs="Arial"/>
          <w:b/>
        </w:rPr>
        <w:t>§ 1</w:t>
      </w:r>
      <w:r w:rsidR="00206C89" w:rsidRPr="00283D20">
        <w:rPr>
          <w:rFonts w:ascii="Arial" w:hAnsi="Arial" w:cs="Arial"/>
          <w:b/>
        </w:rPr>
        <w:t>9</w:t>
      </w:r>
    </w:p>
    <w:p w14:paraId="3E91B287" w14:textId="3D67FC32" w:rsidR="00F878B3" w:rsidRPr="00283D20" w:rsidRDefault="006D566E" w:rsidP="00213D05">
      <w:pPr>
        <w:pStyle w:val="Tekstpodstawowy"/>
        <w:spacing w:after="0"/>
        <w:jc w:val="center"/>
        <w:rPr>
          <w:rFonts w:ascii="Arial" w:hAnsi="Arial" w:cs="Arial"/>
          <w:b/>
        </w:rPr>
      </w:pPr>
      <w:r w:rsidRPr="00283D20">
        <w:rPr>
          <w:rFonts w:ascii="Arial" w:hAnsi="Arial" w:cs="Arial"/>
          <w:b/>
        </w:rPr>
        <w:t>Postanowienia końcowe</w:t>
      </w:r>
    </w:p>
    <w:p w14:paraId="5942D6BD" w14:textId="77777777" w:rsidR="008651B7" w:rsidRPr="00283D20" w:rsidRDefault="008651B7" w:rsidP="00213D05">
      <w:pPr>
        <w:pStyle w:val="Tekstpodstawowy"/>
        <w:spacing w:after="0"/>
        <w:jc w:val="center"/>
        <w:rPr>
          <w:rFonts w:ascii="Arial" w:hAnsi="Arial" w:cs="Arial"/>
          <w:b/>
        </w:rPr>
      </w:pPr>
    </w:p>
    <w:p w14:paraId="767ABC7B" w14:textId="77777777" w:rsidR="00C970EC" w:rsidRPr="00283D20" w:rsidRDefault="00C970EC" w:rsidP="00213D05">
      <w:pPr>
        <w:numPr>
          <w:ilvl w:val="0"/>
          <w:numId w:val="9"/>
        </w:numPr>
        <w:ind w:left="567" w:hanging="567"/>
        <w:jc w:val="both"/>
        <w:rPr>
          <w:rFonts w:ascii="Arial" w:hAnsi="Arial" w:cs="Arial"/>
        </w:rPr>
      </w:pPr>
      <w:r w:rsidRPr="00283D20">
        <w:rPr>
          <w:rFonts w:ascii="Arial" w:hAnsi="Arial" w:cs="Arial"/>
        </w:rPr>
        <w:t xml:space="preserve">W sprawach nieuregulowanych </w:t>
      </w:r>
      <w:r w:rsidR="00FC49E3" w:rsidRPr="00283D20">
        <w:rPr>
          <w:rFonts w:ascii="Arial" w:hAnsi="Arial" w:cs="Arial"/>
        </w:rPr>
        <w:t>Umową</w:t>
      </w:r>
      <w:r w:rsidRPr="00283D20">
        <w:rPr>
          <w:rFonts w:ascii="Arial" w:hAnsi="Arial" w:cs="Arial"/>
        </w:rPr>
        <w:t xml:space="preserve"> będą miały</w:t>
      </w:r>
      <w:r w:rsidR="003017F4" w:rsidRPr="00283D20">
        <w:rPr>
          <w:rFonts w:ascii="Arial" w:hAnsi="Arial" w:cs="Arial"/>
        </w:rPr>
        <w:t xml:space="preserve"> zastosowanie przepisy Kodeksu C</w:t>
      </w:r>
      <w:r w:rsidRPr="00283D20">
        <w:rPr>
          <w:rFonts w:ascii="Arial" w:hAnsi="Arial" w:cs="Arial"/>
        </w:rPr>
        <w:t>ywilnego, ustawy Prawo zamówień publicznych, ustawy Prawo budowlane oraz innych aktów prawn</w:t>
      </w:r>
      <w:r w:rsidR="00B72555" w:rsidRPr="00283D20">
        <w:rPr>
          <w:rFonts w:ascii="Arial" w:hAnsi="Arial" w:cs="Arial"/>
        </w:rPr>
        <w:t>ych powszechnie obowiązujących.</w:t>
      </w:r>
    </w:p>
    <w:p w14:paraId="5D9DB9E9" w14:textId="77777777" w:rsidR="00C970EC" w:rsidRPr="00283D20" w:rsidRDefault="00C970EC" w:rsidP="00213D05">
      <w:pPr>
        <w:numPr>
          <w:ilvl w:val="0"/>
          <w:numId w:val="9"/>
        </w:numPr>
        <w:ind w:left="567" w:hanging="567"/>
        <w:jc w:val="both"/>
        <w:rPr>
          <w:rFonts w:ascii="Arial" w:hAnsi="Arial" w:cs="Arial"/>
        </w:rPr>
      </w:pPr>
      <w:r w:rsidRPr="00283D20">
        <w:rPr>
          <w:rFonts w:ascii="Arial" w:hAnsi="Arial" w:cs="Arial"/>
        </w:rPr>
        <w:t>Wszel</w:t>
      </w:r>
      <w:r w:rsidR="00B72555" w:rsidRPr="00283D20">
        <w:rPr>
          <w:rFonts w:ascii="Arial" w:hAnsi="Arial" w:cs="Arial"/>
        </w:rPr>
        <w:t xml:space="preserve">kie spory wynikłe z realizacji </w:t>
      </w:r>
      <w:r w:rsidR="00FC49E3" w:rsidRPr="00283D20">
        <w:rPr>
          <w:rFonts w:ascii="Arial" w:hAnsi="Arial" w:cs="Arial"/>
        </w:rPr>
        <w:t>Umowy</w:t>
      </w:r>
      <w:r w:rsidRPr="00283D20">
        <w:rPr>
          <w:rFonts w:ascii="Arial" w:hAnsi="Arial" w:cs="Arial"/>
        </w:rPr>
        <w:t xml:space="preserve"> </w:t>
      </w:r>
      <w:r w:rsidR="00B72555" w:rsidRPr="00283D20">
        <w:rPr>
          <w:rFonts w:ascii="Arial" w:hAnsi="Arial" w:cs="Arial"/>
        </w:rPr>
        <w:t>S</w:t>
      </w:r>
      <w:r w:rsidRPr="00283D20">
        <w:rPr>
          <w:rFonts w:ascii="Arial" w:hAnsi="Arial" w:cs="Arial"/>
        </w:rPr>
        <w:t xml:space="preserve">trony będą starały się rozwiązać </w:t>
      </w:r>
      <w:r w:rsidR="000A167A" w:rsidRPr="00283D20">
        <w:rPr>
          <w:rFonts w:ascii="Arial" w:hAnsi="Arial" w:cs="Arial"/>
        </w:rPr>
        <w:t>polubownie</w:t>
      </w:r>
      <w:r w:rsidRPr="00283D20">
        <w:rPr>
          <w:rFonts w:ascii="Arial" w:hAnsi="Arial" w:cs="Arial"/>
        </w:rPr>
        <w:t xml:space="preserve">. </w:t>
      </w:r>
      <w:r w:rsidR="00A60E0C" w:rsidRPr="00283D20">
        <w:rPr>
          <w:rFonts w:ascii="Arial" w:hAnsi="Arial" w:cs="Arial"/>
        </w:rPr>
        <w:br/>
      </w:r>
      <w:r w:rsidRPr="00283D20">
        <w:rPr>
          <w:rFonts w:ascii="Arial" w:hAnsi="Arial" w:cs="Arial"/>
        </w:rPr>
        <w:t>W przypadku niemożności rozstrzygnięcia sporu w drodze polubown</w:t>
      </w:r>
      <w:r w:rsidR="000A167A" w:rsidRPr="00283D20">
        <w:rPr>
          <w:rFonts w:ascii="Arial" w:hAnsi="Arial" w:cs="Arial"/>
        </w:rPr>
        <w:t>ej</w:t>
      </w:r>
      <w:r w:rsidRPr="00283D20">
        <w:rPr>
          <w:rFonts w:ascii="Arial" w:hAnsi="Arial" w:cs="Arial"/>
        </w:rPr>
        <w:t>, strony poddadzą spór pod rozwiązanie sądowi powszechnemu, właściw</w:t>
      </w:r>
      <w:r w:rsidR="00B72555" w:rsidRPr="00283D20">
        <w:rPr>
          <w:rFonts w:ascii="Arial" w:hAnsi="Arial" w:cs="Arial"/>
        </w:rPr>
        <w:t>emu dla siedziby Zamawiającego.</w:t>
      </w:r>
    </w:p>
    <w:p w14:paraId="0E753F45" w14:textId="3F33AB29" w:rsidR="009E47A3" w:rsidRPr="00283D20" w:rsidRDefault="00C970EC" w:rsidP="00213D05">
      <w:pPr>
        <w:pStyle w:val="Default"/>
        <w:numPr>
          <w:ilvl w:val="0"/>
          <w:numId w:val="9"/>
        </w:numPr>
        <w:ind w:left="567" w:hanging="567"/>
        <w:jc w:val="both"/>
        <w:rPr>
          <w:rFonts w:ascii="Arial" w:hAnsi="Arial" w:cs="Arial"/>
          <w:color w:val="auto"/>
        </w:rPr>
      </w:pPr>
      <w:r w:rsidRPr="00283D20">
        <w:rPr>
          <w:rFonts w:ascii="Arial" w:hAnsi="Arial" w:cs="Arial"/>
          <w:color w:val="auto"/>
        </w:rPr>
        <w:t xml:space="preserve">Niniejszą </w:t>
      </w:r>
      <w:r w:rsidR="00B72555" w:rsidRPr="00283D20">
        <w:rPr>
          <w:rFonts w:ascii="Arial" w:hAnsi="Arial" w:cs="Arial"/>
          <w:color w:val="auto"/>
        </w:rPr>
        <w:t>U</w:t>
      </w:r>
      <w:r w:rsidRPr="00283D20">
        <w:rPr>
          <w:rFonts w:ascii="Arial" w:hAnsi="Arial" w:cs="Arial"/>
          <w:color w:val="auto"/>
        </w:rPr>
        <w:t>mowę</w:t>
      </w:r>
      <w:r w:rsidR="0036604B" w:rsidRPr="00283D20">
        <w:rPr>
          <w:rFonts w:ascii="Arial" w:hAnsi="Arial" w:cs="Arial"/>
          <w:color w:val="auto"/>
        </w:rPr>
        <w:t xml:space="preserve"> </w:t>
      </w:r>
      <w:r w:rsidRPr="00283D20">
        <w:rPr>
          <w:rFonts w:ascii="Arial" w:hAnsi="Arial" w:cs="Arial"/>
          <w:color w:val="auto"/>
        </w:rPr>
        <w:t>sporządzono</w:t>
      </w:r>
      <w:r w:rsidR="0036604B" w:rsidRPr="00283D20">
        <w:rPr>
          <w:rFonts w:ascii="Arial" w:hAnsi="Arial" w:cs="Arial"/>
          <w:color w:val="auto"/>
        </w:rPr>
        <w:t xml:space="preserve"> </w:t>
      </w:r>
      <w:r w:rsidRPr="00283D20">
        <w:rPr>
          <w:rFonts w:ascii="Arial" w:hAnsi="Arial" w:cs="Arial"/>
          <w:color w:val="auto"/>
        </w:rPr>
        <w:t xml:space="preserve">w </w:t>
      </w:r>
      <w:r w:rsidR="00B72555" w:rsidRPr="00283D20">
        <w:rPr>
          <w:rFonts w:ascii="Arial" w:hAnsi="Arial" w:cs="Arial"/>
          <w:color w:val="auto"/>
        </w:rPr>
        <w:t xml:space="preserve">trzech jednobrzmiących egzemplarzach, </w:t>
      </w:r>
      <w:r w:rsidR="008651B7" w:rsidRPr="00283D20">
        <w:rPr>
          <w:rFonts w:ascii="Arial" w:hAnsi="Arial" w:cs="Arial"/>
          <w:color w:val="auto"/>
        </w:rPr>
        <w:br/>
      </w:r>
      <w:r w:rsidR="00B72555" w:rsidRPr="00283D20">
        <w:rPr>
          <w:rFonts w:ascii="Arial" w:hAnsi="Arial" w:cs="Arial"/>
          <w:color w:val="auto"/>
        </w:rPr>
        <w:t>z których e</w:t>
      </w:r>
      <w:r w:rsidR="003017F4" w:rsidRPr="00283D20">
        <w:rPr>
          <w:rFonts w:ascii="Arial" w:hAnsi="Arial" w:cs="Arial"/>
          <w:color w:val="auto"/>
        </w:rPr>
        <w:t>gz</w:t>
      </w:r>
      <w:r w:rsidR="00B72555" w:rsidRPr="00283D20">
        <w:rPr>
          <w:rFonts w:ascii="Arial" w:hAnsi="Arial" w:cs="Arial"/>
          <w:color w:val="auto"/>
        </w:rPr>
        <w:t>emplarz</w:t>
      </w:r>
      <w:r w:rsidR="003017F4" w:rsidRPr="00283D20">
        <w:rPr>
          <w:rFonts w:ascii="Arial" w:hAnsi="Arial" w:cs="Arial"/>
          <w:color w:val="auto"/>
        </w:rPr>
        <w:t xml:space="preserve"> nr 1 i 2</w:t>
      </w:r>
      <w:r w:rsidRPr="00283D20">
        <w:rPr>
          <w:rFonts w:ascii="Arial" w:hAnsi="Arial" w:cs="Arial"/>
          <w:color w:val="auto"/>
        </w:rPr>
        <w:t xml:space="preserve"> </w:t>
      </w:r>
      <w:r w:rsidR="00B72555" w:rsidRPr="00283D20">
        <w:rPr>
          <w:rFonts w:ascii="Arial" w:hAnsi="Arial" w:cs="Arial"/>
          <w:color w:val="auto"/>
        </w:rPr>
        <w:t xml:space="preserve">przeznaczone są </w:t>
      </w:r>
      <w:r w:rsidRPr="00283D20">
        <w:rPr>
          <w:rFonts w:ascii="Arial" w:hAnsi="Arial" w:cs="Arial"/>
          <w:color w:val="auto"/>
        </w:rPr>
        <w:t xml:space="preserve">dla </w:t>
      </w:r>
      <w:r w:rsidR="003017F4" w:rsidRPr="00283D20">
        <w:rPr>
          <w:rFonts w:ascii="Arial" w:hAnsi="Arial" w:cs="Arial"/>
          <w:color w:val="auto"/>
        </w:rPr>
        <w:t xml:space="preserve">Zamawiającego, </w:t>
      </w:r>
      <w:r w:rsidR="00B72555" w:rsidRPr="00283D20">
        <w:rPr>
          <w:rFonts w:ascii="Arial" w:hAnsi="Arial" w:cs="Arial"/>
          <w:color w:val="auto"/>
        </w:rPr>
        <w:t xml:space="preserve">zaś </w:t>
      </w:r>
      <w:r w:rsidR="003017F4" w:rsidRPr="00283D20">
        <w:rPr>
          <w:rFonts w:ascii="Arial" w:hAnsi="Arial" w:cs="Arial"/>
          <w:color w:val="auto"/>
        </w:rPr>
        <w:t>egz</w:t>
      </w:r>
      <w:r w:rsidR="00B72555" w:rsidRPr="00283D20">
        <w:rPr>
          <w:rFonts w:ascii="Arial" w:hAnsi="Arial" w:cs="Arial"/>
          <w:color w:val="auto"/>
        </w:rPr>
        <w:t xml:space="preserve">emplarz </w:t>
      </w:r>
      <w:r w:rsidR="003017F4" w:rsidRPr="00283D20">
        <w:rPr>
          <w:rFonts w:ascii="Arial" w:hAnsi="Arial" w:cs="Arial"/>
          <w:color w:val="auto"/>
        </w:rPr>
        <w:t>nr 3</w:t>
      </w:r>
      <w:r w:rsidRPr="00283D20">
        <w:rPr>
          <w:rFonts w:ascii="Arial" w:hAnsi="Arial" w:cs="Arial"/>
          <w:color w:val="auto"/>
        </w:rPr>
        <w:t xml:space="preserve"> </w:t>
      </w:r>
      <w:r w:rsidR="00B72555" w:rsidRPr="00283D20">
        <w:rPr>
          <w:rFonts w:ascii="Arial" w:hAnsi="Arial" w:cs="Arial"/>
          <w:color w:val="auto"/>
        </w:rPr>
        <w:t xml:space="preserve">- </w:t>
      </w:r>
      <w:r w:rsidRPr="00283D20">
        <w:rPr>
          <w:rFonts w:ascii="Arial" w:hAnsi="Arial" w:cs="Arial"/>
          <w:color w:val="auto"/>
        </w:rPr>
        <w:t>dla</w:t>
      </w:r>
      <w:r w:rsidR="003017F4" w:rsidRPr="00283D20">
        <w:rPr>
          <w:rFonts w:ascii="Arial" w:hAnsi="Arial" w:cs="Arial"/>
          <w:color w:val="auto"/>
        </w:rPr>
        <w:t xml:space="preserve"> Wykonawcy</w:t>
      </w:r>
      <w:r w:rsidR="00570032" w:rsidRPr="00283D20">
        <w:rPr>
          <w:rFonts w:ascii="Arial" w:hAnsi="Arial" w:cs="Arial"/>
          <w:color w:val="auto"/>
        </w:rPr>
        <w:t>.</w:t>
      </w:r>
    </w:p>
    <w:p w14:paraId="15ECBF0D" w14:textId="764258BD" w:rsidR="00B23572" w:rsidRPr="00283D20" w:rsidRDefault="00F878B3" w:rsidP="00213D05">
      <w:pPr>
        <w:jc w:val="both"/>
        <w:rPr>
          <w:rFonts w:ascii="Arial" w:hAnsi="Arial" w:cs="Arial"/>
          <w:b/>
        </w:rPr>
      </w:pPr>
      <w:r w:rsidRPr="00283D20">
        <w:rPr>
          <w:rFonts w:ascii="Arial" w:hAnsi="Arial" w:cs="Arial"/>
          <w:b/>
        </w:rPr>
        <w:t xml:space="preserve">           </w:t>
      </w:r>
    </w:p>
    <w:p w14:paraId="28F00353" w14:textId="77777777" w:rsidR="00FC29F9" w:rsidRPr="00283D20" w:rsidRDefault="00FC29F9" w:rsidP="00213D05">
      <w:pPr>
        <w:autoSpaceDE w:val="0"/>
        <w:autoSpaceDN w:val="0"/>
        <w:jc w:val="both"/>
        <w:rPr>
          <w:rFonts w:ascii="Arial" w:eastAsia="Calibri" w:hAnsi="Arial" w:cs="Arial"/>
        </w:rPr>
      </w:pPr>
      <w:r w:rsidRPr="00283D20">
        <w:rPr>
          <w:rFonts w:ascii="Arial" w:eastAsia="Calibri" w:hAnsi="Arial" w:cs="Arial"/>
        </w:rPr>
        <w:t>*z zastrzeżeniem możliwości zawarcia umowy w postaci elektronicznej.</w:t>
      </w:r>
    </w:p>
    <w:p w14:paraId="3A3A1451" w14:textId="0E29785C" w:rsidR="00512691" w:rsidRPr="00283D20" w:rsidRDefault="00512691" w:rsidP="00213D05">
      <w:pPr>
        <w:jc w:val="both"/>
        <w:rPr>
          <w:rFonts w:ascii="Arial" w:hAnsi="Arial" w:cs="Arial"/>
          <w:b/>
        </w:rPr>
      </w:pPr>
    </w:p>
    <w:p w14:paraId="67FB0BC1" w14:textId="1CCE45EC" w:rsidR="008651B7" w:rsidRPr="00283D20" w:rsidRDefault="008651B7" w:rsidP="00213D05">
      <w:pPr>
        <w:jc w:val="both"/>
        <w:rPr>
          <w:rFonts w:ascii="Arial" w:hAnsi="Arial" w:cs="Arial"/>
          <w:b/>
        </w:rPr>
      </w:pPr>
    </w:p>
    <w:p w14:paraId="305D2D87" w14:textId="5CEBD36A" w:rsidR="00FC29F9" w:rsidRPr="00283D20" w:rsidDel="00A957D0" w:rsidRDefault="00FC29F9" w:rsidP="00213D05">
      <w:pPr>
        <w:jc w:val="both"/>
        <w:rPr>
          <w:del w:id="172" w:author="Jastrzębowska Marta" w:date="2025-01-15T07:58:00Z"/>
          <w:rFonts w:ascii="Arial" w:hAnsi="Arial" w:cs="Arial"/>
          <w:b/>
        </w:rPr>
      </w:pPr>
    </w:p>
    <w:p w14:paraId="08E74CD4" w14:textId="5C25EE34" w:rsidR="00FC29F9" w:rsidRPr="00283D20" w:rsidDel="00A957D0" w:rsidRDefault="00FC29F9" w:rsidP="00213D05">
      <w:pPr>
        <w:jc w:val="both"/>
        <w:rPr>
          <w:del w:id="173" w:author="Jastrzębowska Marta" w:date="2025-01-15T07:58:00Z"/>
          <w:rFonts w:ascii="Arial" w:hAnsi="Arial" w:cs="Arial"/>
          <w:b/>
        </w:rPr>
      </w:pPr>
    </w:p>
    <w:p w14:paraId="01DEA547" w14:textId="482288BF" w:rsidR="00FC29F9" w:rsidRPr="00283D20" w:rsidDel="00A957D0" w:rsidRDefault="00FC29F9" w:rsidP="00213D05">
      <w:pPr>
        <w:jc w:val="both"/>
        <w:rPr>
          <w:del w:id="174" w:author="Jastrzębowska Marta" w:date="2025-01-15T07:58:00Z"/>
          <w:rFonts w:ascii="Arial" w:hAnsi="Arial" w:cs="Arial"/>
          <w:b/>
        </w:rPr>
      </w:pPr>
    </w:p>
    <w:p w14:paraId="25095AE6" w14:textId="6CFB4BB1" w:rsidR="008651B7" w:rsidRPr="00283D20" w:rsidDel="00A957D0" w:rsidRDefault="008651B7" w:rsidP="00213D05">
      <w:pPr>
        <w:jc w:val="both"/>
        <w:rPr>
          <w:del w:id="175" w:author="Jastrzębowska Marta" w:date="2025-01-15T07:58:00Z"/>
          <w:rFonts w:ascii="Arial" w:hAnsi="Arial" w:cs="Arial"/>
          <w:b/>
        </w:rPr>
      </w:pPr>
    </w:p>
    <w:p w14:paraId="7C69EC76" w14:textId="1ECD908B" w:rsidR="008651B7" w:rsidRPr="00283D20" w:rsidRDefault="008651B7" w:rsidP="00213D05">
      <w:pPr>
        <w:jc w:val="both"/>
        <w:rPr>
          <w:rFonts w:ascii="Arial" w:hAnsi="Arial" w:cs="Arial"/>
          <w:b/>
        </w:rPr>
      </w:pPr>
    </w:p>
    <w:p w14:paraId="66FAF61C" w14:textId="4C5028CD" w:rsidR="00C93683" w:rsidRPr="00283D20" w:rsidRDefault="00F878B3" w:rsidP="00213D05">
      <w:pPr>
        <w:jc w:val="both"/>
        <w:rPr>
          <w:rFonts w:ascii="Arial" w:hAnsi="Arial" w:cs="Arial"/>
          <w:b/>
        </w:rPr>
      </w:pPr>
      <w:r w:rsidRPr="00283D20">
        <w:rPr>
          <w:rFonts w:ascii="Arial" w:hAnsi="Arial" w:cs="Arial"/>
          <w:b/>
        </w:rPr>
        <w:t xml:space="preserve">  </w:t>
      </w:r>
      <w:r w:rsidR="00C970EC" w:rsidRPr="00283D20">
        <w:rPr>
          <w:rFonts w:ascii="Arial" w:hAnsi="Arial" w:cs="Arial"/>
          <w:b/>
        </w:rPr>
        <w:t>ZAMAW</w:t>
      </w:r>
      <w:r w:rsidRPr="00283D20">
        <w:rPr>
          <w:rFonts w:ascii="Arial" w:hAnsi="Arial" w:cs="Arial"/>
          <w:b/>
        </w:rPr>
        <w:t xml:space="preserve">IAJĄCY </w:t>
      </w:r>
      <w:r w:rsidRPr="00283D20">
        <w:rPr>
          <w:rFonts w:ascii="Arial" w:hAnsi="Arial" w:cs="Arial"/>
          <w:b/>
        </w:rPr>
        <w:tab/>
      </w:r>
      <w:r w:rsidRPr="00283D20">
        <w:rPr>
          <w:rFonts w:ascii="Arial" w:hAnsi="Arial" w:cs="Arial"/>
          <w:b/>
        </w:rPr>
        <w:tab/>
      </w:r>
      <w:r w:rsidRPr="00283D20">
        <w:rPr>
          <w:rFonts w:ascii="Arial" w:hAnsi="Arial" w:cs="Arial"/>
          <w:b/>
        </w:rPr>
        <w:tab/>
      </w:r>
      <w:r w:rsidRPr="00283D20">
        <w:rPr>
          <w:rFonts w:ascii="Arial" w:hAnsi="Arial" w:cs="Arial"/>
          <w:b/>
        </w:rPr>
        <w:tab/>
      </w:r>
      <w:r w:rsidRPr="00283D20">
        <w:rPr>
          <w:rFonts w:ascii="Arial" w:hAnsi="Arial" w:cs="Arial"/>
          <w:b/>
        </w:rPr>
        <w:tab/>
        <w:t xml:space="preserve">                   </w:t>
      </w:r>
      <w:r w:rsidR="00C970EC" w:rsidRPr="00283D20">
        <w:rPr>
          <w:rFonts w:ascii="Arial" w:hAnsi="Arial" w:cs="Arial"/>
          <w:b/>
        </w:rPr>
        <w:t>WYKONAWCA</w:t>
      </w:r>
    </w:p>
    <w:p w14:paraId="1109FF8F" w14:textId="77777777" w:rsidR="00B8628E" w:rsidRPr="00283D20" w:rsidRDefault="00B8628E" w:rsidP="00213D05">
      <w:pPr>
        <w:jc w:val="both"/>
        <w:rPr>
          <w:rFonts w:ascii="Arial" w:hAnsi="Arial" w:cs="Arial"/>
          <w:b/>
        </w:rPr>
      </w:pPr>
    </w:p>
    <w:p w14:paraId="34471F3F" w14:textId="5178459C" w:rsidR="00B8628E" w:rsidRPr="00283D20" w:rsidRDefault="00B8628E" w:rsidP="00213D05">
      <w:pPr>
        <w:jc w:val="both"/>
        <w:rPr>
          <w:rFonts w:ascii="Arial" w:hAnsi="Arial" w:cs="Arial"/>
          <w:b/>
        </w:rPr>
      </w:pPr>
    </w:p>
    <w:p w14:paraId="0E1354F5" w14:textId="77777777" w:rsidR="00CE7D12" w:rsidRPr="00283D20" w:rsidRDefault="00CE7D12" w:rsidP="00213D05">
      <w:pPr>
        <w:jc w:val="both"/>
        <w:rPr>
          <w:rFonts w:ascii="Arial" w:hAnsi="Arial" w:cs="Arial"/>
          <w:b/>
        </w:rPr>
      </w:pPr>
    </w:p>
    <w:p w14:paraId="39BEA540" w14:textId="4D42C6AB" w:rsidR="00610095" w:rsidRPr="00283D20" w:rsidRDefault="008651B7" w:rsidP="00213D05">
      <w:pPr>
        <w:jc w:val="both"/>
        <w:rPr>
          <w:rFonts w:ascii="Arial" w:hAnsi="Arial" w:cs="Arial"/>
          <w:b/>
        </w:rPr>
      </w:pPr>
      <w:r w:rsidRPr="00283D20">
        <w:rPr>
          <w:rFonts w:ascii="Arial" w:hAnsi="Arial" w:cs="Arial"/>
          <w:b/>
        </w:rPr>
        <w:t>………………………</w:t>
      </w:r>
      <w:r w:rsidRPr="00283D20">
        <w:rPr>
          <w:rFonts w:ascii="Arial" w:hAnsi="Arial" w:cs="Arial"/>
          <w:b/>
        </w:rPr>
        <w:tab/>
      </w:r>
      <w:r w:rsidRPr="00283D20">
        <w:rPr>
          <w:rFonts w:ascii="Arial" w:hAnsi="Arial" w:cs="Arial"/>
          <w:b/>
        </w:rPr>
        <w:tab/>
      </w:r>
      <w:r w:rsidRPr="00283D20">
        <w:rPr>
          <w:rFonts w:ascii="Arial" w:hAnsi="Arial" w:cs="Arial"/>
          <w:b/>
        </w:rPr>
        <w:tab/>
      </w:r>
      <w:r w:rsidRPr="00283D20">
        <w:rPr>
          <w:rFonts w:ascii="Arial" w:hAnsi="Arial" w:cs="Arial"/>
          <w:b/>
        </w:rPr>
        <w:tab/>
      </w:r>
      <w:r w:rsidRPr="00283D20">
        <w:rPr>
          <w:rFonts w:ascii="Arial" w:hAnsi="Arial" w:cs="Arial"/>
          <w:b/>
        </w:rPr>
        <w:tab/>
        <w:t>……………………………….</w:t>
      </w:r>
    </w:p>
    <w:p w14:paraId="730FE765" w14:textId="57A7C863" w:rsidR="006C425A" w:rsidRPr="00283D20" w:rsidDel="00A957D0" w:rsidRDefault="006C425A" w:rsidP="00213D05">
      <w:pPr>
        <w:jc w:val="both"/>
        <w:rPr>
          <w:del w:id="176" w:author="Jastrzębowska Marta" w:date="2025-01-15T07:58:00Z"/>
          <w:rFonts w:ascii="Arial" w:hAnsi="Arial" w:cs="Arial"/>
          <w:b/>
        </w:rPr>
      </w:pPr>
    </w:p>
    <w:p w14:paraId="1D726CA0" w14:textId="36CF6D14" w:rsidR="008651B7" w:rsidRPr="00283D20" w:rsidDel="00A957D0" w:rsidRDefault="008651B7" w:rsidP="00213D05">
      <w:pPr>
        <w:jc w:val="both"/>
        <w:rPr>
          <w:del w:id="177" w:author="Jastrzębowska Marta" w:date="2025-01-15T07:58:00Z"/>
          <w:rFonts w:ascii="Arial" w:hAnsi="Arial" w:cs="Arial"/>
          <w:b/>
        </w:rPr>
      </w:pPr>
    </w:p>
    <w:p w14:paraId="0D189842" w14:textId="14CB2CFA" w:rsidR="008651B7" w:rsidRPr="00283D20" w:rsidDel="00A957D0" w:rsidRDefault="008651B7" w:rsidP="00213D05">
      <w:pPr>
        <w:jc w:val="both"/>
        <w:rPr>
          <w:del w:id="178" w:author="Jastrzębowska Marta" w:date="2025-01-15T07:58:00Z"/>
          <w:rFonts w:ascii="Arial" w:hAnsi="Arial" w:cs="Arial"/>
          <w:b/>
        </w:rPr>
      </w:pPr>
    </w:p>
    <w:p w14:paraId="1F4C1F41" w14:textId="1F262DF0" w:rsidR="008651B7" w:rsidRPr="00283D20" w:rsidDel="00A957D0" w:rsidRDefault="008651B7" w:rsidP="00213D05">
      <w:pPr>
        <w:jc w:val="both"/>
        <w:rPr>
          <w:del w:id="179" w:author="Jastrzębowska Marta" w:date="2025-01-15T07:58:00Z"/>
          <w:rFonts w:ascii="Arial" w:hAnsi="Arial" w:cs="Arial"/>
          <w:b/>
        </w:rPr>
      </w:pPr>
    </w:p>
    <w:p w14:paraId="6876EE89" w14:textId="1466311B" w:rsidR="008651B7" w:rsidRPr="00283D20" w:rsidDel="00A957D0" w:rsidRDefault="008651B7" w:rsidP="00213D05">
      <w:pPr>
        <w:jc w:val="both"/>
        <w:rPr>
          <w:del w:id="180" w:author="Jastrzębowska Marta" w:date="2025-01-15T07:58:00Z"/>
          <w:rFonts w:ascii="Arial" w:hAnsi="Arial" w:cs="Arial"/>
          <w:b/>
        </w:rPr>
      </w:pPr>
    </w:p>
    <w:p w14:paraId="3DEFFDE9" w14:textId="4D984628" w:rsidR="008651B7" w:rsidRPr="00283D20" w:rsidDel="00A957D0" w:rsidRDefault="008651B7" w:rsidP="00213D05">
      <w:pPr>
        <w:jc w:val="both"/>
        <w:rPr>
          <w:del w:id="181" w:author="Jastrzębowska Marta" w:date="2025-01-15T07:58:00Z"/>
          <w:rFonts w:ascii="Arial" w:hAnsi="Arial" w:cs="Arial"/>
          <w:b/>
        </w:rPr>
      </w:pPr>
    </w:p>
    <w:p w14:paraId="44C07C38" w14:textId="4724C5AF" w:rsidR="00C970EC" w:rsidRPr="00283D20" w:rsidRDefault="00C970EC" w:rsidP="00213D05">
      <w:pPr>
        <w:jc w:val="both"/>
        <w:rPr>
          <w:rFonts w:ascii="Arial" w:hAnsi="Arial" w:cs="Arial"/>
          <w:b/>
        </w:rPr>
      </w:pPr>
      <w:r w:rsidRPr="00283D20">
        <w:rPr>
          <w:rFonts w:ascii="Arial" w:hAnsi="Arial" w:cs="Arial"/>
          <w:b/>
        </w:rPr>
        <w:t>GŁÓWNY KSIĘGOWY</w:t>
      </w:r>
    </w:p>
    <w:p w14:paraId="276A4756" w14:textId="77777777" w:rsidR="00C970EC" w:rsidRPr="00283D20" w:rsidRDefault="005B62EA" w:rsidP="00213D05">
      <w:pPr>
        <w:jc w:val="both"/>
        <w:rPr>
          <w:rFonts w:ascii="Arial" w:hAnsi="Arial" w:cs="Arial"/>
        </w:rPr>
      </w:pPr>
      <w:r w:rsidRPr="00283D20">
        <w:rPr>
          <w:rFonts w:ascii="Arial" w:hAnsi="Arial" w:cs="Arial"/>
        </w:rPr>
        <w:t>akceptuję projekt umowy</w:t>
      </w:r>
    </w:p>
    <w:p w14:paraId="333F83A9" w14:textId="77777777" w:rsidR="00F66C9C" w:rsidRPr="00283D20" w:rsidRDefault="00F66C9C" w:rsidP="00213D05">
      <w:pPr>
        <w:jc w:val="both"/>
        <w:rPr>
          <w:rFonts w:ascii="Arial" w:hAnsi="Arial" w:cs="Arial"/>
          <w:strike/>
        </w:rPr>
      </w:pPr>
      <w:r w:rsidRPr="00283D20">
        <w:rPr>
          <w:rFonts w:ascii="Arial" w:hAnsi="Arial" w:cs="Arial"/>
          <w:strike/>
        </w:rPr>
        <w:t>za zgodność z planem finansowym</w:t>
      </w:r>
    </w:p>
    <w:p w14:paraId="26AAC6EF" w14:textId="77777777" w:rsidR="002B529F" w:rsidRPr="00283D20" w:rsidRDefault="002B529F" w:rsidP="00213D05">
      <w:pPr>
        <w:jc w:val="both"/>
        <w:rPr>
          <w:rFonts w:ascii="Arial" w:hAnsi="Arial" w:cs="Arial"/>
        </w:rPr>
      </w:pPr>
    </w:p>
    <w:p w14:paraId="2151A160" w14:textId="77777777" w:rsidR="00E24005" w:rsidRPr="00283D20" w:rsidRDefault="00E24005" w:rsidP="00213D05">
      <w:pPr>
        <w:pStyle w:val="Tytu"/>
        <w:jc w:val="both"/>
        <w:rPr>
          <w:rFonts w:ascii="Arial" w:hAnsi="Arial" w:cs="Arial"/>
          <w:szCs w:val="24"/>
          <w:u w:val="none"/>
        </w:rPr>
      </w:pPr>
    </w:p>
    <w:p w14:paraId="009E7ED1" w14:textId="38DD6AA9" w:rsidR="00AE44EA" w:rsidRPr="00283D20" w:rsidRDefault="00A37790" w:rsidP="00213D05">
      <w:pPr>
        <w:pStyle w:val="Tytu"/>
        <w:jc w:val="both"/>
        <w:rPr>
          <w:rFonts w:ascii="Arial" w:hAnsi="Arial" w:cs="Arial"/>
          <w:szCs w:val="24"/>
          <w:u w:val="none"/>
        </w:rPr>
      </w:pPr>
      <w:r w:rsidRPr="00283D20">
        <w:rPr>
          <w:rFonts w:ascii="Arial" w:hAnsi="Arial" w:cs="Arial"/>
          <w:szCs w:val="24"/>
          <w:u w:val="none"/>
        </w:rPr>
        <w:t>………………………………………………….</w:t>
      </w:r>
    </w:p>
    <w:p w14:paraId="5B73D00C" w14:textId="77777777" w:rsidR="004C6B52" w:rsidRPr="00283D20" w:rsidRDefault="004C6B52" w:rsidP="00213D05">
      <w:pPr>
        <w:pStyle w:val="Tytu"/>
        <w:jc w:val="both"/>
        <w:rPr>
          <w:rFonts w:ascii="Arial" w:hAnsi="Arial" w:cs="Arial"/>
          <w:szCs w:val="24"/>
          <w:u w:val="none"/>
        </w:rPr>
      </w:pPr>
    </w:p>
    <w:p w14:paraId="05013814" w14:textId="77777777" w:rsidR="00C970EC" w:rsidRPr="00283D20" w:rsidRDefault="00E1104B" w:rsidP="00213D05">
      <w:pPr>
        <w:jc w:val="both"/>
        <w:rPr>
          <w:rFonts w:ascii="Arial" w:hAnsi="Arial" w:cs="Arial"/>
          <w:b/>
        </w:rPr>
      </w:pPr>
      <w:r w:rsidRPr="00283D20">
        <w:rPr>
          <w:rFonts w:ascii="Arial" w:hAnsi="Arial" w:cs="Arial"/>
          <w:b/>
        </w:rPr>
        <w:t>ADWOKAT</w:t>
      </w:r>
      <w:r w:rsidR="006B278A" w:rsidRPr="00283D20">
        <w:rPr>
          <w:rFonts w:ascii="Arial" w:hAnsi="Arial" w:cs="Arial"/>
          <w:b/>
        </w:rPr>
        <w:t xml:space="preserve"> </w:t>
      </w:r>
      <w:r w:rsidRPr="00283D20">
        <w:rPr>
          <w:rFonts w:ascii="Arial" w:hAnsi="Arial" w:cs="Arial"/>
          <w:b/>
        </w:rPr>
        <w:t xml:space="preserve">/ </w:t>
      </w:r>
      <w:r w:rsidR="00C970EC" w:rsidRPr="00283D20">
        <w:rPr>
          <w:rFonts w:ascii="Arial" w:hAnsi="Arial" w:cs="Arial"/>
          <w:b/>
        </w:rPr>
        <w:t>RADCA PRAWNY</w:t>
      </w:r>
    </w:p>
    <w:p w14:paraId="1AD0FC6F" w14:textId="77777777" w:rsidR="00C970EC" w:rsidRPr="00283D20" w:rsidRDefault="00C970EC" w:rsidP="00213D05">
      <w:pPr>
        <w:jc w:val="both"/>
        <w:rPr>
          <w:rFonts w:ascii="Arial" w:hAnsi="Arial" w:cs="Arial"/>
        </w:rPr>
      </w:pPr>
      <w:r w:rsidRPr="00283D20">
        <w:rPr>
          <w:rFonts w:ascii="Arial" w:hAnsi="Arial" w:cs="Arial"/>
        </w:rPr>
        <w:t xml:space="preserve">pod względem </w:t>
      </w:r>
      <w:proofErr w:type="spellStart"/>
      <w:r w:rsidRPr="00283D20">
        <w:rPr>
          <w:rFonts w:ascii="Arial" w:hAnsi="Arial" w:cs="Arial"/>
        </w:rPr>
        <w:t>formalno</w:t>
      </w:r>
      <w:proofErr w:type="spellEnd"/>
      <w:r w:rsidRPr="00283D20">
        <w:rPr>
          <w:rFonts w:ascii="Arial" w:hAnsi="Arial" w:cs="Arial"/>
        </w:rPr>
        <w:t xml:space="preserve"> – prawnym</w:t>
      </w:r>
    </w:p>
    <w:p w14:paraId="5E70E565" w14:textId="77777777" w:rsidR="007C3DBE" w:rsidRPr="00283D20" w:rsidRDefault="007C3DBE" w:rsidP="00213D05">
      <w:pPr>
        <w:jc w:val="both"/>
        <w:rPr>
          <w:rFonts w:ascii="Arial" w:hAnsi="Arial" w:cs="Arial"/>
        </w:rPr>
      </w:pPr>
    </w:p>
    <w:p w14:paraId="2C1D40F0" w14:textId="77777777" w:rsidR="00763C01" w:rsidRPr="00283D20" w:rsidRDefault="00763C01" w:rsidP="00213D05">
      <w:pPr>
        <w:jc w:val="both"/>
        <w:rPr>
          <w:rFonts w:ascii="Arial" w:hAnsi="Arial" w:cs="Arial"/>
        </w:rPr>
      </w:pPr>
    </w:p>
    <w:p w14:paraId="79510A94" w14:textId="42BC12CF" w:rsidR="004C6B52" w:rsidRPr="00283D20" w:rsidRDefault="00A37790" w:rsidP="00213D05">
      <w:pPr>
        <w:pStyle w:val="Tytu"/>
        <w:jc w:val="both"/>
        <w:rPr>
          <w:rFonts w:ascii="Arial" w:hAnsi="Arial" w:cs="Arial"/>
          <w:szCs w:val="24"/>
          <w:u w:val="none"/>
        </w:rPr>
      </w:pPr>
      <w:r w:rsidRPr="00283D20">
        <w:rPr>
          <w:rFonts w:ascii="Arial" w:hAnsi="Arial" w:cs="Arial"/>
          <w:szCs w:val="24"/>
          <w:u w:val="none"/>
        </w:rPr>
        <w:t>………………………………………………….</w:t>
      </w:r>
    </w:p>
    <w:p w14:paraId="442A631E" w14:textId="77777777" w:rsidR="00051E12" w:rsidRPr="00283D20" w:rsidRDefault="00051E12" w:rsidP="00213D05">
      <w:pPr>
        <w:pStyle w:val="Tytu"/>
        <w:jc w:val="both"/>
        <w:rPr>
          <w:rFonts w:ascii="Arial" w:hAnsi="Arial" w:cs="Arial"/>
          <w:szCs w:val="24"/>
          <w:u w:val="none"/>
        </w:rPr>
      </w:pPr>
    </w:p>
    <w:p w14:paraId="350FD656" w14:textId="77777777" w:rsidR="004C6B52" w:rsidRPr="00283D20" w:rsidRDefault="00C970EC" w:rsidP="00213D05">
      <w:pPr>
        <w:jc w:val="both"/>
        <w:rPr>
          <w:rFonts w:ascii="Arial" w:hAnsi="Arial" w:cs="Arial"/>
          <w:b/>
        </w:rPr>
      </w:pPr>
      <w:r w:rsidRPr="00283D20">
        <w:rPr>
          <w:rFonts w:ascii="Arial" w:hAnsi="Arial" w:cs="Arial"/>
          <w:b/>
        </w:rPr>
        <w:t xml:space="preserve">KIEROWNIK INFRASTRUKTURY </w:t>
      </w:r>
    </w:p>
    <w:p w14:paraId="3B9E83C6" w14:textId="77777777" w:rsidR="00B6450B" w:rsidRPr="00283D20" w:rsidRDefault="00C970EC" w:rsidP="00213D05">
      <w:pPr>
        <w:jc w:val="both"/>
        <w:rPr>
          <w:rFonts w:ascii="Arial" w:hAnsi="Arial" w:cs="Arial"/>
        </w:rPr>
      </w:pPr>
      <w:r w:rsidRPr="00283D20">
        <w:rPr>
          <w:rFonts w:ascii="Arial" w:hAnsi="Arial" w:cs="Arial"/>
        </w:rPr>
        <w:t>przyjęto do realizacji</w:t>
      </w:r>
    </w:p>
    <w:p w14:paraId="4B32174C" w14:textId="77777777" w:rsidR="00763C01" w:rsidRPr="00283D20" w:rsidRDefault="00763C01" w:rsidP="00213D05">
      <w:pPr>
        <w:pStyle w:val="Tytu"/>
        <w:jc w:val="both"/>
        <w:rPr>
          <w:rFonts w:ascii="Arial" w:hAnsi="Arial" w:cs="Arial"/>
          <w:szCs w:val="24"/>
          <w:u w:val="none"/>
        </w:rPr>
      </w:pPr>
    </w:p>
    <w:p w14:paraId="5BB4ACAD" w14:textId="62AC1969" w:rsidR="00763C01" w:rsidRPr="00283D20" w:rsidRDefault="00763C01" w:rsidP="00213D05">
      <w:pPr>
        <w:pStyle w:val="Tytu"/>
        <w:jc w:val="both"/>
        <w:rPr>
          <w:rFonts w:ascii="Arial" w:hAnsi="Arial" w:cs="Arial"/>
          <w:szCs w:val="24"/>
          <w:u w:val="none"/>
        </w:rPr>
      </w:pPr>
    </w:p>
    <w:p w14:paraId="4F49058B" w14:textId="45618D12" w:rsidR="0093107E" w:rsidRPr="00283D20" w:rsidRDefault="0093107E" w:rsidP="00213D05">
      <w:pPr>
        <w:pStyle w:val="Tytu"/>
        <w:jc w:val="both"/>
        <w:rPr>
          <w:rFonts w:ascii="Arial" w:hAnsi="Arial" w:cs="Arial"/>
          <w:szCs w:val="24"/>
          <w:u w:val="none"/>
        </w:rPr>
      </w:pPr>
    </w:p>
    <w:p w14:paraId="3D516288" w14:textId="77777777" w:rsidR="00B72555" w:rsidRPr="00283D20" w:rsidRDefault="00A37790" w:rsidP="00213D05">
      <w:pPr>
        <w:pStyle w:val="Tytu"/>
        <w:jc w:val="both"/>
        <w:rPr>
          <w:rFonts w:ascii="Arial" w:hAnsi="Arial" w:cs="Arial"/>
          <w:szCs w:val="24"/>
          <w:u w:val="none"/>
        </w:rPr>
      </w:pPr>
      <w:r w:rsidRPr="00283D20">
        <w:rPr>
          <w:rFonts w:ascii="Arial" w:hAnsi="Arial" w:cs="Arial"/>
          <w:szCs w:val="24"/>
          <w:u w:val="none"/>
        </w:rPr>
        <w:t>………………………………………………….</w:t>
      </w:r>
    </w:p>
    <w:p w14:paraId="4EA93BE3" w14:textId="53D2E20E" w:rsidR="007E0BA8" w:rsidRPr="00283D20" w:rsidRDefault="007E0BA8" w:rsidP="00213D05">
      <w:pPr>
        <w:pStyle w:val="Tytu"/>
        <w:jc w:val="both"/>
        <w:rPr>
          <w:rFonts w:ascii="Arial" w:hAnsi="Arial" w:cs="Arial"/>
          <w:szCs w:val="24"/>
          <w:u w:val="none"/>
        </w:rPr>
      </w:pPr>
    </w:p>
    <w:p w14:paraId="5C370E92" w14:textId="5C0915A8" w:rsidR="008651B7" w:rsidRPr="00283D20" w:rsidRDefault="008651B7" w:rsidP="00213D05">
      <w:pPr>
        <w:pStyle w:val="Tytu"/>
        <w:jc w:val="both"/>
        <w:rPr>
          <w:rFonts w:ascii="Arial" w:hAnsi="Arial" w:cs="Arial"/>
          <w:szCs w:val="24"/>
          <w:u w:val="none"/>
        </w:rPr>
      </w:pPr>
    </w:p>
    <w:p w14:paraId="6390C23E" w14:textId="02DA1283" w:rsidR="008651B7" w:rsidRPr="00283D20" w:rsidRDefault="008651B7" w:rsidP="00213D05">
      <w:pPr>
        <w:pStyle w:val="Tytu"/>
        <w:jc w:val="both"/>
        <w:rPr>
          <w:rFonts w:ascii="Arial" w:hAnsi="Arial" w:cs="Arial"/>
          <w:szCs w:val="24"/>
          <w:u w:val="none"/>
        </w:rPr>
      </w:pPr>
    </w:p>
    <w:p w14:paraId="0304E8CF" w14:textId="76F4E9A1" w:rsidR="008651B7" w:rsidRPr="00283D20" w:rsidRDefault="008651B7" w:rsidP="00213D05">
      <w:pPr>
        <w:pStyle w:val="Tytu"/>
        <w:jc w:val="both"/>
        <w:rPr>
          <w:rFonts w:ascii="Arial" w:hAnsi="Arial" w:cs="Arial"/>
          <w:szCs w:val="24"/>
          <w:u w:val="none"/>
        </w:rPr>
      </w:pPr>
    </w:p>
    <w:p w14:paraId="2CB3B7C1" w14:textId="3C3E09B4" w:rsidR="008651B7" w:rsidRPr="00283D20" w:rsidDel="00A957D0" w:rsidRDefault="008651B7" w:rsidP="00213D05">
      <w:pPr>
        <w:pStyle w:val="Tytu"/>
        <w:jc w:val="both"/>
        <w:rPr>
          <w:del w:id="182" w:author="Jastrzębowska Marta" w:date="2025-01-15T07:58:00Z"/>
          <w:rFonts w:ascii="Arial" w:hAnsi="Arial" w:cs="Arial"/>
          <w:szCs w:val="24"/>
          <w:u w:val="none"/>
        </w:rPr>
      </w:pPr>
    </w:p>
    <w:p w14:paraId="370E37B1" w14:textId="0C508BC7" w:rsidR="008651B7" w:rsidRPr="00283D20" w:rsidDel="00A957D0" w:rsidRDefault="008651B7" w:rsidP="00213D05">
      <w:pPr>
        <w:pStyle w:val="Tytu"/>
        <w:jc w:val="both"/>
        <w:rPr>
          <w:del w:id="183" w:author="Jastrzębowska Marta" w:date="2025-01-15T07:58:00Z"/>
          <w:rFonts w:ascii="Arial" w:hAnsi="Arial" w:cs="Arial"/>
          <w:szCs w:val="24"/>
          <w:u w:val="none"/>
        </w:rPr>
      </w:pPr>
    </w:p>
    <w:p w14:paraId="0CDF0CEB" w14:textId="415CF563" w:rsidR="008651B7" w:rsidRPr="00283D20" w:rsidDel="00A957D0" w:rsidRDefault="008651B7" w:rsidP="00213D05">
      <w:pPr>
        <w:pStyle w:val="Tytu"/>
        <w:jc w:val="both"/>
        <w:rPr>
          <w:del w:id="184" w:author="Jastrzębowska Marta" w:date="2025-01-15T07:58:00Z"/>
          <w:rFonts w:ascii="Arial" w:hAnsi="Arial" w:cs="Arial"/>
          <w:szCs w:val="24"/>
          <w:u w:val="none"/>
        </w:rPr>
      </w:pPr>
    </w:p>
    <w:p w14:paraId="2C79BB2B" w14:textId="3E6450AC" w:rsidR="008651B7" w:rsidRPr="00283D20" w:rsidDel="00A957D0" w:rsidRDefault="008651B7" w:rsidP="00213D05">
      <w:pPr>
        <w:pStyle w:val="Tytu"/>
        <w:jc w:val="both"/>
        <w:rPr>
          <w:del w:id="185" w:author="Jastrzębowska Marta" w:date="2025-01-15T07:58:00Z"/>
          <w:rFonts w:ascii="Arial" w:hAnsi="Arial" w:cs="Arial"/>
          <w:szCs w:val="24"/>
          <w:u w:val="none"/>
        </w:rPr>
      </w:pPr>
    </w:p>
    <w:p w14:paraId="537FFBEB" w14:textId="21C03BD4" w:rsidR="008651B7" w:rsidRPr="00283D20" w:rsidDel="00A957D0" w:rsidRDefault="008651B7" w:rsidP="00213D05">
      <w:pPr>
        <w:pStyle w:val="Tytu"/>
        <w:jc w:val="both"/>
        <w:rPr>
          <w:del w:id="186" w:author="Jastrzębowska Marta" w:date="2025-01-15T07:58:00Z"/>
          <w:rFonts w:ascii="Arial" w:hAnsi="Arial" w:cs="Arial"/>
          <w:szCs w:val="24"/>
          <w:u w:val="none"/>
        </w:rPr>
      </w:pPr>
    </w:p>
    <w:p w14:paraId="047538A4" w14:textId="1C90BE8E" w:rsidR="008651B7" w:rsidRPr="00283D20" w:rsidDel="00A957D0" w:rsidRDefault="008651B7" w:rsidP="00213D05">
      <w:pPr>
        <w:pStyle w:val="Tytu"/>
        <w:jc w:val="both"/>
        <w:rPr>
          <w:del w:id="187" w:author="Jastrzębowska Marta" w:date="2025-01-15T07:58:00Z"/>
          <w:rFonts w:ascii="Arial" w:hAnsi="Arial" w:cs="Arial"/>
          <w:szCs w:val="24"/>
          <w:u w:val="none"/>
        </w:rPr>
      </w:pPr>
    </w:p>
    <w:p w14:paraId="2ED0B342" w14:textId="29C7D86E" w:rsidR="008651B7" w:rsidRPr="00283D20" w:rsidDel="00A957D0" w:rsidRDefault="008651B7" w:rsidP="00213D05">
      <w:pPr>
        <w:pStyle w:val="Tytu"/>
        <w:jc w:val="both"/>
        <w:rPr>
          <w:del w:id="188" w:author="Jastrzębowska Marta" w:date="2025-01-15T07:58:00Z"/>
          <w:rFonts w:ascii="Arial" w:hAnsi="Arial" w:cs="Arial"/>
          <w:szCs w:val="24"/>
          <w:u w:val="none"/>
        </w:rPr>
      </w:pPr>
    </w:p>
    <w:p w14:paraId="5B26406D" w14:textId="4BBB184B" w:rsidR="008651B7" w:rsidRPr="00283D20" w:rsidDel="00A957D0" w:rsidRDefault="008651B7" w:rsidP="00213D05">
      <w:pPr>
        <w:pStyle w:val="Tytu"/>
        <w:jc w:val="both"/>
        <w:rPr>
          <w:del w:id="189" w:author="Jastrzębowska Marta" w:date="2025-01-15T07:58:00Z"/>
          <w:rFonts w:ascii="Arial" w:hAnsi="Arial" w:cs="Arial"/>
          <w:szCs w:val="24"/>
          <w:u w:val="none"/>
        </w:rPr>
      </w:pPr>
    </w:p>
    <w:p w14:paraId="75359E55" w14:textId="73D46D60" w:rsidR="008651B7" w:rsidRPr="00283D20" w:rsidDel="00A957D0" w:rsidRDefault="008651B7" w:rsidP="00213D05">
      <w:pPr>
        <w:pStyle w:val="Tytu"/>
        <w:jc w:val="both"/>
        <w:rPr>
          <w:del w:id="190" w:author="Jastrzębowska Marta" w:date="2025-01-15T07:58:00Z"/>
          <w:rFonts w:ascii="Arial" w:hAnsi="Arial" w:cs="Arial"/>
          <w:szCs w:val="24"/>
          <w:u w:val="none"/>
        </w:rPr>
      </w:pPr>
    </w:p>
    <w:p w14:paraId="27227778" w14:textId="0AB42C14" w:rsidR="008651B7" w:rsidRPr="00283D20" w:rsidDel="00A957D0" w:rsidRDefault="008651B7" w:rsidP="00213D05">
      <w:pPr>
        <w:pStyle w:val="Tytu"/>
        <w:jc w:val="both"/>
        <w:rPr>
          <w:del w:id="191" w:author="Jastrzębowska Marta" w:date="2025-01-15T07:58:00Z"/>
          <w:rFonts w:ascii="Arial" w:hAnsi="Arial" w:cs="Arial"/>
          <w:szCs w:val="24"/>
          <w:u w:val="none"/>
        </w:rPr>
      </w:pPr>
    </w:p>
    <w:p w14:paraId="71E37BDF" w14:textId="32295A46" w:rsidR="008651B7" w:rsidRPr="00283D20" w:rsidDel="00A957D0" w:rsidRDefault="008651B7" w:rsidP="00213D05">
      <w:pPr>
        <w:pStyle w:val="Tytu"/>
        <w:jc w:val="both"/>
        <w:rPr>
          <w:del w:id="192" w:author="Jastrzębowska Marta" w:date="2025-01-15T07:58:00Z"/>
          <w:rFonts w:ascii="Arial" w:hAnsi="Arial" w:cs="Arial"/>
          <w:szCs w:val="24"/>
          <w:u w:val="none"/>
        </w:rPr>
      </w:pPr>
    </w:p>
    <w:p w14:paraId="41A1BE6A" w14:textId="24BD70E0" w:rsidR="008651B7" w:rsidRPr="00283D20" w:rsidDel="00A957D0" w:rsidRDefault="008651B7" w:rsidP="00213D05">
      <w:pPr>
        <w:pStyle w:val="Tytu"/>
        <w:jc w:val="both"/>
        <w:rPr>
          <w:del w:id="193" w:author="Jastrzębowska Marta" w:date="2025-01-15T07:58:00Z"/>
          <w:rFonts w:ascii="Arial" w:hAnsi="Arial" w:cs="Arial"/>
          <w:szCs w:val="24"/>
          <w:u w:val="none"/>
        </w:rPr>
      </w:pPr>
    </w:p>
    <w:p w14:paraId="764AAFFC" w14:textId="616A68D1" w:rsidR="008651B7" w:rsidRPr="00283D20" w:rsidDel="00A957D0" w:rsidRDefault="008651B7" w:rsidP="00213D05">
      <w:pPr>
        <w:pStyle w:val="Tytu"/>
        <w:jc w:val="both"/>
        <w:rPr>
          <w:del w:id="194" w:author="Jastrzębowska Marta" w:date="2025-01-15T07:58:00Z"/>
          <w:rFonts w:ascii="Arial" w:hAnsi="Arial" w:cs="Arial"/>
          <w:szCs w:val="24"/>
          <w:u w:val="none"/>
        </w:rPr>
      </w:pPr>
    </w:p>
    <w:p w14:paraId="3F0BC47B" w14:textId="33BB581B" w:rsidR="008651B7" w:rsidRPr="00283D20" w:rsidDel="00A957D0" w:rsidRDefault="008651B7" w:rsidP="00213D05">
      <w:pPr>
        <w:pStyle w:val="Tytu"/>
        <w:jc w:val="both"/>
        <w:rPr>
          <w:del w:id="195" w:author="Jastrzębowska Marta" w:date="2025-01-15T07:58:00Z"/>
          <w:rFonts w:ascii="Arial" w:hAnsi="Arial" w:cs="Arial"/>
          <w:szCs w:val="24"/>
          <w:u w:val="none"/>
        </w:rPr>
      </w:pPr>
    </w:p>
    <w:p w14:paraId="4A43018D" w14:textId="6EA75BF7" w:rsidR="008651B7" w:rsidRPr="00283D20" w:rsidDel="00A957D0" w:rsidRDefault="008651B7" w:rsidP="00213D05">
      <w:pPr>
        <w:pStyle w:val="Tytu"/>
        <w:jc w:val="both"/>
        <w:rPr>
          <w:del w:id="196" w:author="Jastrzębowska Marta" w:date="2025-01-15T07:58:00Z"/>
          <w:rFonts w:ascii="Arial" w:hAnsi="Arial" w:cs="Arial"/>
          <w:szCs w:val="24"/>
          <w:u w:val="none"/>
        </w:rPr>
      </w:pPr>
    </w:p>
    <w:p w14:paraId="2B071529" w14:textId="708DB107" w:rsidR="008651B7" w:rsidRPr="00283D20" w:rsidDel="00A957D0" w:rsidRDefault="008651B7" w:rsidP="00213D05">
      <w:pPr>
        <w:pStyle w:val="Tytu"/>
        <w:jc w:val="both"/>
        <w:rPr>
          <w:del w:id="197" w:author="Jastrzębowska Marta" w:date="2025-01-15T07:58:00Z"/>
          <w:rFonts w:ascii="Arial" w:hAnsi="Arial" w:cs="Arial"/>
          <w:szCs w:val="24"/>
          <w:u w:val="none"/>
        </w:rPr>
      </w:pPr>
    </w:p>
    <w:p w14:paraId="338812A8" w14:textId="40C61EB6" w:rsidR="008651B7" w:rsidRPr="00283D20" w:rsidRDefault="008651B7" w:rsidP="00213D05">
      <w:pPr>
        <w:pStyle w:val="Tytu"/>
        <w:jc w:val="both"/>
        <w:rPr>
          <w:rFonts w:ascii="Arial" w:hAnsi="Arial" w:cs="Arial"/>
          <w:szCs w:val="24"/>
          <w:u w:val="none"/>
        </w:rPr>
      </w:pPr>
    </w:p>
    <w:p w14:paraId="0B9505E3" w14:textId="396119BA" w:rsidR="008651B7" w:rsidRPr="00283D20" w:rsidRDefault="008651B7" w:rsidP="00213D05">
      <w:pPr>
        <w:pStyle w:val="Tytu"/>
        <w:jc w:val="both"/>
        <w:rPr>
          <w:rFonts w:ascii="Arial" w:hAnsi="Arial" w:cs="Arial"/>
          <w:szCs w:val="24"/>
          <w:u w:val="none"/>
        </w:rPr>
      </w:pPr>
    </w:p>
    <w:p w14:paraId="5D24B947" w14:textId="2AE0286E" w:rsidR="008651B7" w:rsidRPr="00283D20" w:rsidRDefault="008651B7" w:rsidP="00213D05">
      <w:pPr>
        <w:pStyle w:val="Tytu"/>
        <w:jc w:val="both"/>
        <w:rPr>
          <w:rFonts w:ascii="Arial" w:hAnsi="Arial" w:cs="Arial"/>
          <w:szCs w:val="24"/>
          <w:u w:val="none"/>
        </w:rPr>
      </w:pPr>
    </w:p>
    <w:p w14:paraId="747BBDA7" w14:textId="4539F8CB" w:rsidR="008651B7" w:rsidRPr="00283D20" w:rsidRDefault="008651B7" w:rsidP="00213D05">
      <w:pPr>
        <w:pStyle w:val="Tytu"/>
        <w:jc w:val="both"/>
        <w:rPr>
          <w:rFonts w:ascii="Arial" w:hAnsi="Arial" w:cs="Arial"/>
          <w:szCs w:val="24"/>
          <w:u w:val="none"/>
        </w:rPr>
      </w:pPr>
    </w:p>
    <w:p w14:paraId="5C0A581D" w14:textId="1D25018E" w:rsidR="008651B7" w:rsidRPr="00283D20" w:rsidRDefault="008651B7" w:rsidP="00213D05">
      <w:pPr>
        <w:pStyle w:val="Tytu"/>
        <w:jc w:val="both"/>
        <w:rPr>
          <w:rFonts w:ascii="Arial" w:hAnsi="Arial" w:cs="Arial"/>
          <w:szCs w:val="24"/>
          <w:u w:val="none"/>
        </w:rPr>
      </w:pPr>
    </w:p>
    <w:p w14:paraId="2FB973C9" w14:textId="25385D3A" w:rsidR="008651B7" w:rsidRPr="00283D20" w:rsidRDefault="008651B7" w:rsidP="00213D05">
      <w:pPr>
        <w:pStyle w:val="Tytu"/>
        <w:jc w:val="both"/>
        <w:rPr>
          <w:rFonts w:ascii="Arial" w:hAnsi="Arial" w:cs="Arial"/>
          <w:szCs w:val="24"/>
          <w:u w:val="none"/>
        </w:rPr>
      </w:pPr>
    </w:p>
    <w:p w14:paraId="7E5D3376" w14:textId="114495FC" w:rsidR="008651B7" w:rsidRPr="00283D20" w:rsidRDefault="008651B7" w:rsidP="00213D05">
      <w:pPr>
        <w:pStyle w:val="Tytu"/>
        <w:jc w:val="both"/>
        <w:rPr>
          <w:rFonts w:ascii="Arial" w:hAnsi="Arial" w:cs="Arial"/>
          <w:szCs w:val="24"/>
          <w:u w:val="none"/>
        </w:rPr>
      </w:pPr>
    </w:p>
    <w:p w14:paraId="0F3AA4C4" w14:textId="5EC145E1" w:rsidR="008651B7" w:rsidRPr="00283D20" w:rsidRDefault="008651B7" w:rsidP="00213D05">
      <w:pPr>
        <w:pStyle w:val="Tytu"/>
        <w:jc w:val="both"/>
        <w:rPr>
          <w:rFonts w:ascii="Arial" w:hAnsi="Arial" w:cs="Arial"/>
          <w:szCs w:val="24"/>
          <w:u w:val="none"/>
        </w:rPr>
      </w:pPr>
    </w:p>
    <w:p w14:paraId="37A2C0D9" w14:textId="1D4BA357" w:rsidR="008651B7" w:rsidRPr="00283D20" w:rsidRDefault="008651B7" w:rsidP="00213D05">
      <w:pPr>
        <w:pStyle w:val="Tytu"/>
        <w:jc w:val="both"/>
        <w:rPr>
          <w:rFonts w:ascii="Arial" w:hAnsi="Arial" w:cs="Arial"/>
          <w:szCs w:val="24"/>
          <w:u w:val="none"/>
        </w:rPr>
      </w:pPr>
    </w:p>
    <w:p w14:paraId="79C60DB4" w14:textId="4C638FC5" w:rsidR="008651B7" w:rsidRPr="00283D20" w:rsidRDefault="008651B7" w:rsidP="00213D05">
      <w:pPr>
        <w:pStyle w:val="Tytu"/>
        <w:jc w:val="both"/>
        <w:rPr>
          <w:rFonts w:ascii="Arial" w:hAnsi="Arial" w:cs="Arial"/>
          <w:szCs w:val="24"/>
          <w:u w:val="none"/>
        </w:rPr>
      </w:pPr>
    </w:p>
    <w:p w14:paraId="228F636B" w14:textId="435E7B91" w:rsidR="008651B7" w:rsidRPr="00283D20" w:rsidRDefault="008651B7" w:rsidP="00213D05">
      <w:pPr>
        <w:pStyle w:val="Tytu"/>
        <w:jc w:val="both"/>
        <w:rPr>
          <w:rFonts w:ascii="Arial" w:hAnsi="Arial" w:cs="Arial"/>
          <w:szCs w:val="24"/>
          <w:u w:val="none"/>
        </w:rPr>
      </w:pPr>
    </w:p>
    <w:p w14:paraId="1AB7428B" w14:textId="0764E3A6" w:rsidR="008651B7" w:rsidRPr="00283D20" w:rsidRDefault="008651B7" w:rsidP="00213D05">
      <w:pPr>
        <w:pStyle w:val="Tytu"/>
        <w:jc w:val="both"/>
        <w:rPr>
          <w:rFonts w:ascii="Arial" w:hAnsi="Arial" w:cs="Arial"/>
          <w:szCs w:val="24"/>
          <w:u w:val="none"/>
        </w:rPr>
      </w:pPr>
    </w:p>
    <w:p w14:paraId="447DFC2B" w14:textId="008EA381" w:rsidR="008651B7" w:rsidRPr="00283D20" w:rsidRDefault="008651B7" w:rsidP="00213D05">
      <w:pPr>
        <w:pStyle w:val="Tytu"/>
        <w:jc w:val="both"/>
        <w:rPr>
          <w:rFonts w:ascii="Arial" w:hAnsi="Arial" w:cs="Arial"/>
          <w:szCs w:val="24"/>
          <w:u w:val="none"/>
        </w:rPr>
      </w:pPr>
    </w:p>
    <w:p w14:paraId="7B2343AE" w14:textId="4ECE151B" w:rsidR="008651B7" w:rsidRPr="00283D20" w:rsidRDefault="008651B7" w:rsidP="00213D05">
      <w:pPr>
        <w:pStyle w:val="Tytu"/>
        <w:jc w:val="both"/>
        <w:rPr>
          <w:rFonts w:ascii="Arial" w:hAnsi="Arial" w:cs="Arial"/>
          <w:szCs w:val="24"/>
          <w:u w:val="none"/>
        </w:rPr>
      </w:pPr>
    </w:p>
    <w:p w14:paraId="530C7F27" w14:textId="5CF792C2" w:rsidR="008651B7" w:rsidRPr="00283D20" w:rsidRDefault="008651B7" w:rsidP="00213D05">
      <w:pPr>
        <w:pStyle w:val="Tytu"/>
        <w:jc w:val="both"/>
        <w:rPr>
          <w:rFonts w:ascii="Arial" w:hAnsi="Arial" w:cs="Arial"/>
          <w:szCs w:val="24"/>
          <w:u w:val="none"/>
        </w:rPr>
      </w:pPr>
    </w:p>
    <w:p w14:paraId="20C5F784" w14:textId="0A5F2EE4" w:rsidR="008651B7" w:rsidRPr="00283D20" w:rsidRDefault="008651B7" w:rsidP="00213D05">
      <w:pPr>
        <w:pStyle w:val="Tytu"/>
        <w:jc w:val="both"/>
        <w:rPr>
          <w:rFonts w:ascii="Arial" w:hAnsi="Arial" w:cs="Arial"/>
          <w:szCs w:val="24"/>
          <w:u w:val="none"/>
        </w:rPr>
      </w:pPr>
    </w:p>
    <w:p w14:paraId="0096A697" w14:textId="0163E39B" w:rsidR="008651B7" w:rsidRPr="00283D20" w:rsidRDefault="008651B7" w:rsidP="00213D05">
      <w:pPr>
        <w:pStyle w:val="Tytu"/>
        <w:jc w:val="both"/>
        <w:rPr>
          <w:rFonts w:ascii="Arial" w:hAnsi="Arial" w:cs="Arial"/>
          <w:szCs w:val="24"/>
          <w:u w:val="none"/>
        </w:rPr>
      </w:pPr>
    </w:p>
    <w:p w14:paraId="701F6A2D" w14:textId="34C8A140" w:rsidR="008651B7" w:rsidRPr="00283D20" w:rsidRDefault="008651B7" w:rsidP="00213D05">
      <w:pPr>
        <w:pStyle w:val="Tytu"/>
        <w:jc w:val="both"/>
        <w:rPr>
          <w:rFonts w:ascii="Arial" w:hAnsi="Arial" w:cs="Arial"/>
          <w:szCs w:val="24"/>
          <w:u w:val="none"/>
        </w:rPr>
      </w:pPr>
    </w:p>
    <w:p w14:paraId="0FDEEDA5" w14:textId="10E556AF" w:rsidR="008651B7" w:rsidRPr="00283D20" w:rsidRDefault="008651B7" w:rsidP="00213D05">
      <w:pPr>
        <w:pStyle w:val="Tytu"/>
        <w:jc w:val="both"/>
        <w:rPr>
          <w:rFonts w:ascii="Arial" w:hAnsi="Arial" w:cs="Arial"/>
          <w:szCs w:val="24"/>
          <w:u w:val="none"/>
        </w:rPr>
      </w:pPr>
    </w:p>
    <w:p w14:paraId="493B3684" w14:textId="04967AF8" w:rsidR="008651B7" w:rsidRPr="00283D20" w:rsidRDefault="008651B7" w:rsidP="00213D05">
      <w:pPr>
        <w:pStyle w:val="Tytu"/>
        <w:jc w:val="both"/>
        <w:rPr>
          <w:rFonts w:ascii="Arial" w:hAnsi="Arial" w:cs="Arial"/>
          <w:szCs w:val="24"/>
          <w:u w:val="none"/>
        </w:rPr>
      </w:pPr>
    </w:p>
    <w:p w14:paraId="1BF82B3A" w14:textId="42488D7D" w:rsidR="008651B7" w:rsidRPr="00283D20" w:rsidRDefault="008651B7" w:rsidP="00213D05">
      <w:pPr>
        <w:pStyle w:val="Tytu"/>
        <w:jc w:val="both"/>
        <w:rPr>
          <w:rFonts w:ascii="Arial" w:hAnsi="Arial" w:cs="Arial"/>
          <w:szCs w:val="24"/>
          <w:u w:val="none"/>
        </w:rPr>
      </w:pPr>
    </w:p>
    <w:p w14:paraId="7468C1BC" w14:textId="2640928C" w:rsidR="008651B7" w:rsidRPr="00283D20" w:rsidRDefault="008651B7" w:rsidP="00213D05">
      <w:pPr>
        <w:pStyle w:val="Tytu"/>
        <w:jc w:val="both"/>
        <w:rPr>
          <w:rFonts w:ascii="Arial" w:hAnsi="Arial" w:cs="Arial"/>
          <w:szCs w:val="24"/>
          <w:u w:val="none"/>
        </w:rPr>
      </w:pPr>
    </w:p>
    <w:p w14:paraId="1642BA83" w14:textId="39889708" w:rsidR="008651B7" w:rsidRPr="00283D20" w:rsidRDefault="008651B7" w:rsidP="00213D05">
      <w:pPr>
        <w:pStyle w:val="Tytu"/>
        <w:jc w:val="both"/>
        <w:rPr>
          <w:rFonts w:ascii="Arial" w:hAnsi="Arial" w:cs="Arial"/>
          <w:szCs w:val="24"/>
          <w:u w:val="none"/>
        </w:rPr>
      </w:pPr>
    </w:p>
    <w:p w14:paraId="4816F036" w14:textId="7BF0E7C3" w:rsidR="008651B7" w:rsidRPr="00283D20" w:rsidRDefault="008651B7" w:rsidP="00213D05">
      <w:pPr>
        <w:pStyle w:val="Tytu"/>
        <w:jc w:val="both"/>
        <w:rPr>
          <w:rFonts w:ascii="Arial" w:hAnsi="Arial" w:cs="Arial"/>
          <w:szCs w:val="24"/>
          <w:u w:val="none"/>
        </w:rPr>
      </w:pPr>
    </w:p>
    <w:p w14:paraId="63F82E9B" w14:textId="07404CBC" w:rsidR="008651B7" w:rsidRPr="00283D20" w:rsidRDefault="008651B7" w:rsidP="00213D05">
      <w:pPr>
        <w:pStyle w:val="Tytu"/>
        <w:jc w:val="both"/>
        <w:rPr>
          <w:rFonts w:ascii="Arial" w:hAnsi="Arial" w:cs="Arial"/>
          <w:szCs w:val="24"/>
          <w:u w:val="none"/>
        </w:rPr>
      </w:pPr>
    </w:p>
    <w:p w14:paraId="48CC7DCC" w14:textId="55DD4E9C" w:rsidR="008651B7" w:rsidRPr="00283D20" w:rsidRDefault="008651B7" w:rsidP="00213D05">
      <w:pPr>
        <w:pStyle w:val="Tytu"/>
        <w:jc w:val="both"/>
        <w:rPr>
          <w:rFonts w:ascii="Arial" w:hAnsi="Arial" w:cs="Arial"/>
          <w:szCs w:val="24"/>
          <w:u w:val="none"/>
        </w:rPr>
      </w:pPr>
      <w:r w:rsidRPr="00283D20">
        <w:rPr>
          <w:rFonts w:ascii="Arial" w:hAnsi="Arial" w:cs="Arial"/>
          <w:szCs w:val="24"/>
          <w:u w:val="none"/>
        </w:rPr>
        <w:t>Sporządził: ………………………………………………………………………………………..</w:t>
      </w:r>
    </w:p>
    <w:sectPr w:rsidR="008651B7" w:rsidRPr="00283D20" w:rsidSect="00547774">
      <w:headerReference w:type="default" r:id="rId9"/>
      <w:footerReference w:type="default" r:id="rId10"/>
      <w:pgSz w:w="11906" w:h="16838"/>
      <w:pgMar w:top="720" w:right="1274" w:bottom="720" w:left="1985"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26D8007" w16cex:dateUtc="2025-01-13T10:41:00Z"/>
  <w16cex:commentExtensible w16cex:durableId="719F31AF" w16cex:dateUtc="2025-01-13T10:57:00Z"/>
  <w16cex:commentExtensible w16cex:durableId="6F870116" w16cex:dateUtc="2025-01-13T06:28:00Z"/>
  <w16cex:commentExtensible w16cex:durableId="6A2F022B" w16cex:dateUtc="2025-01-08T18:47:00Z"/>
  <w16cex:commentExtensible w16cex:durableId="342DF984" w16cex:dateUtc="2025-01-13T09:23:00Z"/>
  <w16cex:commentExtensible w16cex:durableId="35806DD0" w16cex:dateUtc="2025-01-13T06:34:00Z"/>
  <w16cex:commentExtensible w16cex:durableId="2C163623" w16cex:dateUtc="2025-01-13T09:35:00Z"/>
  <w16cex:commentExtensible w16cex:durableId="59A65B61" w16cex:dateUtc="2025-01-13T11:12:00Z"/>
  <w16cex:commentExtensible w16cex:durableId="2E045B21" w16cex:dateUtc="2025-01-13T09:40:00Z"/>
  <w16cex:commentExtensible w16cex:durableId="1B3E23D9" w16cex:dateUtc="2025-01-13T11: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FC4240" w16cid:durableId="226D8007"/>
  <w16cid:commentId w16cid:paraId="1C96909C" w16cid:durableId="719F31AF"/>
  <w16cid:commentId w16cid:paraId="14D67CB9" w16cid:durableId="6F870116"/>
  <w16cid:commentId w16cid:paraId="47B74A3E" w16cid:durableId="6A2F022B"/>
  <w16cid:commentId w16cid:paraId="2917E7AC" w16cid:durableId="342DF984"/>
  <w16cid:commentId w16cid:paraId="5F8F5D20" w16cid:durableId="35806DD0"/>
  <w16cid:commentId w16cid:paraId="03071ED4" w16cid:durableId="2C163623"/>
  <w16cid:commentId w16cid:paraId="3ABE34C3" w16cid:durableId="59A65B61"/>
  <w16cid:commentId w16cid:paraId="6283B141" w16cid:durableId="2E045B21"/>
  <w16cid:commentId w16cid:paraId="50E41E5F" w16cid:durableId="1B3E23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048347" w14:textId="77777777" w:rsidR="00206065" w:rsidRDefault="00206065" w:rsidP="004456D1">
      <w:r>
        <w:separator/>
      </w:r>
    </w:p>
  </w:endnote>
  <w:endnote w:type="continuationSeparator" w:id="0">
    <w:p w14:paraId="59B19CB9" w14:textId="77777777" w:rsidR="00206065" w:rsidRDefault="00206065" w:rsidP="00445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CD194" w14:textId="2F2468A5" w:rsidR="002416CA" w:rsidRDefault="002416CA">
    <w:pPr>
      <w:pStyle w:val="Stopka"/>
      <w:jc w:val="right"/>
    </w:pPr>
    <w:r w:rsidRPr="00A8162D">
      <w:rPr>
        <w:rFonts w:ascii="Arial" w:hAnsi="Arial" w:cs="Arial"/>
        <w:sz w:val="16"/>
        <w:szCs w:val="16"/>
      </w:rPr>
      <w:t xml:space="preserve">Strona </w:t>
    </w:r>
    <w:r w:rsidRPr="00A8162D">
      <w:rPr>
        <w:rFonts w:ascii="Arial" w:hAnsi="Arial" w:cs="Arial"/>
        <w:b/>
        <w:sz w:val="16"/>
        <w:szCs w:val="16"/>
      </w:rPr>
      <w:fldChar w:fldCharType="begin"/>
    </w:r>
    <w:r w:rsidRPr="00A8162D">
      <w:rPr>
        <w:rFonts w:ascii="Arial" w:hAnsi="Arial" w:cs="Arial"/>
        <w:b/>
        <w:sz w:val="16"/>
        <w:szCs w:val="16"/>
      </w:rPr>
      <w:instrText>PAGE</w:instrText>
    </w:r>
    <w:r w:rsidRPr="00A8162D">
      <w:rPr>
        <w:rFonts w:ascii="Arial" w:hAnsi="Arial" w:cs="Arial"/>
        <w:b/>
        <w:sz w:val="16"/>
        <w:szCs w:val="16"/>
      </w:rPr>
      <w:fldChar w:fldCharType="separate"/>
    </w:r>
    <w:r w:rsidR="008B6626">
      <w:rPr>
        <w:rFonts w:ascii="Arial" w:hAnsi="Arial" w:cs="Arial"/>
        <w:b/>
        <w:noProof/>
        <w:sz w:val="16"/>
        <w:szCs w:val="16"/>
      </w:rPr>
      <w:t>22</w:t>
    </w:r>
    <w:r w:rsidRPr="00A8162D">
      <w:rPr>
        <w:rFonts w:ascii="Arial" w:hAnsi="Arial" w:cs="Arial"/>
        <w:b/>
        <w:sz w:val="16"/>
        <w:szCs w:val="16"/>
      </w:rPr>
      <w:fldChar w:fldCharType="end"/>
    </w:r>
    <w:r w:rsidRPr="00A8162D">
      <w:rPr>
        <w:rFonts w:ascii="Arial" w:hAnsi="Arial" w:cs="Arial"/>
        <w:sz w:val="16"/>
        <w:szCs w:val="16"/>
      </w:rPr>
      <w:t xml:space="preserve"> z </w:t>
    </w:r>
    <w:r w:rsidRPr="00A8162D">
      <w:rPr>
        <w:rFonts w:ascii="Arial" w:hAnsi="Arial" w:cs="Arial"/>
        <w:b/>
        <w:sz w:val="16"/>
        <w:szCs w:val="16"/>
      </w:rPr>
      <w:fldChar w:fldCharType="begin"/>
    </w:r>
    <w:r w:rsidRPr="00A8162D">
      <w:rPr>
        <w:rFonts w:ascii="Arial" w:hAnsi="Arial" w:cs="Arial"/>
        <w:b/>
        <w:sz w:val="16"/>
        <w:szCs w:val="16"/>
      </w:rPr>
      <w:instrText>NUMPAGES</w:instrText>
    </w:r>
    <w:r w:rsidRPr="00A8162D">
      <w:rPr>
        <w:rFonts w:ascii="Arial" w:hAnsi="Arial" w:cs="Arial"/>
        <w:b/>
        <w:sz w:val="16"/>
        <w:szCs w:val="16"/>
      </w:rPr>
      <w:fldChar w:fldCharType="separate"/>
    </w:r>
    <w:r w:rsidR="008B6626">
      <w:rPr>
        <w:rFonts w:ascii="Arial" w:hAnsi="Arial" w:cs="Arial"/>
        <w:b/>
        <w:noProof/>
        <w:sz w:val="16"/>
        <w:szCs w:val="16"/>
      </w:rPr>
      <w:t>27</w:t>
    </w:r>
    <w:r w:rsidRPr="00A8162D">
      <w:rPr>
        <w:rFonts w:ascii="Arial" w:hAnsi="Arial" w:cs="Arial"/>
        <w:b/>
        <w:sz w:val="16"/>
        <w:szCs w:val="16"/>
      </w:rPr>
      <w:fldChar w:fldCharType="end"/>
    </w:r>
  </w:p>
  <w:p w14:paraId="6280E445" w14:textId="77777777" w:rsidR="002416CA" w:rsidRDefault="002416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A594B" w14:textId="77777777" w:rsidR="00206065" w:rsidRDefault="00206065" w:rsidP="004456D1">
      <w:r>
        <w:separator/>
      </w:r>
    </w:p>
  </w:footnote>
  <w:footnote w:type="continuationSeparator" w:id="0">
    <w:p w14:paraId="7F908855" w14:textId="77777777" w:rsidR="00206065" w:rsidRDefault="00206065" w:rsidP="00445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0A6AA" w14:textId="0B4945C8" w:rsidR="002416CA" w:rsidRPr="009D0C53" w:rsidRDefault="002416CA" w:rsidP="00763CE6">
    <w:pPr>
      <w:pStyle w:val="Nagwek"/>
      <w:tabs>
        <w:tab w:val="clear" w:pos="4536"/>
        <w:tab w:val="clear" w:pos="9072"/>
      </w:tabs>
      <w:rPr>
        <w:rFonts w:ascii="Arial" w:hAnsi="Arial" w:cs="Arial"/>
        <w:i/>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rFonts w:ascii="Arial" w:hAnsi="Arial" w:cs="Arial"/>
        <w:i/>
        <w:sz w:val="20"/>
        <w:szCs w:val="20"/>
      </w:rPr>
      <w:t xml:space="preserve"> </w:t>
    </w:r>
    <w:r w:rsidRPr="009D0C53">
      <w:rPr>
        <w:rFonts w:ascii="Arial" w:hAnsi="Arial" w:cs="Arial"/>
        <w:i/>
        <w:sz w:val="20"/>
        <w:szCs w:val="20"/>
      </w:rPr>
      <w:t xml:space="preserve">załącznik nr 3 do SWZ </w:t>
    </w:r>
    <w:r>
      <w:rPr>
        <w:rFonts w:ascii="Arial" w:hAnsi="Arial" w:cs="Arial"/>
        <w:i/>
        <w:sz w:val="20"/>
        <w:szCs w:val="20"/>
      </w:rPr>
      <w:t>4WOG</w:t>
    </w:r>
    <w:r w:rsidRPr="009D0C53">
      <w:rPr>
        <w:rFonts w:ascii="Arial" w:hAnsi="Arial" w:cs="Arial"/>
        <w:i/>
        <w:sz w:val="20"/>
        <w:szCs w:val="20"/>
      </w:rPr>
      <w:t xml:space="preserve">.1200.2712.1.2025 </w:t>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r>
    <w:r w:rsidRPr="009D0C53">
      <w:rPr>
        <w:rFonts w:ascii="Arial" w:hAnsi="Arial" w:cs="Arial"/>
        <w:i/>
        <w:sz w:val="20"/>
        <w:szCs w:val="20"/>
      </w:rPr>
      <w:tab/>
      <w:t xml:space="preserve">                           </w:t>
    </w:r>
  </w:p>
  <w:p w14:paraId="65A698FA" w14:textId="77777777" w:rsidR="002416CA" w:rsidRPr="003822FD" w:rsidRDefault="002416CA" w:rsidP="00763CE6">
    <w:pPr>
      <w:pStyle w:val="Nagwek"/>
      <w:tabs>
        <w:tab w:val="clear" w:pos="4536"/>
        <w:tab w:val="clear" w:pos="9072"/>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556"/>
        </w:tabs>
        <w:ind w:left="1636"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8"/>
    <w:multiLevelType w:val="multilevel"/>
    <w:tmpl w:val="00000008"/>
    <w:name w:val="WW8Num8"/>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1.%2."/>
      <w:lvlJc w:val="left"/>
      <w:pPr>
        <w:tabs>
          <w:tab w:val="num" w:pos="273"/>
        </w:tabs>
        <w:ind w:left="1353"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C"/>
    <w:multiLevelType w:val="multilevel"/>
    <w:tmpl w:val="0000000C"/>
    <w:name w:val="WW8Num12"/>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3" w15:restartNumberingAfterBreak="0">
    <w:nsid w:val="00000017"/>
    <w:multiLevelType w:val="multilevel"/>
    <w:tmpl w:val="00000017"/>
    <w:name w:val="WW8Num23"/>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18"/>
    <w:multiLevelType w:val="multilevel"/>
    <w:tmpl w:val="00000018"/>
    <w:name w:val="WW8Num24"/>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A"/>
    <w:multiLevelType w:val="multilevel"/>
    <w:tmpl w:val="117AEF90"/>
    <w:name w:val="WW8Num26"/>
    <w:lvl w:ilvl="0">
      <w:start w:val="4"/>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6" w15:restartNumberingAfterBreak="0">
    <w:nsid w:val="0000001B"/>
    <w:multiLevelType w:val="multilevel"/>
    <w:tmpl w:val="DD107170"/>
    <w:name w:val="WW8Num27"/>
    <w:lvl w:ilvl="0">
      <w:start w:val="1"/>
      <w:numFmt w:val="low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sz w:val="24"/>
        <w:szCs w:val="24"/>
        <w:u w:val="none"/>
        <w:lang w:val="pl-PL" w:eastAsia="pl-PL" w:bidi="pl-PL"/>
      </w:r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7" w15:restartNumberingAfterBreak="0">
    <w:nsid w:val="0402752E"/>
    <w:multiLevelType w:val="multilevel"/>
    <w:tmpl w:val="A8C65A0C"/>
    <w:lvl w:ilvl="0">
      <w:start w:val="2"/>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8000854"/>
    <w:multiLevelType w:val="hybridMultilevel"/>
    <w:tmpl w:val="21ECCCF2"/>
    <w:lvl w:ilvl="0" w:tplc="E5441FC0">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8512E1C"/>
    <w:multiLevelType w:val="multilevel"/>
    <w:tmpl w:val="96E08CD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ascii="Tahoma" w:eastAsia="Times New Roman" w:hAnsi="Tahoma" w:cs="Tahoma"/>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DA6519E"/>
    <w:multiLevelType w:val="multilevel"/>
    <w:tmpl w:val="DC9E13DC"/>
    <w:lvl w:ilvl="0">
      <w:start w:val="17"/>
      <w:numFmt w:val="decimal"/>
      <w:lvlText w:val="%1."/>
      <w:lvlJc w:val="left"/>
      <w:pPr>
        <w:ind w:left="360" w:hanging="360"/>
      </w:pPr>
      <w:rPr>
        <w:rFonts w:ascii="Verdana" w:eastAsia="Arial" w:hAnsi="Verdana"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01F2BB8"/>
    <w:multiLevelType w:val="hybridMultilevel"/>
    <w:tmpl w:val="EA627944"/>
    <w:lvl w:ilvl="0" w:tplc="892AB482">
      <w:start w:val="1"/>
      <w:numFmt w:val="lowerLetter"/>
      <w:lvlText w:val="%1)"/>
      <w:lvlJc w:val="left"/>
      <w:pPr>
        <w:ind w:left="1494" w:hanging="360"/>
      </w:pPr>
      <w:rPr>
        <w:rFonts w:hint="default"/>
        <w:color w:val="auto"/>
      </w:rPr>
    </w:lvl>
    <w:lvl w:ilvl="1" w:tplc="04150019">
      <w:start w:val="1"/>
      <w:numFmt w:val="lowerLetter"/>
      <w:lvlText w:val="%2."/>
      <w:lvlJc w:val="left"/>
      <w:pPr>
        <w:ind w:left="1440" w:hanging="360"/>
      </w:pPr>
    </w:lvl>
    <w:lvl w:ilvl="2" w:tplc="9F80A200">
      <w:start w:val="1"/>
      <w:numFmt w:val="decimal"/>
      <w:lvlText w:val="%3)"/>
      <w:lvlJc w:val="left"/>
      <w:pPr>
        <w:ind w:left="2436" w:hanging="45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3B5815"/>
    <w:multiLevelType w:val="hybridMultilevel"/>
    <w:tmpl w:val="5E0C8E78"/>
    <w:lvl w:ilvl="0" w:tplc="FFFFFFFF">
      <w:start w:val="1"/>
      <w:numFmt w:val="decimal"/>
      <w:lvlText w:val="%1."/>
      <w:lvlJc w:val="left"/>
      <w:pPr>
        <w:tabs>
          <w:tab w:val="num" w:pos="2988"/>
        </w:tabs>
        <w:ind w:left="2988" w:hanging="360"/>
      </w:pPr>
    </w:lvl>
    <w:lvl w:ilvl="1" w:tplc="FFFFFFFF">
      <w:start w:val="1"/>
      <w:numFmt w:val="decimal"/>
      <w:lvlText w:val="%2)"/>
      <w:lvlJc w:val="left"/>
      <w:pPr>
        <w:tabs>
          <w:tab w:val="num" w:pos="3708"/>
        </w:tabs>
        <w:ind w:left="3708" w:hanging="360"/>
      </w:pPr>
    </w:lvl>
    <w:lvl w:ilvl="2" w:tplc="FFFFFFFF">
      <w:start w:val="1"/>
      <w:numFmt w:val="lowerLetter"/>
      <w:lvlText w:val="%3)"/>
      <w:lvlJc w:val="left"/>
      <w:pPr>
        <w:tabs>
          <w:tab w:val="num" w:pos="4329"/>
        </w:tabs>
        <w:ind w:left="4329" w:hanging="360"/>
      </w:pPr>
    </w:lvl>
    <w:lvl w:ilvl="3" w:tplc="FFFFFFFF">
      <w:start w:val="1"/>
      <w:numFmt w:val="decimal"/>
      <w:lvlText w:val="%4."/>
      <w:lvlJc w:val="left"/>
      <w:pPr>
        <w:tabs>
          <w:tab w:val="num" w:pos="5148"/>
        </w:tabs>
        <w:ind w:left="5148" w:hanging="360"/>
      </w:pPr>
    </w:lvl>
    <w:lvl w:ilvl="4" w:tplc="FFFFFFFF">
      <w:start w:val="1"/>
      <w:numFmt w:val="decimal"/>
      <w:lvlText w:val="%5."/>
      <w:lvlJc w:val="left"/>
      <w:pPr>
        <w:tabs>
          <w:tab w:val="num" w:pos="5868"/>
        </w:tabs>
        <w:ind w:left="5868" w:hanging="360"/>
      </w:pPr>
    </w:lvl>
    <w:lvl w:ilvl="5" w:tplc="FFFFFFFF">
      <w:start w:val="1"/>
      <w:numFmt w:val="decimal"/>
      <w:lvlText w:val="%6."/>
      <w:lvlJc w:val="left"/>
      <w:pPr>
        <w:tabs>
          <w:tab w:val="num" w:pos="6588"/>
        </w:tabs>
        <w:ind w:left="6588" w:hanging="360"/>
      </w:pPr>
    </w:lvl>
    <w:lvl w:ilvl="6" w:tplc="FFFFFFFF">
      <w:start w:val="1"/>
      <w:numFmt w:val="decimal"/>
      <w:lvlText w:val="%7."/>
      <w:lvlJc w:val="left"/>
      <w:pPr>
        <w:tabs>
          <w:tab w:val="num" w:pos="7308"/>
        </w:tabs>
        <w:ind w:left="7308" w:hanging="360"/>
      </w:pPr>
    </w:lvl>
    <w:lvl w:ilvl="7" w:tplc="FFFFFFFF">
      <w:start w:val="1"/>
      <w:numFmt w:val="decimal"/>
      <w:lvlText w:val="%8."/>
      <w:lvlJc w:val="left"/>
      <w:pPr>
        <w:tabs>
          <w:tab w:val="num" w:pos="8028"/>
        </w:tabs>
        <w:ind w:left="8028" w:hanging="360"/>
      </w:pPr>
    </w:lvl>
    <w:lvl w:ilvl="8" w:tplc="FFFFFFFF">
      <w:start w:val="1"/>
      <w:numFmt w:val="decimal"/>
      <w:lvlText w:val="%9."/>
      <w:lvlJc w:val="left"/>
      <w:pPr>
        <w:tabs>
          <w:tab w:val="num" w:pos="8748"/>
        </w:tabs>
        <w:ind w:left="8748" w:hanging="360"/>
      </w:pPr>
    </w:lvl>
  </w:abstractNum>
  <w:abstractNum w:abstractNumId="13" w15:restartNumberingAfterBreak="0">
    <w:nsid w:val="12975E17"/>
    <w:multiLevelType w:val="hybridMultilevel"/>
    <w:tmpl w:val="AE92C8C4"/>
    <w:lvl w:ilvl="0" w:tplc="7FFEA13C">
      <w:start w:val="1"/>
      <w:numFmt w:val="decimal"/>
      <w:lvlText w:val="%1."/>
      <w:lvlJc w:val="left"/>
      <w:pPr>
        <w:tabs>
          <w:tab w:val="num" w:pos="2007"/>
        </w:tabs>
        <w:ind w:left="2007"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A02423"/>
    <w:multiLevelType w:val="hybridMultilevel"/>
    <w:tmpl w:val="F8A6A372"/>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5660C43"/>
    <w:multiLevelType w:val="hybridMultilevel"/>
    <w:tmpl w:val="4452896E"/>
    <w:lvl w:ilvl="0" w:tplc="4AEEE13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0910F7"/>
    <w:multiLevelType w:val="hybridMultilevel"/>
    <w:tmpl w:val="DF8EC820"/>
    <w:lvl w:ilvl="0" w:tplc="08D41A8C">
      <w:start w:val="2"/>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7732A9"/>
    <w:multiLevelType w:val="multilevel"/>
    <w:tmpl w:val="EEFA6AF0"/>
    <w:lvl w:ilvl="0">
      <w:start w:val="1"/>
      <w:numFmt w:val="decimal"/>
      <w:lvlText w:val="%1."/>
      <w:lvlJc w:val="left"/>
      <w:pPr>
        <w:tabs>
          <w:tab w:val="num" w:pos="794"/>
        </w:tabs>
        <w:ind w:left="794" w:hanging="397"/>
      </w:pPr>
    </w:lvl>
    <w:lvl w:ilvl="1">
      <w:start w:val="1"/>
      <w:numFmt w:val="decimal"/>
      <w:lvlText w:val="%1.%2."/>
      <w:lvlJc w:val="left"/>
      <w:pPr>
        <w:tabs>
          <w:tab w:val="num" w:pos="1674"/>
        </w:tabs>
        <w:ind w:left="1674" w:hanging="567"/>
      </w:pPr>
      <w:rPr>
        <w:color w:val="auto"/>
      </w:rPr>
    </w:lvl>
    <w:lvl w:ilvl="2">
      <w:start w:val="1"/>
      <w:numFmt w:val="lowerLetter"/>
      <w:lvlText w:val="%3."/>
      <w:lvlJc w:val="left"/>
      <w:pPr>
        <w:tabs>
          <w:tab w:val="num" w:pos="1248"/>
        </w:tabs>
        <w:ind w:left="1248" w:hanging="851"/>
      </w:pPr>
    </w:lvl>
    <w:lvl w:ilvl="3">
      <w:start w:val="1"/>
      <w:numFmt w:val="decimal"/>
      <w:lvlText w:val="%1.%2.%3.%4."/>
      <w:lvlJc w:val="left"/>
      <w:pPr>
        <w:tabs>
          <w:tab w:val="num" w:pos="2197"/>
        </w:tabs>
        <w:ind w:left="2125" w:hanging="648"/>
      </w:pPr>
    </w:lvl>
    <w:lvl w:ilvl="4">
      <w:start w:val="1"/>
      <w:numFmt w:val="decimal"/>
      <w:lvlText w:val="%1.%2.%3.%4.%5."/>
      <w:lvlJc w:val="left"/>
      <w:pPr>
        <w:tabs>
          <w:tab w:val="num" w:pos="2917"/>
        </w:tabs>
        <w:ind w:left="2629" w:hanging="792"/>
      </w:pPr>
    </w:lvl>
    <w:lvl w:ilvl="5">
      <w:start w:val="1"/>
      <w:numFmt w:val="decimal"/>
      <w:lvlText w:val="%1.%2.%3.%4.%5.%6."/>
      <w:lvlJc w:val="left"/>
      <w:pPr>
        <w:tabs>
          <w:tab w:val="num" w:pos="3277"/>
        </w:tabs>
        <w:ind w:left="3133" w:hanging="936"/>
      </w:pPr>
    </w:lvl>
    <w:lvl w:ilvl="6">
      <w:start w:val="1"/>
      <w:numFmt w:val="decimal"/>
      <w:lvlText w:val="%1.%2.%3.%4.%5.%6.%7."/>
      <w:lvlJc w:val="left"/>
      <w:pPr>
        <w:tabs>
          <w:tab w:val="num" w:pos="3997"/>
        </w:tabs>
        <w:ind w:left="3637" w:hanging="1080"/>
      </w:pPr>
    </w:lvl>
    <w:lvl w:ilvl="7">
      <w:start w:val="1"/>
      <w:numFmt w:val="decimal"/>
      <w:lvlText w:val="%1.%2.%3.%4.%5.%6.%7.%8."/>
      <w:lvlJc w:val="left"/>
      <w:pPr>
        <w:tabs>
          <w:tab w:val="num" w:pos="4357"/>
        </w:tabs>
        <w:ind w:left="4141" w:hanging="1224"/>
      </w:pPr>
    </w:lvl>
    <w:lvl w:ilvl="8">
      <w:start w:val="1"/>
      <w:numFmt w:val="decimal"/>
      <w:lvlText w:val="%1.%2.%3.%4.%5.%6.%7.%8.%9."/>
      <w:lvlJc w:val="left"/>
      <w:pPr>
        <w:tabs>
          <w:tab w:val="num" w:pos="5077"/>
        </w:tabs>
        <w:ind w:left="4717" w:hanging="1440"/>
      </w:pPr>
    </w:lvl>
  </w:abstractNum>
  <w:abstractNum w:abstractNumId="18" w15:restartNumberingAfterBreak="0">
    <w:nsid w:val="1AFB3F69"/>
    <w:multiLevelType w:val="hybridMultilevel"/>
    <w:tmpl w:val="F162F2A8"/>
    <w:lvl w:ilvl="0" w:tplc="5A6085A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1F5B2D23"/>
    <w:multiLevelType w:val="hybridMultilevel"/>
    <w:tmpl w:val="C074B8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2D567B"/>
    <w:multiLevelType w:val="multilevel"/>
    <w:tmpl w:val="02FE351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23A1140A"/>
    <w:multiLevelType w:val="multilevel"/>
    <w:tmpl w:val="E9609C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64F580F"/>
    <w:multiLevelType w:val="hybridMultilevel"/>
    <w:tmpl w:val="FCB09C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E4647828">
      <w:start w:val="1"/>
      <w:numFmt w:val="decimal"/>
      <w:lvlText w:val="%4."/>
      <w:lvlJc w:val="left"/>
      <w:pPr>
        <w:ind w:left="360" w:hanging="360"/>
      </w:pPr>
      <w:rPr>
        <w:rFonts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780038B"/>
    <w:multiLevelType w:val="hybridMultilevel"/>
    <w:tmpl w:val="109483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F17AEC"/>
    <w:multiLevelType w:val="hybridMultilevel"/>
    <w:tmpl w:val="3CB0BFD6"/>
    <w:lvl w:ilvl="0" w:tplc="E4FE97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6" w15:restartNumberingAfterBreak="0">
    <w:nsid w:val="2F022D24"/>
    <w:multiLevelType w:val="hybridMultilevel"/>
    <w:tmpl w:val="30FEF42E"/>
    <w:lvl w:ilvl="0" w:tplc="04150017">
      <w:start w:val="1"/>
      <w:numFmt w:val="lowerLetter"/>
      <w:lvlText w:val="%1)"/>
      <w:lvlJc w:val="left"/>
      <w:pPr>
        <w:tabs>
          <w:tab w:val="num" w:pos="720"/>
        </w:tabs>
        <w:ind w:left="720" w:hanging="360"/>
      </w:pPr>
      <w:rPr>
        <w:rFonts w:hint="default"/>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0782E4E"/>
    <w:multiLevelType w:val="hybridMultilevel"/>
    <w:tmpl w:val="38E4EFE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8" w15:restartNumberingAfterBreak="0">
    <w:nsid w:val="33243BEE"/>
    <w:multiLevelType w:val="hybridMultilevel"/>
    <w:tmpl w:val="DE12DBA6"/>
    <w:lvl w:ilvl="0" w:tplc="215884C4">
      <w:start w:val="1"/>
      <w:numFmt w:val="decimal"/>
      <w:lvlText w:val="%1."/>
      <w:lvlJc w:val="left"/>
      <w:pPr>
        <w:ind w:left="502" w:hanging="360"/>
      </w:pPr>
      <w:rPr>
        <w:b w:val="0"/>
      </w:rPr>
    </w:lvl>
    <w:lvl w:ilvl="1" w:tplc="EECCBDD6">
      <w:start w:val="1"/>
      <w:numFmt w:val="bullet"/>
      <w:lvlText w:val=""/>
      <w:lvlJc w:val="left"/>
      <w:pPr>
        <w:tabs>
          <w:tab w:val="num" w:pos="2008"/>
        </w:tabs>
        <w:ind w:left="2008" w:hanging="360"/>
      </w:pPr>
      <w:rPr>
        <w:rFonts w:ascii="Symbol" w:hAnsi="Symbol" w:hint="default"/>
        <w:color w:val="auto"/>
      </w:rPr>
    </w:lvl>
    <w:lvl w:ilvl="2" w:tplc="FF88A98E">
      <w:start w:val="1"/>
      <w:numFmt w:val="decimal"/>
      <w:lvlText w:val="%3."/>
      <w:lvlJc w:val="left"/>
      <w:pPr>
        <w:tabs>
          <w:tab w:val="num" w:pos="2728"/>
        </w:tabs>
        <w:ind w:left="2728" w:hanging="360"/>
      </w:pPr>
      <w:rPr>
        <w:color w:val="auto"/>
      </w:rPr>
    </w:lvl>
    <w:lvl w:ilvl="3" w:tplc="0415000F">
      <w:start w:val="1"/>
      <w:numFmt w:val="decimal"/>
      <w:lvlText w:val="%4."/>
      <w:lvlJc w:val="left"/>
      <w:pPr>
        <w:tabs>
          <w:tab w:val="num" w:pos="3448"/>
        </w:tabs>
        <w:ind w:left="3448" w:hanging="360"/>
      </w:p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29" w15:restartNumberingAfterBreak="0">
    <w:nsid w:val="37DF3596"/>
    <w:multiLevelType w:val="multilevel"/>
    <w:tmpl w:val="C02029D6"/>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4"/>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3B43270B"/>
    <w:multiLevelType w:val="hybridMultilevel"/>
    <w:tmpl w:val="3A1CD2E4"/>
    <w:name w:val="WW8Num2632"/>
    <w:lvl w:ilvl="0" w:tplc="60446E06">
      <w:start w:val="12"/>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434F64"/>
    <w:multiLevelType w:val="hybridMultilevel"/>
    <w:tmpl w:val="F470185C"/>
    <w:lvl w:ilvl="0" w:tplc="1AD85AB2">
      <w:start w:val="1"/>
      <w:numFmt w:val="decimal"/>
      <w:lvlText w:val="%1."/>
      <w:lvlJc w:val="left"/>
      <w:pPr>
        <w:ind w:left="927" w:hanging="360"/>
      </w:pPr>
      <w:rPr>
        <w:b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F3A4C70"/>
    <w:multiLevelType w:val="hybridMultilevel"/>
    <w:tmpl w:val="24041E7C"/>
    <w:lvl w:ilvl="0" w:tplc="0038D600">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11D35B6"/>
    <w:multiLevelType w:val="hybridMultilevel"/>
    <w:tmpl w:val="902A21B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41354D1B"/>
    <w:multiLevelType w:val="multilevel"/>
    <w:tmpl w:val="1C8EE396"/>
    <w:name w:val="WW8Num272"/>
    <w:lvl w:ilvl="0">
      <w:start w:val="1"/>
      <w:numFmt w:val="lowerLetter"/>
      <w:lvlText w:val="%1)"/>
      <w:lvlJc w:val="left"/>
      <w:pPr>
        <w:tabs>
          <w:tab w:val="num" w:pos="0"/>
        </w:tabs>
        <w:ind w:left="720"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080" w:hanging="360"/>
      </w:pPr>
      <w:rPr>
        <w:rFonts w:hint="default"/>
      </w:rPr>
    </w:lvl>
    <w:lvl w:ilvl="2">
      <w:start w:val="1"/>
      <w:numFmt w:val="none"/>
      <w:suff w:val="nothing"/>
      <w:lvlText w:val="​"/>
      <w:lvlJc w:val="left"/>
      <w:pPr>
        <w:ind w:left="1440" w:hanging="360"/>
      </w:pPr>
      <w:rPr>
        <w:rFonts w:hint="default"/>
      </w:rPr>
    </w:lvl>
    <w:lvl w:ilvl="3">
      <w:start w:val="1"/>
      <w:numFmt w:val="none"/>
      <w:suff w:val="nothing"/>
      <w:lvlText w:val="​"/>
      <w:lvlJc w:val="left"/>
      <w:pPr>
        <w:ind w:left="1800" w:hanging="360"/>
      </w:pPr>
      <w:rPr>
        <w:rFonts w:hint="default"/>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35" w15:restartNumberingAfterBreak="0">
    <w:nsid w:val="45587E3B"/>
    <w:multiLevelType w:val="multilevel"/>
    <w:tmpl w:val="73166DFA"/>
    <w:name w:val="WW8Num263"/>
    <w:lvl w:ilvl="0">
      <w:start w:val="8"/>
      <w:numFmt w:val="decimal"/>
      <w:lvlText w:val="%1."/>
      <w:lvlJc w:val="left"/>
      <w:pPr>
        <w:tabs>
          <w:tab w:val="num" w:pos="208"/>
        </w:tabs>
        <w:ind w:left="928" w:hanging="360"/>
      </w:pPr>
      <w:rPr>
        <w:rFonts w:eastAsia="Times New Roman" w:cs="Times New Roman" w:hint="default"/>
        <w:b w:val="0"/>
        <w:bCs w:val="0"/>
        <w:i w:val="0"/>
        <w:iCs w:val="0"/>
        <w:caps w:val="0"/>
        <w:smallCaps w:val="0"/>
        <w:strike w:val="0"/>
        <w:dstrike w:val="0"/>
        <w:color w:val="000000"/>
        <w:spacing w:val="0"/>
        <w:w w:val="100"/>
        <w:sz w:val="24"/>
        <w:szCs w:val="24"/>
        <w:u w:val="none"/>
      </w:rPr>
    </w:lvl>
    <w:lvl w:ilvl="1">
      <w:start w:val="1"/>
      <w:numFmt w:val="none"/>
      <w:suff w:val="nothing"/>
      <w:lvlText w:val="​"/>
      <w:lvlJc w:val="left"/>
      <w:pPr>
        <w:ind w:left="1288" w:hanging="360"/>
      </w:pPr>
      <w:rPr>
        <w:rFonts w:hint="default"/>
      </w:rPr>
    </w:lvl>
    <w:lvl w:ilvl="2">
      <w:start w:val="1"/>
      <w:numFmt w:val="none"/>
      <w:suff w:val="nothing"/>
      <w:lvlText w:val="​"/>
      <w:lvlJc w:val="left"/>
      <w:pPr>
        <w:ind w:left="1648" w:hanging="360"/>
      </w:pPr>
      <w:rPr>
        <w:rFonts w:hint="default"/>
      </w:rPr>
    </w:lvl>
    <w:lvl w:ilvl="3">
      <w:start w:val="1"/>
      <w:numFmt w:val="none"/>
      <w:suff w:val="nothing"/>
      <w:lvlText w:val="​"/>
      <w:lvlJc w:val="left"/>
      <w:pPr>
        <w:ind w:left="2008" w:hanging="360"/>
      </w:pPr>
      <w:rPr>
        <w:rFonts w:hint="default"/>
      </w:rPr>
    </w:lvl>
    <w:lvl w:ilvl="4">
      <w:start w:val="1"/>
      <w:numFmt w:val="none"/>
      <w:suff w:val="nothing"/>
      <w:lvlText w:val="​"/>
      <w:lvlJc w:val="left"/>
      <w:pPr>
        <w:ind w:left="2368" w:hanging="360"/>
      </w:pPr>
      <w:rPr>
        <w:rFonts w:hint="default"/>
      </w:rPr>
    </w:lvl>
    <w:lvl w:ilvl="5">
      <w:start w:val="1"/>
      <w:numFmt w:val="none"/>
      <w:suff w:val="nothing"/>
      <w:lvlText w:val="​"/>
      <w:lvlJc w:val="left"/>
      <w:pPr>
        <w:ind w:left="2728" w:hanging="360"/>
      </w:pPr>
      <w:rPr>
        <w:rFonts w:hint="default"/>
      </w:rPr>
    </w:lvl>
    <w:lvl w:ilvl="6">
      <w:start w:val="1"/>
      <w:numFmt w:val="none"/>
      <w:suff w:val="nothing"/>
      <w:lvlText w:val="​"/>
      <w:lvlJc w:val="left"/>
      <w:pPr>
        <w:ind w:left="3088" w:hanging="360"/>
      </w:pPr>
      <w:rPr>
        <w:rFonts w:hint="default"/>
      </w:rPr>
    </w:lvl>
    <w:lvl w:ilvl="7">
      <w:start w:val="1"/>
      <w:numFmt w:val="none"/>
      <w:suff w:val="nothing"/>
      <w:lvlText w:val="​"/>
      <w:lvlJc w:val="left"/>
      <w:pPr>
        <w:ind w:left="3448" w:hanging="360"/>
      </w:pPr>
      <w:rPr>
        <w:rFonts w:hint="default"/>
      </w:rPr>
    </w:lvl>
    <w:lvl w:ilvl="8">
      <w:start w:val="1"/>
      <w:numFmt w:val="none"/>
      <w:suff w:val="nothing"/>
      <w:lvlText w:val="​"/>
      <w:lvlJc w:val="left"/>
      <w:pPr>
        <w:ind w:left="3808" w:hanging="360"/>
      </w:pPr>
      <w:rPr>
        <w:rFonts w:hint="default"/>
      </w:rPr>
    </w:lvl>
  </w:abstractNum>
  <w:abstractNum w:abstractNumId="36" w15:restartNumberingAfterBreak="0">
    <w:nsid w:val="49324AA1"/>
    <w:multiLevelType w:val="hybridMultilevel"/>
    <w:tmpl w:val="13668E8A"/>
    <w:lvl w:ilvl="0" w:tplc="04150017">
      <w:start w:val="1"/>
      <w:numFmt w:val="lowerLetter"/>
      <w:lvlText w:val="%1)"/>
      <w:lvlJc w:val="left"/>
      <w:pPr>
        <w:ind w:left="1495" w:hanging="360"/>
      </w:pPr>
      <w:rPr>
        <w:rFonts w:hint="default"/>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A207B5F"/>
    <w:multiLevelType w:val="hybridMultilevel"/>
    <w:tmpl w:val="51C8F40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AC22A8C"/>
    <w:multiLevelType w:val="multilevel"/>
    <w:tmpl w:val="5F501980"/>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4AE20334"/>
    <w:multiLevelType w:val="hybridMultilevel"/>
    <w:tmpl w:val="C2FCC104"/>
    <w:lvl w:ilvl="0" w:tplc="F9720DE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4B5B30E5"/>
    <w:multiLevelType w:val="hybridMultilevel"/>
    <w:tmpl w:val="F37C99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2E2CE1"/>
    <w:multiLevelType w:val="hybridMultilevel"/>
    <w:tmpl w:val="CD2A4716"/>
    <w:lvl w:ilvl="0" w:tplc="1EF86B28">
      <w:start w:val="1"/>
      <w:numFmt w:val="lowerLetter"/>
      <w:lvlText w:val="%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E9E4BD2"/>
    <w:multiLevelType w:val="hybridMultilevel"/>
    <w:tmpl w:val="B178B5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C159E6"/>
    <w:multiLevelType w:val="hybridMultilevel"/>
    <w:tmpl w:val="2F1C95B4"/>
    <w:lvl w:ilvl="0" w:tplc="2F3A4F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588774BC"/>
    <w:multiLevelType w:val="hybridMultilevel"/>
    <w:tmpl w:val="3C5C066E"/>
    <w:lvl w:ilvl="0" w:tplc="F142F508">
      <w:start w:val="1"/>
      <w:numFmt w:val="lowerLetter"/>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A1218E"/>
    <w:multiLevelType w:val="multilevel"/>
    <w:tmpl w:val="70642084"/>
    <w:lvl w:ilvl="0">
      <w:start w:val="3"/>
      <w:numFmt w:val="decimal"/>
      <w:lvlText w:val="%1."/>
      <w:lvlJc w:val="left"/>
      <w:pPr>
        <w:tabs>
          <w:tab w:val="num" w:pos="502"/>
        </w:tabs>
        <w:ind w:left="502" w:hanging="360"/>
      </w:pPr>
      <w:rPr>
        <w:rFonts w:hint="default"/>
      </w:rPr>
    </w:lvl>
    <w:lvl w:ilvl="1">
      <w:start w:val="1"/>
      <w:numFmt w:val="decimal"/>
      <w:lvlText w:val="%2"/>
      <w:lvlJc w:val="left"/>
      <w:pPr>
        <w:tabs>
          <w:tab w:val="num" w:pos="1740"/>
        </w:tabs>
        <w:ind w:left="1740" w:hanging="360"/>
      </w:pPr>
      <w:rPr>
        <w:rFonts w:hint="default"/>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tabs>
          <w:tab w:val="num" w:pos="3180"/>
        </w:tabs>
        <w:ind w:left="31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5C403F55"/>
    <w:multiLevelType w:val="hybridMultilevel"/>
    <w:tmpl w:val="A13863DA"/>
    <w:lvl w:ilvl="0" w:tplc="2F3A4F6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5EAD688B"/>
    <w:multiLevelType w:val="hybridMultilevel"/>
    <w:tmpl w:val="F7D65990"/>
    <w:lvl w:ilvl="0" w:tplc="9EDE49AE">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5EBE65FC"/>
    <w:multiLevelType w:val="multilevel"/>
    <w:tmpl w:val="DC08D336"/>
    <w:lvl w:ilvl="0">
      <w:start w:val="1"/>
      <w:numFmt w:val="decimal"/>
      <w:lvlText w:val="%1."/>
      <w:lvlJc w:val="left"/>
      <w:pPr>
        <w:tabs>
          <w:tab w:val="num" w:pos="502"/>
        </w:tabs>
        <w:ind w:left="502" w:hanging="360"/>
      </w:pPr>
      <w:rPr>
        <w:b w:val="0"/>
      </w:rPr>
    </w:lvl>
    <w:lvl w:ilvl="1">
      <w:start w:val="1"/>
      <w:numFmt w:val="decimal"/>
      <w:lvlText w:val="%2"/>
      <w:lvlJc w:val="left"/>
      <w:pPr>
        <w:tabs>
          <w:tab w:val="num" w:pos="1740"/>
        </w:tabs>
        <w:ind w:left="1740" w:hanging="360"/>
      </w:pPr>
    </w:lvl>
    <w:lvl w:ilvl="2">
      <w:start w:val="1"/>
      <w:numFmt w:val="decimal"/>
      <w:lvlText w:val="%3."/>
      <w:lvlJc w:val="left"/>
      <w:pPr>
        <w:tabs>
          <w:tab w:val="num" w:pos="2640"/>
        </w:tabs>
        <w:ind w:left="2640" w:hanging="360"/>
      </w:pPr>
    </w:lvl>
    <w:lvl w:ilvl="3">
      <w:start w:val="1"/>
      <w:numFmt w:val="lowerLetter"/>
      <w:lvlText w:val="%4)"/>
      <w:lvlJc w:val="left"/>
      <w:pPr>
        <w:tabs>
          <w:tab w:val="num" w:pos="927"/>
        </w:tabs>
        <w:ind w:left="927"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63AF0D7F"/>
    <w:multiLevelType w:val="hybridMultilevel"/>
    <w:tmpl w:val="D15C5374"/>
    <w:lvl w:ilvl="0" w:tplc="0BFC2A00">
      <w:start w:val="1"/>
      <w:numFmt w:val="lowerLetter"/>
      <w:lvlText w:val="%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CB1028"/>
    <w:multiLevelType w:val="hybridMultilevel"/>
    <w:tmpl w:val="F634B3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C2476F4"/>
    <w:multiLevelType w:val="hybridMultilevel"/>
    <w:tmpl w:val="2ED4F058"/>
    <w:lvl w:ilvl="0" w:tplc="F7B458B0">
      <w:start w:val="1"/>
      <w:numFmt w:val="lowerLetter"/>
      <w:lvlText w:val="%1)"/>
      <w:lvlJc w:val="left"/>
      <w:pPr>
        <w:ind w:left="1495"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861CE0"/>
    <w:multiLevelType w:val="hybridMultilevel"/>
    <w:tmpl w:val="FD1A7BA6"/>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6D1105A2"/>
    <w:multiLevelType w:val="hybridMultilevel"/>
    <w:tmpl w:val="8F46D938"/>
    <w:lvl w:ilvl="0" w:tplc="6C5A424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71C61810"/>
    <w:multiLevelType w:val="hybridMultilevel"/>
    <w:tmpl w:val="CB26E872"/>
    <w:name w:val="WW8Num262"/>
    <w:lvl w:ilvl="0" w:tplc="D64A7FC4">
      <w:start w:val="11"/>
      <w:numFmt w:val="decimal"/>
      <w:lvlText w:val="%1."/>
      <w:lvlJc w:val="left"/>
      <w:pPr>
        <w:ind w:left="92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9296175"/>
    <w:multiLevelType w:val="hybridMultilevel"/>
    <w:tmpl w:val="4A00656A"/>
    <w:lvl w:ilvl="0" w:tplc="0415000F">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7" w15:restartNumberingAfterBreak="0">
    <w:nsid w:val="7ADF04A9"/>
    <w:multiLevelType w:val="hybridMultilevel"/>
    <w:tmpl w:val="0F86DA3C"/>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8" w15:restartNumberingAfterBreak="0">
    <w:nsid w:val="7DF032B0"/>
    <w:multiLevelType w:val="hybridMultilevel"/>
    <w:tmpl w:val="3CB0BFD6"/>
    <w:lvl w:ilvl="0" w:tplc="E4FE97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B46637"/>
    <w:multiLevelType w:val="hybridMultilevel"/>
    <w:tmpl w:val="6220FEC6"/>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8"/>
  </w:num>
  <w:num w:numId="2">
    <w:abstractNumId w:val="53"/>
  </w:num>
  <w:num w:numId="3">
    <w:abstractNumId w:val="36"/>
  </w:num>
  <w:num w:numId="4">
    <w:abstractNumId w:val="22"/>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8"/>
    <w:lvlOverride w:ilvl="0">
      <w:startOverride w:val="1"/>
    </w:lvlOverride>
  </w:num>
  <w:num w:numId="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20"/>
  </w:num>
  <w:num w:numId="12">
    <w:abstractNumId w:val="9"/>
  </w:num>
  <w:num w:numId="13">
    <w:abstractNumId w:val="38"/>
  </w:num>
  <w:num w:numId="14">
    <w:abstractNumId w:val="29"/>
  </w:num>
  <w:num w:numId="15">
    <w:abstractNumId w:val="45"/>
  </w:num>
  <w:num w:numId="16">
    <w:abstractNumId w:val="49"/>
  </w:num>
  <w:num w:numId="17">
    <w:abstractNumId w:val="31"/>
  </w:num>
  <w:num w:numId="18">
    <w:abstractNumId w:val="52"/>
  </w:num>
  <w:num w:numId="19">
    <w:abstractNumId w:val="11"/>
  </w:num>
  <w:num w:numId="20">
    <w:abstractNumId w:val="6"/>
  </w:num>
  <w:num w:numId="21">
    <w:abstractNumId w:val="7"/>
  </w:num>
  <w:num w:numId="22">
    <w:abstractNumId w:val="47"/>
  </w:num>
  <w:num w:numId="23">
    <w:abstractNumId w:val="13"/>
  </w:num>
  <w:num w:numId="24">
    <w:abstractNumId w:val="18"/>
  </w:num>
  <w:num w:numId="25">
    <w:abstractNumId w:val="50"/>
  </w:num>
  <w:num w:numId="26">
    <w:abstractNumId w:val="37"/>
  </w:num>
  <w:num w:numId="27">
    <w:abstractNumId w:val="33"/>
  </w:num>
  <w:num w:numId="28">
    <w:abstractNumId w:val="42"/>
  </w:num>
  <w:num w:numId="29">
    <w:abstractNumId w:val="23"/>
  </w:num>
  <w:num w:numId="30">
    <w:abstractNumId w:val="19"/>
  </w:num>
  <w:num w:numId="31">
    <w:abstractNumId w:val="40"/>
  </w:num>
  <w:num w:numId="32">
    <w:abstractNumId w:val="26"/>
  </w:num>
  <w:num w:numId="33">
    <w:abstractNumId w:val="56"/>
  </w:num>
  <w:num w:numId="34">
    <w:abstractNumId w:val="25"/>
  </w:num>
  <w:num w:numId="35">
    <w:abstractNumId w:val="27"/>
  </w:num>
  <w:num w:numId="36">
    <w:abstractNumId w:val="51"/>
  </w:num>
  <w:num w:numId="37">
    <w:abstractNumId w:val="15"/>
  </w:num>
  <w:num w:numId="38">
    <w:abstractNumId w:val="39"/>
  </w:num>
  <w:num w:numId="39">
    <w:abstractNumId w:val="59"/>
  </w:num>
  <w:num w:numId="40">
    <w:abstractNumId w:val="41"/>
  </w:num>
  <w:num w:numId="41">
    <w:abstractNumId w:val="46"/>
  </w:num>
  <w:num w:numId="42">
    <w:abstractNumId w:val="43"/>
  </w:num>
  <w:num w:numId="43">
    <w:abstractNumId w:val="54"/>
  </w:num>
  <w:num w:numId="44">
    <w:abstractNumId w:val="8"/>
  </w:num>
  <w:num w:numId="45">
    <w:abstractNumId w:val="58"/>
  </w:num>
  <w:num w:numId="46">
    <w:abstractNumId w:val="44"/>
  </w:num>
  <w:num w:numId="47">
    <w:abstractNumId w:val="24"/>
  </w:num>
  <w:num w:numId="48">
    <w:abstractNumId w:val="10"/>
  </w:num>
  <w:num w:numId="49">
    <w:abstractNumId w:val="16"/>
  </w:num>
  <w:num w:numId="50">
    <w:abstractNumId w:val="21"/>
  </w:num>
  <w:num w:numId="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strzębowska Marta">
    <w15:presenceInfo w15:providerId="AD" w15:userId="S-1-5-21-2155160011-1213920522-935142344-2723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0EC"/>
    <w:rsid w:val="00006C8A"/>
    <w:rsid w:val="00014DDA"/>
    <w:rsid w:val="0001776B"/>
    <w:rsid w:val="00017DC6"/>
    <w:rsid w:val="000210DA"/>
    <w:rsid w:val="000221F1"/>
    <w:rsid w:val="00022D05"/>
    <w:rsid w:val="00027DD9"/>
    <w:rsid w:val="00030981"/>
    <w:rsid w:val="00030FAA"/>
    <w:rsid w:val="00031046"/>
    <w:rsid w:val="00032D04"/>
    <w:rsid w:val="000337F3"/>
    <w:rsid w:val="00033DEE"/>
    <w:rsid w:val="00034031"/>
    <w:rsid w:val="00037072"/>
    <w:rsid w:val="000430B9"/>
    <w:rsid w:val="000437CE"/>
    <w:rsid w:val="00044333"/>
    <w:rsid w:val="00046E50"/>
    <w:rsid w:val="00047BF9"/>
    <w:rsid w:val="00050902"/>
    <w:rsid w:val="00050A7D"/>
    <w:rsid w:val="00051984"/>
    <w:rsid w:val="00051E12"/>
    <w:rsid w:val="00055309"/>
    <w:rsid w:val="000604E9"/>
    <w:rsid w:val="00060887"/>
    <w:rsid w:val="00061933"/>
    <w:rsid w:val="00063AF3"/>
    <w:rsid w:val="00063E6C"/>
    <w:rsid w:val="000665AB"/>
    <w:rsid w:val="00073995"/>
    <w:rsid w:val="000777EE"/>
    <w:rsid w:val="00081FEC"/>
    <w:rsid w:val="00084007"/>
    <w:rsid w:val="00085B2D"/>
    <w:rsid w:val="00085F19"/>
    <w:rsid w:val="000908CF"/>
    <w:rsid w:val="000912B2"/>
    <w:rsid w:val="00094C45"/>
    <w:rsid w:val="00096510"/>
    <w:rsid w:val="0009665E"/>
    <w:rsid w:val="000A08E4"/>
    <w:rsid w:val="000A167A"/>
    <w:rsid w:val="000A3191"/>
    <w:rsid w:val="000A32A9"/>
    <w:rsid w:val="000A4DB1"/>
    <w:rsid w:val="000B2642"/>
    <w:rsid w:val="000B35CD"/>
    <w:rsid w:val="000B3949"/>
    <w:rsid w:val="000B5520"/>
    <w:rsid w:val="000B6156"/>
    <w:rsid w:val="000C02AE"/>
    <w:rsid w:val="000C108F"/>
    <w:rsid w:val="000C3F66"/>
    <w:rsid w:val="000C47F8"/>
    <w:rsid w:val="000C4815"/>
    <w:rsid w:val="000C6E38"/>
    <w:rsid w:val="000C753F"/>
    <w:rsid w:val="000D1D5F"/>
    <w:rsid w:val="000D2227"/>
    <w:rsid w:val="000D3E88"/>
    <w:rsid w:val="000D43F7"/>
    <w:rsid w:val="000D4CA9"/>
    <w:rsid w:val="000D4EAE"/>
    <w:rsid w:val="000D508C"/>
    <w:rsid w:val="000D51BF"/>
    <w:rsid w:val="000D654A"/>
    <w:rsid w:val="000D7240"/>
    <w:rsid w:val="000D7908"/>
    <w:rsid w:val="000E1809"/>
    <w:rsid w:val="000E36D9"/>
    <w:rsid w:val="000E3E93"/>
    <w:rsid w:val="000E5A3F"/>
    <w:rsid w:val="000E7CAC"/>
    <w:rsid w:val="000F286C"/>
    <w:rsid w:val="000F2DD3"/>
    <w:rsid w:val="000F3062"/>
    <w:rsid w:val="00100D60"/>
    <w:rsid w:val="0010223B"/>
    <w:rsid w:val="0010254B"/>
    <w:rsid w:val="00104BFA"/>
    <w:rsid w:val="00111932"/>
    <w:rsid w:val="00112911"/>
    <w:rsid w:val="001201CD"/>
    <w:rsid w:val="00122F8A"/>
    <w:rsid w:val="00123993"/>
    <w:rsid w:val="0012545A"/>
    <w:rsid w:val="0012787F"/>
    <w:rsid w:val="00127B6A"/>
    <w:rsid w:val="00132AB7"/>
    <w:rsid w:val="00132DBE"/>
    <w:rsid w:val="00132F6C"/>
    <w:rsid w:val="00133EE7"/>
    <w:rsid w:val="0013574C"/>
    <w:rsid w:val="00141F4F"/>
    <w:rsid w:val="00146203"/>
    <w:rsid w:val="00160155"/>
    <w:rsid w:val="00160FDB"/>
    <w:rsid w:val="001610CE"/>
    <w:rsid w:val="001614C6"/>
    <w:rsid w:val="0016353B"/>
    <w:rsid w:val="0016552D"/>
    <w:rsid w:val="00165E69"/>
    <w:rsid w:val="00167C30"/>
    <w:rsid w:val="00170244"/>
    <w:rsid w:val="0017040A"/>
    <w:rsid w:val="0017406F"/>
    <w:rsid w:val="001754C9"/>
    <w:rsid w:val="0017570B"/>
    <w:rsid w:val="0017798B"/>
    <w:rsid w:val="00177F0A"/>
    <w:rsid w:val="00184921"/>
    <w:rsid w:val="00184F53"/>
    <w:rsid w:val="00186DB3"/>
    <w:rsid w:val="00187E27"/>
    <w:rsid w:val="001926C5"/>
    <w:rsid w:val="00192C58"/>
    <w:rsid w:val="00193E8A"/>
    <w:rsid w:val="00194217"/>
    <w:rsid w:val="001965D7"/>
    <w:rsid w:val="00197106"/>
    <w:rsid w:val="00197AC6"/>
    <w:rsid w:val="00197EAF"/>
    <w:rsid w:val="001A4393"/>
    <w:rsid w:val="001A4A4F"/>
    <w:rsid w:val="001A4AE2"/>
    <w:rsid w:val="001B0EF1"/>
    <w:rsid w:val="001B1DA3"/>
    <w:rsid w:val="001B430F"/>
    <w:rsid w:val="001B469F"/>
    <w:rsid w:val="001B7069"/>
    <w:rsid w:val="001C0B57"/>
    <w:rsid w:val="001C3194"/>
    <w:rsid w:val="001C37A0"/>
    <w:rsid w:val="001C7EE0"/>
    <w:rsid w:val="001D074B"/>
    <w:rsid w:val="001D343B"/>
    <w:rsid w:val="001D3AA5"/>
    <w:rsid w:val="001D5F97"/>
    <w:rsid w:val="001D705C"/>
    <w:rsid w:val="001E0BDF"/>
    <w:rsid w:val="001E12A0"/>
    <w:rsid w:val="001E2E50"/>
    <w:rsid w:val="001E38F4"/>
    <w:rsid w:val="001E3F5F"/>
    <w:rsid w:val="001F1B22"/>
    <w:rsid w:val="001F2CD8"/>
    <w:rsid w:val="001F4011"/>
    <w:rsid w:val="002009ED"/>
    <w:rsid w:val="00201BE5"/>
    <w:rsid w:val="00206065"/>
    <w:rsid w:val="00206C89"/>
    <w:rsid w:val="00207603"/>
    <w:rsid w:val="00207B31"/>
    <w:rsid w:val="002121EA"/>
    <w:rsid w:val="002128A4"/>
    <w:rsid w:val="00213D05"/>
    <w:rsid w:val="00214AED"/>
    <w:rsid w:val="00215E67"/>
    <w:rsid w:val="002201B3"/>
    <w:rsid w:val="00222560"/>
    <w:rsid w:val="00222907"/>
    <w:rsid w:val="002255B5"/>
    <w:rsid w:val="00225A3F"/>
    <w:rsid w:val="002273FE"/>
    <w:rsid w:val="00231066"/>
    <w:rsid w:val="00231964"/>
    <w:rsid w:val="002319A2"/>
    <w:rsid w:val="002366F1"/>
    <w:rsid w:val="00236927"/>
    <w:rsid w:val="002373D6"/>
    <w:rsid w:val="002416CA"/>
    <w:rsid w:val="00242C9D"/>
    <w:rsid w:val="002463FD"/>
    <w:rsid w:val="00247274"/>
    <w:rsid w:val="002527C2"/>
    <w:rsid w:val="002532AA"/>
    <w:rsid w:val="002535D5"/>
    <w:rsid w:val="00254128"/>
    <w:rsid w:val="00254703"/>
    <w:rsid w:val="00254F0C"/>
    <w:rsid w:val="0026077D"/>
    <w:rsid w:val="00261A7F"/>
    <w:rsid w:val="002621DD"/>
    <w:rsid w:val="002641A9"/>
    <w:rsid w:val="00264D3F"/>
    <w:rsid w:val="00266765"/>
    <w:rsid w:val="00266C01"/>
    <w:rsid w:val="00271C10"/>
    <w:rsid w:val="002727D3"/>
    <w:rsid w:val="00274A22"/>
    <w:rsid w:val="00274BDD"/>
    <w:rsid w:val="002774F3"/>
    <w:rsid w:val="00280B30"/>
    <w:rsid w:val="00282299"/>
    <w:rsid w:val="0028243B"/>
    <w:rsid w:val="00283D20"/>
    <w:rsid w:val="002850BE"/>
    <w:rsid w:val="00285427"/>
    <w:rsid w:val="00285564"/>
    <w:rsid w:val="00285D8F"/>
    <w:rsid w:val="00286D7B"/>
    <w:rsid w:val="00290BEC"/>
    <w:rsid w:val="0029186A"/>
    <w:rsid w:val="00291FDC"/>
    <w:rsid w:val="00292224"/>
    <w:rsid w:val="00294CDB"/>
    <w:rsid w:val="00296C61"/>
    <w:rsid w:val="00297797"/>
    <w:rsid w:val="002A731A"/>
    <w:rsid w:val="002A7A88"/>
    <w:rsid w:val="002B2F30"/>
    <w:rsid w:val="002B337F"/>
    <w:rsid w:val="002B529F"/>
    <w:rsid w:val="002B5EFC"/>
    <w:rsid w:val="002C1850"/>
    <w:rsid w:val="002C1A35"/>
    <w:rsid w:val="002C1B2B"/>
    <w:rsid w:val="002C2433"/>
    <w:rsid w:val="002C37CE"/>
    <w:rsid w:val="002C46EA"/>
    <w:rsid w:val="002C56AD"/>
    <w:rsid w:val="002C61FF"/>
    <w:rsid w:val="002D0A68"/>
    <w:rsid w:val="002D16C2"/>
    <w:rsid w:val="002D1C0C"/>
    <w:rsid w:val="002D20B5"/>
    <w:rsid w:val="002D3273"/>
    <w:rsid w:val="002D3B8A"/>
    <w:rsid w:val="002D4007"/>
    <w:rsid w:val="002D4FEE"/>
    <w:rsid w:val="002D5282"/>
    <w:rsid w:val="002D79A5"/>
    <w:rsid w:val="002D7C8A"/>
    <w:rsid w:val="002E2D06"/>
    <w:rsid w:val="002E33CD"/>
    <w:rsid w:val="002E6C30"/>
    <w:rsid w:val="002E7729"/>
    <w:rsid w:val="002F2C64"/>
    <w:rsid w:val="002F3C6B"/>
    <w:rsid w:val="002F5458"/>
    <w:rsid w:val="002F7251"/>
    <w:rsid w:val="002F73F1"/>
    <w:rsid w:val="003017F4"/>
    <w:rsid w:val="0030509F"/>
    <w:rsid w:val="003071E1"/>
    <w:rsid w:val="00310EA0"/>
    <w:rsid w:val="003115D5"/>
    <w:rsid w:val="00312BC2"/>
    <w:rsid w:val="00317577"/>
    <w:rsid w:val="0032129E"/>
    <w:rsid w:val="003225A2"/>
    <w:rsid w:val="00330822"/>
    <w:rsid w:val="003310E1"/>
    <w:rsid w:val="003312D8"/>
    <w:rsid w:val="0033476A"/>
    <w:rsid w:val="0033495B"/>
    <w:rsid w:val="00335376"/>
    <w:rsid w:val="00336D0C"/>
    <w:rsid w:val="0034001F"/>
    <w:rsid w:val="0034624B"/>
    <w:rsid w:val="00346EBA"/>
    <w:rsid w:val="0034719D"/>
    <w:rsid w:val="00350899"/>
    <w:rsid w:val="003508AF"/>
    <w:rsid w:val="00351264"/>
    <w:rsid w:val="003536A1"/>
    <w:rsid w:val="0035714C"/>
    <w:rsid w:val="00361038"/>
    <w:rsid w:val="003630D7"/>
    <w:rsid w:val="0036367E"/>
    <w:rsid w:val="00363D29"/>
    <w:rsid w:val="0036442C"/>
    <w:rsid w:val="0036604B"/>
    <w:rsid w:val="00367384"/>
    <w:rsid w:val="00367C9D"/>
    <w:rsid w:val="003710A8"/>
    <w:rsid w:val="003722CD"/>
    <w:rsid w:val="00373B60"/>
    <w:rsid w:val="00376096"/>
    <w:rsid w:val="0037632B"/>
    <w:rsid w:val="00377EA2"/>
    <w:rsid w:val="003822FD"/>
    <w:rsid w:val="00383A65"/>
    <w:rsid w:val="00387A86"/>
    <w:rsid w:val="00387C1A"/>
    <w:rsid w:val="00390998"/>
    <w:rsid w:val="0039384E"/>
    <w:rsid w:val="003946AC"/>
    <w:rsid w:val="00394949"/>
    <w:rsid w:val="0039614D"/>
    <w:rsid w:val="003A30E0"/>
    <w:rsid w:val="003A73CA"/>
    <w:rsid w:val="003B0C7A"/>
    <w:rsid w:val="003B1919"/>
    <w:rsid w:val="003B4414"/>
    <w:rsid w:val="003B5420"/>
    <w:rsid w:val="003C02DA"/>
    <w:rsid w:val="003C1AAA"/>
    <w:rsid w:val="003C257C"/>
    <w:rsid w:val="003C314B"/>
    <w:rsid w:val="003C6F36"/>
    <w:rsid w:val="003C75A2"/>
    <w:rsid w:val="003D26C4"/>
    <w:rsid w:val="003D3E6F"/>
    <w:rsid w:val="003D75D2"/>
    <w:rsid w:val="003E0056"/>
    <w:rsid w:val="003E154A"/>
    <w:rsid w:val="003E20FC"/>
    <w:rsid w:val="003E329F"/>
    <w:rsid w:val="003E438C"/>
    <w:rsid w:val="003E6A54"/>
    <w:rsid w:val="003E7A14"/>
    <w:rsid w:val="003F08BE"/>
    <w:rsid w:val="003F2D0F"/>
    <w:rsid w:val="003F4BD6"/>
    <w:rsid w:val="003F5065"/>
    <w:rsid w:val="003F72F4"/>
    <w:rsid w:val="003F7496"/>
    <w:rsid w:val="004052D9"/>
    <w:rsid w:val="004067D6"/>
    <w:rsid w:val="00406FA3"/>
    <w:rsid w:val="00410AA1"/>
    <w:rsid w:val="004117A4"/>
    <w:rsid w:val="0041217D"/>
    <w:rsid w:val="00412FE2"/>
    <w:rsid w:val="0041410E"/>
    <w:rsid w:val="00416175"/>
    <w:rsid w:val="00420A89"/>
    <w:rsid w:val="00423177"/>
    <w:rsid w:val="004300E4"/>
    <w:rsid w:val="00431580"/>
    <w:rsid w:val="004333E3"/>
    <w:rsid w:val="00435D64"/>
    <w:rsid w:val="004375DE"/>
    <w:rsid w:val="00437901"/>
    <w:rsid w:val="00441B08"/>
    <w:rsid w:val="00441C3E"/>
    <w:rsid w:val="00442B33"/>
    <w:rsid w:val="00443489"/>
    <w:rsid w:val="004450FF"/>
    <w:rsid w:val="004456D1"/>
    <w:rsid w:val="00446754"/>
    <w:rsid w:val="0045142A"/>
    <w:rsid w:val="00451D6A"/>
    <w:rsid w:val="00453559"/>
    <w:rsid w:val="00461A38"/>
    <w:rsid w:val="00462325"/>
    <w:rsid w:val="00463244"/>
    <w:rsid w:val="0046367F"/>
    <w:rsid w:val="00464B27"/>
    <w:rsid w:val="00467072"/>
    <w:rsid w:val="00470154"/>
    <w:rsid w:val="00470A52"/>
    <w:rsid w:val="00472199"/>
    <w:rsid w:val="00473983"/>
    <w:rsid w:val="0047411C"/>
    <w:rsid w:val="00477653"/>
    <w:rsid w:val="004824FB"/>
    <w:rsid w:val="00482917"/>
    <w:rsid w:val="00482A35"/>
    <w:rsid w:val="00483241"/>
    <w:rsid w:val="004846BE"/>
    <w:rsid w:val="00484E73"/>
    <w:rsid w:val="004854D3"/>
    <w:rsid w:val="00485801"/>
    <w:rsid w:val="00486F74"/>
    <w:rsid w:val="0049378C"/>
    <w:rsid w:val="00493893"/>
    <w:rsid w:val="00493FDA"/>
    <w:rsid w:val="00494007"/>
    <w:rsid w:val="00496B57"/>
    <w:rsid w:val="004A102C"/>
    <w:rsid w:val="004A1379"/>
    <w:rsid w:val="004A2DF3"/>
    <w:rsid w:val="004A3EC1"/>
    <w:rsid w:val="004A4807"/>
    <w:rsid w:val="004B3BF8"/>
    <w:rsid w:val="004C397F"/>
    <w:rsid w:val="004C5623"/>
    <w:rsid w:val="004C6B52"/>
    <w:rsid w:val="004C7F42"/>
    <w:rsid w:val="004D0029"/>
    <w:rsid w:val="004D0B51"/>
    <w:rsid w:val="004F2CCA"/>
    <w:rsid w:val="004F607A"/>
    <w:rsid w:val="00512691"/>
    <w:rsid w:val="00513B06"/>
    <w:rsid w:val="005149E8"/>
    <w:rsid w:val="00514D93"/>
    <w:rsid w:val="00517E7D"/>
    <w:rsid w:val="00517F3F"/>
    <w:rsid w:val="0052251B"/>
    <w:rsid w:val="00526A40"/>
    <w:rsid w:val="00530360"/>
    <w:rsid w:val="00532325"/>
    <w:rsid w:val="005323AD"/>
    <w:rsid w:val="00532860"/>
    <w:rsid w:val="00534ECC"/>
    <w:rsid w:val="00537471"/>
    <w:rsid w:val="005377BB"/>
    <w:rsid w:val="0054013E"/>
    <w:rsid w:val="00542406"/>
    <w:rsid w:val="0054404F"/>
    <w:rsid w:val="005441DF"/>
    <w:rsid w:val="005466A4"/>
    <w:rsid w:val="00547774"/>
    <w:rsid w:val="00547FCA"/>
    <w:rsid w:val="005512C4"/>
    <w:rsid w:val="00551A9B"/>
    <w:rsid w:val="00552E3B"/>
    <w:rsid w:val="0055348B"/>
    <w:rsid w:val="0055576F"/>
    <w:rsid w:val="0056212F"/>
    <w:rsid w:val="005621A9"/>
    <w:rsid w:val="00564087"/>
    <w:rsid w:val="00564516"/>
    <w:rsid w:val="0056652E"/>
    <w:rsid w:val="00567919"/>
    <w:rsid w:val="00570032"/>
    <w:rsid w:val="005704B0"/>
    <w:rsid w:val="00572D3A"/>
    <w:rsid w:val="00574686"/>
    <w:rsid w:val="00575552"/>
    <w:rsid w:val="00583904"/>
    <w:rsid w:val="005865F7"/>
    <w:rsid w:val="00586D93"/>
    <w:rsid w:val="00587910"/>
    <w:rsid w:val="00590BE3"/>
    <w:rsid w:val="005913EF"/>
    <w:rsid w:val="00591B0B"/>
    <w:rsid w:val="0059256B"/>
    <w:rsid w:val="00592A2B"/>
    <w:rsid w:val="00594273"/>
    <w:rsid w:val="00595993"/>
    <w:rsid w:val="00596CDB"/>
    <w:rsid w:val="00597C14"/>
    <w:rsid w:val="005A0C7D"/>
    <w:rsid w:val="005A3931"/>
    <w:rsid w:val="005A5E3F"/>
    <w:rsid w:val="005A6CCE"/>
    <w:rsid w:val="005B199D"/>
    <w:rsid w:val="005B3A63"/>
    <w:rsid w:val="005B3DFF"/>
    <w:rsid w:val="005B4107"/>
    <w:rsid w:val="005B589B"/>
    <w:rsid w:val="005B5AF3"/>
    <w:rsid w:val="005B5DBF"/>
    <w:rsid w:val="005B60B7"/>
    <w:rsid w:val="005B60D6"/>
    <w:rsid w:val="005B6236"/>
    <w:rsid w:val="005B62EA"/>
    <w:rsid w:val="005B6A61"/>
    <w:rsid w:val="005C0BF3"/>
    <w:rsid w:val="005C20A9"/>
    <w:rsid w:val="005C2813"/>
    <w:rsid w:val="005C71FA"/>
    <w:rsid w:val="005D2112"/>
    <w:rsid w:val="005D53CF"/>
    <w:rsid w:val="005D58EC"/>
    <w:rsid w:val="005D7046"/>
    <w:rsid w:val="005D721B"/>
    <w:rsid w:val="005E22DE"/>
    <w:rsid w:val="005E24B4"/>
    <w:rsid w:val="005E351F"/>
    <w:rsid w:val="005E3F3A"/>
    <w:rsid w:val="005E4706"/>
    <w:rsid w:val="005E5723"/>
    <w:rsid w:val="005F05CF"/>
    <w:rsid w:val="005F1A09"/>
    <w:rsid w:val="005F5339"/>
    <w:rsid w:val="0060058F"/>
    <w:rsid w:val="00600B2A"/>
    <w:rsid w:val="006026B7"/>
    <w:rsid w:val="00603415"/>
    <w:rsid w:val="00603B00"/>
    <w:rsid w:val="00603C32"/>
    <w:rsid w:val="00604732"/>
    <w:rsid w:val="006051E1"/>
    <w:rsid w:val="006070F6"/>
    <w:rsid w:val="00610095"/>
    <w:rsid w:val="00615A87"/>
    <w:rsid w:val="006206C0"/>
    <w:rsid w:val="00623DC5"/>
    <w:rsid w:val="00624422"/>
    <w:rsid w:val="00627344"/>
    <w:rsid w:val="006278BA"/>
    <w:rsid w:val="00630AE3"/>
    <w:rsid w:val="0063292A"/>
    <w:rsid w:val="00636A8C"/>
    <w:rsid w:val="00636B91"/>
    <w:rsid w:val="00642BD7"/>
    <w:rsid w:val="00645489"/>
    <w:rsid w:val="00650A80"/>
    <w:rsid w:val="006519D0"/>
    <w:rsid w:val="006524F4"/>
    <w:rsid w:val="006530A0"/>
    <w:rsid w:val="006543C2"/>
    <w:rsid w:val="006547F7"/>
    <w:rsid w:val="00654B1C"/>
    <w:rsid w:val="00656602"/>
    <w:rsid w:val="00663D07"/>
    <w:rsid w:val="00670B5F"/>
    <w:rsid w:val="0067152A"/>
    <w:rsid w:val="00673113"/>
    <w:rsid w:val="006738CB"/>
    <w:rsid w:val="006759F1"/>
    <w:rsid w:val="00676548"/>
    <w:rsid w:val="00676B31"/>
    <w:rsid w:val="00677EB6"/>
    <w:rsid w:val="00682F2C"/>
    <w:rsid w:val="00683303"/>
    <w:rsid w:val="006834E6"/>
    <w:rsid w:val="00687702"/>
    <w:rsid w:val="00695E82"/>
    <w:rsid w:val="00696BF3"/>
    <w:rsid w:val="006A0267"/>
    <w:rsid w:val="006A0A20"/>
    <w:rsid w:val="006A1294"/>
    <w:rsid w:val="006A1D61"/>
    <w:rsid w:val="006A260B"/>
    <w:rsid w:val="006A464D"/>
    <w:rsid w:val="006A6320"/>
    <w:rsid w:val="006A72E3"/>
    <w:rsid w:val="006B084C"/>
    <w:rsid w:val="006B0CE2"/>
    <w:rsid w:val="006B1C17"/>
    <w:rsid w:val="006B23EB"/>
    <w:rsid w:val="006B278A"/>
    <w:rsid w:val="006B2DAD"/>
    <w:rsid w:val="006B32DD"/>
    <w:rsid w:val="006B3959"/>
    <w:rsid w:val="006C2896"/>
    <w:rsid w:val="006C373A"/>
    <w:rsid w:val="006C425A"/>
    <w:rsid w:val="006C619B"/>
    <w:rsid w:val="006C637F"/>
    <w:rsid w:val="006C70CB"/>
    <w:rsid w:val="006D32D7"/>
    <w:rsid w:val="006D4E8A"/>
    <w:rsid w:val="006D566E"/>
    <w:rsid w:val="006D5B10"/>
    <w:rsid w:val="006E0E05"/>
    <w:rsid w:val="006E1722"/>
    <w:rsid w:val="006E2E91"/>
    <w:rsid w:val="006E3567"/>
    <w:rsid w:val="006E3A61"/>
    <w:rsid w:val="006E40B2"/>
    <w:rsid w:val="006E429B"/>
    <w:rsid w:val="006E5528"/>
    <w:rsid w:val="006E6086"/>
    <w:rsid w:val="006E6C4E"/>
    <w:rsid w:val="006E6D11"/>
    <w:rsid w:val="006F1170"/>
    <w:rsid w:val="006F14A6"/>
    <w:rsid w:val="006F1B17"/>
    <w:rsid w:val="006F2FEA"/>
    <w:rsid w:val="006F39D8"/>
    <w:rsid w:val="006F56F5"/>
    <w:rsid w:val="006F73DC"/>
    <w:rsid w:val="006F76E1"/>
    <w:rsid w:val="00700DEC"/>
    <w:rsid w:val="00703D83"/>
    <w:rsid w:val="0070733E"/>
    <w:rsid w:val="00711754"/>
    <w:rsid w:val="007121F2"/>
    <w:rsid w:val="0071273C"/>
    <w:rsid w:val="00712DBC"/>
    <w:rsid w:val="00715354"/>
    <w:rsid w:val="0072623D"/>
    <w:rsid w:val="00726A0B"/>
    <w:rsid w:val="007301C2"/>
    <w:rsid w:val="00733BE8"/>
    <w:rsid w:val="0073675F"/>
    <w:rsid w:val="007377A8"/>
    <w:rsid w:val="00737E1A"/>
    <w:rsid w:val="00737E47"/>
    <w:rsid w:val="00743573"/>
    <w:rsid w:val="00746EFC"/>
    <w:rsid w:val="00756859"/>
    <w:rsid w:val="007574FE"/>
    <w:rsid w:val="0076221C"/>
    <w:rsid w:val="00763C01"/>
    <w:rsid w:val="00763CE6"/>
    <w:rsid w:val="00764EDF"/>
    <w:rsid w:val="007707E5"/>
    <w:rsid w:val="00771C17"/>
    <w:rsid w:val="00772E4B"/>
    <w:rsid w:val="0077402E"/>
    <w:rsid w:val="007758E1"/>
    <w:rsid w:val="007763A2"/>
    <w:rsid w:val="007771DB"/>
    <w:rsid w:val="0078170E"/>
    <w:rsid w:val="007819B8"/>
    <w:rsid w:val="00785F55"/>
    <w:rsid w:val="00787981"/>
    <w:rsid w:val="007906EC"/>
    <w:rsid w:val="0079335A"/>
    <w:rsid w:val="00793E05"/>
    <w:rsid w:val="007978E0"/>
    <w:rsid w:val="007A016F"/>
    <w:rsid w:val="007A06E7"/>
    <w:rsid w:val="007A124D"/>
    <w:rsid w:val="007A3058"/>
    <w:rsid w:val="007A5C53"/>
    <w:rsid w:val="007A6A31"/>
    <w:rsid w:val="007B05C0"/>
    <w:rsid w:val="007B3094"/>
    <w:rsid w:val="007B530A"/>
    <w:rsid w:val="007B6414"/>
    <w:rsid w:val="007B6A7B"/>
    <w:rsid w:val="007B70A2"/>
    <w:rsid w:val="007C19A8"/>
    <w:rsid w:val="007C1B8E"/>
    <w:rsid w:val="007C34F4"/>
    <w:rsid w:val="007C3505"/>
    <w:rsid w:val="007C3DBE"/>
    <w:rsid w:val="007D159E"/>
    <w:rsid w:val="007D2AAC"/>
    <w:rsid w:val="007D367A"/>
    <w:rsid w:val="007D63E8"/>
    <w:rsid w:val="007D7AF0"/>
    <w:rsid w:val="007E0BA8"/>
    <w:rsid w:val="007E1AA2"/>
    <w:rsid w:val="007E48A5"/>
    <w:rsid w:val="007E61E8"/>
    <w:rsid w:val="007E792B"/>
    <w:rsid w:val="007F09CB"/>
    <w:rsid w:val="007F0A52"/>
    <w:rsid w:val="007F3740"/>
    <w:rsid w:val="007F4013"/>
    <w:rsid w:val="007F502C"/>
    <w:rsid w:val="007F623A"/>
    <w:rsid w:val="007F6ADA"/>
    <w:rsid w:val="007F76B9"/>
    <w:rsid w:val="008028AB"/>
    <w:rsid w:val="00802939"/>
    <w:rsid w:val="00803D9B"/>
    <w:rsid w:val="00803FF9"/>
    <w:rsid w:val="00804767"/>
    <w:rsid w:val="008069BB"/>
    <w:rsid w:val="00807D00"/>
    <w:rsid w:val="00817CAB"/>
    <w:rsid w:val="0082085E"/>
    <w:rsid w:val="00820E63"/>
    <w:rsid w:val="00825DCB"/>
    <w:rsid w:val="00826776"/>
    <w:rsid w:val="00827181"/>
    <w:rsid w:val="00832CDA"/>
    <w:rsid w:val="00832E01"/>
    <w:rsid w:val="00833F95"/>
    <w:rsid w:val="00834B6B"/>
    <w:rsid w:val="00835E8D"/>
    <w:rsid w:val="0083659C"/>
    <w:rsid w:val="00837F88"/>
    <w:rsid w:val="008428AB"/>
    <w:rsid w:val="00843D2E"/>
    <w:rsid w:val="00850441"/>
    <w:rsid w:val="00852382"/>
    <w:rsid w:val="0085290A"/>
    <w:rsid w:val="00853972"/>
    <w:rsid w:val="00856850"/>
    <w:rsid w:val="00856D4A"/>
    <w:rsid w:val="00856FE4"/>
    <w:rsid w:val="0085740C"/>
    <w:rsid w:val="00857427"/>
    <w:rsid w:val="0086331F"/>
    <w:rsid w:val="00864ACD"/>
    <w:rsid w:val="008651B7"/>
    <w:rsid w:val="00865E67"/>
    <w:rsid w:val="008755C6"/>
    <w:rsid w:val="00876246"/>
    <w:rsid w:val="00876993"/>
    <w:rsid w:val="008806E6"/>
    <w:rsid w:val="0088263A"/>
    <w:rsid w:val="00883368"/>
    <w:rsid w:val="008833CA"/>
    <w:rsid w:val="00885F31"/>
    <w:rsid w:val="0088676B"/>
    <w:rsid w:val="00890C3E"/>
    <w:rsid w:val="00892940"/>
    <w:rsid w:val="0089350C"/>
    <w:rsid w:val="00894F64"/>
    <w:rsid w:val="008958FB"/>
    <w:rsid w:val="0089710D"/>
    <w:rsid w:val="00897487"/>
    <w:rsid w:val="00897BA6"/>
    <w:rsid w:val="008A10D9"/>
    <w:rsid w:val="008A12E2"/>
    <w:rsid w:val="008A14F7"/>
    <w:rsid w:val="008A4192"/>
    <w:rsid w:val="008A5A12"/>
    <w:rsid w:val="008A5A80"/>
    <w:rsid w:val="008A77D2"/>
    <w:rsid w:val="008B135F"/>
    <w:rsid w:val="008B1B28"/>
    <w:rsid w:val="008B226A"/>
    <w:rsid w:val="008B31CF"/>
    <w:rsid w:val="008B3C9E"/>
    <w:rsid w:val="008B6626"/>
    <w:rsid w:val="008C06B4"/>
    <w:rsid w:val="008C0D9A"/>
    <w:rsid w:val="008C1453"/>
    <w:rsid w:val="008C2D61"/>
    <w:rsid w:val="008C363B"/>
    <w:rsid w:val="008C469C"/>
    <w:rsid w:val="008C5CF3"/>
    <w:rsid w:val="008D0628"/>
    <w:rsid w:val="008D5E88"/>
    <w:rsid w:val="008E1842"/>
    <w:rsid w:val="008E1BEB"/>
    <w:rsid w:val="008E58A1"/>
    <w:rsid w:val="008E5C44"/>
    <w:rsid w:val="008E67DE"/>
    <w:rsid w:val="008E6EF1"/>
    <w:rsid w:val="008F018A"/>
    <w:rsid w:val="008F3CDC"/>
    <w:rsid w:val="008F3FF9"/>
    <w:rsid w:val="008F4E81"/>
    <w:rsid w:val="008F64D5"/>
    <w:rsid w:val="00901784"/>
    <w:rsid w:val="00901D47"/>
    <w:rsid w:val="00902874"/>
    <w:rsid w:val="00903C68"/>
    <w:rsid w:val="00904E50"/>
    <w:rsid w:val="00905A33"/>
    <w:rsid w:val="00907BA7"/>
    <w:rsid w:val="00910A6B"/>
    <w:rsid w:val="00911C4F"/>
    <w:rsid w:val="00912BD1"/>
    <w:rsid w:val="0092216A"/>
    <w:rsid w:val="00922964"/>
    <w:rsid w:val="00924A63"/>
    <w:rsid w:val="00925025"/>
    <w:rsid w:val="009258AF"/>
    <w:rsid w:val="0093107E"/>
    <w:rsid w:val="0093172E"/>
    <w:rsid w:val="00931BF7"/>
    <w:rsid w:val="00934591"/>
    <w:rsid w:val="00934678"/>
    <w:rsid w:val="0093683D"/>
    <w:rsid w:val="00940F62"/>
    <w:rsid w:val="00942BE6"/>
    <w:rsid w:val="00944EA9"/>
    <w:rsid w:val="00946FA4"/>
    <w:rsid w:val="00950A91"/>
    <w:rsid w:val="00951140"/>
    <w:rsid w:val="009519DB"/>
    <w:rsid w:val="009565DF"/>
    <w:rsid w:val="00956D31"/>
    <w:rsid w:val="0095745E"/>
    <w:rsid w:val="00957999"/>
    <w:rsid w:val="009612B4"/>
    <w:rsid w:val="009624F8"/>
    <w:rsid w:val="00962AC7"/>
    <w:rsid w:val="009631A8"/>
    <w:rsid w:val="00967D02"/>
    <w:rsid w:val="00970AE4"/>
    <w:rsid w:val="0097259E"/>
    <w:rsid w:val="00973446"/>
    <w:rsid w:val="009736C8"/>
    <w:rsid w:val="009759DF"/>
    <w:rsid w:val="00984737"/>
    <w:rsid w:val="00986F6B"/>
    <w:rsid w:val="00987C2B"/>
    <w:rsid w:val="0099073A"/>
    <w:rsid w:val="00991D2F"/>
    <w:rsid w:val="009920BB"/>
    <w:rsid w:val="00992810"/>
    <w:rsid w:val="00992A61"/>
    <w:rsid w:val="00995FA5"/>
    <w:rsid w:val="009965EF"/>
    <w:rsid w:val="009967D6"/>
    <w:rsid w:val="009A151B"/>
    <w:rsid w:val="009A151E"/>
    <w:rsid w:val="009A4ADF"/>
    <w:rsid w:val="009A6BA9"/>
    <w:rsid w:val="009A74D4"/>
    <w:rsid w:val="009B1032"/>
    <w:rsid w:val="009B59FC"/>
    <w:rsid w:val="009B5CC0"/>
    <w:rsid w:val="009B71D8"/>
    <w:rsid w:val="009B7D9E"/>
    <w:rsid w:val="009C1B9F"/>
    <w:rsid w:val="009C213A"/>
    <w:rsid w:val="009C4328"/>
    <w:rsid w:val="009C4F9B"/>
    <w:rsid w:val="009C5BA2"/>
    <w:rsid w:val="009C7151"/>
    <w:rsid w:val="009D014A"/>
    <w:rsid w:val="009D0C53"/>
    <w:rsid w:val="009D12E0"/>
    <w:rsid w:val="009E00C5"/>
    <w:rsid w:val="009E08A9"/>
    <w:rsid w:val="009E3893"/>
    <w:rsid w:val="009E3FE8"/>
    <w:rsid w:val="009E471B"/>
    <w:rsid w:val="009E47A3"/>
    <w:rsid w:val="009E5B77"/>
    <w:rsid w:val="009E6581"/>
    <w:rsid w:val="009E65A4"/>
    <w:rsid w:val="009F028A"/>
    <w:rsid w:val="009F31B1"/>
    <w:rsid w:val="009F34DF"/>
    <w:rsid w:val="009F4A34"/>
    <w:rsid w:val="009F5246"/>
    <w:rsid w:val="009F6E22"/>
    <w:rsid w:val="009F7F6E"/>
    <w:rsid w:val="00A001E8"/>
    <w:rsid w:val="00A00525"/>
    <w:rsid w:val="00A017D2"/>
    <w:rsid w:val="00A019B1"/>
    <w:rsid w:val="00A0384E"/>
    <w:rsid w:val="00A03D2E"/>
    <w:rsid w:val="00A06A83"/>
    <w:rsid w:val="00A13B81"/>
    <w:rsid w:val="00A13F85"/>
    <w:rsid w:val="00A159A4"/>
    <w:rsid w:val="00A175CE"/>
    <w:rsid w:val="00A20895"/>
    <w:rsid w:val="00A2117B"/>
    <w:rsid w:val="00A34FCC"/>
    <w:rsid w:val="00A37790"/>
    <w:rsid w:val="00A44767"/>
    <w:rsid w:val="00A4594C"/>
    <w:rsid w:val="00A46061"/>
    <w:rsid w:val="00A471D7"/>
    <w:rsid w:val="00A50BB9"/>
    <w:rsid w:val="00A52E6A"/>
    <w:rsid w:val="00A5483D"/>
    <w:rsid w:val="00A551C4"/>
    <w:rsid w:val="00A55322"/>
    <w:rsid w:val="00A603B2"/>
    <w:rsid w:val="00A60E0C"/>
    <w:rsid w:val="00A61BF7"/>
    <w:rsid w:val="00A6212C"/>
    <w:rsid w:val="00A669C4"/>
    <w:rsid w:val="00A66B52"/>
    <w:rsid w:val="00A67481"/>
    <w:rsid w:val="00A67EE4"/>
    <w:rsid w:val="00A70827"/>
    <w:rsid w:val="00A711E7"/>
    <w:rsid w:val="00A7375D"/>
    <w:rsid w:val="00A73F2A"/>
    <w:rsid w:val="00A77D26"/>
    <w:rsid w:val="00A77EDB"/>
    <w:rsid w:val="00A77F3A"/>
    <w:rsid w:val="00A8162D"/>
    <w:rsid w:val="00A83F8B"/>
    <w:rsid w:val="00A9308F"/>
    <w:rsid w:val="00A93DA0"/>
    <w:rsid w:val="00A955E4"/>
    <w:rsid w:val="00A957D0"/>
    <w:rsid w:val="00A963D4"/>
    <w:rsid w:val="00AA319A"/>
    <w:rsid w:val="00AA4237"/>
    <w:rsid w:val="00AA49A0"/>
    <w:rsid w:val="00AA6A78"/>
    <w:rsid w:val="00AB1817"/>
    <w:rsid w:val="00AB5B1C"/>
    <w:rsid w:val="00AB63BC"/>
    <w:rsid w:val="00AB74CE"/>
    <w:rsid w:val="00AB7C09"/>
    <w:rsid w:val="00AC1375"/>
    <w:rsid w:val="00AC448C"/>
    <w:rsid w:val="00AC5C1D"/>
    <w:rsid w:val="00AC5F2D"/>
    <w:rsid w:val="00AD0876"/>
    <w:rsid w:val="00AD32ED"/>
    <w:rsid w:val="00AD360E"/>
    <w:rsid w:val="00AD7660"/>
    <w:rsid w:val="00AE007C"/>
    <w:rsid w:val="00AE0195"/>
    <w:rsid w:val="00AE242C"/>
    <w:rsid w:val="00AE3A31"/>
    <w:rsid w:val="00AE44EA"/>
    <w:rsid w:val="00AE5075"/>
    <w:rsid w:val="00AF07D7"/>
    <w:rsid w:val="00AF14A7"/>
    <w:rsid w:val="00AF3794"/>
    <w:rsid w:val="00AF4531"/>
    <w:rsid w:val="00AF467A"/>
    <w:rsid w:val="00AF597C"/>
    <w:rsid w:val="00AF60F7"/>
    <w:rsid w:val="00AF7ACC"/>
    <w:rsid w:val="00B0123F"/>
    <w:rsid w:val="00B02C51"/>
    <w:rsid w:val="00B04367"/>
    <w:rsid w:val="00B04885"/>
    <w:rsid w:val="00B06828"/>
    <w:rsid w:val="00B11E40"/>
    <w:rsid w:val="00B21B9D"/>
    <w:rsid w:val="00B2278B"/>
    <w:rsid w:val="00B23572"/>
    <w:rsid w:val="00B26932"/>
    <w:rsid w:val="00B273AA"/>
    <w:rsid w:val="00B32064"/>
    <w:rsid w:val="00B33777"/>
    <w:rsid w:val="00B33828"/>
    <w:rsid w:val="00B36E07"/>
    <w:rsid w:val="00B41340"/>
    <w:rsid w:val="00B41AE2"/>
    <w:rsid w:val="00B41B27"/>
    <w:rsid w:val="00B4468D"/>
    <w:rsid w:val="00B45F1B"/>
    <w:rsid w:val="00B47CC9"/>
    <w:rsid w:val="00B524FB"/>
    <w:rsid w:val="00B53594"/>
    <w:rsid w:val="00B55C31"/>
    <w:rsid w:val="00B56F2A"/>
    <w:rsid w:val="00B6076F"/>
    <w:rsid w:val="00B624A8"/>
    <w:rsid w:val="00B6388D"/>
    <w:rsid w:val="00B643D1"/>
    <w:rsid w:val="00B6450B"/>
    <w:rsid w:val="00B64ABD"/>
    <w:rsid w:val="00B6753D"/>
    <w:rsid w:val="00B70AC9"/>
    <w:rsid w:val="00B72555"/>
    <w:rsid w:val="00B730C0"/>
    <w:rsid w:val="00B731DD"/>
    <w:rsid w:val="00B7625D"/>
    <w:rsid w:val="00B77891"/>
    <w:rsid w:val="00B85FDC"/>
    <w:rsid w:val="00B8628E"/>
    <w:rsid w:val="00B86FFD"/>
    <w:rsid w:val="00B92391"/>
    <w:rsid w:val="00B93162"/>
    <w:rsid w:val="00B933EB"/>
    <w:rsid w:val="00B93402"/>
    <w:rsid w:val="00B936AF"/>
    <w:rsid w:val="00B94DFA"/>
    <w:rsid w:val="00B960FD"/>
    <w:rsid w:val="00B9689C"/>
    <w:rsid w:val="00BA1AE1"/>
    <w:rsid w:val="00BA1C5F"/>
    <w:rsid w:val="00BA3EC0"/>
    <w:rsid w:val="00BA49CB"/>
    <w:rsid w:val="00BA5727"/>
    <w:rsid w:val="00BA5E83"/>
    <w:rsid w:val="00BA66D1"/>
    <w:rsid w:val="00BA6CBE"/>
    <w:rsid w:val="00BA6CC3"/>
    <w:rsid w:val="00BB0F3D"/>
    <w:rsid w:val="00BB1F62"/>
    <w:rsid w:val="00BB33F3"/>
    <w:rsid w:val="00BB37C6"/>
    <w:rsid w:val="00BB40CF"/>
    <w:rsid w:val="00BB5957"/>
    <w:rsid w:val="00BB7BF5"/>
    <w:rsid w:val="00BC1401"/>
    <w:rsid w:val="00BC1E82"/>
    <w:rsid w:val="00BC3912"/>
    <w:rsid w:val="00BC43AE"/>
    <w:rsid w:val="00BC5921"/>
    <w:rsid w:val="00BC6513"/>
    <w:rsid w:val="00BC7653"/>
    <w:rsid w:val="00BD2175"/>
    <w:rsid w:val="00BD26C4"/>
    <w:rsid w:val="00BE155F"/>
    <w:rsid w:val="00BE1706"/>
    <w:rsid w:val="00BE2C24"/>
    <w:rsid w:val="00BE4266"/>
    <w:rsid w:val="00BE4747"/>
    <w:rsid w:val="00BE502C"/>
    <w:rsid w:val="00BE5405"/>
    <w:rsid w:val="00BE5746"/>
    <w:rsid w:val="00BE6B74"/>
    <w:rsid w:val="00BE7B05"/>
    <w:rsid w:val="00BE7D86"/>
    <w:rsid w:val="00BF046E"/>
    <w:rsid w:val="00BF1EFF"/>
    <w:rsid w:val="00BF25C9"/>
    <w:rsid w:val="00BF2ADC"/>
    <w:rsid w:val="00BF3A9A"/>
    <w:rsid w:val="00BF4FBE"/>
    <w:rsid w:val="00BF597E"/>
    <w:rsid w:val="00BF757B"/>
    <w:rsid w:val="00C00105"/>
    <w:rsid w:val="00C014F3"/>
    <w:rsid w:val="00C01583"/>
    <w:rsid w:val="00C04B8E"/>
    <w:rsid w:val="00C06B44"/>
    <w:rsid w:val="00C1062D"/>
    <w:rsid w:val="00C10AC1"/>
    <w:rsid w:val="00C13FE1"/>
    <w:rsid w:val="00C14615"/>
    <w:rsid w:val="00C14BAF"/>
    <w:rsid w:val="00C15C80"/>
    <w:rsid w:val="00C22699"/>
    <w:rsid w:val="00C22E02"/>
    <w:rsid w:val="00C23E41"/>
    <w:rsid w:val="00C241FB"/>
    <w:rsid w:val="00C24CB3"/>
    <w:rsid w:val="00C25A21"/>
    <w:rsid w:val="00C33B5A"/>
    <w:rsid w:val="00C33ED9"/>
    <w:rsid w:val="00C35FB6"/>
    <w:rsid w:val="00C377E8"/>
    <w:rsid w:val="00C37871"/>
    <w:rsid w:val="00C4073E"/>
    <w:rsid w:val="00C40CA3"/>
    <w:rsid w:val="00C41645"/>
    <w:rsid w:val="00C429C5"/>
    <w:rsid w:val="00C429CA"/>
    <w:rsid w:val="00C4399A"/>
    <w:rsid w:val="00C457A4"/>
    <w:rsid w:val="00C474C2"/>
    <w:rsid w:val="00C5286E"/>
    <w:rsid w:val="00C537C8"/>
    <w:rsid w:val="00C53CEB"/>
    <w:rsid w:val="00C576DA"/>
    <w:rsid w:val="00C621D1"/>
    <w:rsid w:val="00C62562"/>
    <w:rsid w:val="00C75763"/>
    <w:rsid w:val="00C77F86"/>
    <w:rsid w:val="00C808E8"/>
    <w:rsid w:val="00C81FF8"/>
    <w:rsid w:val="00C821A2"/>
    <w:rsid w:val="00C84CFD"/>
    <w:rsid w:val="00C85490"/>
    <w:rsid w:val="00C8703C"/>
    <w:rsid w:val="00C8722C"/>
    <w:rsid w:val="00C87B45"/>
    <w:rsid w:val="00C87F60"/>
    <w:rsid w:val="00C905E9"/>
    <w:rsid w:val="00C92E4D"/>
    <w:rsid w:val="00C92F13"/>
    <w:rsid w:val="00C93683"/>
    <w:rsid w:val="00C952C7"/>
    <w:rsid w:val="00C95394"/>
    <w:rsid w:val="00C970EC"/>
    <w:rsid w:val="00CA0BEE"/>
    <w:rsid w:val="00CA335C"/>
    <w:rsid w:val="00CA6596"/>
    <w:rsid w:val="00CA6DF1"/>
    <w:rsid w:val="00CA7168"/>
    <w:rsid w:val="00CA7AC4"/>
    <w:rsid w:val="00CB0693"/>
    <w:rsid w:val="00CB0756"/>
    <w:rsid w:val="00CB2817"/>
    <w:rsid w:val="00CB47B8"/>
    <w:rsid w:val="00CB7FAA"/>
    <w:rsid w:val="00CC1F9F"/>
    <w:rsid w:val="00CC5B0E"/>
    <w:rsid w:val="00CD1B8F"/>
    <w:rsid w:val="00CD2F00"/>
    <w:rsid w:val="00CD4110"/>
    <w:rsid w:val="00CD5344"/>
    <w:rsid w:val="00CD7082"/>
    <w:rsid w:val="00CD780F"/>
    <w:rsid w:val="00CE6C45"/>
    <w:rsid w:val="00CE7106"/>
    <w:rsid w:val="00CE7716"/>
    <w:rsid w:val="00CE7D12"/>
    <w:rsid w:val="00CF4D97"/>
    <w:rsid w:val="00CF5225"/>
    <w:rsid w:val="00CF7767"/>
    <w:rsid w:val="00D02169"/>
    <w:rsid w:val="00D03B10"/>
    <w:rsid w:val="00D049AD"/>
    <w:rsid w:val="00D05B49"/>
    <w:rsid w:val="00D06200"/>
    <w:rsid w:val="00D13180"/>
    <w:rsid w:val="00D14D49"/>
    <w:rsid w:val="00D150CE"/>
    <w:rsid w:val="00D22838"/>
    <w:rsid w:val="00D233FB"/>
    <w:rsid w:val="00D26202"/>
    <w:rsid w:val="00D27DEA"/>
    <w:rsid w:val="00D30C95"/>
    <w:rsid w:val="00D33956"/>
    <w:rsid w:val="00D34CD8"/>
    <w:rsid w:val="00D34F32"/>
    <w:rsid w:val="00D41C22"/>
    <w:rsid w:val="00D44415"/>
    <w:rsid w:val="00D447BD"/>
    <w:rsid w:val="00D47125"/>
    <w:rsid w:val="00D4741B"/>
    <w:rsid w:val="00D50AB0"/>
    <w:rsid w:val="00D53151"/>
    <w:rsid w:val="00D54A04"/>
    <w:rsid w:val="00D57693"/>
    <w:rsid w:val="00D60F3E"/>
    <w:rsid w:val="00D65017"/>
    <w:rsid w:val="00D72259"/>
    <w:rsid w:val="00D74A10"/>
    <w:rsid w:val="00D74CA6"/>
    <w:rsid w:val="00D809EF"/>
    <w:rsid w:val="00D83CAD"/>
    <w:rsid w:val="00D85C5F"/>
    <w:rsid w:val="00D861C6"/>
    <w:rsid w:val="00D8710B"/>
    <w:rsid w:val="00D87767"/>
    <w:rsid w:val="00D91332"/>
    <w:rsid w:val="00D9173E"/>
    <w:rsid w:val="00D93CB3"/>
    <w:rsid w:val="00D94F3B"/>
    <w:rsid w:val="00D94FAB"/>
    <w:rsid w:val="00D97312"/>
    <w:rsid w:val="00D97E5C"/>
    <w:rsid w:val="00DA01CF"/>
    <w:rsid w:val="00DA1ED8"/>
    <w:rsid w:val="00DA4E44"/>
    <w:rsid w:val="00DB0139"/>
    <w:rsid w:val="00DB0D70"/>
    <w:rsid w:val="00DB29D8"/>
    <w:rsid w:val="00DB2C3C"/>
    <w:rsid w:val="00DB4357"/>
    <w:rsid w:val="00DB49F6"/>
    <w:rsid w:val="00DB5633"/>
    <w:rsid w:val="00DB7F81"/>
    <w:rsid w:val="00DC3117"/>
    <w:rsid w:val="00DC4F26"/>
    <w:rsid w:val="00DC4F38"/>
    <w:rsid w:val="00DC6670"/>
    <w:rsid w:val="00DD130F"/>
    <w:rsid w:val="00DD4991"/>
    <w:rsid w:val="00DD716E"/>
    <w:rsid w:val="00DD7E44"/>
    <w:rsid w:val="00DE016E"/>
    <w:rsid w:val="00DE0CB0"/>
    <w:rsid w:val="00DE12C5"/>
    <w:rsid w:val="00DE22EA"/>
    <w:rsid w:val="00DE2D7A"/>
    <w:rsid w:val="00DE3CA1"/>
    <w:rsid w:val="00DE71F0"/>
    <w:rsid w:val="00DF455A"/>
    <w:rsid w:val="00DF486D"/>
    <w:rsid w:val="00DF5829"/>
    <w:rsid w:val="00DF6052"/>
    <w:rsid w:val="00E028F4"/>
    <w:rsid w:val="00E051BB"/>
    <w:rsid w:val="00E06AEC"/>
    <w:rsid w:val="00E1104B"/>
    <w:rsid w:val="00E12801"/>
    <w:rsid w:val="00E12837"/>
    <w:rsid w:val="00E148CA"/>
    <w:rsid w:val="00E14F47"/>
    <w:rsid w:val="00E20854"/>
    <w:rsid w:val="00E23098"/>
    <w:rsid w:val="00E24005"/>
    <w:rsid w:val="00E25B45"/>
    <w:rsid w:val="00E271AF"/>
    <w:rsid w:val="00E27534"/>
    <w:rsid w:val="00E30AB8"/>
    <w:rsid w:val="00E30FD8"/>
    <w:rsid w:val="00E32FB7"/>
    <w:rsid w:val="00E32FE3"/>
    <w:rsid w:val="00E34DF2"/>
    <w:rsid w:val="00E3684E"/>
    <w:rsid w:val="00E4171B"/>
    <w:rsid w:val="00E41D0F"/>
    <w:rsid w:val="00E50C6D"/>
    <w:rsid w:val="00E52497"/>
    <w:rsid w:val="00E535F9"/>
    <w:rsid w:val="00E5527C"/>
    <w:rsid w:val="00E56CA1"/>
    <w:rsid w:val="00E56E09"/>
    <w:rsid w:val="00E57541"/>
    <w:rsid w:val="00E622A2"/>
    <w:rsid w:val="00E64787"/>
    <w:rsid w:val="00E64F61"/>
    <w:rsid w:val="00E709E2"/>
    <w:rsid w:val="00E70B4F"/>
    <w:rsid w:val="00E70C81"/>
    <w:rsid w:val="00E72076"/>
    <w:rsid w:val="00E723C6"/>
    <w:rsid w:val="00E753F9"/>
    <w:rsid w:val="00E77E2E"/>
    <w:rsid w:val="00E8031B"/>
    <w:rsid w:val="00E80E0E"/>
    <w:rsid w:val="00E82D5F"/>
    <w:rsid w:val="00E83C51"/>
    <w:rsid w:val="00E8672A"/>
    <w:rsid w:val="00E92154"/>
    <w:rsid w:val="00E9279A"/>
    <w:rsid w:val="00E92EBC"/>
    <w:rsid w:val="00E943F0"/>
    <w:rsid w:val="00E965FB"/>
    <w:rsid w:val="00E970A6"/>
    <w:rsid w:val="00E97452"/>
    <w:rsid w:val="00E97C63"/>
    <w:rsid w:val="00EA3DBC"/>
    <w:rsid w:val="00EA4780"/>
    <w:rsid w:val="00EA4CFE"/>
    <w:rsid w:val="00EA52C3"/>
    <w:rsid w:val="00EA6625"/>
    <w:rsid w:val="00EA6B4D"/>
    <w:rsid w:val="00EA6C43"/>
    <w:rsid w:val="00EB00E4"/>
    <w:rsid w:val="00EB0485"/>
    <w:rsid w:val="00EB150C"/>
    <w:rsid w:val="00EB2A90"/>
    <w:rsid w:val="00EB37C4"/>
    <w:rsid w:val="00EB5330"/>
    <w:rsid w:val="00EC032F"/>
    <w:rsid w:val="00EC11D5"/>
    <w:rsid w:val="00EC1DE4"/>
    <w:rsid w:val="00EC4C6D"/>
    <w:rsid w:val="00ED0377"/>
    <w:rsid w:val="00ED09C8"/>
    <w:rsid w:val="00ED255C"/>
    <w:rsid w:val="00ED2B29"/>
    <w:rsid w:val="00ED3488"/>
    <w:rsid w:val="00ED4781"/>
    <w:rsid w:val="00ED5C09"/>
    <w:rsid w:val="00ED7D03"/>
    <w:rsid w:val="00EE2540"/>
    <w:rsid w:val="00EE4A33"/>
    <w:rsid w:val="00EE50AD"/>
    <w:rsid w:val="00EE72F6"/>
    <w:rsid w:val="00EF1916"/>
    <w:rsid w:val="00EF77B2"/>
    <w:rsid w:val="00F0036B"/>
    <w:rsid w:val="00F00672"/>
    <w:rsid w:val="00F00C49"/>
    <w:rsid w:val="00F01322"/>
    <w:rsid w:val="00F027E2"/>
    <w:rsid w:val="00F02ED4"/>
    <w:rsid w:val="00F02FAB"/>
    <w:rsid w:val="00F04A4F"/>
    <w:rsid w:val="00F11543"/>
    <w:rsid w:val="00F1271C"/>
    <w:rsid w:val="00F12999"/>
    <w:rsid w:val="00F12E39"/>
    <w:rsid w:val="00F13696"/>
    <w:rsid w:val="00F140A6"/>
    <w:rsid w:val="00F17565"/>
    <w:rsid w:val="00F2094F"/>
    <w:rsid w:val="00F20E1E"/>
    <w:rsid w:val="00F212E2"/>
    <w:rsid w:val="00F21344"/>
    <w:rsid w:val="00F23352"/>
    <w:rsid w:val="00F24AED"/>
    <w:rsid w:val="00F271B6"/>
    <w:rsid w:val="00F27617"/>
    <w:rsid w:val="00F30F34"/>
    <w:rsid w:val="00F4167E"/>
    <w:rsid w:val="00F416C9"/>
    <w:rsid w:val="00F45703"/>
    <w:rsid w:val="00F461EE"/>
    <w:rsid w:val="00F46454"/>
    <w:rsid w:val="00F52D4D"/>
    <w:rsid w:val="00F53157"/>
    <w:rsid w:val="00F549E5"/>
    <w:rsid w:val="00F55B8D"/>
    <w:rsid w:val="00F55E78"/>
    <w:rsid w:val="00F57884"/>
    <w:rsid w:val="00F6110B"/>
    <w:rsid w:val="00F61F5B"/>
    <w:rsid w:val="00F6324C"/>
    <w:rsid w:val="00F643E5"/>
    <w:rsid w:val="00F66C9C"/>
    <w:rsid w:val="00F7375F"/>
    <w:rsid w:val="00F73944"/>
    <w:rsid w:val="00F74A1B"/>
    <w:rsid w:val="00F75248"/>
    <w:rsid w:val="00F76234"/>
    <w:rsid w:val="00F82463"/>
    <w:rsid w:val="00F82B84"/>
    <w:rsid w:val="00F842F2"/>
    <w:rsid w:val="00F84825"/>
    <w:rsid w:val="00F86007"/>
    <w:rsid w:val="00F878B3"/>
    <w:rsid w:val="00F91F96"/>
    <w:rsid w:val="00F92A70"/>
    <w:rsid w:val="00F94874"/>
    <w:rsid w:val="00F96FA7"/>
    <w:rsid w:val="00F97528"/>
    <w:rsid w:val="00FA1648"/>
    <w:rsid w:val="00FA19C1"/>
    <w:rsid w:val="00FA28AE"/>
    <w:rsid w:val="00FA4AB5"/>
    <w:rsid w:val="00FA5F8C"/>
    <w:rsid w:val="00FB3D94"/>
    <w:rsid w:val="00FB49A5"/>
    <w:rsid w:val="00FB59F6"/>
    <w:rsid w:val="00FB6102"/>
    <w:rsid w:val="00FB77D4"/>
    <w:rsid w:val="00FB7A84"/>
    <w:rsid w:val="00FC0D14"/>
    <w:rsid w:val="00FC13D0"/>
    <w:rsid w:val="00FC29F9"/>
    <w:rsid w:val="00FC3910"/>
    <w:rsid w:val="00FC44AE"/>
    <w:rsid w:val="00FC49E3"/>
    <w:rsid w:val="00FD2213"/>
    <w:rsid w:val="00FD3376"/>
    <w:rsid w:val="00FD3AFF"/>
    <w:rsid w:val="00FD4225"/>
    <w:rsid w:val="00FD52AC"/>
    <w:rsid w:val="00FE071E"/>
    <w:rsid w:val="00FE2533"/>
    <w:rsid w:val="00FE35F0"/>
    <w:rsid w:val="00FE7738"/>
    <w:rsid w:val="00FE78E2"/>
    <w:rsid w:val="00FF06B5"/>
    <w:rsid w:val="00FF0A40"/>
    <w:rsid w:val="00FF134B"/>
    <w:rsid w:val="00FF60E8"/>
    <w:rsid w:val="00FF79A0"/>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CC7416"/>
  <w15:docId w15:val="{9C1A493D-A6BF-4898-B74A-57983E100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E93"/>
    <w:rPr>
      <w:rFonts w:ascii="Times New Roman" w:eastAsia="Times New Roman" w:hAnsi="Times New Roman"/>
      <w:sz w:val="24"/>
      <w:szCs w:val="24"/>
    </w:rPr>
  </w:style>
  <w:style w:type="paragraph" w:styleId="Nagwek1">
    <w:name w:val="heading 1"/>
    <w:basedOn w:val="Normalny"/>
    <w:next w:val="Normalny"/>
    <w:link w:val="Nagwek1Znak"/>
    <w:qFormat/>
    <w:rsid w:val="00C970EC"/>
    <w:pPr>
      <w:keepNext/>
      <w:jc w:val="center"/>
      <w:outlineLvl w:val="0"/>
    </w:pPr>
    <w:rPr>
      <w:b/>
      <w:spacing w:val="20"/>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C970EC"/>
    <w:rPr>
      <w:rFonts w:ascii="Times New Roman" w:eastAsia="Times New Roman" w:hAnsi="Times New Roman" w:cs="Times New Roman"/>
      <w:b/>
      <w:spacing w:val="20"/>
      <w:sz w:val="28"/>
      <w:szCs w:val="24"/>
      <w:lang w:eastAsia="pl-PL"/>
    </w:rPr>
  </w:style>
  <w:style w:type="paragraph" w:styleId="Tekstpodstawowy">
    <w:name w:val="Body Text"/>
    <w:basedOn w:val="Normalny"/>
    <w:link w:val="TekstpodstawowyZnak"/>
    <w:unhideWhenUsed/>
    <w:rsid w:val="00C970EC"/>
    <w:pPr>
      <w:spacing w:after="120"/>
    </w:pPr>
  </w:style>
  <w:style w:type="character" w:customStyle="1" w:styleId="TekstpodstawowyZnak">
    <w:name w:val="Tekst podstawowy Znak"/>
    <w:link w:val="Tekstpodstawowy"/>
    <w:rsid w:val="00C970EC"/>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nhideWhenUsed/>
    <w:rsid w:val="00C970EC"/>
    <w:pPr>
      <w:ind w:left="3240"/>
      <w:jc w:val="both"/>
    </w:pPr>
  </w:style>
  <w:style w:type="character" w:customStyle="1" w:styleId="TekstpodstawowywcityZnak">
    <w:name w:val="Tekst podstawowy wcięty Znak"/>
    <w:link w:val="Tekstpodstawowywcity"/>
    <w:rsid w:val="00C970E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C970EC"/>
    <w:pPr>
      <w:spacing w:after="120" w:line="480" w:lineRule="auto"/>
    </w:pPr>
    <w:rPr>
      <w:rFonts w:ascii="Calibri" w:eastAsia="Calibri" w:hAnsi="Calibri"/>
      <w:sz w:val="20"/>
      <w:szCs w:val="20"/>
    </w:rPr>
  </w:style>
  <w:style w:type="character" w:customStyle="1" w:styleId="Tekstpodstawowy2Znak">
    <w:name w:val="Tekst podstawowy 2 Znak"/>
    <w:link w:val="Tekstpodstawowy2"/>
    <w:semiHidden/>
    <w:rsid w:val="00C970EC"/>
    <w:rPr>
      <w:rFonts w:ascii="Calibri" w:eastAsia="Calibri" w:hAnsi="Calibri" w:cs="Times New Roman"/>
    </w:rPr>
  </w:style>
  <w:style w:type="paragraph" w:styleId="Bezodstpw">
    <w:name w:val="No Spacing"/>
    <w:uiPriority w:val="1"/>
    <w:qFormat/>
    <w:rsid w:val="00C970EC"/>
    <w:rPr>
      <w:rFonts w:ascii="Times New Roman" w:eastAsia="Times New Roman" w:hAnsi="Times New Roman"/>
      <w:sz w:val="24"/>
      <w:szCs w:val="24"/>
    </w:rPr>
  </w:style>
  <w:style w:type="paragraph" w:customStyle="1" w:styleId="Default">
    <w:name w:val="Default"/>
    <w:rsid w:val="00C970EC"/>
    <w:pPr>
      <w:autoSpaceDE w:val="0"/>
      <w:autoSpaceDN w:val="0"/>
      <w:adjustRightInd w:val="0"/>
    </w:pPr>
    <w:rPr>
      <w:rFonts w:ascii="Times New Roman" w:hAnsi="Times New Roman"/>
      <w:color w:val="000000"/>
      <w:sz w:val="24"/>
      <w:szCs w:val="24"/>
    </w:rPr>
  </w:style>
  <w:style w:type="paragraph" w:styleId="Tytu">
    <w:name w:val="Title"/>
    <w:basedOn w:val="Normalny"/>
    <w:link w:val="TytuZnak"/>
    <w:qFormat/>
    <w:rsid w:val="00B6450B"/>
    <w:pPr>
      <w:jc w:val="center"/>
    </w:pPr>
    <w:rPr>
      <w:szCs w:val="20"/>
      <w:u w:val="single"/>
    </w:rPr>
  </w:style>
  <w:style w:type="character" w:customStyle="1" w:styleId="TytuZnak">
    <w:name w:val="Tytuł Znak"/>
    <w:link w:val="Tytu"/>
    <w:rsid w:val="00B6450B"/>
    <w:rPr>
      <w:rFonts w:ascii="Times New Roman" w:eastAsia="Times New Roman" w:hAnsi="Times New Roman" w:cs="Times New Roman"/>
      <w:sz w:val="24"/>
      <w:szCs w:val="20"/>
      <w:u w:val="single"/>
      <w:lang w:eastAsia="pl-PL"/>
    </w:rPr>
  </w:style>
  <w:style w:type="paragraph" w:styleId="Akapitzlist">
    <w:name w:val="List Paragraph"/>
    <w:aliases w:val="zwykły tekst,List Paragraph1,BulletC,normalny tekst,Obiekt,L1,Numerowanie,2 heading,A_wyliczenie,K-P_odwolanie,Akapit z listą5,maz_wyliczenie,opis dzialania,T_SZ_List Paragraph,Akapit z listą BS,Kolorowa lista — akcent 11,Akapit z listą1"/>
    <w:basedOn w:val="Normalny"/>
    <w:link w:val="AkapitzlistZnak"/>
    <w:uiPriority w:val="34"/>
    <w:qFormat/>
    <w:rsid w:val="00A37790"/>
    <w:pPr>
      <w:ind w:left="720"/>
      <w:contextualSpacing/>
    </w:pPr>
  </w:style>
  <w:style w:type="paragraph" w:styleId="Nagwek">
    <w:name w:val="header"/>
    <w:basedOn w:val="Normalny"/>
    <w:link w:val="NagwekZnak"/>
    <w:uiPriority w:val="99"/>
    <w:unhideWhenUsed/>
    <w:rsid w:val="004456D1"/>
    <w:pPr>
      <w:tabs>
        <w:tab w:val="center" w:pos="4536"/>
        <w:tab w:val="right" w:pos="9072"/>
      </w:tabs>
    </w:pPr>
  </w:style>
  <w:style w:type="character" w:customStyle="1" w:styleId="NagwekZnak">
    <w:name w:val="Nagłówek Znak"/>
    <w:link w:val="Nagwek"/>
    <w:uiPriority w:val="99"/>
    <w:rsid w:val="004456D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456D1"/>
    <w:pPr>
      <w:tabs>
        <w:tab w:val="center" w:pos="4536"/>
        <w:tab w:val="right" w:pos="9072"/>
      </w:tabs>
    </w:pPr>
  </w:style>
  <w:style w:type="character" w:customStyle="1" w:styleId="StopkaZnak">
    <w:name w:val="Stopka Znak"/>
    <w:link w:val="Stopka"/>
    <w:uiPriority w:val="99"/>
    <w:rsid w:val="004456D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4456D1"/>
    <w:rPr>
      <w:rFonts w:ascii="Tahoma" w:hAnsi="Tahoma"/>
      <w:sz w:val="16"/>
      <w:szCs w:val="16"/>
    </w:rPr>
  </w:style>
  <w:style w:type="character" w:customStyle="1" w:styleId="TekstdymkaZnak">
    <w:name w:val="Tekst dymka Znak"/>
    <w:link w:val="Tekstdymka"/>
    <w:uiPriority w:val="99"/>
    <w:semiHidden/>
    <w:rsid w:val="004456D1"/>
    <w:rPr>
      <w:rFonts w:ascii="Tahoma" w:eastAsia="Times New Roman" w:hAnsi="Tahoma" w:cs="Tahoma"/>
      <w:sz w:val="16"/>
      <w:szCs w:val="16"/>
      <w:lang w:eastAsia="pl-PL"/>
    </w:rPr>
  </w:style>
  <w:style w:type="character" w:customStyle="1" w:styleId="FontStyle138">
    <w:name w:val="Font Style138"/>
    <w:rsid w:val="005B6236"/>
    <w:rPr>
      <w:rFonts w:ascii="Times New Roman" w:hAnsi="Times New Roman" w:cs="Times New Roman" w:hint="default"/>
      <w:color w:val="000000"/>
      <w:sz w:val="22"/>
      <w:szCs w:val="22"/>
    </w:rPr>
  </w:style>
  <w:style w:type="table" w:styleId="Tabela-Siatka">
    <w:name w:val="Table Grid"/>
    <w:basedOn w:val="Standardowy"/>
    <w:uiPriority w:val="59"/>
    <w:rsid w:val="006F1B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rsid w:val="00ED4781"/>
    <w:pPr>
      <w:spacing w:before="100" w:beforeAutospacing="1" w:after="100" w:afterAutospacing="1"/>
    </w:pPr>
  </w:style>
  <w:style w:type="character" w:styleId="Hipercze">
    <w:name w:val="Hyperlink"/>
    <w:basedOn w:val="Domylnaczcionkaakapitu"/>
    <w:uiPriority w:val="99"/>
    <w:semiHidden/>
    <w:unhideWhenUsed/>
    <w:rsid w:val="0054013E"/>
    <w:rPr>
      <w:color w:val="0000FF"/>
      <w:u w:val="single"/>
    </w:rPr>
  </w:style>
  <w:style w:type="paragraph" w:customStyle="1" w:styleId="Teksttreci2">
    <w:name w:val="Tekst treści (2)"/>
    <w:basedOn w:val="Normalny"/>
    <w:rsid w:val="006E2E91"/>
    <w:pPr>
      <w:shd w:val="clear" w:color="auto" w:fill="FFFFFF"/>
      <w:suppressAutoHyphens/>
      <w:spacing w:line="222" w:lineRule="exact"/>
      <w:ind w:hanging="600"/>
      <w:jc w:val="right"/>
    </w:pPr>
    <w:rPr>
      <w:color w:val="000000"/>
      <w:kern w:val="1"/>
      <w:sz w:val="20"/>
      <w:szCs w:val="20"/>
      <w:lang w:eastAsia="zh-CN" w:bidi="pl-PL"/>
    </w:rPr>
  </w:style>
  <w:style w:type="character" w:customStyle="1" w:styleId="Teksttreci5Bezpogrubienia">
    <w:name w:val="Tekst treści (5) + Bez pogrubienia"/>
    <w:basedOn w:val="Domylnaczcionkaakapitu"/>
    <w:rsid w:val="00DA4E44"/>
    <w:rPr>
      <w:rFonts w:ascii="Times New Roman" w:eastAsia="Times New Roman" w:hAnsi="Times New Roman" w:cs="Times New Roman"/>
      <w:b/>
      <w:bCs/>
      <w:i w:val="0"/>
      <w:iCs w:val="0"/>
      <w:caps w:val="0"/>
      <w:smallCaps w:val="0"/>
      <w:strike w:val="0"/>
      <w:dstrike w:val="0"/>
      <w:color w:val="000000"/>
      <w:spacing w:val="0"/>
      <w:w w:val="100"/>
      <w:sz w:val="18"/>
      <w:szCs w:val="18"/>
      <w:u w:val="none"/>
      <w:lang w:val="pl-PL" w:bidi="pl-PL"/>
    </w:rPr>
  </w:style>
  <w:style w:type="paragraph" w:customStyle="1" w:styleId="TekstpodstawowyF2">
    <w:name w:val="Tekst podstawowy.(F2)"/>
    <w:basedOn w:val="Normalny"/>
    <w:rsid w:val="00EA3DBC"/>
    <w:rPr>
      <w:szCs w:val="20"/>
    </w:rPr>
  </w:style>
  <w:style w:type="character" w:styleId="Odwoaniedokomentarza">
    <w:name w:val="annotation reference"/>
    <w:basedOn w:val="Domylnaczcionkaakapitu"/>
    <w:uiPriority w:val="99"/>
    <w:semiHidden/>
    <w:unhideWhenUsed/>
    <w:rsid w:val="0088676B"/>
    <w:rPr>
      <w:sz w:val="16"/>
      <w:szCs w:val="16"/>
    </w:rPr>
  </w:style>
  <w:style w:type="paragraph" w:styleId="Tekstkomentarza">
    <w:name w:val="annotation text"/>
    <w:basedOn w:val="Normalny"/>
    <w:link w:val="TekstkomentarzaZnak"/>
    <w:uiPriority w:val="99"/>
    <w:unhideWhenUsed/>
    <w:rsid w:val="0088676B"/>
    <w:rPr>
      <w:sz w:val="20"/>
      <w:szCs w:val="20"/>
    </w:rPr>
  </w:style>
  <w:style w:type="character" w:customStyle="1" w:styleId="TekstkomentarzaZnak">
    <w:name w:val="Tekst komentarza Znak"/>
    <w:basedOn w:val="Domylnaczcionkaakapitu"/>
    <w:link w:val="Tekstkomentarza"/>
    <w:uiPriority w:val="99"/>
    <w:rsid w:val="0088676B"/>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8676B"/>
    <w:rPr>
      <w:b/>
      <w:bCs/>
    </w:rPr>
  </w:style>
  <w:style w:type="character" w:customStyle="1" w:styleId="TematkomentarzaZnak">
    <w:name w:val="Temat komentarza Znak"/>
    <w:basedOn w:val="TekstkomentarzaZnak"/>
    <w:link w:val="Tematkomentarza"/>
    <w:uiPriority w:val="99"/>
    <w:semiHidden/>
    <w:rsid w:val="0088676B"/>
    <w:rPr>
      <w:rFonts w:ascii="Times New Roman" w:eastAsia="Times New Roman" w:hAnsi="Times New Roman"/>
      <w:b/>
      <w:bCs/>
    </w:rPr>
  </w:style>
  <w:style w:type="character" w:customStyle="1" w:styleId="AkapitzlistZnak">
    <w:name w:val="Akapit z listą Znak"/>
    <w:aliases w:val="zwykły tekst Znak,List Paragraph1 Znak,BulletC Znak,normalny tekst Znak,Obiekt Znak,L1 Znak,Numerowanie Znak,2 heading Znak,A_wyliczenie Znak,K-P_odwolanie Znak,Akapit z listą5 Znak,maz_wyliczenie Znak,opis dzialania Znak"/>
    <w:link w:val="Akapitzlist"/>
    <w:uiPriority w:val="34"/>
    <w:qFormat/>
    <w:locked/>
    <w:rsid w:val="00F12999"/>
    <w:rPr>
      <w:rFonts w:ascii="Times New Roman" w:eastAsia="Times New Roman" w:hAnsi="Times New Roman"/>
      <w:sz w:val="24"/>
      <w:szCs w:val="24"/>
    </w:rPr>
  </w:style>
  <w:style w:type="paragraph" w:styleId="Poprawka">
    <w:name w:val="Revision"/>
    <w:hidden/>
    <w:uiPriority w:val="99"/>
    <w:semiHidden/>
    <w:rsid w:val="00283D2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8001">
      <w:bodyDiv w:val="1"/>
      <w:marLeft w:val="0"/>
      <w:marRight w:val="0"/>
      <w:marTop w:val="0"/>
      <w:marBottom w:val="0"/>
      <w:divBdr>
        <w:top w:val="none" w:sz="0" w:space="0" w:color="auto"/>
        <w:left w:val="none" w:sz="0" w:space="0" w:color="auto"/>
        <w:bottom w:val="none" w:sz="0" w:space="0" w:color="auto"/>
        <w:right w:val="none" w:sz="0" w:space="0" w:color="auto"/>
      </w:divBdr>
    </w:div>
    <w:div w:id="25373324">
      <w:bodyDiv w:val="1"/>
      <w:marLeft w:val="0"/>
      <w:marRight w:val="0"/>
      <w:marTop w:val="0"/>
      <w:marBottom w:val="0"/>
      <w:divBdr>
        <w:top w:val="none" w:sz="0" w:space="0" w:color="auto"/>
        <w:left w:val="none" w:sz="0" w:space="0" w:color="auto"/>
        <w:bottom w:val="none" w:sz="0" w:space="0" w:color="auto"/>
        <w:right w:val="none" w:sz="0" w:space="0" w:color="auto"/>
      </w:divBdr>
    </w:div>
    <w:div w:id="83842615">
      <w:bodyDiv w:val="1"/>
      <w:marLeft w:val="0"/>
      <w:marRight w:val="0"/>
      <w:marTop w:val="0"/>
      <w:marBottom w:val="0"/>
      <w:divBdr>
        <w:top w:val="none" w:sz="0" w:space="0" w:color="auto"/>
        <w:left w:val="none" w:sz="0" w:space="0" w:color="auto"/>
        <w:bottom w:val="none" w:sz="0" w:space="0" w:color="auto"/>
        <w:right w:val="none" w:sz="0" w:space="0" w:color="auto"/>
      </w:divBdr>
    </w:div>
    <w:div w:id="98138458">
      <w:bodyDiv w:val="1"/>
      <w:marLeft w:val="0"/>
      <w:marRight w:val="0"/>
      <w:marTop w:val="0"/>
      <w:marBottom w:val="0"/>
      <w:divBdr>
        <w:top w:val="none" w:sz="0" w:space="0" w:color="auto"/>
        <w:left w:val="none" w:sz="0" w:space="0" w:color="auto"/>
        <w:bottom w:val="none" w:sz="0" w:space="0" w:color="auto"/>
        <w:right w:val="none" w:sz="0" w:space="0" w:color="auto"/>
      </w:divBdr>
    </w:div>
    <w:div w:id="109127112">
      <w:bodyDiv w:val="1"/>
      <w:marLeft w:val="0"/>
      <w:marRight w:val="0"/>
      <w:marTop w:val="0"/>
      <w:marBottom w:val="0"/>
      <w:divBdr>
        <w:top w:val="none" w:sz="0" w:space="0" w:color="auto"/>
        <w:left w:val="none" w:sz="0" w:space="0" w:color="auto"/>
        <w:bottom w:val="none" w:sz="0" w:space="0" w:color="auto"/>
        <w:right w:val="none" w:sz="0" w:space="0" w:color="auto"/>
      </w:divBdr>
    </w:div>
    <w:div w:id="138114667">
      <w:bodyDiv w:val="1"/>
      <w:marLeft w:val="0"/>
      <w:marRight w:val="0"/>
      <w:marTop w:val="0"/>
      <w:marBottom w:val="0"/>
      <w:divBdr>
        <w:top w:val="none" w:sz="0" w:space="0" w:color="auto"/>
        <w:left w:val="none" w:sz="0" w:space="0" w:color="auto"/>
        <w:bottom w:val="none" w:sz="0" w:space="0" w:color="auto"/>
        <w:right w:val="none" w:sz="0" w:space="0" w:color="auto"/>
      </w:divBdr>
    </w:div>
    <w:div w:id="301884127">
      <w:bodyDiv w:val="1"/>
      <w:marLeft w:val="0"/>
      <w:marRight w:val="0"/>
      <w:marTop w:val="0"/>
      <w:marBottom w:val="0"/>
      <w:divBdr>
        <w:top w:val="none" w:sz="0" w:space="0" w:color="auto"/>
        <w:left w:val="none" w:sz="0" w:space="0" w:color="auto"/>
        <w:bottom w:val="none" w:sz="0" w:space="0" w:color="auto"/>
        <w:right w:val="none" w:sz="0" w:space="0" w:color="auto"/>
      </w:divBdr>
      <w:divsChild>
        <w:div w:id="1299729701">
          <w:marLeft w:val="0"/>
          <w:marRight w:val="0"/>
          <w:marTop w:val="0"/>
          <w:marBottom w:val="0"/>
          <w:divBdr>
            <w:top w:val="none" w:sz="0" w:space="0" w:color="auto"/>
            <w:left w:val="none" w:sz="0" w:space="0" w:color="auto"/>
            <w:bottom w:val="none" w:sz="0" w:space="0" w:color="auto"/>
            <w:right w:val="none" w:sz="0" w:space="0" w:color="auto"/>
          </w:divBdr>
        </w:div>
      </w:divsChild>
    </w:div>
    <w:div w:id="320235965">
      <w:bodyDiv w:val="1"/>
      <w:marLeft w:val="0"/>
      <w:marRight w:val="0"/>
      <w:marTop w:val="0"/>
      <w:marBottom w:val="0"/>
      <w:divBdr>
        <w:top w:val="none" w:sz="0" w:space="0" w:color="auto"/>
        <w:left w:val="none" w:sz="0" w:space="0" w:color="auto"/>
        <w:bottom w:val="none" w:sz="0" w:space="0" w:color="auto"/>
        <w:right w:val="none" w:sz="0" w:space="0" w:color="auto"/>
      </w:divBdr>
    </w:div>
    <w:div w:id="363868966">
      <w:bodyDiv w:val="1"/>
      <w:marLeft w:val="0"/>
      <w:marRight w:val="0"/>
      <w:marTop w:val="0"/>
      <w:marBottom w:val="0"/>
      <w:divBdr>
        <w:top w:val="none" w:sz="0" w:space="0" w:color="auto"/>
        <w:left w:val="none" w:sz="0" w:space="0" w:color="auto"/>
        <w:bottom w:val="none" w:sz="0" w:space="0" w:color="auto"/>
        <w:right w:val="none" w:sz="0" w:space="0" w:color="auto"/>
      </w:divBdr>
    </w:div>
    <w:div w:id="378285261">
      <w:bodyDiv w:val="1"/>
      <w:marLeft w:val="0"/>
      <w:marRight w:val="0"/>
      <w:marTop w:val="0"/>
      <w:marBottom w:val="0"/>
      <w:divBdr>
        <w:top w:val="none" w:sz="0" w:space="0" w:color="auto"/>
        <w:left w:val="none" w:sz="0" w:space="0" w:color="auto"/>
        <w:bottom w:val="none" w:sz="0" w:space="0" w:color="auto"/>
        <w:right w:val="none" w:sz="0" w:space="0" w:color="auto"/>
      </w:divBdr>
    </w:div>
    <w:div w:id="453525884">
      <w:bodyDiv w:val="1"/>
      <w:marLeft w:val="0"/>
      <w:marRight w:val="0"/>
      <w:marTop w:val="0"/>
      <w:marBottom w:val="0"/>
      <w:divBdr>
        <w:top w:val="none" w:sz="0" w:space="0" w:color="auto"/>
        <w:left w:val="none" w:sz="0" w:space="0" w:color="auto"/>
        <w:bottom w:val="none" w:sz="0" w:space="0" w:color="auto"/>
        <w:right w:val="none" w:sz="0" w:space="0" w:color="auto"/>
      </w:divBdr>
    </w:div>
    <w:div w:id="571543553">
      <w:bodyDiv w:val="1"/>
      <w:marLeft w:val="0"/>
      <w:marRight w:val="0"/>
      <w:marTop w:val="0"/>
      <w:marBottom w:val="0"/>
      <w:divBdr>
        <w:top w:val="none" w:sz="0" w:space="0" w:color="auto"/>
        <w:left w:val="none" w:sz="0" w:space="0" w:color="auto"/>
        <w:bottom w:val="none" w:sz="0" w:space="0" w:color="auto"/>
        <w:right w:val="none" w:sz="0" w:space="0" w:color="auto"/>
      </w:divBdr>
    </w:div>
    <w:div w:id="586620504">
      <w:bodyDiv w:val="1"/>
      <w:marLeft w:val="0"/>
      <w:marRight w:val="0"/>
      <w:marTop w:val="0"/>
      <w:marBottom w:val="0"/>
      <w:divBdr>
        <w:top w:val="none" w:sz="0" w:space="0" w:color="auto"/>
        <w:left w:val="none" w:sz="0" w:space="0" w:color="auto"/>
        <w:bottom w:val="none" w:sz="0" w:space="0" w:color="auto"/>
        <w:right w:val="none" w:sz="0" w:space="0" w:color="auto"/>
      </w:divBdr>
      <w:divsChild>
        <w:div w:id="542137121">
          <w:marLeft w:val="0"/>
          <w:marRight w:val="0"/>
          <w:marTop w:val="0"/>
          <w:marBottom w:val="0"/>
          <w:divBdr>
            <w:top w:val="none" w:sz="0" w:space="0" w:color="auto"/>
            <w:left w:val="none" w:sz="0" w:space="0" w:color="auto"/>
            <w:bottom w:val="none" w:sz="0" w:space="0" w:color="auto"/>
            <w:right w:val="none" w:sz="0" w:space="0" w:color="auto"/>
          </w:divBdr>
          <w:divsChild>
            <w:div w:id="1200320360">
              <w:marLeft w:val="0"/>
              <w:marRight w:val="0"/>
              <w:marTop w:val="0"/>
              <w:marBottom w:val="0"/>
              <w:divBdr>
                <w:top w:val="none" w:sz="0" w:space="0" w:color="auto"/>
                <w:left w:val="none" w:sz="0" w:space="0" w:color="auto"/>
                <w:bottom w:val="none" w:sz="0" w:space="0" w:color="auto"/>
                <w:right w:val="none" w:sz="0" w:space="0" w:color="auto"/>
              </w:divBdr>
              <w:divsChild>
                <w:div w:id="344871627">
                  <w:marLeft w:val="0"/>
                  <w:marRight w:val="0"/>
                  <w:marTop w:val="0"/>
                  <w:marBottom w:val="0"/>
                  <w:divBdr>
                    <w:top w:val="none" w:sz="0" w:space="0" w:color="auto"/>
                    <w:left w:val="none" w:sz="0" w:space="0" w:color="auto"/>
                    <w:bottom w:val="none" w:sz="0" w:space="0" w:color="auto"/>
                    <w:right w:val="none" w:sz="0" w:space="0" w:color="auto"/>
                  </w:divBdr>
                  <w:divsChild>
                    <w:div w:id="171307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566878">
          <w:marLeft w:val="0"/>
          <w:marRight w:val="0"/>
          <w:marTop w:val="0"/>
          <w:marBottom w:val="0"/>
          <w:divBdr>
            <w:top w:val="none" w:sz="0" w:space="0" w:color="auto"/>
            <w:left w:val="none" w:sz="0" w:space="0" w:color="auto"/>
            <w:bottom w:val="none" w:sz="0" w:space="0" w:color="auto"/>
            <w:right w:val="none" w:sz="0" w:space="0" w:color="auto"/>
          </w:divBdr>
        </w:div>
      </w:divsChild>
    </w:div>
    <w:div w:id="629286660">
      <w:bodyDiv w:val="1"/>
      <w:marLeft w:val="0"/>
      <w:marRight w:val="0"/>
      <w:marTop w:val="0"/>
      <w:marBottom w:val="0"/>
      <w:divBdr>
        <w:top w:val="none" w:sz="0" w:space="0" w:color="auto"/>
        <w:left w:val="none" w:sz="0" w:space="0" w:color="auto"/>
        <w:bottom w:val="none" w:sz="0" w:space="0" w:color="auto"/>
        <w:right w:val="none" w:sz="0" w:space="0" w:color="auto"/>
      </w:divBdr>
    </w:div>
    <w:div w:id="651565423">
      <w:bodyDiv w:val="1"/>
      <w:marLeft w:val="0"/>
      <w:marRight w:val="0"/>
      <w:marTop w:val="0"/>
      <w:marBottom w:val="0"/>
      <w:divBdr>
        <w:top w:val="none" w:sz="0" w:space="0" w:color="auto"/>
        <w:left w:val="none" w:sz="0" w:space="0" w:color="auto"/>
        <w:bottom w:val="none" w:sz="0" w:space="0" w:color="auto"/>
        <w:right w:val="none" w:sz="0" w:space="0" w:color="auto"/>
      </w:divBdr>
    </w:div>
    <w:div w:id="746072107">
      <w:bodyDiv w:val="1"/>
      <w:marLeft w:val="0"/>
      <w:marRight w:val="0"/>
      <w:marTop w:val="0"/>
      <w:marBottom w:val="0"/>
      <w:divBdr>
        <w:top w:val="none" w:sz="0" w:space="0" w:color="auto"/>
        <w:left w:val="none" w:sz="0" w:space="0" w:color="auto"/>
        <w:bottom w:val="none" w:sz="0" w:space="0" w:color="auto"/>
        <w:right w:val="none" w:sz="0" w:space="0" w:color="auto"/>
      </w:divBdr>
    </w:div>
    <w:div w:id="756899689">
      <w:bodyDiv w:val="1"/>
      <w:marLeft w:val="0"/>
      <w:marRight w:val="0"/>
      <w:marTop w:val="0"/>
      <w:marBottom w:val="0"/>
      <w:divBdr>
        <w:top w:val="none" w:sz="0" w:space="0" w:color="auto"/>
        <w:left w:val="none" w:sz="0" w:space="0" w:color="auto"/>
        <w:bottom w:val="none" w:sz="0" w:space="0" w:color="auto"/>
        <w:right w:val="none" w:sz="0" w:space="0" w:color="auto"/>
      </w:divBdr>
    </w:div>
    <w:div w:id="764154021">
      <w:bodyDiv w:val="1"/>
      <w:marLeft w:val="0"/>
      <w:marRight w:val="0"/>
      <w:marTop w:val="0"/>
      <w:marBottom w:val="0"/>
      <w:divBdr>
        <w:top w:val="none" w:sz="0" w:space="0" w:color="auto"/>
        <w:left w:val="none" w:sz="0" w:space="0" w:color="auto"/>
        <w:bottom w:val="none" w:sz="0" w:space="0" w:color="auto"/>
        <w:right w:val="none" w:sz="0" w:space="0" w:color="auto"/>
      </w:divBdr>
    </w:div>
    <w:div w:id="774788212">
      <w:bodyDiv w:val="1"/>
      <w:marLeft w:val="0"/>
      <w:marRight w:val="0"/>
      <w:marTop w:val="0"/>
      <w:marBottom w:val="0"/>
      <w:divBdr>
        <w:top w:val="none" w:sz="0" w:space="0" w:color="auto"/>
        <w:left w:val="none" w:sz="0" w:space="0" w:color="auto"/>
        <w:bottom w:val="none" w:sz="0" w:space="0" w:color="auto"/>
        <w:right w:val="none" w:sz="0" w:space="0" w:color="auto"/>
      </w:divBdr>
    </w:div>
    <w:div w:id="800342748">
      <w:bodyDiv w:val="1"/>
      <w:marLeft w:val="0"/>
      <w:marRight w:val="0"/>
      <w:marTop w:val="0"/>
      <w:marBottom w:val="0"/>
      <w:divBdr>
        <w:top w:val="none" w:sz="0" w:space="0" w:color="auto"/>
        <w:left w:val="none" w:sz="0" w:space="0" w:color="auto"/>
        <w:bottom w:val="none" w:sz="0" w:space="0" w:color="auto"/>
        <w:right w:val="none" w:sz="0" w:space="0" w:color="auto"/>
      </w:divBdr>
    </w:div>
    <w:div w:id="903175571">
      <w:bodyDiv w:val="1"/>
      <w:marLeft w:val="0"/>
      <w:marRight w:val="0"/>
      <w:marTop w:val="0"/>
      <w:marBottom w:val="0"/>
      <w:divBdr>
        <w:top w:val="none" w:sz="0" w:space="0" w:color="auto"/>
        <w:left w:val="none" w:sz="0" w:space="0" w:color="auto"/>
        <w:bottom w:val="none" w:sz="0" w:space="0" w:color="auto"/>
        <w:right w:val="none" w:sz="0" w:space="0" w:color="auto"/>
      </w:divBdr>
    </w:div>
    <w:div w:id="943538998">
      <w:bodyDiv w:val="1"/>
      <w:marLeft w:val="0"/>
      <w:marRight w:val="0"/>
      <w:marTop w:val="0"/>
      <w:marBottom w:val="0"/>
      <w:divBdr>
        <w:top w:val="none" w:sz="0" w:space="0" w:color="auto"/>
        <w:left w:val="none" w:sz="0" w:space="0" w:color="auto"/>
        <w:bottom w:val="none" w:sz="0" w:space="0" w:color="auto"/>
        <w:right w:val="none" w:sz="0" w:space="0" w:color="auto"/>
      </w:divBdr>
    </w:div>
    <w:div w:id="1030762988">
      <w:bodyDiv w:val="1"/>
      <w:marLeft w:val="0"/>
      <w:marRight w:val="0"/>
      <w:marTop w:val="0"/>
      <w:marBottom w:val="0"/>
      <w:divBdr>
        <w:top w:val="none" w:sz="0" w:space="0" w:color="auto"/>
        <w:left w:val="none" w:sz="0" w:space="0" w:color="auto"/>
        <w:bottom w:val="none" w:sz="0" w:space="0" w:color="auto"/>
        <w:right w:val="none" w:sz="0" w:space="0" w:color="auto"/>
      </w:divBdr>
    </w:div>
    <w:div w:id="1121076633">
      <w:bodyDiv w:val="1"/>
      <w:marLeft w:val="0"/>
      <w:marRight w:val="0"/>
      <w:marTop w:val="0"/>
      <w:marBottom w:val="0"/>
      <w:divBdr>
        <w:top w:val="none" w:sz="0" w:space="0" w:color="auto"/>
        <w:left w:val="none" w:sz="0" w:space="0" w:color="auto"/>
        <w:bottom w:val="none" w:sz="0" w:space="0" w:color="auto"/>
        <w:right w:val="none" w:sz="0" w:space="0" w:color="auto"/>
      </w:divBdr>
    </w:div>
    <w:div w:id="1129594734">
      <w:bodyDiv w:val="1"/>
      <w:marLeft w:val="0"/>
      <w:marRight w:val="0"/>
      <w:marTop w:val="0"/>
      <w:marBottom w:val="0"/>
      <w:divBdr>
        <w:top w:val="none" w:sz="0" w:space="0" w:color="auto"/>
        <w:left w:val="none" w:sz="0" w:space="0" w:color="auto"/>
        <w:bottom w:val="none" w:sz="0" w:space="0" w:color="auto"/>
        <w:right w:val="none" w:sz="0" w:space="0" w:color="auto"/>
      </w:divBdr>
    </w:div>
    <w:div w:id="1132023241">
      <w:bodyDiv w:val="1"/>
      <w:marLeft w:val="0"/>
      <w:marRight w:val="0"/>
      <w:marTop w:val="0"/>
      <w:marBottom w:val="0"/>
      <w:divBdr>
        <w:top w:val="none" w:sz="0" w:space="0" w:color="auto"/>
        <w:left w:val="none" w:sz="0" w:space="0" w:color="auto"/>
        <w:bottom w:val="none" w:sz="0" w:space="0" w:color="auto"/>
        <w:right w:val="none" w:sz="0" w:space="0" w:color="auto"/>
      </w:divBdr>
    </w:div>
    <w:div w:id="1143472795">
      <w:bodyDiv w:val="1"/>
      <w:marLeft w:val="0"/>
      <w:marRight w:val="0"/>
      <w:marTop w:val="0"/>
      <w:marBottom w:val="0"/>
      <w:divBdr>
        <w:top w:val="none" w:sz="0" w:space="0" w:color="auto"/>
        <w:left w:val="none" w:sz="0" w:space="0" w:color="auto"/>
        <w:bottom w:val="none" w:sz="0" w:space="0" w:color="auto"/>
        <w:right w:val="none" w:sz="0" w:space="0" w:color="auto"/>
      </w:divBdr>
    </w:div>
    <w:div w:id="1310094022">
      <w:bodyDiv w:val="1"/>
      <w:marLeft w:val="0"/>
      <w:marRight w:val="0"/>
      <w:marTop w:val="0"/>
      <w:marBottom w:val="0"/>
      <w:divBdr>
        <w:top w:val="none" w:sz="0" w:space="0" w:color="auto"/>
        <w:left w:val="none" w:sz="0" w:space="0" w:color="auto"/>
        <w:bottom w:val="none" w:sz="0" w:space="0" w:color="auto"/>
        <w:right w:val="none" w:sz="0" w:space="0" w:color="auto"/>
      </w:divBdr>
    </w:div>
    <w:div w:id="1371413323">
      <w:bodyDiv w:val="1"/>
      <w:marLeft w:val="0"/>
      <w:marRight w:val="0"/>
      <w:marTop w:val="0"/>
      <w:marBottom w:val="0"/>
      <w:divBdr>
        <w:top w:val="none" w:sz="0" w:space="0" w:color="auto"/>
        <w:left w:val="none" w:sz="0" w:space="0" w:color="auto"/>
        <w:bottom w:val="none" w:sz="0" w:space="0" w:color="auto"/>
        <w:right w:val="none" w:sz="0" w:space="0" w:color="auto"/>
      </w:divBdr>
    </w:div>
    <w:div w:id="1409958224">
      <w:bodyDiv w:val="1"/>
      <w:marLeft w:val="0"/>
      <w:marRight w:val="0"/>
      <w:marTop w:val="0"/>
      <w:marBottom w:val="0"/>
      <w:divBdr>
        <w:top w:val="none" w:sz="0" w:space="0" w:color="auto"/>
        <w:left w:val="none" w:sz="0" w:space="0" w:color="auto"/>
        <w:bottom w:val="none" w:sz="0" w:space="0" w:color="auto"/>
        <w:right w:val="none" w:sz="0" w:space="0" w:color="auto"/>
      </w:divBdr>
    </w:div>
    <w:div w:id="1438604065">
      <w:bodyDiv w:val="1"/>
      <w:marLeft w:val="0"/>
      <w:marRight w:val="0"/>
      <w:marTop w:val="0"/>
      <w:marBottom w:val="0"/>
      <w:divBdr>
        <w:top w:val="none" w:sz="0" w:space="0" w:color="auto"/>
        <w:left w:val="none" w:sz="0" w:space="0" w:color="auto"/>
        <w:bottom w:val="none" w:sz="0" w:space="0" w:color="auto"/>
        <w:right w:val="none" w:sz="0" w:space="0" w:color="auto"/>
      </w:divBdr>
    </w:div>
    <w:div w:id="1441295651">
      <w:bodyDiv w:val="1"/>
      <w:marLeft w:val="0"/>
      <w:marRight w:val="0"/>
      <w:marTop w:val="0"/>
      <w:marBottom w:val="0"/>
      <w:divBdr>
        <w:top w:val="none" w:sz="0" w:space="0" w:color="auto"/>
        <w:left w:val="none" w:sz="0" w:space="0" w:color="auto"/>
        <w:bottom w:val="none" w:sz="0" w:space="0" w:color="auto"/>
        <w:right w:val="none" w:sz="0" w:space="0" w:color="auto"/>
      </w:divBdr>
    </w:div>
    <w:div w:id="1514110608">
      <w:bodyDiv w:val="1"/>
      <w:marLeft w:val="0"/>
      <w:marRight w:val="0"/>
      <w:marTop w:val="0"/>
      <w:marBottom w:val="0"/>
      <w:divBdr>
        <w:top w:val="none" w:sz="0" w:space="0" w:color="auto"/>
        <w:left w:val="none" w:sz="0" w:space="0" w:color="auto"/>
        <w:bottom w:val="none" w:sz="0" w:space="0" w:color="auto"/>
        <w:right w:val="none" w:sz="0" w:space="0" w:color="auto"/>
      </w:divBdr>
    </w:div>
    <w:div w:id="1544054662">
      <w:bodyDiv w:val="1"/>
      <w:marLeft w:val="0"/>
      <w:marRight w:val="0"/>
      <w:marTop w:val="0"/>
      <w:marBottom w:val="0"/>
      <w:divBdr>
        <w:top w:val="none" w:sz="0" w:space="0" w:color="auto"/>
        <w:left w:val="none" w:sz="0" w:space="0" w:color="auto"/>
        <w:bottom w:val="none" w:sz="0" w:space="0" w:color="auto"/>
        <w:right w:val="none" w:sz="0" w:space="0" w:color="auto"/>
      </w:divBdr>
    </w:div>
    <w:div w:id="1567648762">
      <w:bodyDiv w:val="1"/>
      <w:marLeft w:val="0"/>
      <w:marRight w:val="0"/>
      <w:marTop w:val="0"/>
      <w:marBottom w:val="0"/>
      <w:divBdr>
        <w:top w:val="none" w:sz="0" w:space="0" w:color="auto"/>
        <w:left w:val="none" w:sz="0" w:space="0" w:color="auto"/>
        <w:bottom w:val="none" w:sz="0" w:space="0" w:color="auto"/>
        <w:right w:val="none" w:sz="0" w:space="0" w:color="auto"/>
      </w:divBdr>
    </w:div>
    <w:div w:id="1707680389">
      <w:bodyDiv w:val="1"/>
      <w:marLeft w:val="0"/>
      <w:marRight w:val="0"/>
      <w:marTop w:val="0"/>
      <w:marBottom w:val="0"/>
      <w:divBdr>
        <w:top w:val="none" w:sz="0" w:space="0" w:color="auto"/>
        <w:left w:val="none" w:sz="0" w:space="0" w:color="auto"/>
        <w:bottom w:val="none" w:sz="0" w:space="0" w:color="auto"/>
        <w:right w:val="none" w:sz="0" w:space="0" w:color="auto"/>
      </w:divBdr>
    </w:div>
    <w:div w:id="1800343477">
      <w:bodyDiv w:val="1"/>
      <w:marLeft w:val="0"/>
      <w:marRight w:val="0"/>
      <w:marTop w:val="0"/>
      <w:marBottom w:val="0"/>
      <w:divBdr>
        <w:top w:val="none" w:sz="0" w:space="0" w:color="auto"/>
        <w:left w:val="none" w:sz="0" w:space="0" w:color="auto"/>
        <w:bottom w:val="none" w:sz="0" w:space="0" w:color="auto"/>
        <w:right w:val="none" w:sz="0" w:space="0" w:color="auto"/>
      </w:divBdr>
    </w:div>
    <w:div w:id="1805150722">
      <w:bodyDiv w:val="1"/>
      <w:marLeft w:val="0"/>
      <w:marRight w:val="0"/>
      <w:marTop w:val="0"/>
      <w:marBottom w:val="0"/>
      <w:divBdr>
        <w:top w:val="none" w:sz="0" w:space="0" w:color="auto"/>
        <w:left w:val="none" w:sz="0" w:space="0" w:color="auto"/>
        <w:bottom w:val="none" w:sz="0" w:space="0" w:color="auto"/>
        <w:right w:val="none" w:sz="0" w:space="0" w:color="auto"/>
      </w:divBdr>
    </w:div>
    <w:div w:id="1893544179">
      <w:bodyDiv w:val="1"/>
      <w:marLeft w:val="0"/>
      <w:marRight w:val="0"/>
      <w:marTop w:val="0"/>
      <w:marBottom w:val="0"/>
      <w:divBdr>
        <w:top w:val="none" w:sz="0" w:space="0" w:color="auto"/>
        <w:left w:val="none" w:sz="0" w:space="0" w:color="auto"/>
        <w:bottom w:val="none" w:sz="0" w:space="0" w:color="auto"/>
        <w:right w:val="none" w:sz="0" w:space="0" w:color="auto"/>
      </w:divBdr>
    </w:div>
    <w:div w:id="1934438995">
      <w:bodyDiv w:val="1"/>
      <w:marLeft w:val="0"/>
      <w:marRight w:val="0"/>
      <w:marTop w:val="0"/>
      <w:marBottom w:val="0"/>
      <w:divBdr>
        <w:top w:val="none" w:sz="0" w:space="0" w:color="auto"/>
        <w:left w:val="none" w:sz="0" w:space="0" w:color="auto"/>
        <w:bottom w:val="none" w:sz="0" w:space="0" w:color="auto"/>
        <w:right w:val="none" w:sz="0" w:space="0" w:color="auto"/>
      </w:divBdr>
    </w:div>
    <w:div w:id="1950548990">
      <w:bodyDiv w:val="1"/>
      <w:marLeft w:val="0"/>
      <w:marRight w:val="0"/>
      <w:marTop w:val="0"/>
      <w:marBottom w:val="0"/>
      <w:divBdr>
        <w:top w:val="none" w:sz="0" w:space="0" w:color="auto"/>
        <w:left w:val="none" w:sz="0" w:space="0" w:color="auto"/>
        <w:bottom w:val="none" w:sz="0" w:space="0" w:color="auto"/>
        <w:right w:val="none" w:sz="0" w:space="0" w:color="auto"/>
      </w:divBdr>
    </w:div>
    <w:div w:id="2013753504">
      <w:bodyDiv w:val="1"/>
      <w:marLeft w:val="0"/>
      <w:marRight w:val="0"/>
      <w:marTop w:val="0"/>
      <w:marBottom w:val="0"/>
      <w:divBdr>
        <w:top w:val="none" w:sz="0" w:space="0" w:color="auto"/>
        <w:left w:val="none" w:sz="0" w:space="0" w:color="auto"/>
        <w:bottom w:val="none" w:sz="0" w:space="0" w:color="auto"/>
        <w:right w:val="none" w:sz="0" w:space="0" w:color="auto"/>
      </w:divBdr>
    </w:div>
    <w:div w:id="2019916268">
      <w:bodyDiv w:val="1"/>
      <w:marLeft w:val="0"/>
      <w:marRight w:val="0"/>
      <w:marTop w:val="0"/>
      <w:marBottom w:val="0"/>
      <w:divBdr>
        <w:top w:val="none" w:sz="0" w:space="0" w:color="auto"/>
        <w:left w:val="none" w:sz="0" w:space="0" w:color="auto"/>
        <w:bottom w:val="none" w:sz="0" w:space="0" w:color="auto"/>
        <w:right w:val="none" w:sz="0" w:space="0" w:color="auto"/>
      </w:divBdr>
    </w:div>
    <w:div w:id="2046982476">
      <w:bodyDiv w:val="1"/>
      <w:marLeft w:val="0"/>
      <w:marRight w:val="0"/>
      <w:marTop w:val="0"/>
      <w:marBottom w:val="0"/>
      <w:divBdr>
        <w:top w:val="none" w:sz="0" w:space="0" w:color="auto"/>
        <w:left w:val="none" w:sz="0" w:space="0" w:color="auto"/>
        <w:bottom w:val="none" w:sz="0" w:space="0" w:color="auto"/>
        <w:right w:val="none" w:sz="0" w:space="0" w:color="auto"/>
      </w:divBdr>
    </w:div>
    <w:div w:id="2050958128">
      <w:bodyDiv w:val="1"/>
      <w:marLeft w:val="0"/>
      <w:marRight w:val="0"/>
      <w:marTop w:val="0"/>
      <w:marBottom w:val="0"/>
      <w:divBdr>
        <w:top w:val="none" w:sz="0" w:space="0" w:color="auto"/>
        <w:left w:val="none" w:sz="0" w:space="0" w:color="auto"/>
        <w:bottom w:val="none" w:sz="0" w:space="0" w:color="auto"/>
        <w:right w:val="none" w:sz="0" w:space="0" w:color="auto"/>
      </w:divBdr>
    </w:div>
    <w:div w:id="2133014801">
      <w:bodyDiv w:val="1"/>
      <w:marLeft w:val="0"/>
      <w:marRight w:val="0"/>
      <w:marTop w:val="0"/>
      <w:marBottom w:val="0"/>
      <w:divBdr>
        <w:top w:val="none" w:sz="0" w:space="0" w:color="auto"/>
        <w:left w:val="none" w:sz="0" w:space="0" w:color="auto"/>
        <w:bottom w:val="none" w:sz="0" w:space="0" w:color="auto"/>
        <w:right w:val="none" w:sz="0" w:space="0" w:color="auto"/>
      </w:divBdr>
    </w:div>
    <w:div w:id="213641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C5175-DACC-4117-B404-D6D67957526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CF0334B-068D-456B-8A98-14EBF1018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10590</Words>
  <Characters>63542</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73985</CharactersWithSpaces>
  <SharedDoc>false</SharedDoc>
  <HLinks>
    <vt:vector size="6" baseType="variant">
      <vt:variant>
        <vt:i4>458868</vt:i4>
      </vt:variant>
      <vt:variant>
        <vt:i4>0</vt:i4>
      </vt:variant>
      <vt:variant>
        <vt:i4>0</vt:i4>
      </vt:variant>
      <vt:variant>
        <vt:i4>5</vt:i4>
      </vt:variant>
      <vt:variant>
        <vt:lpwstr>mailto:4wog.kancelaria@ron.mil.pl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dc:creator>
  <cp:lastModifiedBy>Jastrzębowska Marta</cp:lastModifiedBy>
  <cp:revision>6</cp:revision>
  <cp:lastPrinted>2025-01-15T07:19:00Z</cp:lastPrinted>
  <dcterms:created xsi:type="dcterms:W3CDTF">2025-01-14T13:02:00Z</dcterms:created>
  <dcterms:modified xsi:type="dcterms:W3CDTF">2025-01-15T09:57:00Z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1754a12c-8bdd-46d8-99f2-8c104d801cc9</vt:lpwstr>
  </property>
  <property fmtid="{D5CDD505-2E9C-101B-9397-08002B2CF9AE}" pid="3" name="bjSaver">
    <vt:lpwstr>/JHmSpX4xwIknZ+gdwjEtGYhp+pl/F5m</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Agnieszka</vt:lpwstr>
  </property>
  <property fmtid="{D5CDD505-2E9C-101B-9397-08002B2CF9AE}" pid="8" name="s5636:Creator type=organization">
    <vt:lpwstr>MILNET-Z</vt:lpwstr>
  </property>
  <property fmtid="{D5CDD505-2E9C-101B-9397-08002B2CF9AE}" pid="9" name="s5636:Creator type=IP">
    <vt:lpwstr>10.80.32.83</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LabelRefreshRequired">
    <vt:lpwstr>FileClassifier</vt:lpwstr>
  </property>
</Properties>
</file>