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77777777" w:rsidR="00687B0F" w:rsidRPr="00EB7CC1" w:rsidRDefault="00687B0F" w:rsidP="000F56E7">
      <w:pPr>
        <w:pStyle w:val="Nagwek1"/>
        <w:spacing w:after="0" w:line="240" w:lineRule="auto"/>
        <w:rPr>
          <w:rFonts w:cs="Segoe UI"/>
          <w:color w:val="auto"/>
          <w:sz w:val="20"/>
          <w:szCs w:val="20"/>
          <w:lang w:eastAsia="pl-PL"/>
        </w:rPr>
      </w:pPr>
    </w:p>
    <w:p w14:paraId="5FA49F6E" w14:textId="77777777" w:rsidR="0034344A" w:rsidRDefault="0034344A" w:rsidP="000F56E7">
      <w:pPr>
        <w:pStyle w:val="Nagwek1"/>
        <w:spacing w:after="0" w:line="240" w:lineRule="auto"/>
        <w:jc w:val="center"/>
        <w:rPr>
          <w:rFonts w:cs="Segoe UI"/>
          <w:color w:val="auto"/>
          <w:sz w:val="20"/>
          <w:szCs w:val="20"/>
          <w:lang w:eastAsia="pl-PL"/>
        </w:rPr>
      </w:pPr>
    </w:p>
    <w:p w14:paraId="0D260009" w14:textId="7E997183" w:rsidR="000E0809" w:rsidRPr="00EB7CC1" w:rsidRDefault="000E0809" w:rsidP="000F56E7">
      <w:pPr>
        <w:pStyle w:val="Nagwek1"/>
        <w:spacing w:after="0" w:line="240" w:lineRule="auto"/>
        <w:jc w:val="center"/>
        <w:rPr>
          <w:rFonts w:cs="Segoe UI"/>
          <w:color w:val="auto"/>
          <w:sz w:val="20"/>
          <w:szCs w:val="20"/>
          <w:lang w:eastAsia="pl-PL"/>
        </w:rPr>
      </w:pPr>
      <w:r w:rsidRPr="00EB7CC1">
        <w:rPr>
          <w:rFonts w:cs="Segoe UI"/>
          <w:color w:val="auto"/>
          <w:sz w:val="20"/>
          <w:szCs w:val="20"/>
          <w:lang w:eastAsia="pl-PL"/>
        </w:rPr>
        <w:t xml:space="preserve">SPECYFIKACJA </w:t>
      </w:r>
      <w:r w:rsidRPr="00EB7CC1">
        <w:rPr>
          <w:rFonts w:cs="Segoe UI"/>
          <w:color w:val="auto"/>
          <w:sz w:val="20"/>
          <w:szCs w:val="20"/>
          <w:lang w:eastAsia="pl-PL"/>
        </w:rPr>
        <w:br/>
        <w:t>WARUNKÓW ZAMÓWIENIA</w:t>
      </w:r>
    </w:p>
    <w:p w14:paraId="768FDDC6" w14:textId="083BF968" w:rsidR="00342C61" w:rsidRPr="00EB7CC1" w:rsidRDefault="00342C61" w:rsidP="00342C61">
      <w:pPr>
        <w:rPr>
          <w:rFonts w:cs="Segoe UI"/>
          <w:szCs w:val="20"/>
          <w:lang w:eastAsia="pl-PL"/>
        </w:rPr>
      </w:pPr>
    </w:p>
    <w:p w14:paraId="7FDBC3A6" w14:textId="058A869D" w:rsidR="00342C61" w:rsidRPr="00EB7CC1" w:rsidRDefault="00201084" w:rsidP="00342C61">
      <w:pPr>
        <w:jc w:val="center"/>
        <w:rPr>
          <w:rFonts w:cs="Segoe UI"/>
          <w:b/>
          <w:szCs w:val="20"/>
          <w:lang w:eastAsia="pl-PL"/>
        </w:rPr>
      </w:pPr>
      <w:r>
        <w:rPr>
          <w:rFonts w:cs="Segoe UI"/>
          <w:b/>
          <w:szCs w:val="20"/>
          <w:lang w:eastAsia="pl-PL"/>
        </w:rPr>
        <w:t>Grupowe u</w:t>
      </w:r>
      <w:r w:rsidR="00B639D0" w:rsidRPr="00EB7CC1">
        <w:rPr>
          <w:rFonts w:cs="Segoe UI"/>
          <w:b/>
          <w:szCs w:val="20"/>
          <w:lang w:eastAsia="pl-PL"/>
        </w:rPr>
        <w:t xml:space="preserve">bezpieczenie </w:t>
      </w:r>
      <w:r>
        <w:rPr>
          <w:rFonts w:cs="Segoe UI"/>
          <w:b/>
          <w:szCs w:val="20"/>
          <w:lang w:eastAsia="pl-PL"/>
        </w:rPr>
        <w:t xml:space="preserve">na życie dla </w:t>
      </w:r>
      <w:r w:rsidR="00EB7CC1" w:rsidRPr="00EB7CC1">
        <w:rPr>
          <w:rFonts w:cs="Segoe UI"/>
          <w:b/>
          <w:szCs w:val="20"/>
          <w:lang w:eastAsia="pl-PL"/>
        </w:rPr>
        <w:t>Miasta Białogard</w:t>
      </w:r>
      <w:r w:rsidR="00B639D0" w:rsidRPr="00EB7CC1">
        <w:rPr>
          <w:rFonts w:cs="Segoe UI"/>
          <w:b/>
          <w:szCs w:val="20"/>
          <w:lang w:eastAsia="pl-PL"/>
        </w:rPr>
        <w:t xml:space="preserve"> </w:t>
      </w:r>
    </w:p>
    <w:p w14:paraId="3E9CE26F" w14:textId="49852E14" w:rsidR="005F4DB6" w:rsidRDefault="005F4DB6" w:rsidP="005F4DB6">
      <w:pPr>
        <w:spacing w:after="0" w:line="240" w:lineRule="auto"/>
        <w:rPr>
          <w:rFonts w:eastAsiaTheme="majorEastAsia" w:cs="Segoe UI"/>
          <w:b/>
          <w:szCs w:val="20"/>
          <w:lang w:eastAsia="pl-PL"/>
        </w:rPr>
      </w:pPr>
    </w:p>
    <w:p w14:paraId="15459D6B" w14:textId="77777777" w:rsidR="0034344A" w:rsidRPr="00EB7CC1" w:rsidRDefault="0034344A" w:rsidP="005F4DB6">
      <w:pPr>
        <w:spacing w:after="0" w:line="240" w:lineRule="auto"/>
        <w:rPr>
          <w:rFonts w:eastAsiaTheme="majorEastAsia" w:cs="Segoe UI"/>
          <w:b/>
          <w:szCs w:val="20"/>
          <w:lang w:eastAsia="pl-PL"/>
        </w:rPr>
      </w:pPr>
    </w:p>
    <w:p w14:paraId="5996E6DA" w14:textId="76C6D930" w:rsidR="001C1339" w:rsidRPr="00EB7CC1" w:rsidRDefault="001C1339" w:rsidP="000F56E7">
      <w:pPr>
        <w:spacing w:after="0" w:line="240" w:lineRule="auto"/>
        <w:rPr>
          <w:rFonts w:cs="Segoe UI"/>
          <w:b/>
          <w:bCs/>
          <w:szCs w:val="20"/>
        </w:rPr>
      </w:pPr>
      <w:r w:rsidRPr="00EB7CC1">
        <w:rPr>
          <w:rFonts w:cs="Segoe UI"/>
          <w:b/>
          <w:bCs/>
          <w:szCs w:val="20"/>
        </w:rPr>
        <w:t>Sygnatura:</w:t>
      </w:r>
      <w:r w:rsidR="007B34B4" w:rsidRPr="00EB7CC1">
        <w:rPr>
          <w:rFonts w:cs="Segoe UI"/>
          <w:b/>
          <w:bCs/>
          <w:szCs w:val="20"/>
        </w:rPr>
        <w:t xml:space="preserve"> </w:t>
      </w:r>
      <w:r w:rsidR="001C13DE">
        <w:rPr>
          <w:rFonts w:cs="Segoe UI"/>
          <w:b/>
          <w:bCs/>
          <w:szCs w:val="20"/>
        </w:rPr>
        <w:t>1/202</w:t>
      </w:r>
      <w:r w:rsidR="0034344A">
        <w:rPr>
          <w:rFonts w:cs="Segoe UI"/>
          <w:b/>
          <w:bCs/>
          <w:szCs w:val="20"/>
        </w:rPr>
        <w:t>4</w:t>
      </w:r>
      <w:r w:rsidR="001C13DE">
        <w:rPr>
          <w:rFonts w:cs="Segoe UI"/>
          <w:b/>
          <w:bCs/>
          <w:szCs w:val="20"/>
        </w:rPr>
        <w:t xml:space="preserve"> STBU</w:t>
      </w:r>
    </w:p>
    <w:p w14:paraId="5CB09A59" w14:textId="4586F5DB" w:rsidR="000E0809" w:rsidRDefault="000E0809" w:rsidP="000F56E7">
      <w:pPr>
        <w:spacing w:after="0" w:line="240" w:lineRule="auto"/>
        <w:jc w:val="both"/>
        <w:rPr>
          <w:rFonts w:cs="Segoe UI"/>
          <w:szCs w:val="20"/>
          <w:lang w:eastAsia="pl-PL"/>
        </w:rPr>
      </w:pPr>
    </w:p>
    <w:p w14:paraId="6592B04B" w14:textId="47821000" w:rsidR="0034344A" w:rsidRDefault="0034344A" w:rsidP="000F56E7">
      <w:pPr>
        <w:spacing w:after="0" w:line="240" w:lineRule="auto"/>
        <w:jc w:val="both"/>
        <w:rPr>
          <w:rFonts w:cs="Segoe UI"/>
          <w:szCs w:val="20"/>
          <w:lang w:eastAsia="pl-PL"/>
        </w:rPr>
      </w:pPr>
    </w:p>
    <w:p w14:paraId="63ACB946" w14:textId="77777777" w:rsidR="0034344A" w:rsidRPr="00EB7CC1" w:rsidRDefault="0034344A" w:rsidP="000F56E7">
      <w:pPr>
        <w:spacing w:after="0" w:line="240" w:lineRule="auto"/>
        <w:jc w:val="both"/>
        <w:rPr>
          <w:rFonts w:cs="Segoe UI"/>
          <w:szCs w:val="20"/>
          <w:lang w:eastAsia="pl-PL"/>
        </w:rPr>
      </w:pPr>
    </w:p>
    <w:p w14:paraId="55D0AB6D" w14:textId="2B032F14" w:rsidR="00984D55" w:rsidRPr="00EB7CC1" w:rsidRDefault="000E0809" w:rsidP="000F56E7">
      <w:pPr>
        <w:spacing w:after="0" w:line="240" w:lineRule="auto"/>
        <w:jc w:val="both"/>
        <w:rPr>
          <w:rFonts w:cs="Segoe UI"/>
          <w:szCs w:val="20"/>
          <w:lang w:eastAsia="pl-PL"/>
        </w:rPr>
      </w:pPr>
      <w:r w:rsidRPr="00EB7CC1">
        <w:rPr>
          <w:rFonts w:cs="Segoe UI"/>
          <w:szCs w:val="20"/>
          <w:lang w:eastAsia="pl-PL"/>
        </w:rPr>
        <w:t xml:space="preserve">Postępowanie o udzielenie zamówienia prowadzone jest </w:t>
      </w:r>
      <w:r w:rsidRPr="00EB7CC1">
        <w:rPr>
          <w:rFonts w:cs="Segoe UI"/>
          <w:b/>
          <w:bCs/>
          <w:szCs w:val="20"/>
          <w:lang w:eastAsia="pl-PL"/>
        </w:rPr>
        <w:t xml:space="preserve">w trybie </w:t>
      </w:r>
      <w:r w:rsidR="00A336F8" w:rsidRPr="00EB7CC1">
        <w:rPr>
          <w:rFonts w:cs="Segoe UI"/>
          <w:b/>
          <w:bCs/>
          <w:szCs w:val="20"/>
          <w:lang w:eastAsia="pl-PL"/>
        </w:rPr>
        <w:t>podstawowym z możliwością negocjacji</w:t>
      </w:r>
      <w:r w:rsidRPr="00EB7CC1">
        <w:rPr>
          <w:rFonts w:cs="Segoe UI"/>
          <w:szCs w:val="20"/>
          <w:lang w:eastAsia="pl-PL"/>
        </w:rPr>
        <w:t xml:space="preserve"> na</w:t>
      </w:r>
      <w:r w:rsidR="00683F0B" w:rsidRPr="00EB7CC1">
        <w:rPr>
          <w:rFonts w:cs="Segoe UI"/>
          <w:szCs w:val="20"/>
          <w:lang w:eastAsia="pl-PL"/>
        </w:rPr>
        <w:t> </w:t>
      </w:r>
      <w:r w:rsidRPr="00EB7CC1">
        <w:rPr>
          <w:rFonts w:cs="Segoe UI"/>
          <w:szCs w:val="20"/>
          <w:lang w:eastAsia="pl-PL"/>
        </w:rPr>
        <w:t xml:space="preserve">podstawie ustawy z dnia </w:t>
      </w:r>
      <w:r w:rsidR="00A336F8" w:rsidRPr="00EB7CC1">
        <w:rPr>
          <w:rFonts w:cs="Segoe UI"/>
          <w:szCs w:val="20"/>
          <w:lang w:eastAsia="pl-PL"/>
        </w:rPr>
        <w:t>11 września 2019</w:t>
      </w:r>
      <w:r w:rsidRPr="00EB7CC1">
        <w:rPr>
          <w:rFonts w:cs="Segoe UI"/>
          <w:szCs w:val="20"/>
          <w:lang w:eastAsia="pl-PL"/>
        </w:rPr>
        <w:t xml:space="preserve"> roku Prawo zamówień publicznych (</w:t>
      </w:r>
      <w:r w:rsidR="00097813" w:rsidRPr="00EB7CC1">
        <w:rPr>
          <w:rFonts w:cs="Segoe UI"/>
          <w:szCs w:val="20"/>
          <w:lang w:eastAsia="pl-PL"/>
        </w:rPr>
        <w:t>tj.</w:t>
      </w:r>
      <w:r w:rsidR="0034344A">
        <w:rPr>
          <w:rFonts w:cs="Segoe UI"/>
          <w:szCs w:val="20"/>
          <w:lang w:eastAsia="pl-PL"/>
        </w:rPr>
        <w:t xml:space="preserve"> </w:t>
      </w:r>
      <w:r w:rsidR="00097813" w:rsidRPr="00EB7CC1">
        <w:rPr>
          <w:rFonts w:cs="Segoe UI"/>
          <w:szCs w:val="20"/>
          <w:lang w:eastAsia="pl-PL"/>
        </w:rPr>
        <w:t>Dz. U. z  202</w:t>
      </w:r>
      <w:r w:rsidR="000002DA">
        <w:rPr>
          <w:rFonts w:cs="Segoe UI"/>
          <w:szCs w:val="20"/>
          <w:lang w:eastAsia="pl-PL"/>
        </w:rPr>
        <w:t>3</w:t>
      </w:r>
      <w:r w:rsidR="00097813" w:rsidRPr="00EB7CC1">
        <w:rPr>
          <w:rFonts w:cs="Segoe UI"/>
          <w:szCs w:val="20"/>
          <w:lang w:eastAsia="pl-PL"/>
        </w:rPr>
        <w:t>r. poz. 1</w:t>
      </w:r>
      <w:r w:rsidR="000002DA">
        <w:rPr>
          <w:rFonts w:cs="Segoe UI"/>
          <w:szCs w:val="20"/>
          <w:lang w:eastAsia="pl-PL"/>
        </w:rPr>
        <w:t>605</w:t>
      </w:r>
      <w:r w:rsidRPr="00EB7CC1">
        <w:rPr>
          <w:rFonts w:cs="Segoe UI"/>
          <w:szCs w:val="20"/>
          <w:lang w:eastAsia="pl-PL"/>
        </w:rPr>
        <w:t xml:space="preserve">), zwanej dalej „ustawą Pzp”, </w:t>
      </w:r>
    </w:p>
    <w:p w14:paraId="10F1B5C3" w14:textId="77777777" w:rsidR="000E0809" w:rsidRPr="00EB7CC1" w:rsidRDefault="000E0809" w:rsidP="000F56E7">
      <w:pPr>
        <w:spacing w:after="0" w:line="240" w:lineRule="auto"/>
        <w:jc w:val="both"/>
        <w:rPr>
          <w:rFonts w:cs="Segoe UI"/>
          <w:szCs w:val="20"/>
          <w:lang w:eastAsia="pl-PL"/>
        </w:rPr>
      </w:pPr>
    </w:p>
    <w:p w14:paraId="38DBD729" w14:textId="77777777" w:rsidR="0034344A" w:rsidRDefault="0034344A" w:rsidP="000F56E7">
      <w:pPr>
        <w:pStyle w:val="Nagwek2"/>
        <w:spacing w:before="0" w:after="0" w:line="240" w:lineRule="auto"/>
        <w:rPr>
          <w:rFonts w:cs="Segoe UI"/>
          <w:color w:val="auto"/>
          <w:sz w:val="20"/>
          <w:szCs w:val="20"/>
          <w:lang w:eastAsia="pl-PL"/>
        </w:rPr>
      </w:pPr>
    </w:p>
    <w:p w14:paraId="7F78BA70" w14:textId="744C9422" w:rsidR="000E0809" w:rsidRPr="00EB7CC1" w:rsidRDefault="00AA1DFF" w:rsidP="000F56E7">
      <w:pPr>
        <w:pStyle w:val="Nagwek2"/>
        <w:spacing w:before="0" w:after="0" w:line="240" w:lineRule="auto"/>
        <w:rPr>
          <w:rFonts w:cs="Segoe UI"/>
          <w:color w:val="auto"/>
          <w:sz w:val="20"/>
          <w:szCs w:val="20"/>
          <w:lang w:eastAsia="pl-PL"/>
        </w:rPr>
      </w:pPr>
      <w:r w:rsidRPr="00EB7CC1">
        <w:rPr>
          <w:rFonts w:cs="Segoe UI"/>
          <w:color w:val="auto"/>
          <w:sz w:val="20"/>
          <w:szCs w:val="20"/>
          <w:lang w:eastAsia="pl-PL"/>
        </w:rPr>
        <w:t xml:space="preserve">WSPÓLNY SŁOWNIK ZAMÓWIEŃ </w:t>
      </w:r>
      <w:r w:rsidR="000E0809" w:rsidRPr="00EB7CC1">
        <w:rPr>
          <w:rFonts w:cs="Segoe UI"/>
          <w:color w:val="auto"/>
          <w:sz w:val="20"/>
          <w:szCs w:val="20"/>
          <w:lang w:eastAsia="pl-PL"/>
        </w:rPr>
        <w:t xml:space="preserve">(CPV) </w:t>
      </w:r>
    </w:p>
    <w:p w14:paraId="48062A78" w14:textId="5F4A4ED2" w:rsidR="00201084" w:rsidRPr="00201084" w:rsidRDefault="00201084" w:rsidP="00201084">
      <w:pPr>
        <w:spacing w:before="120" w:after="120" w:line="312" w:lineRule="auto"/>
        <w:jc w:val="both"/>
        <w:rPr>
          <w:rFonts w:cs="Segoe UI"/>
          <w:lang w:eastAsia="pl-PL"/>
        </w:rPr>
      </w:pPr>
      <w:r w:rsidRPr="00201084">
        <w:rPr>
          <w:rFonts w:cs="Segoe UI"/>
          <w:lang w:eastAsia="pl-PL"/>
        </w:rPr>
        <w:t>66511000-5 — usługi ubezpieczeń na życie</w:t>
      </w:r>
    </w:p>
    <w:p w14:paraId="01B172CE" w14:textId="77777777" w:rsidR="000F56E7" w:rsidRPr="00EB7CC1" w:rsidRDefault="000F56E7" w:rsidP="000F56E7">
      <w:pPr>
        <w:pStyle w:val="Nagwek2"/>
        <w:spacing w:before="0" w:after="0" w:line="240" w:lineRule="auto"/>
        <w:rPr>
          <w:rFonts w:cs="Segoe UI"/>
          <w:color w:val="auto"/>
          <w:sz w:val="20"/>
          <w:szCs w:val="20"/>
          <w:lang w:eastAsia="pl-PL"/>
        </w:rPr>
      </w:pPr>
    </w:p>
    <w:p w14:paraId="1C70A61D" w14:textId="77777777" w:rsidR="0034344A" w:rsidRDefault="0034344A" w:rsidP="000F56E7">
      <w:pPr>
        <w:pStyle w:val="Nagwek2"/>
        <w:spacing w:before="0" w:after="0" w:line="240" w:lineRule="auto"/>
        <w:rPr>
          <w:rFonts w:cs="Segoe UI"/>
          <w:color w:val="auto"/>
          <w:sz w:val="20"/>
          <w:szCs w:val="20"/>
          <w:lang w:eastAsia="pl-PL"/>
        </w:rPr>
      </w:pPr>
    </w:p>
    <w:p w14:paraId="50603E43" w14:textId="77777777" w:rsidR="0034344A" w:rsidRDefault="0034344A" w:rsidP="000F56E7">
      <w:pPr>
        <w:pStyle w:val="Nagwek2"/>
        <w:spacing w:before="0" w:after="0" w:line="240" w:lineRule="auto"/>
        <w:rPr>
          <w:rFonts w:cs="Segoe UI"/>
          <w:color w:val="auto"/>
          <w:sz w:val="20"/>
          <w:szCs w:val="20"/>
          <w:lang w:eastAsia="pl-PL"/>
        </w:rPr>
      </w:pPr>
    </w:p>
    <w:p w14:paraId="26C09ED5" w14:textId="77777777" w:rsidR="0034344A" w:rsidRDefault="0034344A" w:rsidP="000F56E7">
      <w:pPr>
        <w:pStyle w:val="Nagwek2"/>
        <w:spacing w:before="0" w:after="0" w:line="240" w:lineRule="auto"/>
        <w:rPr>
          <w:rFonts w:cs="Segoe UI"/>
          <w:color w:val="auto"/>
          <w:sz w:val="20"/>
          <w:szCs w:val="20"/>
          <w:lang w:eastAsia="pl-PL"/>
        </w:rPr>
      </w:pPr>
    </w:p>
    <w:p w14:paraId="276DB66A" w14:textId="0212CFF5" w:rsidR="000E0809" w:rsidRPr="00EB7CC1" w:rsidRDefault="000E0809" w:rsidP="000F56E7">
      <w:pPr>
        <w:pStyle w:val="Nagwek2"/>
        <w:spacing w:before="0" w:after="0" w:line="240" w:lineRule="auto"/>
        <w:rPr>
          <w:rFonts w:cs="Segoe UI"/>
          <w:color w:val="auto"/>
          <w:sz w:val="20"/>
          <w:szCs w:val="20"/>
          <w:lang w:eastAsia="pl-PL"/>
        </w:rPr>
      </w:pPr>
      <w:r w:rsidRPr="00EB7CC1">
        <w:rPr>
          <w:rFonts w:cs="Segoe UI"/>
          <w:color w:val="auto"/>
          <w:sz w:val="20"/>
          <w:szCs w:val="20"/>
          <w:lang w:eastAsia="pl-PL"/>
        </w:rPr>
        <w:t>NAZWA (FIRMA) ORAZ ADRES ZAMAWIAJĄCEGO</w:t>
      </w:r>
    </w:p>
    <w:p w14:paraId="0BB08D47" w14:textId="747581C4" w:rsidR="006B7006" w:rsidRPr="00EB7CC1" w:rsidRDefault="006B7006" w:rsidP="000F56E7">
      <w:pPr>
        <w:spacing w:after="0" w:line="240" w:lineRule="auto"/>
        <w:jc w:val="both"/>
        <w:rPr>
          <w:rFonts w:cs="Segoe UI"/>
          <w:szCs w:val="20"/>
          <w:lang w:eastAsia="pl-PL"/>
        </w:rPr>
      </w:pPr>
      <w:r w:rsidRPr="00EB7CC1">
        <w:rPr>
          <w:rFonts w:cs="Segoe UI"/>
          <w:b/>
          <w:bCs/>
          <w:szCs w:val="20"/>
          <w:lang w:eastAsia="pl-PL"/>
        </w:rPr>
        <w:t>ZAMAWIAJĄCY</w:t>
      </w:r>
      <w:r w:rsidRPr="00EB7CC1">
        <w:rPr>
          <w:rFonts w:cs="Segoe UI"/>
          <w:szCs w:val="20"/>
          <w:lang w:eastAsia="pl-PL"/>
        </w:rPr>
        <w:t xml:space="preserve">: </w:t>
      </w:r>
    </w:p>
    <w:tbl>
      <w:tblPr>
        <w:tblStyle w:val="Tabela-Siatka"/>
        <w:tblW w:w="0" w:type="auto"/>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5901"/>
      </w:tblGrid>
      <w:tr w:rsidR="0029670E" w:rsidRPr="00EB7CC1" w14:paraId="28E7CFC2" w14:textId="77777777" w:rsidTr="0029670E">
        <w:trPr>
          <w:cnfStyle w:val="100000000000" w:firstRow="1" w:lastRow="0" w:firstColumn="0" w:lastColumn="0" w:oddVBand="0" w:evenVBand="0" w:oddHBand="0" w:evenHBand="0" w:firstRowFirstColumn="0" w:firstRowLastColumn="0" w:lastRowFirstColumn="0" w:lastRowLastColumn="0"/>
        </w:trPr>
        <w:tc>
          <w:tcPr>
            <w:tcW w:w="2886"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76D41270" w14:textId="77777777" w:rsidR="0029670E" w:rsidRPr="00EB7CC1" w:rsidRDefault="0029670E">
            <w:pPr>
              <w:pStyle w:val="TekstpodstawowySegoe"/>
              <w:spacing w:line="240" w:lineRule="auto"/>
              <w:rPr>
                <w:rFonts w:eastAsiaTheme="minorEastAsia" w:cs="Segoe UI"/>
                <w:szCs w:val="20"/>
              </w:rPr>
            </w:pPr>
            <w:r w:rsidRPr="00444666">
              <w:rPr>
                <w:rFonts w:eastAsiaTheme="minorEastAsia" w:cs="Segoe UI"/>
                <w:color w:val="auto"/>
                <w:szCs w:val="20"/>
              </w:rPr>
              <w:t>Nazwa</w:t>
            </w:r>
          </w:p>
        </w:tc>
        <w:tc>
          <w:tcPr>
            <w:tcW w:w="590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hideMark/>
          </w:tcPr>
          <w:p w14:paraId="40D43AFD" w14:textId="73B162E1" w:rsidR="0029670E" w:rsidRPr="00EB7CC1" w:rsidRDefault="00EB7CC1">
            <w:pPr>
              <w:pStyle w:val="TekstpodstawowySegoe"/>
              <w:spacing w:line="240" w:lineRule="auto"/>
              <w:rPr>
                <w:rFonts w:eastAsiaTheme="minorEastAsia" w:cs="Segoe UI"/>
                <w:szCs w:val="20"/>
              </w:rPr>
            </w:pPr>
            <w:r w:rsidRPr="00EB7CC1">
              <w:rPr>
                <w:rFonts w:eastAsiaTheme="minorEastAsia" w:cs="Segoe UI"/>
                <w:szCs w:val="20"/>
              </w:rPr>
              <w:t>MIASTO BIAŁOGARD</w:t>
            </w:r>
          </w:p>
        </w:tc>
      </w:tr>
      <w:tr w:rsidR="0029670E" w:rsidRPr="00EB7CC1" w14:paraId="67195820" w14:textId="77777777" w:rsidTr="0029670E">
        <w:tc>
          <w:tcPr>
            <w:tcW w:w="2886"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01A02C4" w14:textId="77777777" w:rsidR="0029670E" w:rsidRPr="00EB7CC1" w:rsidRDefault="0029670E">
            <w:pPr>
              <w:pStyle w:val="TekstpodstawowySegoe"/>
              <w:spacing w:line="240" w:lineRule="auto"/>
              <w:rPr>
                <w:rFonts w:eastAsiaTheme="minorEastAsia" w:cs="Segoe UI"/>
                <w:szCs w:val="20"/>
              </w:rPr>
            </w:pPr>
            <w:r w:rsidRPr="00EB7CC1">
              <w:rPr>
                <w:rFonts w:eastAsiaTheme="minorEastAsia" w:cs="Segoe UI"/>
                <w:szCs w:val="20"/>
              </w:rPr>
              <w:t>Adres siedziby</w:t>
            </w:r>
          </w:p>
        </w:tc>
        <w:tc>
          <w:tcPr>
            <w:tcW w:w="590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hideMark/>
          </w:tcPr>
          <w:p w14:paraId="60E9095E" w14:textId="764D0AA4" w:rsidR="0029670E" w:rsidRPr="00EB7CC1" w:rsidRDefault="00EB7CC1">
            <w:pPr>
              <w:pStyle w:val="TekstpodstawowySegoe"/>
              <w:spacing w:line="240" w:lineRule="auto"/>
              <w:rPr>
                <w:rFonts w:eastAsiaTheme="minorEastAsia" w:cs="Segoe UI"/>
                <w:szCs w:val="20"/>
              </w:rPr>
            </w:pPr>
            <w:r w:rsidRPr="00EB7CC1">
              <w:rPr>
                <w:rFonts w:eastAsiaTheme="minorEastAsia" w:cs="Segoe UI"/>
                <w:szCs w:val="20"/>
              </w:rPr>
              <w:t>Ul. 1-go Maja 18, 78-200 Białogard</w:t>
            </w:r>
          </w:p>
        </w:tc>
      </w:tr>
      <w:tr w:rsidR="0029670E" w:rsidRPr="00EB7CC1" w14:paraId="1E66DBA4" w14:textId="77777777" w:rsidTr="0029670E">
        <w:tc>
          <w:tcPr>
            <w:tcW w:w="2886"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5256C2ED" w14:textId="77777777" w:rsidR="0029670E" w:rsidRPr="00EB7CC1" w:rsidRDefault="0029670E">
            <w:pPr>
              <w:pStyle w:val="TekstpodstawowySegoe"/>
              <w:spacing w:line="240" w:lineRule="auto"/>
              <w:rPr>
                <w:rFonts w:eastAsiaTheme="minorEastAsia" w:cs="Segoe UI"/>
                <w:szCs w:val="20"/>
              </w:rPr>
            </w:pPr>
            <w:r w:rsidRPr="00EB7CC1">
              <w:rPr>
                <w:rFonts w:eastAsiaTheme="minorEastAsia" w:cs="Segoe UI"/>
                <w:szCs w:val="20"/>
              </w:rPr>
              <w:t>NIP</w:t>
            </w:r>
          </w:p>
        </w:tc>
        <w:tc>
          <w:tcPr>
            <w:tcW w:w="590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hideMark/>
          </w:tcPr>
          <w:p w14:paraId="6580EF3D" w14:textId="1131617A" w:rsidR="0029670E" w:rsidRPr="00EB7CC1" w:rsidRDefault="00EB7CC1">
            <w:pPr>
              <w:pStyle w:val="TekstpodstawowySegoe"/>
              <w:spacing w:line="240" w:lineRule="auto"/>
              <w:rPr>
                <w:rFonts w:eastAsiaTheme="minorEastAsia" w:cs="Segoe UI"/>
                <w:szCs w:val="20"/>
              </w:rPr>
            </w:pPr>
            <w:r w:rsidRPr="00EB7CC1">
              <w:rPr>
                <w:rFonts w:eastAsiaTheme="minorEastAsia" w:cs="Segoe UI"/>
                <w:szCs w:val="20"/>
              </w:rPr>
              <w:t>672-100-18-14</w:t>
            </w:r>
          </w:p>
        </w:tc>
      </w:tr>
      <w:tr w:rsidR="0029670E" w:rsidRPr="00EB7CC1" w14:paraId="58CBCD77" w14:textId="77777777" w:rsidTr="0029670E">
        <w:tc>
          <w:tcPr>
            <w:tcW w:w="2886"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6B04EC4E" w14:textId="77777777" w:rsidR="0029670E" w:rsidRPr="00EB7CC1" w:rsidRDefault="0029670E">
            <w:pPr>
              <w:pStyle w:val="TekstpodstawowySegoe"/>
              <w:spacing w:line="240" w:lineRule="auto"/>
              <w:rPr>
                <w:rFonts w:eastAsiaTheme="minorEastAsia" w:cs="Segoe UI"/>
                <w:szCs w:val="20"/>
              </w:rPr>
            </w:pPr>
            <w:r w:rsidRPr="00EB7CC1">
              <w:rPr>
                <w:rFonts w:eastAsiaTheme="minorEastAsia" w:cs="Segoe UI"/>
                <w:szCs w:val="20"/>
              </w:rPr>
              <w:t>REGON</w:t>
            </w:r>
          </w:p>
        </w:tc>
        <w:tc>
          <w:tcPr>
            <w:tcW w:w="590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hideMark/>
          </w:tcPr>
          <w:p w14:paraId="36EA6259" w14:textId="46F780B4" w:rsidR="0029670E" w:rsidRPr="00EB7CC1" w:rsidRDefault="00EB7CC1">
            <w:pPr>
              <w:pStyle w:val="TekstpodstawowySegoe"/>
              <w:spacing w:line="240" w:lineRule="auto"/>
              <w:rPr>
                <w:rFonts w:eastAsiaTheme="minorEastAsia" w:cs="Segoe UI"/>
                <w:szCs w:val="20"/>
              </w:rPr>
            </w:pPr>
            <w:r w:rsidRPr="00EB7CC1">
              <w:rPr>
                <w:rFonts w:eastAsiaTheme="minorEastAsia" w:cs="Segoe UI"/>
                <w:szCs w:val="20"/>
              </w:rPr>
              <w:t>330920452</w:t>
            </w:r>
          </w:p>
        </w:tc>
      </w:tr>
      <w:tr w:rsidR="0029670E" w:rsidRPr="00EB7CC1" w14:paraId="0B7C5763" w14:textId="77777777" w:rsidTr="0029670E">
        <w:tc>
          <w:tcPr>
            <w:tcW w:w="2886"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2F2F2" w:themeFill="background1" w:themeFillShade="F2"/>
            <w:hideMark/>
          </w:tcPr>
          <w:p w14:paraId="1D9645F8" w14:textId="77777777" w:rsidR="0029670E" w:rsidRPr="00EB7CC1" w:rsidRDefault="0029670E">
            <w:pPr>
              <w:pStyle w:val="TekstpodstawowySegoe"/>
              <w:spacing w:line="240" w:lineRule="auto"/>
              <w:rPr>
                <w:rFonts w:eastAsiaTheme="minorEastAsia" w:cs="Segoe UI"/>
                <w:szCs w:val="20"/>
              </w:rPr>
            </w:pPr>
            <w:r w:rsidRPr="00EB7CC1">
              <w:rPr>
                <w:rFonts w:eastAsiaTheme="minorEastAsia" w:cs="Segoe UI"/>
                <w:szCs w:val="20"/>
              </w:rPr>
              <w:t>Strona www</w:t>
            </w:r>
          </w:p>
        </w:tc>
        <w:tc>
          <w:tcPr>
            <w:tcW w:w="5901"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hideMark/>
          </w:tcPr>
          <w:p w14:paraId="2906F89D" w14:textId="01E7653B" w:rsidR="0029670E" w:rsidRPr="00EB7CC1" w:rsidRDefault="00EB7CC1">
            <w:pPr>
              <w:pStyle w:val="TekstpodstawowySegoe"/>
              <w:spacing w:line="240" w:lineRule="auto"/>
              <w:rPr>
                <w:rFonts w:eastAsiaTheme="minorEastAsia" w:cs="Segoe UI"/>
                <w:szCs w:val="20"/>
              </w:rPr>
            </w:pPr>
            <w:r w:rsidRPr="00EB7CC1">
              <w:rPr>
                <w:rFonts w:eastAsiaTheme="minorEastAsia" w:cs="Segoe UI"/>
                <w:szCs w:val="20"/>
              </w:rPr>
              <w:t>https://bip.bialogard.info/</w:t>
            </w:r>
          </w:p>
        </w:tc>
      </w:tr>
    </w:tbl>
    <w:p w14:paraId="001BC335" w14:textId="621B853E" w:rsidR="005F4DB6" w:rsidRPr="00EB7CC1" w:rsidRDefault="005F4DB6" w:rsidP="000F56E7">
      <w:pPr>
        <w:spacing w:after="0" w:line="240" w:lineRule="auto"/>
        <w:jc w:val="both"/>
        <w:rPr>
          <w:rFonts w:cs="Segoe UI"/>
          <w:szCs w:val="20"/>
        </w:rPr>
      </w:pPr>
    </w:p>
    <w:p w14:paraId="54D3901C" w14:textId="77777777" w:rsidR="0029670E" w:rsidRPr="00EB7CC1" w:rsidRDefault="0029670E" w:rsidP="000F56E7">
      <w:pPr>
        <w:spacing w:after="0" w:line="240" w:lineRule="auto"/>
        <w:jc w:val="both"/>
        <w:rPr>
          <w:rFonts w:cs="Segoe UI"/>
          <w:b/>
          <w:bCs/>
          <w:szCs w:val="20"/>
          <w:lang w:eastAsia="pl-PL"/>
        </w:rPr>
      </w:pPr>
    </w:p>
    <w:p w14:paraId="7E9C0FE5" w14:textId="2C9818E0" w:rsidR="000E0809" w:rsidRPr="00EB7CC1" w:rsidRDefault="000E0809" w:rsidP="000F56E7">
      <w:pPr>
        <w:spacing w:after="0" w:line="240" w:lineRule="auto"/>
        <w:jc w:val="both"/>
        <w:rPr>
          <w:rFonts w:cs="Segoe UI"/>
          <w:b/>
          <w:bCs/>
          <w:szCs w:val="20"/>
          <w:lang w:eastAsia="pl-PL"/>
        </w:rPr>
      </w:pPr>
      <w:r w:rsidRPr="00EB7CC1">
        <w:rPr>
          <w:rFonts w:cs="Segoe UI"/>
          <w:b/>
          <w:bCs/>
          <w:szCs w:val="20"/>
          <w:lang w:eastAsia="pl-PL"/>
        </w:rPr>
        <w:t xml:space="preserve">Postepowanie jest prowadzone przez STBU Brokerzy Ubezpieczeniowi Sp. z o.o. na podstawie udzielonego pełnomocnictwa. </w:t>
      </w:r>
    </w:p>
    <w:p w14:paraId="60A0DFF3" w14:textId="46646338" w:rsidR="00A91A9F" w:rsidRPr="00EB7CC1" w:rsidRDefault="000E0809" w:rsidP="000F56E7">
      <w:pPr>
        <w:spacing w:after="0" w:line="240" w:lineRule="auto"/>
        <w:contextualSpacing/>
        <w:rPr>
          <w:rFonts w:cs="Segoe UI"/>
          <w:szCs w:val="20"/>
          <w:lang w:eastAsia="pl-PL"/>
        </w:rPr>
      </w:pPr>
      <w:r w:rsidRPr="00EB7CC1">
        <w:rPr>
          <w:rFonts w:cs="Segoe UI"/>
          <w:szCs w:val="20"/>
          <w:lang w:eastAsia="pl-PL"/>
        </w:rPr>
        <w:t>ul. Rzemieślnicza 33, 81-855 Sopot,</w:t>
      </w:r>
      <w:r w:rsidRPr="00EB7CC1">
        <w:rPr>
          <w:rFonts w:cs="Segoe UI"/>
          <w:szCs w:val="20"/>
          <w:lang w:eastAsia="pl-PL"/>
        </w:rPr>
        <w:br/>
        <w:t>tel. (58) 555 82 00</w:t>
      </w:r>
      <w:r w:rsidR="005F4DB6" w:rsidRPr="00EB7CC1">
        <w:rPr>
          <w:rFonts w:cs="Segoe UI"/>
          <w:szCs w:val="20"/>
          <w:lang w:eastAsia="pl-PL"/>
        </w:rPr>
        <w:t xml:space="preserve"> NIP </w:t>
      </w:r>
      <w:r w:rsidR="0009515D" w:rsidRPr="00EB7CC1">
        <w:rPr>
          <w:rFonts w:cs="Segoe UI"/>
          <w:szCs w:val="20"/>
          <w:lang w:eastAsia="pl-PL"/>
        </w:rPr>
        <w:t>585-13-40-951</w:t>
      </w:r>
      <w:r w:rsidR="00A91A9F" w:rsidRPr="00EB7CC1">
        <w:rPr>
          <w:rFonts w:cs="Segoe UI"/>
          <w:szCs w:val="20"/>
          <w:lang w:eastAsia="pl-PL"/>
        </w:rPr>
        <w:br/>
        <w:t xml:space="preserve">e-mail: </w:t>
      </w:r>
      <w:hyperlink r:id="rId11" w:history="1">
        <w:r w:rsidR="00A91A9F" w:rsidRPr="00EB7CC1">
          <w:rPr>
            <w:rStyle w:val="Hipercze"/>
            <w:rFonts w:cs="Segoe UI"/>
            <w:color w:val="auto"/>
            <w:szCs w:val="20"/>
            <w:lang w:eastAsia="pl-PL"/>
          </w:rPr>
          <w:t>s.piotrowski@stbu.pl</w:t>
        </w:r>
      </w:hyperlink>
    </w:p>
    <w:p w14:paraId="02DFDED6" w14:textId="72E12945" w:rsidR="00A336F8" w:rsidRPr="00EB7CC1" w:rsidRDefault="00A336F8" w:rsidP="000F56E7">
      <w:pPr>
        <w:spacing w:after="0" w:line="240" w:lineRule="auto"/>
        <w:contextualSpacing/>
        <w:rPr>
          <w:rFonts w:cs="Segoe UI"/>
          <w:szCs w:val="20"/>
          <w:lang w:eastAsia="pl-PL"/>
        </w:rPr>
      </w:pPr>
      <w:r w:rsidRPr="00EB7CC1">
        <w:rPr>
          <w:rFonts w:cs="Segoe UI"/>
          <w:szCs w:val="20"/>
          <w:lang w:eastAsia="pl-PL"/>
        </w:rPr>
        <w:t xml:space="preserve">strona prowadzonego postępowania </w:t>
      </w:r>
      <w:hyperlink r:id="rId12" w:history="1">
        <w:r w:rsidRPr="00EB7CC1">
          <w:rPr>
            <w:rStyle w:val="Hipercze"/>
            <w:rFonts w:cs="Segoe UI"/>
            <w:color w:val="auto"/>
            <w:szCs w:val="20"/>
            <w:lang w:eastAsia="pl-PL"/>
          </w:rPr>
          <w:t>www.stbu.pl/przetargi</w:t>
        </w:r>
      </w:hyperlink>
    </w:p>
    <w:p w14:paraId="5DDE6975" w14:textId="622982F3" w:rsidR="003B2B81" w:rsidRDefault="00A336F8" w:rsidP="000F56E7">
      <w:pPr>
        <w:spacing w:after="0" w:line="240" w:lineRule="auto"/>
        <w:contextualSpacing/>
        <w:rPr>
          <w:rStyle w:val="Hipercze"/>
          <w:rFonts w:cs="Segoe UI"/>
          <w:color w:val="auto"/>
          <w:szCs w:val="20"/>
        </w:rPr>
      </w:pPr>
      <w:r w:rsidRPr="00EB7CC1">
        <w:rPr>
          <w:rFonts w:cs="Segoe UI"/>
          <w:szCs w:val="20"/>
          <w:lang w:eastAsia="pl-PL"/>
        </w:rPr>
        <w:t>oferty należy składać za pomocą:</w:t>
      </w:r>
      <w:r w:rsidR="003B2B81" w:rsidRPr="00EB7CC1">
        <w:rPr>
          <w:rFonts w:cs="Segoe UI"/>
          <w:szCs w:val="20"/>
        </w:rPr>
        <w:t xml:space="preserve"> </w:t>
      </w:r>
      <w:hyperlink r:id="rId13" w:history="1">
        <w:r w:rsidRPr="00EB7CC1">
          <w:rPr>
            <w:rStyle w:val="Hipercze"/>
            <w:rFonts w:cs="Segoe UI"/>
            <w:color w:val="auto"/>
            <w:szCs w:val="20"/>
          </w:rPr>
          <w:t>https://platformazakupowa.pl</w:t>
        </w:r>
      </w:hyperlink>
    </w:p>
    <w:p w14:paraId="6D917E30" w14:textId="77777777" w:rsidR="0034344A" w:rsidRPr="00EB7CC1" w:rsidRDefault="0034344A" w:rsidP="000F56E7">
      <w:pPr>
        <w:spacing w:after="0" w:line="240" w:lineRule="auto"/>
        <w:contextualSpacing/>
        <w:rPr>
          <w:rStyle w:val="Hipercze"/>
          <w:rFonts w:cs="Segoe UI"/>
          <w:color w:val="auto"/>
          <w:szCs w:val="20"/>
        </w:rPr>
      </w:pPr>
    </w:p>
    <w:p w14:paraId="2526FD9E" w14:textId="60FA26D4" w:rsidR="00A91A9F" w:rsidRPr="00EB7CC1" w:rsidRDefault="00A91A9F" w:rsidP="000F56E7">
      <w:pPr>
        <w:spacing w:after="0" w:line="240" w:lineRule="auto"/>
        <w:jc w:val="both"/>
        <w:rPr>
          <w:rFonts w:cs="Segoe UI"/>
          <w:b/>
          <w:bCs/>
          <w:szCs w:val="20"/>
          <w:lang w:eastAsia="pl-PL"/>
        </w:rPr>
      </w:pPr>
      <w:r w:rsidRPr="00EB7CC1">
        <w:rPr>
          <w:rFonts w:cs="Segoe UI"/>
          <w:b/>
          <w:bCs/>
          <w:szCs w:val="20"/>
          <w:lang w:eastAsia="pl-PL"/>
        </w:rPr>
        <w:t xml:space="preserve">Profil nabywcy </w:t>
      </w:r>
      <w:proofErr w:type="spellStart"/>
      <w:r w:rsidR="00671000" w:rsidRPr="00EB7CC1">
        <w:rPr>
          <w:rFonts w:cs="Segoe UI"/>
          <w:b/>
          <w:bCs/>
          <w:szCs w:val="20"/>
          <w:lang w:eastAsia="pl-PL"/>
        </w:rPr>
        <w:t>stbu_gdansk</w:t>
      </w:r>
      <w:proofErr w:type="spellEnd"/>
    </w:p>
    <w:p w14:paraId="000F13FC" w14:textId="4A732A53" w:rsidR="000E0809" w:rsidRPr="00EB7CC1" w:rsidRDefault="000E0809" w:rsidP="005D062C">
      <w:pPr>
        <w:spacing w:after="0" w:line="240" w:lineRule="auto"/>
        <w:rPr>
          <w:rFonts w:cs="Segoe UI"/>
          <w:szCs w:val="20"/>
          <w:lang w:eastAsia="pl-PL"/>
        </w:rPr>
      </w:pPr>
    </w:p>
    <w:p w14:paraId="5AD027F3" w14:textId="77777777" w:rsidR="00210F10" w:rsidRPr="00EB7CC1" w:rsidRDefault="00210F10" w:rsidP="005D062C">
      <w:pPr>
        <w:spacing w:after="0" w:line="240" w:lineRule="auto"/>
        <w:rPr>
          <w:rFonts w:cs="Segoe UI"/>
          <w:szCs w:val="20"/>
          <w:lang w:eastAsia="pl-PL"/>
        </w:rPr>
      </w:pPr>
      <w:bookmarkStart w:id="0" w:name="_GoBack"/>
      <w:bookmarkEnd w:id="0"/>
    </w:p>
    <w:p w14:paraId="5F30AB90" w14:textId="3E99768F" w:rsidR="000E0809" w:rsidRPr="00EB7CC1" w:rsidRDefault="000E0809" w:rsidP="00F34A73">
      <w:pPr>
        <w:pStyle w:val="Nagwek2"/>
        <w:numPr>
          <w:ilvl w:val="0"/>
          <w:numId w:val="27"/>
        </w:numPr>
        <w:spacing w:before="0" w:after="0" w:line="240" w:lineRule="auto"/>
        <w:ind w:left="284" w:hanging="284"/>
        <w:rPr>
          <w:rFonts w:cs="Segoe UI"/>
          <w:color w:val="auto"/>
          <w:sz w:val="20"/>
          <w:szCs w:val="20"/>
          <w:lang w:eastAsia="pl-PL"/>
        </w:rPr>
      </w:pPr>
      <w:r w:rsidRPr="00EB7CC1">
        <w:rPr>
          <w:rFonts w:cs="Segoe UI"/>
          <w:color w:val="auto"/>
          <w:sz w:val="20"/>
          <w:szCs w:val="20"/>
          <w:lang w:eastAsia="pl-PL"/>
        </w:rPr>
        <w:t>OPIS PRZEDMIOTU ZAMÓWIENIA</w:t>
      </w:r>
    </w:p>
    <w:p w14:paraId="6A859487" w14:textId="2CDCA1E4" w:rsidR="000F56E7" w:rsidRPr="00201084" w:rsidRDefault="00565520" w:rsidP="00201084">
      <w:pPr>
        <w:pStyle w:val="Akapitzlist"/>
        <w:numPr>
          <w:ilvl w:val="0"/>
          <w:numId w:val="1"/>
        </w:numPr>
        <w:spacing w:after="0" w:line="240" w:lineRule="auto"/>
        <w:ind w:left="284" w:hanging="284"/>
        <w:jc w:val="both"/>
        <w:rPr>
          <w:rFonts w:cs="Segoe UI"/>
          <w:b/>
          <w:bCs/>
          <w:szCs w:val="20"/>
        </w:rPr>
      </w:pPr>
      <w:r w:rsidRPr="00201084">
        <w:rPr>
          <w:rFonts w:cs="Segoe UI"/>
          <w:szCs w:val="20"/>
          <w:lang w:eastAsia="pl-PL"/>
        </w:rPr>
        <w:t xml:space="preserve">Przedmiotem zamówienia jest </w:t>
      </w:r>
      <w:r w:rsidR="00201084" w:rsidRPr="00201084">
        <w:rPr>
          <w:rFonts w:cs="Segoe UI"/>
          <w:szCs w:val="20"/>
          <w:lang w:eastAsia="pl-PL"/>
        </w:rPr>
        <w:t>usługa grupowego ubezpieczenia na życie pracowników, współmałżonków oraz pełnoletnich dzieci pracowników urzędu Miasta Białogard oraz jednostek organizacyjnych Miasta Białogard.</w:t>
      </w:r>
    </w:p>
    <w:p w14:paraId="69B18FF6" w14:textId="77777777" w:rsidR="005F4DB6" w:rsidRPr="00EB7CC1" w:rsidRDefault="005F4DB6" w:rsidP="005F4DB6">
      <w:pPr>
        <w:pStyle w:val="NormalnyWeb"/>
        <w:spacing w:before="0" w:beforeAutospacing="0" w:after="0" w:afterAutospacing="0"/>
        <w:rPr>
          <w:rFonts w:ascii="Segoe UI" w:hAnsi="Segoe UI" w:cs="Segoe UI"/>
          <w:b/>
          <w:bCs/>
          <w:color w:val="auto"/>
          <w:sz w:val="20"/>
          <w:szCs w:val="20"/>
        </w:rPr>
      </w:pPr>
    </w:p>
    <w:p w14:paraId="0FA8C13D" w14:textId="37399BF2" w:rsidR="000F56E7" w:rsidRPr="00EB7CC1" w:rsidRDefault="003B2B81" w:rsidP="005F4DB6">
      <w:pPr>
        <w:pStyle w:val="Nagwek2"/>
        <w:spacing w:before="0" w:after="0" w:line="240" w:lineRule="auto"/>
        <w:ind w:left="1"/>
        <w:rPr>
          <w:rFonts w:cs="Segoe UI"/>
          <w:sz w:val="20"/>
          <w:szCs w:val="20"/>
          <w:lang w:eastAsia="pl-PL"/>
        </w:rPr>
      </w:pPr>
      <w:r w:rsidRPr="00EB7CC1">
        <w:rPr>
          <w:rFonts w:cs="Segoe UI"/>
          <w:sz w:val="20"/>
          <w:szCs w:val="20"/>
          <w:lang w:eastAsia="pl-PL"/>
        </w:rPr>
        <w:t>Szczegółowy o</w:t>
      </w:r>
      <w:r w:rsidR="000E0809" w:rsidRPr="00EB7CC1">
        <w:rPr>
          <w:rFonts w:cs="Segoe UI"/>
          <w:sz w:val="20"/>
          <w:szCs w:val="20"/>
          <w:lang w:eastAsia="pl-PL"/>
        </w:rPr>
        <w:t>pis</w:t>
      </w:r>
      <w:r w:rsidR="00683F0B" w:rsidRPr="00EB7CC1">
        <w:rPr>
          <w:rFonts w:cs="Segoe UI"/>
          <w:sz w:val="20"/>
          <w:szCs w:val="20"/>
          <w:lang w:eastAsia="pl-PL"/>
        </w:rPr>
        <w:t xml:space="preserve"> przedmiotu</w:t>
      </w:r>
      <w:r w:rsidR="000E0809" w:rsidRPr="00EB7CC1">
        <w:rPr>
          <w:rFonts w:cs="Segoe UI"/>
          <w:sz w:val="20"/>
          <w:szCs w:val="20"/>
          <w:lang w:eastAsia="pl-PL"/>
        </w:rPr>
        <w:t xml:space="preserve"> zamówienia zawarto w załącznik</w:t>
      </w:r>
      <w:r w:rsidR="00AC673E" w:rsidRPr="00EB7CC1">
        <w:rPr>
          <w:rFonts w:cs="Segoe UI"/>
          <w:sz w:val="20"/>
          <w:szCs w:val="20"/>
          <w:lang w:eastAsia="pl-PL"/>
        </w:rPr>
        <w:t>u</w:t>
      </w:r>
      <w:r w:rsidR="000E0809" w:rsidRPr="00EB7CC1">
        <w:rPr>
          <w:rFonts w:cs="Segoe UI"/>
          <w:sz w:val="20"/>
          <w:szCs w:val="20"/>
          <w:lang w:eastAsia="pl-PL"/>
        </w:rPr>
        <w:t xml:space="preserve"> do </w:t>
      </w:r>
      <w:r w:rsidR="00EB7CC1" w:rsidRPr="00EB7CC1">
        <w:rPr>
          <w:rFonts w:cs="Segoe UI"/>
          <w:sz w:val="20"/>
          <w:szCs w:val="20"/>
          <w:lang w:eastAsia="pl-PL"/>
        </w:rPr>
        <w:t xml:space="preserve">SWZ. </w:t>
      </w:r>
    </w:p>
    <w:p w14:paraId="176BED19" w14:textId="69E4AF8A" w:rsidR="00201084" w:rsidRPr="00EB7CC1" w:rsidRDefault="000E0809" w:rsidP="00201084">
      <w:pPr>
        <w:spacing w:after="0" w:line="240" w:lineRule="auto"/>
        <w:ind w:left="284" w:hanging="284"/>
        <w:jc w:val="both"/>
        <w:rPr>
          <w:rFonts w:cs="Segoe UI"/>
          <w:szCs w:val="20"/>
          <w:lang w:eastAsia="pl-PL"/>
        </w:rPr>
      </w:pPr>
      <w:r w:rsidRPr="00EB7CC1">
        <w:rPr>
          <w:rFonts w:cs="Segoe UI"/>
          <w:szCs w:val="20"/>
          <w:lang w:eastAsia="pl-PL"/>
        </w:rPr>
        <w:t xml:space="preserve">Zamawiający </w:t>
      </w:r>
      <w:r w:rsidR="00201084">
        <w:rPr>
          <w:rFonts w:cs="Segoe UI"/>
          <w:szCs w:val="20"/>
          <w:lang w:eastAsia="pl-PL"/>
        </w:rPr>
        <w:t xml:space="preserve">nie </w:t>
      </w:r>
      <w:r w:rsidRPr="00EB7CC1">
        <w:rPr>
          <w:rFonts w:cs="Segoe UI"/>
          <w:szCs w:val="20"/>
          <w:lang w:eastAsia="pl-PL"/>
        </w:rPr>
        <w:t>dopuszcza składani</w:t>
      </w:r>
      <w:r w:rsidR="000B0E26" w:rsidRPr="00EB7CC1">
        <w:rPr>
          <w:rFonts w:cs="Segoe UI"/>
          <w:szCs w:val="20"/>
          <w:lang w:eastAsia="pl-PL"/>
        </w:rPr>
        <w:t>a</w:t>
      </w:r>
      <w:r w:rsidRPr="00EB7CC1">
        <w:rPr>
          <w:rFonts w:cs="Segoe UI"/>
          <w:szCs w:val="20"/>
          <w:lang w:eastAsia="pl-PL"/>
        </w:rPr>
        <w:t xml:space="preserve"> ofert częściowych</w:t>
      </w:r>
      <w:r w:rsidR="00201084">
        <w:rPr>
          <w:rFonts w:cs="Segoe UI"/>
          <w:szCs w:val="20"/>
          <w:lang w:eastAsia="pl-PL"/>
        </w:rPr>
        <w:t xml:space="preserve">. </w:t>
      </w:r>
      <w:r w:rsidR="00201084" w:rsidRPr="00201084">
        <w:rPr>
          <w:rFonts w:cs="Segoe UI"/>
          <w:szCs w:val="20"/>
          <w:lang w:eastAsia="pl-PL"/>
        </w:rPr>
        <w:t>Podział zamówienia w związku z jednorodnym rodzajem ubezpieczenia jest technicznie niezasadny i nie ma żadnego uzasadnienia ekonomicznego.</w:t>
      </w:r>
    </w:p>
    <w:p w14:paraId="29800115" w14:textId="591BBE04" w:rsidR="00077990" w:rsidRPr="00EB7CC1" w:rsidRDefault="00077990" w:rsidP="00201084">
      <w:pPr>
        <w:pStyle w:val="Akapitzlist"/>
        <w:numPr>
          <w:ilvl w:val="0"/>
          <w:numId w:val="1"/>
        </w:numPr>
        <w:spacing w:after="0" w:line="240" w:lineRule="auto"/>
        <w:ind w:left="284" w:hanging="284"/>
        <w:jc w:val="both"/>
        <w:rPr>
          <w:rFonts w:cs="Segoe UI"/>
          <w:szCs w:val="20"/>
          <w:lang w:eastAsia="pl-PL"/>
        </w:rPr>
      </w:pPr>
      <w:r w:rsidRPr="00EB7CC1">
        <w:rPr>
          <w:rFonts w:cs="Segoe UI"/>
          <w:szCs w:val="20"/>
          <w:lang w:eastAsia="pl-PL"/>
        </w:rPr>
        <w:t>Zamawiający nie przewiduje udzielenia zamówienia polegającego na powtórzeniu podobnych usług, o którym mowa w art. 214 ust.1 pkt 7 ustawy.</w:t>
      </w:r>
    </w:p>
    <w:p w14:paraId="2410BE89" w14:textId="321E4F0F" w:rsidR="007C13A3" w:rsidRPr="00EB7CC1" w:rsidRDefault="007C13A3" w:rsidP="00201084">
      <w:pPr>
        <w:pStyle w:val="Akapitzlist"/>
        <w:numPr>
          <w:ilvl w:val="0"/>
          <w:numId w:val="1"/>
        </w:numPr>
        <w:spacing w:after="0" w:line="240" w:lineRule="auto"/>
        <w:ind w:left="284" w:hanging="284"/>
        <w:jc w:val="both"/>
        <w:rPr>
          <w:rFonts w:cs="Segoe UI"/>
          <w:b/>
          <w:szCs w:val="20"/>
          <w:lang w:eastAsia="pl-PL"/>
        </w:rPr>
      </w:pPr>
      <w:r w:rsidRPr="00EB7CC1">
        <w:rPr>
          <w:rFonts w:cs="Segoe UI"/>
          <w:b/>
          <w:szCs w:val="20"/>
          <w:lang w:eastAsia="pl-PL"/>
        </w:rPr>
        <w:t>Zatrudnienie osób</w:t>
      </w:r>
    </w:p>
    <w:p w14:paraId="4A030D5F" w14:textId="316A4B10" w:rsidR="000E0809" w:rsidRPr="00EB7CC1" w:rsidRDefault="000E0809" w:rsidP="0029670E">
      <w:pPr>
        <w:spacing w:after="0" w:line="240" w:lineRule="auto"/>
        <w:jc w:val="both"/>
        <w:rPr>
          <w:rFonts w:cs="Segoe UI"/>
          <w:szCs w:val="20"/>
          <w:lang w:eastAsia="pl-PL"/>
        </w:rPr>
      </w:pPr>
      <w:r w:rsidRPr="00EB7CC1">
        <w:rPr>
          <w:rFonts w:cs="Segoe UI"/>
          <w:szCs w:val="20"/>
          <w:lang w:eastAsia="pl-PL"/>
        </w:rPr>
        <w:t xml:space="preserve">Do realizacji zamówienia Zamawiający wymaga wyznaczenia przez Wykonawcę </w:t>
      </w:r>
      <w:r w:rsidRPr="00EB7CC1">
        <w:rPr>
          <w:rFonts w:cs="Segoe UI"/>
          <w:b/>
          <w:szCs w:val="20"/>
          <w:lang w:eastAsia="pl-PL"/>
        </w:rPr>
        <w:t>1 osoby</w:t>
      </w:r>
      <w:r w:rsidRPr="00EB7CC1">
        <w:rPr>
          <w:rFonts w:cs="Segoe UI"/>
          <w:szCs w:val="20"/>
          <w:lang w:eastAsia="pl-PL"/>
        </w:rPr>
        <w:t xml:space="preserve"> </w:t>
      </w:r>
      <w:r w:rsidR="00154A2A" w:rsidRPr="00EB7CC1">
        <w:rPr>
          <w:rFonts w:cs="Segoe UI"/>
          <w:szCs w:val="20"/>
          <w:lang w:eastAsia="pl-PL"/>
        </w:rPr>
        <w:t>do</w:t>
      </w:r>
      <w:r w:rsidR="00A643EF" w:rsidRPr="00EB7CC1">
        <w:rPr>
          <w:rFonts w:cs="Segoe UI"/>
          <w:szCs w:val="20"/>
          <w:lang w:eastAsia="pl-PL"/>
        </w:rPr>
        <w:t> kontaktu i</w:t>
      </w:r>
      <w:r w:rsidR="002255A9" w:rsidRPr="00EB7CC1">
        <w:rPr>
          <w:rFonts w:cs="Segoe UI"/>
          <w:szCs w:val="20"/>
          <w:lang w:eastAsia="pl-PL"/>
        </w:rPr>
        <w:t> </w:t>
      </w:r>
      <w:r w:rsidR="00E349AE" w:rsidRPr="00EB7CC1">
        <w:rPr>
          <w:rFonts w:cs="Segoe UI"/>
          <w:szCs w:val="20"/>
          <w:lang w:eastAsia="pl-PL"/>
        </w:rPr>
        <w:t>bieżącej obsługi</w:t>
      </w:r>
      <w:r w:rsidR="002255A9" w:rsidRPr="00EB7CC1">
        <w:rPr>
          <w:rFonts w:cs="Segoe UI"/>
          <w:szCs w:val="20"/>
          <w:lang w:eastAsia="pl-PL"/>
        </w:rPr>
        <w:t xml:space="preserve"> </w:t>
      </w:r>
      <w:r w:rsidR="002213B0" w:rsidRPr="00EB7CC1">
        <w:rPr>
          <w:rFonts w:cs="Segoe UI"/>
          <w:szCs w:val="20"/>
          <w:lang w:eastAsia="pl-PL"/>
        </w:rPr>
        <w:t>(</w:t>
      </w:r>
      <w:r w:rsidR="000203FD" w:rsidRPr="00EB7CC1">
        <w:rPr>
          <w:rFonts w:cs="Segoe UI"/>
          <w:szCs w:val="20"/>
        </w:rPr>
        <w:t>m.in. przygotowani</w:t>
      </w:r>
      <w:r w:rsidR="002213B0" w:rsidRPr="00EB7CC1">
        <w:rPr>
          <w:rFonts w:cs="Segoe UI"/>
          <w:szCs w:val="20"/>
        </w:rPr>
        <w:t>e</w:t>
      </w:r>
      <w:r w:rsidR="000203FD" w:rsidRPr="00EB7CC1">
        <w:rPr>
          <w:rFonts w:cs="Segoe UI"/>
          <w:szCs w:val="20"/>
        </w:rPr>
        <w:t xml:space="preserve"> i wystawieni</w:t>
      </w:r>
      <w:r w:rsidR="002213B0" w:rsidRPr="00EB7CC1">
        <w:rPr>
          <w:rFonts w:cs="Segoe UI"/>
          <w:szCs w:val="20"/>
        </w:rPr>
        <w:t>e</w:t>
      </w:r>
      <w:r w:rsidR="000203FD" w:rsidRPr="00EB7CC1">
        <w:rPr>
          <w:rFonts w:cs="Segoe UI"/>
          <w:szCs w:val="20"/>
        </w:rPr>
        <w:t xml:space="preserve"> dokumentacji polisowej, przyjmowani</w:t>
      </w:r>
      <w:r w:rsidR="002213B0" w:rsidRPr="00EB7CC1">
        <w:rPr>
          <w:rFonts w:cs="Segoe UI"/>
          <w:szCs w:val="20"/>
        </w:rPr>
        <w:t>e</w:t>
      </w:r>
      <w:r w:rsidR="000203FD" w:rsidRPr="00EB7CC1">
        <w:rPr>
          <w:rFonts w:cs="Segoe UI"/>
          <w:szCs w:val="20"/>
        </w:rPr>
        <w:t xml:space="preserve"> zgłoszeń od Zamawiającego, informowani</w:t>
      </w:r>
      <w:r w:rsidR="002213B0" w:rsidRPr="00EB7CC1">
        <w:rPr>
          <w:rFonts w:cs="Segoe UI"/>
          <w:szCs w:val="20"/>
        </w:rPr>
        <w:t>e</w:t>
      </w:r>
      <w:r w:rsidR="000203FD" w:rsidRPr="00EB7CC1">
        <w:rPr>
          <w:rFonts w:cs="Segoe UI"/>
          <w:szCs w:val="20"/>
        </w:rPr>
        <w:t xml:space="preserve"> o procesie likwidacji</w:t>
      </w:r>
      <w:r w:rsidR="002213B0" w:rsidRPr="00EB7CC1">
        <w:rPr>
          <w:rFonts w:cs="Segoe UI"/>
          <w:szCs w:val="20"/>
        </w:rPr>
        <w:t>)</w:t>
      </w:r>
      <w:r w:rsidR="000203FD" w:rsidRPr="00EB7CC1">
        <w:rPr>
          <w:rFonts w:cs="Segoe UI"/>
          <w:szCs w:val="20"/>
        </w:rPr>
        <w:t>,</w:t>
      </w:r>
      <w:r w:rsidR="000203FD" w:rsidRPr="00EB7CC1">
        <w:rPr>
          <w:rFonts w:cs="Segoe UI"/>
          <w:szCs w:val="20"/>
          <w:lang w:eastAsia="pl-PL"/>
        </w:rPr>
        <w:t xml:space="preserve"> </w:t>
      </w:r>
      <w:r w:rsidR="002213B0" w:rsidRPr="00EB7CC1">
        <w:rPr>
          <w:rFonts w:cs="Segoe UI"/>
          <w:szCs w:val="20"/>
          <w:lang w:eastAsia="pl-PL"/>
        </w:rPr>
        <w:t xml:space="preserve">zatrudnionej na podstawie umowy o pracę. </w:t>
      </w:r>
      <w:r w:rsidRPr="00EB7CC1">
        <w:rPr>
          <w:rFonts w:cs="Segoe UI"/>
          <w:szCs w:val="20"/>
          <w:lang w:eastAsia="pl-PL"/>
        </w:rPr>
        <w:t>W stosunku do wskazanej osoby, na każde żądanie Zamawiającego Wykonawca przedstawi dokumenty potwierdzające zatrudnienie na</w:t>
      </w:r>
      <w:r w:rsidR="00683F0B" w:rsidRPr="00EB7CC1">
        <w:rPr>
          <w:rFonts w:cs="Segoe UI"/>
          <w:szCs w:val="20"/>
          <w:lang w:eastAsia="pl-PL"/>
        </w:rPr>
        <w:t> </w:t>
      </w:r>
      <w:r w:rsidRPr="00EB7CC1">
        <w:rPr>
          <w:rFonts w:cs="Segoe UI"/>
          <w:szCs w:val="20"/>
          <w:lang w:eastAsia="pl-PL"/>
        </w:rPr>
        <w:t>umowę o pracę (np. sprawozdanie Z-06 dla GUS, kopie umów o pracę, dowód zgłoszenia do</w:t>
      </w:r>
      <w:r w:rsidR="00D7458F" w:rsidRPr="00EB7CC1">
        <w:rPr>
          <w:rFonts w:cs="Segoe UI"/>
          <w:szCs w:val="20"/>
          <w:lang w:eastAsia="pl-PL"/>
        </w:rPr>
        <w:t> </w:t>
      </w:r>
      <w:r w:rsidRPr="00EB7CC1">
        <w:rPr>
          <w:rFonts w:cs="Segoe UI"/>
          <w:szCs w:val="20"/>
          <w:lang w:eastAsia="pl-PL"/>
        </w:rPr>
        <w:t>ZUS</w:t>
      </w:r>
      <w:r w:rsidR="00D7458F" w:rsidRPr="00EB7CC1">
        <w:rPr>
          <w:rFonts w:cs="Segoe UI"/>
          <w:szCs w:val="20"/>
          <w:lang w:eastAsia="pl-PL"/>
        </w:rPr>
        <w:t>,</w:t>
      </w:r>
      <w:r w:rsidRPr="00EB7CC1">
        <w:rPr>
          <w:rFonts w:cs="Segoe UI"/>
          <w:szCs w:val="20"/>
          <w:lang w:eastAsia="pl-PL"/>
        </w:rPr>
        <w:t xml:space="preserve"> itp.)</w:t>
      </w:r>
      <w:r w:rsidR="00D7458F" w:rsidRPr="00EB7CC1">
        <w:rPr>
          <w:rFonts w:cs="Segoe UI"/>
          <w:szCs w:val="20"/>
          <w:lang w:eastAsia="pl-PL"/>
        </w:rPr>
        <w:t>.</w:t>
      </w:r>
    </w:p>
    <w:p w14:paraId="64701C85" w14:textId="57DBCD53" w:rsidR="00285E7B" w:rsidRPr="00EB7CC1" w:rsidRDefault="00C170D0" w:rsidP="005D062C">
      <w:pPr>
        <w:spacing w:after="0" w:line="240" w:lineRule="auto"/>
        <w:ind w:left="284" w:hanging="284"/>
        <w:jc w:val="both"/>
        <w:rPr>
          <w:rFonts w:cs="Segoe UI"/>
          <w:b/>
          <w:szCs w:val="20"/>
          <w:lang w:eastAsia="pl-PL"/>
        </w:rPr>
      </w:pPr>
      <w:r w:rsidRPr="00EB7CC1">
        <w:rPr>
          <w:rFonts w:cs="Segoe UI"/>
          <w:b/>
          <w:szCs w:val="20"/>
          <w:lang w:eastAsia="pl-PL"/>
        </w:rPr>
        <w:t xml:space="preserve">4. </w:t>
      </w:r>
      <w:r w:rsidR="00285E7B" w:rsidRPr="00EB7CC1">
        <w:rPr>
          <w:rFonts w:cs="Segoe UI"/>
          <w:b/>
          <w:szCs w:val="20"/>
          <w:lang w:eastAsia="pl-PL"/>
        </w:rPr>
        <w:t xml:space="preserve">PODWYKONAWSTWO </w:t>
      </w:r>
    </w:p>
    <w:p w14:paraId="3C02F7AD" w14:textId="6A1F014E" w:rsidR="00285E7B" w:rsidRPr="00EB7CC1" w:rsidRDefault="00285E7B" w:rsidP="00F34A73">
      <w:pPr>
        <w:pStyle w:val="Akapitzlist"/>
        <w:numPr>
          <w:ilvl w:val="0"/>
          <w:numId w:val="18"/>
        </w:numPr>
        <w:spacing w:after="0" w:line="240" w:lineRule="auto"/>
        <w:ind w:left="284" w:hanging="284"/>
        <w:jc w:val="both"/>
        <w:rPr>
          <w:rFonts w:cs="Segoe UI"/>
          <w:szCs w:val="20"/>
          <w:lang w:eastAsia="pl-PL"/>
        </w:rPr>
      </w:pPr>
      <w:r w:rsidRPr="00EB7CC1">
        <w:rPr>
          <w:rFonts w:cs="Segoe UI"/>
          <w:szCs w:val="20"/>
          <w:lang w:eastAsia="pl-PL"/>
        </w:rPr>
        <w:t>Wykonawca może powierzyć wykonanie części zamówienia podwykonawcy (podwykonawcom)</w:t>
      </w:r>
      <w:r w:rsidR="0079214B" w:rsidRPr="00EB7CC1">
        <w:rPr>
          <w:rFonts w:cs="Segoe UI"/>
          <w:szCs w:val="20"/>
          <w:lang w:eastAsia="pl-PL"/>
        </w:rPr>
        <w:t xml:space="preserve"> jeżeli podwykonawca posiada stosowne zezwolenie na prowadzenie działalności objętej przedmiotem zamówienia</w:t>
      </w:r>
      <w:r w:rsidRPr="00EB7CC1">
        <w:rPr>
          <w:rFonts w:cs="Segoe UI"/>
          <w:szCs w:val="20"/>
          <w:lang w:eastAsia="pl-PL"/>
        </w:rPr>
        <w:t xml:space="preserve">. </w:t>
      </w:r>
    </w:p>
    <w:p w14:paraId="7E2F8DFC" w14:textId="43A2AD27" w:rsidR="002C71BF" w:rsidRPr="00EB7CC1" w:rsidRDefault="00285E7B" w:rsidP="00F34A73">
      <w:pPr>
        <w:pStyle w:val="Nagwek2"/>
        <w:numPr>
          <w:ilvl w:val="0"/>
          <w:numId w:val="18"/>
        </w:numPr>
        <w:spacing w:before="0" w:after="0" w:line="240" w:lineRule="auto"/>
        <w:ind w:left="284" w:hanging="284"/>
        <w:jc w:val="both"/>
        <w:rPr>
          <w:rFonts w:cs="Segoe UI"/>
          <w:b w:val="0"/>
          <w:color w:val="auto"/>
          <w:sz w:val="20"/>
          <w:szCs w:val="20"/>
          <w:lang w:eastAsia="pl-PL"/>
        </w:rPr>
      </w:pPr>
      <w:r w:rsidRPr="00EB7CC1">
        <w:rPr>
          <w:rFonts w:cs="Segoe UI"/>
          <w:b w:val="0"/>
          <w:color w:val="auto"/>
          <w:sz w:val="20"/>
          <w:szCs w:val="20"/>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71C0C08" w14:textId="484851CE" w:rsidR="00B47702" w:rsidRPr="00EB7CC1" w:rsidRDefault="000E0809" w:rsidP="00F34A73">
      <w:pPr>
        <w:pStyle w:val="Nagwek2"/>
        <w:numPr>
          <w:ilvl w:val="0"/>
          <w:numId w:val="51"/>
        </w:numPr>
        <w:spacing w:before="0" w:after="0" w:line="240" w:lineRule="auto"/>
        <w:ind w:left="284" w:hanging="284"/>
        <w:rPr>
          <w:rFonts w:cs="Segoe UI"/>
          <w:sz w:val="20"/>
          <w:szCs w:val="20"/>
        </w:rPr>
      </w:pPr>
      <w:r w:rsidRPr="00EB7CC1">
        <w:rPr>
          <w:rFonts w:cs="Segoe UI"/>
          <w:color w:val="auto"/>
          <w:sz w:val="20"/>
          <w:szCs w:val="20"/>
          <w:lang w:eastAsia="pl-PL"/>
        </w:rPr>
        <w:t>TERMIN WYKONANIA ZAMÓWIENIA</w:t>
      </w:r>
      <w:r w:rsidR="00EB7CC1" w:rsidRPr="00EB7CC1">
        <w:rPr>
          <w:rFonts w:cs="Segoe UI"/>
          <w:color w:val="auto"/>
          <w:sz w:val="20"/>
          <w:szCs w:val="20"/>
          <w:lang w:eastAsia="pl-PL"/>
        </w:rPr>
        <w:t xml:space="preserve">: </w:t>
      </w:r>
      <w:r w:rsidR="00201084">
        <w:rPr>
          <w:rFonts w:cs="Segoe UI"/>
          <w:sz w:val="20"/>
          <w:szCs w:val="20"/>
          <w:lang w:eastAsia="pl-PL"/>
        </w:rPr>
        <w:t>36</w:t>
      </w:r>
      <w:r w:rsidRPr="00EB7CC1">
        <w:rPr>
          <w:rFonts w:cs="Segoe UI"/>
          <w:sz w:val="20"/>
          <w:szCs w:val="20"/>
          <w:lang w:eastAsia="pl-PL"/>
        </w:rPr>
        <w:t xml:space="preserve"> </w:t>
      </w:r>
      <w:r w:rsidR="00EE0750" w:rsidRPr="00EB7CC1">
        <w:rPr>
          <w:rFonts w:cs="Segoe UI"/>
          <w:sz w:val="20"/>
          <w:szCs w:val="20"/>
          <w:lang w:eastAsia="pl-PL"/>
        </w:rPr>
        <w:t>miesi</w:t>
      </w:r>
      <w:r w:rsidR="00201084">
        <w:rPr>
          <w:rFonts w:cs="Segoe UI"/>
          <w:sz w:val="20"/>
          <w:szCs w:val="20"/>
          <w:lang w:eastAsia="pl-PL"/>
        </w:rPr>
        <w:t>ę</w:t>
      </w:r>
      <w:r w:rsidR="00A46E1B" w:rsidRPr="00EB7CC1">
        <w:rPr>
          <w:rFonts w:cs="Segoe UI"/>
          <w:sz w:val="20"/>
          <w:szCs w:val="20"/>
          <w:lang w:eastAsia="pl-PL"/>
        </w:rPr>
        <w:t>c</w:t>
      </w:r>
      <w:r w:rsidR="00201084">
        <w:rPr>
          <w:rFonts w:cs="Segoe UI"/>
          <w:sz w:val="20"/>
          <w:szCs w:val="20"/>
          <w:lang w:eastAsia="pl-PL"/>
        </w:rPr>
        <w:t>y</w:t>
      </w:r>
      <w:r w:rsidRPr="00EB7CC1">
        <w:rPr>
          <w:rFonts w:cs="Segoe UI"/>
          <w:sz w:val="20"/>
          <w:szCs w:val="20"/>
          <w:lang w:eastAsia="pl-PL"/>
        </w:rPr>
        <w:t>, planowany okres</w:t>
      </w:r>
      <w:r w:rsidR="005E1AED" w:rsidRPr="00EB7CC1">
        <w:rPr>
          <w:rFonts w:cs="Segoe UI"/>
          <w:sz w:val="20"/>
          <w:szCs w:val="20"/>
          <w:lang w:eastAsia="pl-PL"/>
        </w:rPr>
        <w:t xml:space="preserve"> od </w:t>
      </w:r>
      <w:r w:rsidR="00EB7CC1" w:rsidRPr="00EB7CC1">
        <w:rPr>
          <w:rFonts w:cs="Segoe UI"/>
          <w:sz w:val="20"/>
          <w:szCs w:val="20"/>
        </w:rPr>
        <w:t>01.</w:t>
      </w:r>
      <w:r w:rsidR="00201084">
        <w:rPr>
          <w:rFonts w:cs="Segoe UI"/>
          <w:sz w:val="20"/>
          <w:szCs w:val="20"/>
        </w:rPr>
        <w:t>04</w:t>
      </w:r>
      <w:r w:rsidR="00EB7CC1" w:rsidRPr="00EB7CC1">
        <w:rPr>
          <w:rFonts w:cs="Segoe UI"/>
          <w:sz w:val="20"/>
          <w:szCs w:val="20"/>
        </w:rPr>
        <w:t>.202</w:t>
      </w:r>
      <w:r w:rsidR="00201084">
        <w:rPr>
          <w:rFonts w:cs="Segoe UI"/>
          <w:sz w:val="20"/>
          <w:szCs w:val="20"/>
        </w:rPr>
        <w:t>4</w:t>
      </w:r>
      <w:r w:rsidR="00EB7CC1" w:rsidRPr="00EB7CC1">
        <w:rPr>
          <w:rFonts w:cs="Segoe UI"/>
          <w:sz w:val="20"/>
          <w:szCs w:val="20"/>
        </w:rPr>
        <w:t>r. do 3</w:t>
      </w:r>
      <w:r w:rsidR="00201084">
        <w:rPr>
          <w:rFonts w:cs="Segoe UI"/>
          <w:sz w:val="20"/>
          <w:szCs w:val="20"/>
        </w:rPr>
        <w:t>1</w:t>
      </w:r>
      <w:r w:rsidR="00EB7CC1" w:rsidRPr="00EB7CC1">
        <w:rPr>
          <w:rFonts w:cs="Segoe UI"/>
          <w:sz w:val="20"/>
          <w:szCs w:val="20"/>
        </w:rPr>
        <w:t>.0</w:t>
      </w:r>
      <w:r w:rsidR="00201084">
        <w:rPr>
          <w:rFonts w:cs="Segoe UI"/>
          <w:sz w:val="20"/>
          <w:szCs w:val="20"/>
        </w:rPr>
        <w:t>3</w:t>
      </w:r>
      <w:r w:rsidR="00EB7CC1" w:rsidRPr="00EB7CC1">
        <w:rPr>
          <w:rFonts w:cs="Segoe UI"/>
          <w:sz w:val="20"/>
          <w:szCs w:val="20"/>
        </w:rPr>
        <w:t>.202</w:t>
      </w:r>
      <w:r w:rsidR="00201084">
        <w:rPr>
          <w:rFonts w:cs="Segoe UI"/>
          <w:sz w:val="20"/>
          <w:szCs w:val="20"/>
        </w:rPr>
        <w:t>7</w:t>
      </w:r>
      <w:r w:rsidR="00EB7CC1" w:rsidRPr="00EB7CC1">
        <w:rPr>
          <w:rFonts w:cs="Segoe UI"/>
          <w:sz w:val="20"/>
          <w:szCs w:val="20"/>
        </w:rPr>
        <w:t>r.</w:t>
      </w:r>
    </w:p>
    <w:p w14:paraId="64D9E629" w14:textId="77777777" w:rsidR="005E1AED" w:rsidRPr="00EB7CC1" w:rsidRDefault="005E1AED" w:rsidP="000F56E7">
      <w:pPr>
        <w:spacing w:after="0" w:line="240" w:lineRule="auto"/>
        <w:rPr>
          <w:rFonts w:cs="Segoe UI"/>
          <w:color w:val="FF0000"/>
          <w:szCs w:val="20"/>
        </w:rPr>
      </w:pPr>
    </w:p>
    <w:p w14:paraId="3544CEE5" w14:textId="200406A1" w:rsidR="000E0809" w:rsidRPr="00EB7CC1" w:rsidRDefault="000E0809" w:rsidP="00F34A73">
      <w:pPr>
        <w:pStyle w:val="Nagwek2"/>
        <w:numPr>
          <w:ilvl w:val="0"/>
          <w:numId w:val="51"/>
        </w:numPr>
        <w:spacing w:before="0" w:after="0" w:line="240" w:lineRule="auto"/>
        <w:ind w:left="284" w:hanging="284"/>
        <w:rPr>
          <w:rFonts w:cs="Segoe UI"/>
          <w:color w:val="auto"/>
          <w:sz w:val="20"/>
          <w:szCs w:val="20"/>
          <w:lang w:eastAsia="pl-PL"/>
        </w:rPr>
      </w:pPr>
      <w:r w:rsidRPr="00EB7CC1">
        <w:rPr>
          <w:rFonts w:cs="Segoe UI"/>
          <w:color w:val="auto"/>
          <w:sz w:val="20"/>
          <w:szCs w:val="20"/>
          <w:lang w:eastAsia="pl-PL"/>
        </w:rPr>
        <w:t xml:space="preserve">WARUNKI UDZIAŁU W POSTĘPOWANIU ORAZ PODSTAWY WYKLUCZENIA </w:t>
      </w:r>
    </w:p>
    <w:p w14:paraId="5431BE33" w14:textId="6DFDE35C" w:rsidR="0098583D" w:rsidRPr="00EB7CC1" w:rsidRDefault="000E0809" w:rsidP="00EB7CC1">
      <w:pPr>
        <w:spacing w:after="0" w:line="240" w:lineRule="auto"/>
        <w:ind w:left="284"/>
        <w:jc w:val="both"/>
        <w:rPr>
          <w:rFonts w:cs="Segoe UI"/>
          <w:szCs w:val="20"/>
          <w:lang w:eastAsia="pl-PL"/>
        </w:rPr>
      </w:pPr>
      <w:r w:rsidRPr="00EB7CC1">
        <w:rPr>
          <w:rFonts w:cs="Segoe UI"/>
          <w:szCs w:val="20"/>
          <w:lang w:eastAsia="pl-PL"/>
        </w:rPr>
        <w:t xml:space="preserve">O udzielenie zamówienia może się ubiegać podmiot, który </w:t>
      </w:r>
      <w:r w:rsidRPr="00EB7CC1">
        <w:rPr>
          <w:rFonts w:cs="Segoe UI"/>
          <w:b/>
          <w:szCs w:val="20"/>
          <w:lang w:eastAsia="pl-PL"/>
        </w:rPr>
        <w:t>nie podlega wykluczeniu</w:t>
      </w:r>
      <w:r w:rsidRPr="00EB7CC1">
        <w:rPr>
          <w:rFonts w:cs="Segoe UI"/>
          <w:szCs w:val="20"/>
          <w:lang w:eastAsia="pl-PL"/>
        </w:rPr>
        <w:t xml:space="preserve"> z postępowania na podstawie</w:t>
      </w:r>
      <w:r w:rsidR="0098583D" w:rsidRPr="00EB7CC1">
        <w:rPr>
          <w:rFonts w:cs="Segoe UI"/>
          <w:szCs w:val="20"/>
          <w:lang w:eastAsia="pl-PL"/>
        </w:rPr>
        <w:t>:</w:t>
      </w:r>
    </w:p>
    <w:p w14:paraId="400836F5" w14:textId="2210B2BB" w:rsidR="00210F10" w:rsidRPr="00EB7CC1" w:rsidRDefault="00210F10" w:rsidP="00EB7CC1">
      <w:pPr>
        <w:spacing w:after="0" w:line="240" w:lineRule="auto"/>
        <w:ind w:left="284"/>
        <w:jc w:val="both"/>
        <w:rPr>
          <w:rFonts w:cs="Segoe UI"/>
          <w:b/>
          <w:szCs w:val="20"/>
          <w:lang w:eastAsia="pl-PL"/>
        </w:rPr>
      </w:pPr>
      <w:r w:rsidRPr="00EB7CC1">
        <w:rPr>
          <w:rFonts w:cs="Segoe UI"/>
          <w:b/>
          <w:szCs w:val="20"/>
          <w:lang w:eastAsia="pl-PL"/>
        </w:rPr>
        <w:t>Obligatoryjne podstawy wykluczenia</w:t>
      </w:r>
    </w:p>
    <w:p w14:paraId="0895141C" w14:textId="324CD8A4" w:rsidR="00770C93" w:rsidRPr="00EB7CC1" w:rsidRDefault="00A336F8" w:rsidP="00F34A73">
      <w:pPr>
        <w:pStyle w:val="Akapitzlist"/>
        <w:numPr>
          <w:ilvl w:val="0"/>
          <w:numId w:val="25"/>
        </w:numPr>
        <w:spacing w:after="0" w:line="240" w:lineRule="auto"/>
        <w:jc w:val="both"/>
        <w:rPr>
          <w:rFonts w:cs="Segoe UI"/>
          <w:szCs w:val="20"/>
          <w:lang w:eastAsia="pl-PL"/>
        </w:rPr>
      </w:pPr>
      <w:r w:rsidRPr="00EB7CC1">
        <w:rPr>
          <w:rFonts w:cs="Segoe UI"/>
          <w:szCs w:val="20"/>
          <w:lang w:eastAsia="pl-PL"/>
        </w:rPr>
        <w:t>art. 108</w:t>
      </w:r>
      <w:r w:rsidR="000E0809" w:rsidRPr="00EB7CC1">
        <w:rPr>
          <w:rFonts w:cs="Segoe UI"/>
          <w:szCs w:val="20"/>
          <w:lang w:eastAsia="pl-PL"/>
        </w:rPr>
        <w:t xml:space="preserve"> ust. 1 ustawy Prawo zamówień publicznych</w:t>
      </w:r>
      <w:r w:rsidR="00D7458F" w:rsidRPr="00EB7CC1">
        <w:rPr>
          <w:rFonts w:cs="Segoe UI"/>
          <w:szCs w:val="20"/>
          <w:lang w:eastAsia="pl-PL"/>
        </w:rPr>
        <w:t>.</w:t>
      </w:r>
    </w:p>
    <w:p w14:paraId="308A3343" w14:textId="660D5E6C" w:rsidR="0098583D" w:rsidRPr="00EB7CC1" w:rsidRDefault="0098583D" w:rsidP="00F34A73">
      <w:pPr>
        <w:pStyle w:val="Akapitzlist"/>
        <w:numPr>
          <w:ilvl w:val="0"/>
          <w:numId w:val="25"/>
        </w:numPr>
        <w:spacing w:after="0" w:line="240" w:lineRule="auto"/>
        <w:jc w:val="both"/>
        <w:rPr>
          <w:rFonts w:cs="Segoe UI"/>
          <w:szCs w:val="20"/>
          <w:lang w:eastAsia="pl-PL"/>
        </w:rPr>
      </w:pPr>
      <w:r w:rsidRPr="00EB7CC1">
        <w:rPr>
          <w:rFonts w:cs="Segoe UI"/>
          <w:szCs w:val="20"/>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22EC15C7" w14:textId="5D58841E" w:rsidR="00230DAA" w:rsidRPr="00EB7CC1" w:rsidRDefault="000E0809" w:rsidP="00EB7CC1">
      <w:pPr>
        <w:spacing w:after="0" w:line="240" w:lineRule="auto"/>
        <w:ind w:firstLine="284"/>
        <w:jc w:val="both"/>
        <w:rPr>
          <w:rFonts w:cs="Segoe UI"/>
          <w:szCs w:val="20"/>
          <w:lang w:eastAsia="pl-PL"/>
        </w:rPr>
      </w:pPr>
      <w:r w:rsidRPr="00EB7CC1">
        <w:rPr>
          <w:rFonts w:cs="Segoe UI"/>
          <w:b/>
          <w:szCs w:val="20"/>
          <w:lang w:eastAsia="pl-PL"/>
        </w:rPr>
        <w:t>Fakultatywne podstawy wykluczenia</w:t>
      </w:r>
      <w:r w:rsidRPr="00EB7CC1">
        <w:rPr>
          <w:rFonts w:cs="Segoe UI"/>
          <w:szCs w:val="20"/>
          <w:lang w:eastAsia="pl-PL"/>
        </w:rPr>
        <w:t xml:space="preserve">, o których mowa w art. </w:t>
      </w:r>
      <w:r w:rsidR="00A336F8" w:rsidRPr="00EB7CC1">
        <w:rPr>
          <w:rFonts w:cs="Segoe UI"/>
          <w:szCs w:val="20"/>
          <w:lang w:eastAsia="pl-PL"/>
        </w:rPr>
        <w:t>109 ust.1</w:t>
      </w:r>
      <w:r w:rsidRPr="00EB7CC1">
        <w:rPr>
          <w:rFonts w:cs="Segoe UI"/>
          <w:szCs w:val="20"/>
          <w:lang w:eastAsia="pl-PL"/>
        </w:rPr>
        <w:t xml:space="preserve"> ustawy Pzp –</w:t>
      </w:r>
      <w:r w:rsidR="00D7458F" w:rsidRPr="00EB7CC1">
        <w:rPr>
          <w:rFonts w:cs="Segoe UI"/>
          <w:szCs w:val="20"/>
          <w:lang w:eastAsia="pl-PL"/>
        </w:rPr>
        <w:t> </w:t>
      </w:r>
      <w:r w:rsidRPr="00EB7CC1">
        <w:rPr>
          <w:rFonts w:cs="Segoe UI"/>
          <w:szCs w:val="20"/>
          <w:lang w:eastAsia="pl-PL"/>
        </w:rPr>
        <w:t>Nie</w:t>
      </w:r>
      <w:r w:rsidR="00D7458F" w:rsidRPr="00EB7CC1">
        <w:rPr>
          <w:rFonts w:cs="Segoe UI"/>
          <w:szCs w:val="20"/>
          <w:lang w:eastAsia="pl-PL"/>
        </w:rPr>
        <w:t> </w:t>
      </w:r>
      <w:r w:rsidRPr="00EB7CC1">
        <w:rPr>
          <w:rFonts w:cs="Segoe UI"/>
          <w:szCs w:val="20"/>
          <w:lang w:eastAsia="pl-PL"/>
        </w:rPr>
        <w:t>dotyczy.</w:t>
      </w:r>
    </w:p>
    <w:p w14:paraId="02069899" w14:textId="25D93F33" w:rsidR="000E0809" w:rsidRPr="00EB7CC1" w:rsidRDefault="000E0809" w:rsidP="00F34A73">
      <w:pPr>
        <w:pStyle w:val="Akapitzlist"/>
        <w:numPr>
          <w:ilvl w:val="0"/>
          <w:numId w:val="51"/>
        </w:numPr>
        <w:spacing w:after="0" w:line="240" w:lineRule="auto"/>
        <w:ind w:left="284" w:hanging="284"/>
        <w:contextualSpacing w:val="0"/>
        <w:jc w:val="both"/>
        <w:rPr>
          <w:rFonts w:eastAsiaTheme="majorEastAsia" w:cs="Segoe UI"/>
          <w:b/>
          <w:szCs w:val="20"/>
          <w:lang w:eastAsia="pl-PL"/>
        </w:rPr>
      </w:pPr>
      <w:r w:rsidRPr="00EB7CC1">
        <w:rPr>
          <w:rFonts w:eastAsiaTheme="majorEastAsia" w:cs="Segoe UI"/>
          <w:b/>
          <w:szCs w:val="20"/>
          <w:lang w:eastAsia="pl-PL"/>
        </w:rPr>
        <w:t xml:space="preserve">WYKAZ </w:t>
      </w:r>
      <w:r w:rsidR="00A336F8" w:rsidRPr="00EB7CC1">
        <w:rPr>
          <w:rFonts w:eastAsiaTheme="majorEastAsia" w:cs="Segoe UI"/>
          <w:b/>
          <w:szCs w:val="20"/>
          <w:lang w:eastAsia="pl-PL"/>
        </w:rPr>
        <w:t>PODMIOTOWYCH ŚRODKÓW DOWODOWYCH</w:t>
      </w:r>
      <w:r w:rsidRPr="00EB7CC1">
        <w:rPr>
          <w:rFonts w:eastAsiaTheme="majorEastAsia" w:cs="Segoe UI"/>
          <w:b/>
          <w:szCs w:val="20"/>
          <w:lang w:eastAsia="pl-PL"/>
        </w:rPr>
        <w:t>, POTWIERDZAJĄCYCH SPEŁNIANIE WARUNKÓW UDZIAŁU W POSTĘPOWANIU ORAZ BRAK PODSTAW WYKLUCZENIA</w:t>
      </w:r>
    </w:p>
    <w:p w14:paraId="53BFA8D2" w14:textId="7B9BFB9E" w:rsidR="009D1328" w:rsidRPr="00EB7CC1" w:rsidRDefault="000E0809" w:rsidP="000002DA">
      <w:pPr>
        <w:pStyle w:val="Akapitzlist"/>
        <w:numPr>
          <w:ilvl w:val="0"/>
          <w:numId w:val="2"/>
        </w:numPr>
        <w:spacing w:after="0" w:line="240" w:lineRule="auto"/>
        <w:contextualSpacing w:val="0"/>
        <w:jc w:val="both"/>
        <w:rPr>
          <w:rFonts w:cs="Segoe UI"/>
          <w:szCs w:val="20"/>
          <w:lang w:eastAsia="pl-PL"/>
        </w:rPr>
      </w:pPr>
      <w:r w:rsidRPr="00EB7CC1">
        <w:rPr>
          <w:rFonts w:cs="Segoe UI"/>
          <w:szCs w:val="20"/>
          <w:lang w:eastAsia="pl-PL"/>
        </w:rPr>
        <w:t xml:space="preserve">Do oferty Wykonawca załącza aktualne na dzień składania ofert </w:t>
      </w:r>
      <w:r w:rsidRPr="00EB7CC1">
        <w:rPr>
          <w:rFonts w:cs="Segoe UI"/>
          <w:b/>
          <w:szCs w:val="20"/>
          <w:lang w:eastAsia="pl-PL"/>
        </w:rPr>
        <w:t>oświadczenie</w:t>
      </w:r>
      <w:r w:rsidR="00064BC6" w:rsidRPr="00EB7CC1">
        <w:rPr>
          <w:rFonts w:cs="Segoe UI"/>
          <w:b/>
          <w:szCs w:val="20"/>
          <w:lang w:eastAsia="pl-PL"/>
        </w:rPr>
        <w:t xml:space="preserve"> o braku podstaw do wykluczenia </w:t>
      </w:r>
      <w:r w:rsidR="005E1AED" w:rsidRPr="00EB7CC1">
        <w:rPr>
          <w:rFonts w:cs="Segoe UI"/>
          <w:szCs w:val="20"/>
          <w:lang w:eastAsia="pl-PL"/>
        </w:rPr>
        <w:t>z</w:t>
      </w:r>
      <w:r w:rsidR="005E1AED" w:rsidRPr="00EB7CC1">
        <w:rPr>
          <w:rFonts w:cs="Segoe UI"/>
          <w:b/>
          <w:szCs w:val="20"/>
          <w:lang w:eastAsia="pl-PL"/>
        </w:rPr>
        <w:t xml:space="preserve"> </w:t>
      </w:r>
      <w:r w:rsidR="00A336F8" w:rsidRPr="00EB7CC1">
        <w:rPr>
          <w:rFonts w:cs="Segoe UI"/>
          <w:szCs w:val="20"/>
          <w:lang w:eastAsia="pl-PL"/>
        </w:rPr>
        <w:t>postepowani</w:t>
      </w:r>
      <w:r w:rsidR="005E1AED" w:rsidRPr="00EB7CC1">
        <w:rPr>
          <w:rFonts w:cs="Segoe UI"/>
          <w:szCs w:val="20"/>
          <w:lang w:eastAsia="pl-PL"/>
        </w:rPr>
        <w:t>a</w:t>
      </w:r>
      <w:r w:rsidR="00A336F8" w:rsidRPr="00EB7CC1">
        <w:rPr>
          <w:rFonts w:cs="Segoe UI"/>
          <w:szCs w:val="20"/>
          <w:lang w:eastAsia="pl-PL"/>
        </w:rPr>
        <w:t>.</w:t>
      </w:r>
      <w:r w:rsidR="00064BC6" w:rsidRPr="00EB7CC1">
        <w:rPr>
          <w:rFonts w:cs="Segoe UI"/>
          <w:szCs w:val="20"/>
          <w:lang w:eastAsia="pl-PL"/>
        </w:rPr>
        <w:t xml:space="preserve"> </w:t>
      </w:r>
      <w:r w:rsidR="00A336F8" w:rsidRPr="00EB7CC1">
        <w:rPr>
          <w:rFonts w:cs="Segoe UI"/>
          <w:szCs w:val="20"/>
          <w:lang w:eastAsia="pl-PL"/>
        </w:rPr>
        <w:t xml:space="preserve">Oświadczenie o braku podstaw do </w:t>
      </w:r>
      <w:r w:rsidR="00400D18" w:rsidRPr="00EB7CC1">
        <w:rPr>
          <w:rFonts w:cs="Segoe UI"/>
          <w:szCs w:val="20"/>
          <w:lang w:eastAsia="pl-PL"/>
        </w:rPr>
        <w:t xml:space="preserve">wykluczenia </w:t>
      </w:r>
      <w:r w:rsidR="00A336F8" w:rsidRPr="00EB7CC1">
        <w:rPr>
          <w:rFonts w:cs="Segoe UI"/>
          <w:szCs w:val="20"/>
          <w:lang w:eastAsia="pl-PL"/>
        </w:rPr>
        <w:t>zawart</w:t>
      </w:r>
      <w:r w:rsidR="00400D18" w:rsidRPr="00EB7CC1">
        <w:rPr>
          <w:rFonts w:cs="Segoe UI"/>
          <w:szCs w:val="20"/>
          <w:lang w:eastAsia="pl-PL"/>
        </w:rPr>
        <w:t>e</w:t>
      </w:r>
      <w:r w:rsidR="00A336F8" w:rsidRPr="00EB7CC1">
        <w:rPr>
          <w:rFonts w:cs="Segoe UI"/>
          <w:szCs w:val="20"/>
          <w:lang w:eastAsia="pl-PL"/>
        </w:rPr>
        <w:t xml:space="preserve"> jest w treści formularza ofertowego. </w:t>
      </w:r>
      <w:r w:rsidRPr="00EB7CC1">
        <w:rPr>
          <w:rFonts w:cs="Segoe UI"/>
          <w:szCs w:val="20"/>
          <w:lang w:eastAsia="pl-PL"/>
        </w:rPr>
        <w:t>Informacje zawarte w oświadczeniu stanowią wstępne potwierdzenie, że Wykonawca nie pod</w:t>
      </w:r>
      <w:r w:rsidR="00A336F8" w:rsidRPr="00EB7CC1">
        <w:rPr>
          <w:rFonts w:cs="Segoe UI"/>
          <w:szCs w:val="20"/>
          <w:lang w:eastAsia="pl-PL"/>
        </w:rPr>
        <w:t>lega wykluczeniu z postępowania i spełnia warunki (jeżeli dotyczy).</w:t>
      </w:r>
      <w:r w:rsidR="0034344A">
        <w:rPr>
          <w:rFonts w:cs="Segoe UI"/>
          <w:szCs w:val="20"/>
          <w:lang w:eastAsia="pl-PL"/>
        </w:rPr>
        <w:t xml:space="preserve"> </w:t>
      </w:r>
      <w:r w:rsidR="009D1328" w:rsidRPr="00EB7CC1">
        <w:rPr>
          <w:rFonts w:cs="Segoe UI"/>
          <w:szCs w:val="20"/>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EB7CC1" w:rsidRDefault="000E0809" w:rsidP="000002DA">
      <w:pPr>
        <w:pStyle w:val="Akapitzlist"/>
        <w:numPr>
          <w:ilvl w:val="0"/>
          <w:numId w:val="2"/>
        </w:numPr>
        <w:spacing w:after="0" w:line="240" w:lineRule="auto"/>
        <w:contextualSpacing w:val="0"/>
        <w:jc w:val="both"/>
        <w:rPr>
          <w:rFonts w:cs="Segoe UI"/>
          <w:szCs w:val="20"/>
          <w:lang w:eastAsia="pl-PL"/>
        </w:rPr>
      </w:pPr>
      <w:r w:rsidRPr="00EB7CC1">
        <w:rPr>
          <w:rFonts w:cs="Segoe UI"/>
          <w:szCs w:val="20"/>
          <w:lang w:eastAsia="pl-PL"/>
        </w:rPr>
        <w:t>Zamawiający przed udzieleniem zamówienia, wezwie Wykonawcę, którego oferta została najwyżej oceniona do złożenia w wyznaczo</w:t>
      </w:r>
      <w:r w:rsidR="00064BC6" w:rsidRPr="00EB7CC1">
        <w:rPr>
          <w:rFonts w:cs="Segoe UI"/>
          <w:szCs w:val="20"/>
          <w:lang w:eastAsia="pl-PL"/>
        </w:rPr>
        <w:t>n</w:t>
      </w:r>
      <w:r w:rsidR="00A336F8" w:rsidRPr="00EB7CC1">
        <w:rPr>
          <w:rFonts w:cs="Segoe UI"/>
          <w:szCs w:val="20"/>
          <w:lang w:eastAsia="pl-PL"/>
        </w:rPr>
        <w:t>ym terminie, nie krótszym niż 5</w:t>
      </w:r>
      <w:r w:rsidRPr="00EB7CC1">
        <w:rPr>
          <w:rFonts w:cs="Segoe UI"/>
          <w:szCs w:val="20"/>
          <w:lang w:eastAsia="pl-PL"/>
        </w:rPr>
        <w:t xml:space="preserve"> dni,  aktualnych na dzień złożenia oświadczeń i dokumentów potwierdzających spełnianie warunków</w:t>
      </w:r>
      <w:r w:rsidR="00565520" w:rsidRPr="00EB7CC1">
        <w:rPr>
          <w:rFonts w:cs="Segoe UI"/>
          <w:szCs w:val="20"/>
          <w:lang w:eastAsia="pl-PL"/>
        </w:rPr>
        <w:t xml:space="preserve"> udziału w postepowaniu</w:t>
      </w:r>
      <w:r w:rsidRPr="00EB7CC1">
        <w:rPr>
          <w:rFonts w:cs="Segoe UI"/>
          <w:szCs w:val="20"/>
          <w:lang w:eastAsia="pl-PL"/>
        </w:rPr>
        <w:t xml:space="preserve"> i brak podstaw do wykluczenia</w:t>
      </w:r>
      <w:r w:rsidR="00A336F8" w:rsidRPr="00EB7CC1">
        <w:rPr>
          <w:rFonts w:cs="Segoe UI"/>
          <w:szCs w:val="20"/>
          <w:lang w:eastAsia="pl-PL"/>
        </w:rPr>
        <w:t xml:space="preserve"> (jeżeli dotyczy)</w:t>
      </w:r>
      <w:r w:rsidRPr="00EB7CC1">
        <w:rPr>
          <w:rFonts w:cs="Segoe UI"/>
          <w:szCs w:val="20"/>
          <w:lang w:eastAsia="pl-PL"/>
        </w:rPr>
        <w:t>.</w:t>
      </w:r>
    </w:p>
    <w:p w14:paraId="59A6581C" w14:textId="73CFD909" w:rsidR="00EE3BA5" w:rsidRPr="00EB7CC1" w:rsidRDefault="000E0809" w:rsidP="000002DA">
      <w:pPr>
        <w:pStyle w:val="Akapitzlist"/>
        <w:numPr>
          <w:ilvl w:val="0"/>
          <w:numId w:val="2"/>
        </w:numPr>
        <w:spacing w:after="0" w:line="240" w:lineRule="auto"/>
        <w:contextualSpacing w:val="0"/>
        <w:jc w:val="both"/>
        <w:rPr>
          <w:rFonts w:cs="Segoe UI"/>
          <w:szCs w:val="20"/>
          <w:lang w:eastAsia="pl-PL"/>
        </w:rPr>
      </w:pPr>
      <w:r w:rsidRPr="00EB7CC1">
        <w:rPr>
          <w:rFonts w:cs="Segoe UI"/>
          <w:szCs w:val="20"/>
          <w:lang w:eastAsia="pl-PL"/>
        </w:rPr>
        <w:lastRenderedPageBreak/>
        <w:t xml:space="preserve">Wymagane dokumenty: </w:t>
      </w:r>
      <w:r w:rsidR="00400D18" w:rsidRPr="00EB7CC1">
        <w:rPr>
          <w:rFonts w:cs="Segoe UI"/>
          <w:szCs w:val="20"/>
          <w:lang w:eastAsia="pl-PL"/>
        </w:rPr>
        <w:t>nie dotyczy.</w:t>
      </w:r>
    </w:p>
    <w:p w14:paraId="70797D8A" w14:textId="1A5FCCB8" w:rsidR="000E0809" w:rsidRPr="00EB7CC1" w:rsidRDefault="000E0809" w:rsidP="000002DA">
      <w:pPr>
        <w:pStyle w:val="Akapitzlist"/>
        <w:numPr>
          <w:ilvl w:val="0"/>
          <w:numId w:val="2"/>
        </w:numPr>
        <w:spacing w:after="0" w:line="240" w:lineRule="auto"/>
        <w:contextualSpacing w:val="0"/>
        <w:jc w:val="both"/>
        <w:rPr>
          <w:rFonts w:cs="Segoe UI"/>
          <w:szCs w:val="20"/>
          <w:lang w:eastAsia="pl-PL"/>
        </w:rPr>
      </w:pPr>
      <w:r w:rsidRPr="00EB7CC1">
        <w:rPr>
          <w:rFonts w:cs="Segoe UI"/>
          <w:szCs w:val="20"/>
          <w:lang w:eastAsia="pl-PL"/>
        </w:rPr>
        <w:t>Forma składanych dokumentów:</w:t>
      </w:r>
    </w:p>
    <w:p w14:paraId="7FD213A9" w14:textId="4A867A13" w:rsidR="000E0809" w:rsidRPr="00EB7CC1" w:rsidRDefault="000E0809" w:rsidP="000F56E7">
      <w:pPr>
        <w:spacing w:after="0" w:line="240" w:lineRule="auto"/>
        <w:ind w:left="644"/>
        <w:jc w:val="both"/>
        <w:rPr>
          <w:rFonts w:cs="Segoe UI"/>
          <w:szCs w:val="20"/>
          <w:lang w:eastAsia="pl-PL"/>
        </w:rPr>
      </w:pPr>
      <w:r w:rsidRPr="00EB7CC1">
        <w:rPr>
          <w:rFonts w:cs="Segoe UI"/>
          <w:szCs w:val="20"/>
          <w:lang w:eastAsia="pl-PL"/>
        </w:rPr>
        <w:t xml:space="preserve">Oświadczenia o braku podstaw do wykluczenia składane </w:t>
      </w:r>
      <w:r w:rsidR="00400D18" w:rsidRPr="00EB7CC1">
        <w:rPr>
          <w:rFonts w:cs="Segoe UI"/>
          <w:szCs w:val="20"/>
          <w:lang w:eastAsia="pl-PL"/>
        </w:rPr>
        <w:t>jest</w:t>
      </w:r>
      <w:r w:rsidRPr="00EB7CC1">
        <w:rPr>
          <w:rFonts w:cs="Segoe UI"/>
          <w:szCs w:val="20"/>
          <w:lang w:eastAsia="pl-PL"/>
        </w:rPr>
        <w:t xml:space="preserve"> w formie oryginału.</w:t>
      </w:r>
    </w:p>
    <w:p w14:paraId="39493667" w14:textId="1E032BD8" w:rsidR="000E0809" w:rsidRPr="00EB7CC1" w:rsidRDefault="000E0809" w:rsidP="0034344A">
      <w:pPr>
        <w:spacing w:after="0" w:line="240" w:lineRule="auto"/>
        <w:ind w:left="284"/>
        <w:jc w:val="both"/>
        <w:rPr>
          <w:rFonts w:cs="Segoe UI"/>
          <w:szCs w:val="20"/>
          <w:lang w:eastAsia="pl-PL"/>
        </w:rPr>
      </w:pPr>
      <w:r w:rsidRPr="00EB7CC1">
        <w:rPr>
          <w:rFonts w:cs="Segoe UI"/>
          <w:szCs w:val="20"/>
          <w:lang w:eastAsia="pl-PL"/>
        </w:rPr>
        <w:t>D</w:t>
      </w:r>
      <w:r w:rsidR="0084218D" w:rsidRPr="00EB7CC1">
        <w:rPr>
          <w:rFonts w:cs="Segoe UI"/>
          <w:szCs w:val="20"/>
          <w:lang w:eastAsia="pl-PL"/>
        </w:rPr>
        <w:t xml:space="preserve">okumenty inne niż oświadczenia </w:t>
      </w:r>
      <w:r w:rsidRPr="00EB7CC1">
        <w:rPr>
          <w:rFonts w:cs="Segoe UI"/>
          <w:szCs w:val="20"/>
          <w:lang w:eastAsia="pl-PL"/>
        </w:rPr>
        <w:t>składane są w oryginale lub kopii poświadczonej za</w:t>
      </w:r>
      <w:r w:rsidR="00CA4223" w:rsidRPr="00EB7CC1">
        <w:rPr>
          <w:rFonts w:cs="Segoe UI"/>
          <w:szCs w:val="20"/>
          <w:lang w:eastAsia="pl-PL"/>
        </w:rPr>
        <w:t> </w:t>
      </w:r>
      <w:r w:rsidRPr="00EB7CC1">
        <w:rPr>
          <w:rFonts w:cs="Segoe UI"/>
          <w:szCs w:val="20"/>
          <w:lang w:eastAsia="pl-PL"/>
        </w:rPr>
        <w:t xml:space="preserve">zgodność z oryginałem przez wykonawcę, członków konsorcjum, podmiot użyczający swój zasób oraz podwykonawcę. </w:t>
      </w:r>
    </w:p>
    <w:p w14:paraId="5812C71F" w14:textId="3563E877" w:rsidR="000E0809" w:rsidRPr="00EB7CC1" w:rsidRDefault="000E0809" w:rsidP="0034344A">
      <w:pPr>
        <w:pStyle w:val="Akapitzlist"/>
        <w:numPr>
          <w:ilvl w:val="0"/>
          <w:numId w:val="2"/>
        </w:numPr>
        <w:spacing w:after="0" w:line="240" w:lineRule="auto"/>
        <w:ind w:left="284" w:firstLine="0"/>
        <w:contextualSpacing w:val="0"/>
        <w:jc w:val="both"/>
        <w:rPr>
          <w:rFonts w:cs="Segoe UI"/>
          <w:szCs w:val="20"/>
          <w:lang w:eastAsia="pl-PL"/>
        </w:rPr>
      </w:pPr>
      <w:r w:rsidRPr="00EB7CC1">
        <w:rPr>
          <w:rFonts w:cs="Segoe UI"/>
          <w:szCs w:val="20"/>
          <w:lang w:eastAsia="pl-PL"/>
        </w:rPr>
        <w:t>Pozostałe wymogi</w:t>
      </w:r>
    </w:p>
    <w:p w14:paraId="636DE838" w14:textId="77777777" w:rsidR="000E0809" w:rsidRPr="00EB7CC1" w:rsidRDefault="000E0809" w:rsidP="0034344A">
      <w:pPr>
        <w:spacing w:after="0" w:line="240" w:lineRule="auto"/>
        <w:ind w:left="284"/>
        <w:jc w:val="both"/>
        <w:rPr>
          <w:rFonts w:cs="Segoe UI"/>
          <w:szCs w:val="20"/>
          <w:lang w:eastAsia="pl-PL"/>
        </w:rPr>
      </w:pPr>
      <w:r w:rsidRPr="00EB7CC1">
        <w:rPr>
          <w:rFonts w:cs="Segoe UI"/>
          <w:szCs w:val="20"/>
          <w:lang w:eastAsia="pl-PL"/>
        </w:rPr>
        <w:t>Dokumenty sporządzone w języku obcym są składane wraz z tłumaczeniem na język polski.</w:t>
      </w:r>
    </w:p>
    <w:p w14:paraId="0A72A522" w14:textId="1353AB9C" w:rsidR="000E0809" w:rsidRPr="00EB7CC1" w:rsidRDefault="000E0809" w:rsidP="0034344A">
      <w:pPr>
        <w:spacing w:after="0" w:line="240" w:lineRule="auto"/>
        <w:ind w:left="284"/>
        <w:jc w:val="both"/>
        <w:rPr>
          <w:rFonts w:cs="Segoe UI"/>
          <w:szCs w:val="20"/>
          <w:lang w:eastAsia="pl-PL"/>
        </w:rPr>
      </w:pPr>
      <w:r w:rsidRPr="00EB7CC1">
        <w:rPr>
          <w:rFonts w:cs="Segoe UI"/>
          <w:szCs w:val="20"/>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EB7CC1">
        <w:rPr>
          <w:rFonts w:cs="Segoe UI"/>
          <w:szCs w:val="20"/>
          <w:lang w:eastAsia="pl-PL"/>
        </w:rPr>
        <w:t xml:space="preserve"> lub mocodawcę</w:t>
      </w:r>
      <w:r w:rsidRPr="00EB7CC1">
        <w:rPr>
          <w:rFonts w:cs="Segoe UI"/>
          <w:szCs w:val="20"/>
          <w:lang w:eastAsia="pl-PL"/>
        </w:rPr>
        <w:t>.</w:t>
      </w:r>
    </w:p>
    <w:p w14:paraId="74F3571E" w14:textId="6F2AC54E" w:rsidR="00285E7B" w:rsidRPr="00EB7CC1" w:rsidRDefault="000E0809" w:rsidP="0034344A">
      <w:pPr>
        <w:pStyle w:val="Akapitzlist"/>
        <w:numPr>
          <w:ilvl w:val="0"/>
          <w:numId w:val="2"/>
        </w:numPr>
        <w:spacing w:after="0" w:line="240" w:lineRule="auto"/>
        <w:ind w:left="284" w:firstLine="0"/>
        <w:contextualSpacing w:val="0"/>
        <w:jc w:val="both"/>
        <w:rPr>
          <w:rFonts w:cs="Segoe UI"/>
          <w:szCs w:val="20"/>
          <w:lang w:eastAsia="pl-PL"/>
        </w:rPr>
      </w:pPr>
      <w:r w:rsidRPr="00EB7CC1">
        <w:rPr>
          <w:rFonts w:cs="Segoe UI"/>
          <w:szCs w:val="20"/>
          <w:lang w:eastAsia="pl-PL"/>
        </w:rPr>
        <w:t>Wykonawcy wspólnie ubiegający się o udzielenie zamówienia</w:t>
      </w:r>
      <w:r w:rsidR="00285E7B" w:rsidRPr="00EB7CC1">
        <w:rPr>
          <w:rFonts w:cs="Segoe UI"/>
          <w:szCs w:val="20"/>
          <w:lang w:eastAsia="pl-PL"/>
        </w:rPr>
        <w:t xml:space="preserve"> KONSORCJA)</w:t>
      </w:r>
    </w:p>
    <w:p w14:paraId="36620DAA" w14:textId="36AC94E5" w:rsidR="00285E7B" w:rsidRPr="00EB7CC1" w:rsidRDefault="00285E7B" w:rsidP="0034344A">
      <w:pPr>
        <w:pStyle w:val="Akapitzlist"/>
        <w:spacing w:after="0" w:line="240" w:lineRule="auto"/>
        <w:ind w:left="284"/>
        <w:jc w:val="both"/>
        <w:rPr>
          <w:rFonts w:cs="Segoe UI"/>
          <w:szCs w:val="20"/>
          <w:lang w:eastAsia="pl-PL"/>
        </w:rPr>
      </w:pPr>
      <w:r w:rsidRPr="00EB7CC1">
        <w:rPr>
          <w:rFonts w:cs="Segoe UI"/>
          <w:szCs w:val="20"/>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EB7CC1" w:rsidRDefault="00285E7B" w:rsidP="0034344A">
      <w:pPr>
        <w:pStyle w:val="Akapitzlist"/>
        <w:spacing w:after="0" w:line="240" w:lineRule="auto"/>
        <w:ind w:left="284"/>
        <w:jc w:val="both"/>
        <w:rPr>
          <w:rFonts w:cs="Segoe UI"/>
          <w:szCs w:val="20"/>
          <w:lang w:eastAsia="pl-PL"/>
        </w:rPr>
      </w:pPr>
      <w:r w:rsidRPr="00EB7CC1">
        <w:rPr>
          <w:rFonts w:cs="Segoe UI"/>
          <w:szCs w:val="20"/>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EB7CC1" w:rsidRDefault="00285E7B" w:rsidP="0034344A">
      <w:pPr>
        <w:pStyle w:val="Akapitzlist"/>
        <w:spacing w:after="0" w:line="240" w:lineRule="auto"/>
        <w:ind w:left="284"/>
        <w:jc w:val="both"/>
        <w:rPr>
          <w:rFonts w:cs="Segoe UI"/>
          <w:szCs w:val="20"/>
          <w:lang w:eastAsia="pl-PL"/>
        </w:rPr>
      </w:pPr>
      <w:r w:rsidRPr="00EB7CC1">
        <w:rPr>
          <w:rFonts w:cs="Segoe UI"/>
          <w:szCs w:val="20"/>
          <w:lang w:eastAsia="pl-PL"/>
        </w:rPr>
        <w:t>3. Wykonawcy wspólnie ubiegający się o udzielenie zamówienia dołączają do oferty oświadczenie, z którego wynika, którą część zamówienia wykonają poszczególni wykonawcy.</w:t>
      </w:r>
    </w:p>
    <w:p w14:paraId="41CE38F2" w14:textId="77777777" w:rsidR="00EB7CC1" w:rsidRDefault="00285E7B" w:rsidP="0034344A">
      <w:pPr>
        <w:pStyle w:val="Akapitzlist"/>
        <w:spacing w:after="0" w:line="240" w:lineRule="auto"/>
        <w:ind w:left="284"/>
        <w:jc w:val="both"/>
        <w:rPr>
          <w:rFonts w:cs="Segoe UI"/>
          <w:szCs w:val="20"/>
          <w:lang w:eastAsia="pl-PL"/>
        </w:rPr>
      </w:pPr>
      <w:r w:rsidRPr="00EB7CC1">
        <w:rPr>
          <w:rFonts w:cs="Segoe UI"/>
          <w:szCs w:val="20"/>
          <w:lang w:eastAsia="pl-PL"/>
        </w:rPr>
        <w:t xml:space="preserve">4. Oświadczenia i dokumenty potwierdzające brak podstaw do wykluczenia z postępowania składa każdy z Wykonawców wspólnie ubiegających się o zamówienie. </w:t>
      </w:r>
      <w:r w:rsidR="000E0809" w:rsidRPr="00EB7CC1">
        <w:rPr>
          <w:rFonts w:cs="Segoe UI"/>
          <w:szCs w:val="20"/>
          <w:lang w:eastAsia="pl-PL"/>
        </w:rPr>
        <w:t>Wykonawcy wspólnie ubiegający się o udzielenie zamówienia składają pełnomocnictwo do</w:t>
      </w:r>
      <w:r w:rsidR="00CA4223" w:rsidRPr="00EB7CC1">
        <w:rPr>
          <w:rFonts w:cs="Segoe UI"/>
          <w:szCs w:val="20"/>
          <w:lang w:eastAsia="pl-PL"/>
        </w:rPr>
        <w:t> </w:t>
      </w:r>
      <w:r w:rsidR="000E0809" w:rsidRPr="00EB7CC1">
        <w:rPr>
          <w:rFonts w:cs="Segoe UI"/>
          <w:szCs w:val="20"/>
          <w:lang w:eastAsia="pl-PL"/>
        </w:rPr>
        <w:t>reprezentowania ich w postępowaniu o udzielenie zamówienia albo reprezentowania w</w:t>
      </w:r>
      <w:r w:rsidR="00DD665C" w:rsidRPr="00EB7CC1">
        <w:rPr>
          <w:rFonts w:cs="Segoe UI"/>
          <w:szCs w:val="20"/>
          <w:lang w:eastAsia="pl-PL"/>
        </w:rPr>
        <w:t> </w:t>
      </w:r>
      <w:r w:rsidR="000E0809" w:rsidRPr="00EB7CC1">
        <w:rPr>
          <w:rFonts w:cs="Segoe UI"/>
          <w:szCs w:val="20"/>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EB7CC1">
        <w:rPr>
          <w:rFonts w:cs="Segoe UI"/>
          <w:szCs w:val="20"/>
          <w:lang w:eastAsia="pl-PL"/>
        </w:rPr>
        <w:t xml:space="preserve"> lub mocodawcę</w:t>
      </w:r>
      <w:r w:rsidR="000E0809" w:rsidRPr="00EB7CC1">
        <w:rPr>
          <w:rFonts w:cs="Segoe UI"/>
          <w:szCs w:val="20"/>
          <w:lang w:eastAsia="pl-PL"/>
        </w:rPr>
        <w:t>.</w:t>
      </w:r>
      <w:r w:rsidR="00EB7CC1">
        <w:rPr>
          <w:rFonts w:cs="Segoe UI"/>
          <w:szCs w:val="20"/>
          <w:lang w:eastAsia="pl-PL"/>
        </w:rPr>
        <w:t xml:space="preserve"> </w:t>
      </w:r>
    </w:p>
    <w:p w14:paraId="2795546E" w14:textId="60E16435" w:rsidR="00DD665C" w:rsidRPr="00EB7CC1" w:rsidRDefault="000E0809" w:rsidP="0034344A">
      <w:pPr>
        <w:pStyle w:val="Akapitzlist"/>
        <w:spacing w:after="0" w:line="240" w:lineRule="auto"/>
        <w:ind w:left="284"/>
        <w:jc w:val="both"/>
        <w:rPr>
          <w:rFonts w:cs="Segoe UI"/>
          <w:szCs w:val="20"/>
          <w:lang w:eastAsia="pl-PL"/>
        </w:rPr>
      </w:pPr>
      <w:r w:rsidRPr="00EB7CC1">
        <w:rPr>
          <w:rFonts w:cs="Segoe UI"/>
          <w:szCs w:val="20"/>
          <w:lang w:eastAsia="pl-PL"/>
        </w:rPr>
        <w:t xml:space="preserve">Oświadczenie potwierdzające </w:t>
      </w:r>
      <w:r w:rsidR="009D1328" w:rsidRPr="00EB7CC1">
        <w:rPr>
          <w:rFonts w:cs="Segoe UI"/>
          <w:szCs w:val="20"/>
          <w:lang w:eastAsia="pl-PL"/>
        </w:rPr>
        <w:t xml:space="preserve">brak i podstaw do wykluczenia i </w:t>
      </w:r>
      <w:r w:rsidRPr="00EB7CC1">
        <w:rPr>
          <w:rFonts w:cs="Segoe UI"/>
          <w:szCs w:val="20"/>
          <w:lang w:eastAsia="pl-PL"/>
        </w:rPr>
        <w:t>spełnianie warunków udziału w postępowaniu</w:t>
      </w:r>
      <w:r w:rsidR="009D1328" w:rsidRPr="00EB7CC1">
        <w:rPr>
          <w:rFonts w:cs="Segoe UI"/>
          <w:szCs w:val="20"/>
          <w:lang w:eastAsia="pl-PL"/>
        </w:rPr>
        <w:t xml:space="preserve"> (jeżeli dotyczy)</w:t>
      </w:r>
      <w:r w:rsidRPr="00EB7CC1">
        <w:rPr>
          <w:rFonts w:cs="Segoe UI"/>
          <w:szCs w:val="20"/>
          <w:lang w:eastAsia="pl-PL"/>
        </w:rPr>
        <w:t xml:space="preserve"> winno być złożone przez każdego z członków konsorcjum lub przez ich pełnomocnika.</w:t>
      </w:r>
    </w:p>
    <w:p w14:paraId="3ACB0524" w14:textId="1445E0D4" w:rsidR="005D062C" w:rsidRPr="00EB7CC1" w:rsidRDefault="005D062C" w:rsidP="0034344A">
      <w:pPr>
        <w:pStyle w:val="Akapitzlist"/>
        <w:numPr>
          <w:ilvl w:val="0"/>
          <w:numId w:val="2"/>
        </w:numPr>
        <w:spacing w:after="0" w:line="240" w:lineRule="auto"/>
        <w:ind w:left="284" w:hanging="284"/>
        <w:jc w:val="both"/>
        <w:rPr>
          <w:rFonts w:cs="Segoe UI"/>
          <w:b/>
          <w:szCs w:val="20"/>
          <w:u w:val="single"/>
          <w:lang w:eastAsia="pl-PL"/>
        </w:rPr>
      </w:pPr>
      <w:r w:rsidRPr="00EB7CC1">
        <w:rPr>
          <w:rFonts w:cs="Segoe UI"/>
          <w:szCs w:val="20"/>
          <w:lang w:eastAsia="pl-PL"/>
        </w:rPr>
        <w:t xml:space="preserve">W celu potwierdzenia, że osoba działająca w imieniu wykonawcy jest umocowana do jego reprezentowania, zamawiający żąda przedłożenia </w:t>
      </w:r>
      <w:r w:rsidRPr="00EB7CC1">
        <w:rPr>
          <w:rFonts w:cs="Segoe UI"/>
          <w:b/>
          <w:szCs w:val="20"/>
          <w:u w:val="single"/>
          <w:lang w:eastAsia="pl-PL"/>
        </w:rPr>
        <w:t>odpisu lub informacji z Krajowego Rejestru Sądowego, Centralnej Ewidencji i Informacji o Działalności Gospodarczej lub innego właściwego rejestru.</w:t>
      </w:r>
    </w:p>
    <w:p w14:paraId="021C5718" w14:textId="472FC78A" w:rsidR="00A46E1B" w:rsidRPr="00EB7CC1" w:rsidRDefault="00A46E1B" w:rsidP="0034344A">
      <w:pPr>
        <w:pStyle w:val="Akapitzlist"/>
        <w:spacing w:after="0" w:line="240" w:lineRule="auto"/>
        <w:ind w:left="284"/>
        <w:jc w:val="both"/>
        <w:rPr>
          <w:rFonts w:cs="Segoe UI"/>
          <w:szCs w:val="20"/>
          <w:lang w:eastAsia="pl-PL"/>
        </w:rPr>
      </w:pPr>
      <w:r w:rsidRPr="00EB7CC1">
        <w:rPr>
          <w:rFonts w:cs="Segoe UI"/>
          <w:szCs w:val="20"/>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023154FE" w14:textId="5EACB19A" w:rsidR="00285E7B" w:rsidRPr="00EB7CC1" w:rsidRDefault="00A46E1B" w:rsidP="0034344A">
      <w:pPr>
        <w:spacing w:after="0" w:line="240" w:lineRule="auto"/>
        <w:ind w:left="284" w:hanging="284"/>
        <w:jc w:val="both"/>
        <w:rPr>
          <w:rFonts w:cs="Segoe UI"/>
          <w:szCs w:val="20"/>
          <w:lang w:eastAsia="pl-PL"/>
        </w:rPr>
      </w:pPr>
      <w:r w:rsidRPr="00EB7CC1">
        <w:rPr>
          <w:rFonts w:cs="Segoe UI"/>
          <w:szCs w:val="20"/>
          <w:lang w:eastAsia="pl-PL"/>
        </w:rPr>
        <w:t>8</w:t>
      </w:r>
      <w:r w:rsidR="00285E7B" w:rsidRPr="00EB7CC1">
        <w:rPr>
          <w:rFonts w:cs="Segoe UI"/>
          <w:szCs w:val="20"/>
          <w:lang w:eastAsia="pl-PL"/>
        </w:rPr>
        <w:t xml:space="preserve">. Inne dokumenty stanowiące ofertę: </w:t>
      </w:r>
    </w:p>
    <w:p w14:paraId="39964DD2" w14:textId="5CBF78FE" w:rsidR="00285E7B" w:rsidRPr="00EB7CC1" w:rsidRDefault="00285E7B" w:rsidP="0034344A">
      <w:pPr>
        <w:pStyle w:val="Akapitzlist"/>
        <w:numPr>
          <w:ilvl w:val="0"/>
          <w:numId w:val="3"/>
        </w:numPr>
        <w:spacing w:after="0" w:line="240" w:lineRule="auto"/>
        <w:ind w:left="284" w:hanging="284"/>
        <w:jc w:val="both"/>
        <w:rPr>
          <w:rFonts w:cs="Segoe UI"/>
          <w:szCs w:val="20"/>
          <w:lang w:eastAsia="pl-PL"/>
        </w:rPr>
      </w:pPr>
      <w:r w:rsidRPr="00EB7CC1">
        <w:rPr>
          <w:rFonts w:cs="Segoe UI"/>
          <w:szCs w:val="20"/>
          <w:lang w:eastAsia="pl-PL"/>
        </w:rPr>
        <w:t xml:space="preserve">Formularz ofertowy </w:t>
      </w:r>
    </w:p>
    <w:p w14:paraId="563437F3" w14:textId="77777777" w:rsidR="00285E7B" w:rsidRPr="00EB7CC1" w:rsidRDefault="00285E7B" w:rsidP="0034344A">
      <w:pPr>
        <w:pStyle w:val="Akapitzlist"/>
        <w:numPr>
          <w:ilvl w:val="0"/>
          <w:numId w:val="3"/>
        </w:numPr>
        <w:spacing w:after="0" w:line="240" w:lineRule="auto"/>
        <w:ind w:left="284" w:hanging="284"/>
        <w:jc w:val="both"/>
        <w:rPr>
          <w:rFonts w:cs="Segoe UI"/>
          <w:szCs w:val="20"/>
          <w:lang w:eastAsia="pl-PL"/>
        </w:rPr>
      </w:pPr>
      <w:r w:rsidRPr="00EB7CC1">
        <w:rPr>
          <w:rFonts w:cs="Segoe UI"/>
          <w:szCs w:val="20"/>
          <w:lang w:eastAsia="pl-PL"/>
        </w:rPr>
        <w:t>Dowód wniesienia wadium (jeżeli dotyczy)</w:t>
      </w:r>
    </w:p>
    <w:p w14:paraId="2C533AC6" w14:textId="77777777" w:rsidR="00285E7B" w:rsidRPr="00EB7CC1" w:rsidRDefault="00285E7B" w:rsidP="0034344A">
      <w:pPr>
        <w:pStyle w:val="Akapitzlist"/>
        <w:numPr>
          <w:ilvl w:val="0"/>
          <w:numId w:val="3"/>
        </w:numPr>
        <w:spacing w:after="0" w:line="240" w:lineRule="auto"/>
        <w:ind w:left="284" w:hanging="284"/>
        <w:jc w:val="both"/>
        <w:rPr>
          <w:rFonts w:cs="Segoe UI"/>
          <w:szCs w:val="20"/>
          <w:lang w:eastAsia="pl-PL"/>
        </w:rPr>
      </w:pPr>
      <w:r w:rsidRPr="00EB7CC1">
        <w:rPr>
          <w:rFonts w:cs="Segoe UI"/>
          <w:szCs w:val="20"/>
          <w:lang w:eastAsia="pl-PL"/>
        </w:rPr>
        <w:t>Pełnomocnictwo (jeżeli dotyczy)</w:t>
      </w:r>
    </w:p>
    <w:p w14:paraId="5B59714E" w14:textId="7ECFBA28" w:rsidR="000F56E7" w:rsidRPr="00EB7CC1" w:rsidRDefault="00285E7B" w:rsidP="0034344A">
      <w:pPr>
        <w:pStyle w:val="Akapitzlist"/>
        <w:numPr>
          <w:ilvl w:val="0"/>
          <w:numId w:val="3"/>
        </w:numPr>
        <w:spacing w:after="0" w:line="240" w:lineRule="auto"/>
        <w:ind w:left="284" w:hanging="284"/>
        <w:jc w:val="both"/>
        <w:rPr>
          <w:rFonts w:cs="Segoe UI"/>
          <w:szCs w:val="20"/>
          <w:lang w:eastAsia="pl-PL"/>
        </w:rPr>
      </w:pPr>
      <w:r w:rsidRPr="00EB7CC1">
        <w:rPr>
          <w:rFonts w:cs="Segoe UI"/>
          <w:szCs w:val="20"/>
          <w:lang w:eastAsia="pl-PL"/>
        </w:rPr>
        <w:t>Zobowiązanie innego podmiotu (jeżeli dotyczy)</w:t>
      </w:r>
    </w:p>
    <w:p w14:paraId="022595D5" w14:textId="05F4DC33" w:rsidR="005D062C" w:rsidRPr="00EB7CC1" w:rsidRDefault="00400D18" w:rsidP="0034344A">
      <w:pPr>
        <w:pStyle w:val="Akapitzlist"/>
        <w:numPr>
          <w:ilvl w:val="0"/>
          <w:numId w:val="3"/>
        </w:numPr>
        <w:spacing w:after="0" w:line="240" w:lineRule="auto"/>
        <w:ind w:left="284" w:hanging="284"/>
        <w:jc w:val="both"/>
        <w:rPr>
          <w:rFonts w:cs="Segoe UI"/>
          <w:szCs w:val="20"/>
          <w:lang w:eastAsia="pl-PL"/>
        </w:rPr>
      </w:pPr>
      <w:r w:rsidRPr="00EB7CC1">
        <w:rPr>
          <w:rFonts w:cs="Segoe UI"/>
          <w:szCs w:val="20"/>
          <w:lang w:eastAsia="pl-PL"/>
        </w:rPr>
        <w:t xml:space="preserve">Informacja z </w:t>
      </w:r>
      <w:r w:rsidR="005D062C" w:rsidRPr="00EB7CC1">
        <w:rPr>
          <w:rFonts w:cs="Segoe UI"/>
          <w:szCs w:val="20"/>
          <w:lang w:eastAsia="pl-PL"/>
        </w:rPr>
        <w:t>KRS lub CEIDG</w:t>
      </w:r>
    </w:p>
    <w:p w14:paraId="706576A8" w14:textId="5D11D268" w:rsidR="000E0809" w:rsidRPr="00EB7CC1" w:rsidRDefault="000E0809" w:rsidP="00F34A73">
      <w:pPr>
        <w:pStyle w:val="Nagwek2"/>
        <w:numPr>
          <w:ilvl w:val="0"/>
          <w:numId w:val="51"/>
        </w:numPr>
        <w:spacing w:before="0" w:after="0" w:line="240" w:lineRule="auto"/>
        <w:ind w:left="284" w:hanging="284"/>
        <w:jc w:val="both"/>
        <w:rPr>
          <w:rFonts w:cs="Segoe UI"/>
          <w:color w:val="auto"/>
          <w:sz w:val="20"/>
          <w:szCs w:val="20"/>
          <w:lang w:eastAsia="pl-PL"/>
        </w:rPr>
      </w:pPr>
      <w:r w:rsidRPr="00EB7CC1">
        <w:rPr>
          <w:rFonts w:cs="Segoe UI"/>
          <w:color w:val="auto"/>
          <w:sz w:val="20"/>
          <w:szCs w:val="20"/>
          <w:lang w:eastAsia="pl-PL"/>
        </w:rPr>
        <w:t>INFORMACJE O SPOSOBIE POROZUMIEWANIA SIĘ ZAMAWIAJĄCEGO Z</w:t>
      </w:r>
      <w:r w:rsidR="00764D86" w:rsidRPr="00EB7CC1">
        <w:rPr>
          <w:rFonts w:cs="Segoe UI"/>
          <w:color w:val="auto"/>
          <w:sz w:val="20"/>
          <w:szCs w:val="20"/>
          <w:lang w:eastAsia="pl-PL"/>
        </w:rPr>
        <w:t> </w:t>
      </w:r>
      <w:r w:rsidRPr="00EB7CC1">
        <w:rPr>
          <w:rFonts w:cs="Segoe UI"/>
          <w:color w:val="auto"/>
          <w:sz w:val="20"/>
          <w:szCs w:val="20"/>
          <w:lang w:eastAsia="pl-PL"/>
        </w:rPr>
        <w:t>WYKONAWCAMI ORAZ PRZEKAZYWANIA OŚWIADCZEŃ LUB</w:t>
      </w:r>
      <w:r w:rsidR="00764D86" w:rsidRPr="00EB7CC1">
        <w:rPr>
          <w:rFonts w:cs="Segoe UI"/>
          <w:color w:val="auto"/>
          <w:sz w:val="20"/>
          <w:szCs w:val="20"/>
          <w:lang w:eastAsia="pl-PL"/>
        </w:rPr>
        <w:t> </w:t>
      </w:r>
      <w:r w:rsidRPr="00EB7CC1">
        <w:rPr>
          <w:rFonts w:cs="Segoe UI"/>
          <w:color w:val="auto"/>
          <w:sz w:val="20"/>
          <w:szCs w:val="20"/>
          <w:lang w:eastAsia="pl-PL"/>
        </w:rPr>
        <w:t>DOKUMENTÓW, A TAKŻE WSKAZANIE OSÓB UPRAWNIONYCH DO</w:t>
      </w:r>
      <w:r w:rsidR="00764D86" w:rsidRPr="00EB7CC1">
        <w:rPr>
          <w:rFonts w:cs="Segoe UI"/>
          <w:color w:val="auto"/>
          <w:sz w:val="20"/>
          <w:szCs w:val="20"/>
          <w:lang w:eastAsia="pl-PL"/>
        </w:rPr>
        <w:t> </w:t>
      </w:r>
      <w:r w:rsidRPr="00EB7CC1">
        <w:rPr>
          <w:rFonts w:cs="Segoe UI"/>
          <w:color w:val="auto"/>
          <w:sz w:val="20"/>
          <w:szCs w:val="20"/>
          <w:lang w:eastAsia="pl-PL"/>
        </w:rPr>
        <w:t>POROZUMIEWANIA SIĘ Z WYKONAWCAMI</w:t>
      </w:r>
    </w:p>
    <w:p w14:paraId="7F85F307" w14:textId="6BB449CC" w:rsidR="000E0809" w:rsidRPr="00EB7CC1" w:rsidRDefault="000E0809" w:rsidP="0034344A">
      <w:pPr>
        <w:pStyle w:val="Akapitzlist"/>
        <w:numPr>
          <w:ilvl w:val="0"/>
          <w:numId w:val="4"/>
        </w:numPr>
        <w:spacing w:after="0" w:line="240" w:lineRule="auto"/>
        <w:ind w:left="284" w:hanging="284"/>
        <w:contextualSpacing w:val="0"/>
        <w:jc w:val="both"/>
        <w:rPr>
          <w:rFonts w:cs="Segoe UI"/>
          <w:szCs w:val="20"/>
          <w:lang w:eastAsia="pl-PL"/>
        </w:rPr>
      </w:pPr>
      <w:r w:rsidRPr="00EB7CC1">
        <w:rPr>
          <w:rFonts w:cs="Segoe UI"/>
          <w:szCs w:val="20"/>
          <w:lang w:eastAsia="pl-PL"/>
        </w:rPr>
        <w:t>Postępowanie prowadzone jest w języku polskim.</w:t>
      </w:r>
    </w:p>
    <w:p w14:paraId="50C9583E" w14:textId="2A8430FC" w:rsidR="000E0809" w:rsidRPr="00EB7CC1" w:rsidRDefault="000E0809" w:rsidP="0034344A">
      <w:pPr>
        <w:pStyle w:val="Akapitzlist"/>
        <w:numPr>
          <w:ilvl w:val="0"/>
          <w:numId w:val="4"/>
        </w:numPr>
        <w:spacing w:after="0" w:line="240" w:lineRule="auto"/>
        <w:ind w:left="284" w:hanging="284"/>
        <w:contextualSpacing w:val="0"/>
        <w:jc w:val="both"/>
        <w:rPr>
          <w:rFonts w:cs="Segoe UI"/>
          <w:szCs w:val="20"/>
          <w:lang w:eastAsia="pl-PL"/>
        </w:rPr>
      </w:pPr>
      <w:r w:rsidRPr="00EB7CC1">
        <w:rPr>
          <w:rFonts w:cs="Segoe UI"/>
          <w:szCs w:val="20"/>
          <w:lang w:eastAsia="pl-PL"/>
        </w:rPr>
        <w:lastRenderedPageBreak/>
        <w:t>Oświadczenia, wnioski, zawiadomienia</w:t>
      </w:r>
      <w:r w:rsidR="00D463B6" w:rsidRPr="00EB7CC1">
        <w:rPr>
          <w:rFonts w:cs="Segoe UI"/>
          <w:szCs w:val="20"/>
          <w:lang w:eastAsia="pl-PL"/>
        </w:rPr>
        <w:t>, dokumenty</w:t>
      </w:r>
      <w:r w:rsidRPr="00EB7CC1">
        <w:rPr>
          <w:rFonts w:cs="Segoe UI"/>
          <w:szCs w:val="20"/>
          <w:lang w:eastAsia="pl-PL"/>
        </w:rPr>
        <w:t xml:space="preserve"> oraz informacje zamawiający i wykonawcy przekazują </w:t>
      </w:r>
      <w:r w:rsidR="0095379B" w:rsidRPr="00EB7CC1">
        <w:rPr>
          <w:rFonts w:cs="Segoe UI"/>
          <w:szCs w:val="20"/>
          <w:lang w:eastAsia="pl-PL"/>
        </w:rPr>
        <w:t>za pomocą poczty elektronicznej</w:t>
      </w:r>
      <w:r w:rsidR="00BF3560" w:rsidRPr="00EB7CC1">
        <w:rPr>
          <w:rFonts w:cs="Segoe UI"/>
          <w:szCs w:val="20"/>
          <w:lang w:eastAsia="pl-PL"/>
        </w:rPr>
        <w:t xml:space="preserve"> </w:t>
      </w:r>
      <w:r w:rsidR="00045113" w:rsidRPr="00EB7CC1">
        <w:rPr>
          <w:rFonts w:cs="Segoe UI"/>
          <w:szCs w:val="20"/>
          <w:lang w:eastAsia="pl-PL"/>
        </w:rPr>
        <w:t>lub platformy do składania ofert.</w:t>
      </w:r>
    </w:p>
    <w:p w14:paraId="09E4836C" w14:textId="1377B419" w:rsidR="00764D86" w:rsidRPr="00EB7CC1" w:rsidRDefault="000E0809" w:rsidP="0034344A">
      <w:pPr>
        <w:pStyle w:val="Akapitzlist"/>
        <w:numPr>
          <w:ilvl w:val="0"/>
          <w:numId w:val="4"/>
        </w:numPr>
        <w:spacing w:after="0" w:line="240" w:lineRule="auto"/>
        <w:ind w:left="284" w:hanging="284"/>
        <w:contextualSpacing w:val="0"/>
        <w:jc w:val="both"/>
        <w:rPr>
          <w:rFonts w:cs="Segoe UI"/>
          <w:b/>
          <w:bCs/>
          <w:szCs w:val="20"/>
          <w:lang w:eastAsia="pl-PL"/>
        </w:rPr>
      </w:pPr>
      <w:r w:rsidRPr="00EB7CC1">
        <w:rPr>
          <w:rFonts w:cs="Segoe UI"/>
          <w:b/>
          <w:bCs/>
          <w:szCs w:val="20"/>
          <w:lang w:eastAsia="pl-PL"/>
        </w:rPr>
        <w:t>Osobą uprawnioną do porozumiewania się z wykonawcami jest</w:t>
      </w:r>
      <w:r w:rsidR="00AA1DFF" w:rsidRPr="00EB7CC1">
        <w:rPr>
          <w:rFonts w:cs="Segoe UI"/>
          <w:b/>
          <w:bCs/>
          <w:szCs w:val="20"/>
          <w:lang w:eastAsia="pl-PL"/>
        </w:rPr>
        <w:t>:</w:t>
      </w:r>
    </w:p>
    <w:p w14:paraId="0863372C" w14:textId="3E683F3D" w:rsidR="002E46A5" w:rsidRPr="00EB7CC1" w:rsidRDefault="000E0809" w:rsidP="0034344A">
      <w:pPr>
        <w:pStyle w:val="Akapitzlist"/>
        <w:spacing w:after="0" w:line="240" w:lineRule="auto"/>
        <w:ind w:left="284" w:hanging="284"/>
        <w:contextualSpacing w:val="0"/>
        <w:jc w:val="both"/>
        <w:rPr>
          <w:rFonts w:cs="Segoe UI"/>
          <w:szCs w:val="20"/>
          <w:lang w:eastAsia="pl-PL"/>
        </w:rPr>
      </w:pPr>
      <w:r w:rsidRPr="00EB7CC1">
        <w:rPr>
          <w:rFonts w:cs="Segoe UI"/>
          <w:szCs w:val="20"/>
          <w:lang w:eastAsia="pl-PL"/>
        </w:rPr>
        <w:t>Sławomir Piotrowski</w:t>
      </w:r>
      <w:r w:rsidR="002E259A" w:rsidRPr="00EB7CC1">
        <w:rPr>
          <w:rFonts w:cs="Segoe UI"/>
          <w:szCs w:val="20"/>
          <w:lang w:eastAsia="pl-PL"/>
        </w:rPr>
        <w:t>,</w:t>
      </w:r>
      <w:r w:rsidR="00152FF0" w:rsidRPr="00EB7CC1">
        <w:rPr>
          <w:rFonts w:cs="Segoe UI"/>
          <w:szCs w:val="20"/>
          <w:lang w:eastAsia="pl-PL"/>
        </w:rPr>
        <w:t xml:space="preserve"> </w:t>
      </w:r>
      <w:hyperlink r:id="rId14" w:history="1">
        <w:r w:rsidR="002E259A" w:rsidRPr="00EB7CC1">
          <w:rPr>
            <w:rStyle w:val="Hipercze"/>
            <w:rFonts w:cs="Segoe UI"/>
            <w:b/>
            <w:color w:val="auto"/>
            <w:szCs w:val="20"/>
            <w:lang w:eastAsia="pl-PL"/>
          </w:rPr>
          <w:t>s.piotrowski@stbu.pl</w:t>
        </w:r>
      </w:hyperlink>
      <w:r w:rsidR="002E259A" w:rsidRPr="00EB7CC1">
        <w:rPr>
          <w:rFonts w:cs="Segoe UI"/>
          <w:szCs w:val="20"/>
          <w:lang w:eastAsia="pl-PL"/>
        </w:rPr>
        <w:t>,</w:t>
      </w:r>
      <w:r w:rsidRPr="00EB7CC1">
        <w:rPr>
          <w:rFonts w:cs="Segoe UI"/>
          <w:szCs w:val="20"/>
          <w:lang w:eastAsia="pl-PL"/>
        </w:rPr>
        <w:t xml:space="preserve"> </w:t>
      </w:r>
      <w:r w:rsidR="001E0A51" w:rsidRPr="00EB7CC1">
        <w:rPr>
          <w:rFonts w:cs="Segoe UI"/>
          <w:szCs w:val="20"/>
          <w:lang w:eastAsia="pl-PL"/>
        </w:rPr>
        <w:t xml:space="preserve">tel. </w:t>
      </w:r>
      <w:r w:rsidRPr="00EB7CC1">
        <w:rPr>
          <w:rFonts w:cs="Segoe UI"/>
          <w:szCs w:val="20"/>
          <w:lang w:eastAsia="pl-PL"/>
        </w:rPr>
        <w:t>784-073-119 w godz. 9.00-14.00</w:t>
      </w:r>
      <w:r w:rsidR="002E259A" w:rsidRPr="00EB7CC1">
        <w:rPr>
          <w:rFonts w:cs="Segoe UI"/>
          <w:szCs w:val="20"/>
          <w:lang w:eastAsia="pl-PL"/>
        </w:rPr>
        <w:t>;</w:t>
      </w:r>
    </w:p>
    <w:p w14:paraId="34A61541" w14:textId="76038F17" w:rsidR="00EC0063" w:rsidRPr="00EB7CC1" w:rsidRDefault="00EC0063" w:rsidP="0034344A">
      <w:pPr>
        <w:pStyle w:val="Tekstpodstawowy"/>
        <w:widowControl/>
        <w:numPr>
          <w:ilvl w:val="0"/>
          <w:numId w:val="4"/>
        </w:numPr>
        <w:autoSpaceDE/>
        <w:autoSpaceDN/>
        <w:spacing w:after="0"/>
        <w:ind w:left="284" w:right="28" w:hanging="284"/>
        <w:jc w:val="both"/>
        <w:rPr>
          <w:rFonts w:ascii="Segoe UI" w:hAnsi="Segoe UI" w:cs="Segoe UI"/>
        </w:rPr>
      </w:pPr>
      <w:r w:rsidRPr="00EB7CC1">
        <w:rPr>
          <w:rFonts w:ascii="Segoe UI" w:hAnsi="Segoe UI" w:cs="Segoe UI"/>
        </w:rPr>
        <w:t>Zamawiający nie zamierza zwoływać zebrania Wykonawców w celu wyjaśnienia treści SWZ.</w:t>
      </w:r>
    </w:p>
    <w:p w14:paraId="65C2510C" w14:textId="13C38E1D" w:rsidR="000E0809" w:rsidRPr="00EB7CC1" w:rsidRDefault="000E0809" w:rsidP="00F34A73">
      <w:pPr>
        <w:pStyle w:val="Nagwek2"/>
        <w:numPr>
          <w:ilvl w:val="0"/>
          <w:numId w:val="51"/>
        </w:numPr>
        <w:spacing w:before="0" w:after="0" w:line="240" w:lineRule="auto"/>
        <w:ind w:left="284" w:hanging="284"/>
        <w:rPr>
          <w:rFonts w:cs="Segoe UI"/>
          <w:color w:val="auto"/>
          <w:sz w:val="20"/>
          <w:szCs w:val="20"/>
          <w:lang w:eastAsia="pl-PL"/>
        </w:rPr>
      </w:pPr>
      <w:r w:rsidRPr="00EB7CC1">
        <w:rPr>
          <w:rFonts w:cs="Segoe UI"/>
          <w:color w:val="auto"/>
          <w:sz w:val="20"/>
          <w:szCs w:val="20"/>
          <w:lang w:eastAsia="pl-PL"/>
        </w:rPr>
        <w:t>WYMAGANIA DOTYCZĄCE WADIUM</w:t>
      </w:r>
    </w:p>
    <w:p w14:paraId="26D5AF92" w14:textId="5CF959F2" w:rsidR="0001257D" w:rsidRPr="00EB7CC1" w:rsidRDefault="0049740F" w:rsidP="0034344A">
      <w:pPr>
        <w:pStyle w:val="Akapitzlist"/>
        <w:spacing w:after="0" w:line="240" w:lineRule="auto"/>
        <w:ind w:left="284" w:hanging="284"/>
        <w:contextualSpacing w:val="0"/>
        <w:jc w:val="both"/>
        <w:rPr>
          <w:rFonts w:cs="Segoe UI"/>
          <w:szCs w:val="20"/>
        </w:rPr>
      </w:pPr>
      <w:r w:rsidRPr="00EB7CC1">
        <w:rPr>
          <w:rFonts w:cs="Segoe UI"/>
          <w:szCs w:val="20"/>
          <w:lang w:eastAsia="pl-PL"/>
        </w:rPr>
        <w:t>Nie dotyczy</w:t>
      </w:r>
    </w:p>
    <w:p w14:paraId="27D994D2" w14:textId="4C107391" w:rsidR="000E0809" w:rsidRPr="00EB7CC1" w:rsidRDefault="000E0809" w:rsidP="00F34A73">
      <w:pPr>
        <w:pStyle w:val="Nagwek2"/>
        <w:numPr>
          <w:ilvl w:val="0"/>
          <w:numId w:val="51"/>
        </w:numPr>
        <w:spacing w:before="0" w:after="0" w:line="240" w:lineRule="auto"/>
        <w:rPr>
          <w:rFonts w:cs="Segoe UI"/>
          <w:color w:val="auto"/>
          <w:sz w:val="20"/>
          <w:szCs w:val="20"/>
          <w:lang w:eastAsia="pl-PL"/>
        </w:rPr>
      </w:pPr>
      <w:r w:rsidRPr="00EB7CC1">
        <w:rPr>
          <w:rFonts w:cs="Segoe UI"/>
          <w:color w:val="auto"/>
          <w:sz w:val="20"/>
          <w:szCs w:val="20"/>
          <w:lang w:eastAsia="pl-PL"/>
        </w:rPr>
        <w:t>TERMIN ZWI</w:t>
      </w:r>
      <w:r w:rsidR="00764D86" w:rsidRPr="00EB7CC1">
        <w:rPr>
          <w:rFonts w:cs="Segoe UI"/>
          <w:color w:val="auto"/>
          <w:sz w:val="20"/>
          <w:szCs w:val="20"/>
          <w:lang w:eastAsia="pl-PL"/>
        </w:rPr>
        <w:t>Ą</w:t>
      </w:r>
      <w:r w:rsidRPr="00EB7CC1">
        <w:rPr>
          <w:rFonts w:cs="Segoe UI"/>
          <w:color w:val="auto"/>
          <w:sz w:val="20"/>
          <w:szCs w:val="20"/>
          <w:lang w:eastAsia="pl-PL"/>
        </w:rPr>
        <w:t>ZANIA OFERTĄ</w:t>
      </w:r>
    </w:p>
    <w:p w14:paraId="2D2C7935" w14:textId="6CEFE5CB" w:rsidR="00764D86" w:rsidRPr="00EB7CC1" w:rsidRDefault="001571B1" w:rsidP="000F56E7">
      <w:pPr>
        <w:spacing w:after="0" w:line="240" w:lineRule="auto"/>
        <w:ind w:left="709"/>
        <w:jc w:val="both"/>
        <w:rPr>
          <w:rFonts w:cs="Segoe UI"/>
          <w:szCs w:val="20"/>
          <w:lang w:eastAsia="pl-PL"/>
        </w:rPr>
      </w:pPr>
      <w:r w:rsidRPr="00EB7CC1">
        <w:rPr>
          <w:rFonts w:cs="Segoe UI"/>
          <w:szCs w:val="20"/>
          <w:lang w:eastAsia="pl-PL"/>
        </w:rPr>
        <w:t xml:space="preserve">Termin związania ofertą wynosi </w:t>
      </w:r>
      <w:r w:rsidR="0049740F" w:rsidRPr="00EB7CC1">
        <w:rPr>
          <w:rFonts w:cs="Segoe UI"/>
          <w:szCs w:val="20"/>
          <w:lang w:eastAsia="pl-PL"/>
        </w:rPr>
        <w:t>3</w:t>
      </w:r>
      <w:r w:rsidR="009D1328" w:rsidRPr="00EB7CC1">
        <w:rPr>
          <w:rFonts w:cs="Segoe UI"/>
          <w:szCs w:val="20"/>
          <w:lang w:eastAsia="pl-PL"/>
        </w:rPr>
        <w:t xml:space="preserve">0 </w:t>
      </w:r>
      <w:r w:rsidR="00847D49" w:rsidRPr="00EB7CC1">
        <w:rPr>
          <w:rFonts w:cs="Segoe UI"/>
          <w:szCs w:val="20"/>
          <w:lang w:eastAsia="pl-PL"/>
        </w:rPr>
        <w:t>dni tj. do dnia:</w:t>
      </w:r>
      <w:r w:rsidR="000002DA">
        <w:rPr>
          <w:rFonts w:cs="Segoe UI"/>
          <w:szCs w:val="20"/>
          <w:lang w:eastAsia="pl-PL"/>
        </w:rPr>
        <w:t xml:space="preserve"> </w:t>
      </w:r>
      <w:r w:rsidR="001A1B89">
        <w:rPr>
          <w:rFonts w:cs="Segoe UI"/>
          <w:b/>
          <w:color w:val="FF0000"/>
          <w:szCs w:val="20"/>
          <w:lang w:eastAsia="pl-PL"/>
        </w:rPr>
        <w:t>3</w:t>
      </w:r>
      <w:r w:rsidR="000002DA" w:rsidRPr="00201084">
        <w:rPr>
          <w:rFonts w:cs="Segoe UI"/>
          <w:b/>
          <w:color w:val="FF0000"/>
          <w:szCs w:val="20"/>
          <w:lang w:eastAsia="pl-PL"/>
        </w:rPr>
        <w:t>.</w:t>
      </w:r>
      <w:r w:rsidR="00201084">
        <w:rPr>
          <w:rFonts w:cs="Segoe UI"/>
          <w:b/>
          <w:color w:val="FF0000"/>
          <w:szCs w:val="20"/>
          <w:lang w:eastAsia="pl-PL"/>
        </w:rPr>
        <w:t>04</w:t>
      </w:r>
      <w:r w:rsidR="000002DA">
        <w:rPr>
          <w:rFonts w:cs="Segoe UI"/>
          <w:b/>
          <w:color w:val="FF0000"/>
          <w:szCs w:val="20"/>
          <w:lang w:eastAsia="pl-PL"/>
        </w:rPr>
        <w:t>.202</w:t>
      </w:r>
      <w:r w:rsidR="00201084">
        <w:rPr>
          <w:rFonts w:cs="Segoe UI"/>
          <w:b/>
          <w:color w:val="FF0000"/>
          <w:szCs w:val="20"/>
          <w:lang w:eastAsia="pl-PL"/>
        </w:rPr>
        <w:t>4</w:t>
      </w:r>
      <w:r w:rsidR="000002DA">
        <w:rPr>
          <w:rFonts w:cs="Segoe UI"/>
          <w:b/>
          <w:color w:val="FF0000"/>
          <w:szCs w:val="20"/>
          <w:lang w:eastAsia="pl-PL"/>
        </w:rPr>
        <w:t>r.</w:t>
      </w:r>
    </w:p>
    <w:p w14:paraId="61E1B62A" w14:textId="1E329FE0" w:rsidR="000E0809" w:rsidRPr="00EB7CC1" w:rsidRDefault="000E0809" w:rsidP="00F34A73">
      <w:pPr>
        <w:pStyle w:val="Nagwek2"/>
        <w:numPr>
          <w:ilvl w:val="0"/>
          <w:numId w:val="51"/>
        </w:numPr>
        <w:spacing w:before="0" w:after="0" w:line="240" w:lineRule="auto"/>
        <w:rPr>
          <w:rFonts w:cs="Segoe UI"/>
          <w:color w:val="auto"/>
          <w:sz w:val="20"/>
          <w:szCs w:val="20"/>
          <w:lang w:eastAsia="pl-PL"/>
        </w:rPr>
      </w:pPr>
      <w:r w:rsidRPr="00EB7CC1">
        <w:rPr>
          <w:rFonts w:cs="Segoe UI"/>
          <w:color w:val="auto"/>
          <w:sz w:val="20"/>
          <w:szCs w:val="20"/>
          <w:lang w:eastAsia="pl-PL"/>
        </w:rPr>
        <w:t>OPIS SPOSOBU PRZYGOTOWANIA OFERT</w:t>
      </w:r>
    </w:p>
    <w:p w14:paraId="2B165A2D" w14:textId="23943AAA" w:rsidR="000E0809" w:rsidRPr="00EB7CC1" w:rsidRDefault="000E0809" w:rsidP="000002DA">
      <w:pPr>
        <w:pStyle w:val="Akapitzlist"/>
        <w:numPr>
          <w:ilvl w:val="0"/>
          <w:numId w:val="5"/>
        </w:numPr>
        <w:spacing w:after="0" w:line="240" w:lineRule="auto"/>
        <w:contextualSpacing w:val="0"/>
        <w:jc w:val="both"/>
        <w:rPr>
          <w:rFonts w:cs="Segoe UI"/>
          <w:szCs w:val="20"/>
          <w:lang w:eastAsia="pl-PL"/>
        </w:rPr>
      </w:pPr>
      <w:r w:rsidRPr="00EB7CC1">
        <w:rPr>
          <w:rFonts w:cs="Segoe UI"/>
          <w:szCs w:val="20"/>
          <w:lang w:eastAsia="pl-PL"/>
        </w:rPr>
        <w:t>Wykonawca może złożyć jedną ofertę.</w:t>
      </w:r>
    </w:p>
    <w:p w14:paraId="138E3FED" w14:textId="12C07565" w:rsidR="000E0809" w:rsidRPr="00EB7CC1" w:rsidRDefault="000E0809" w:rsidP="000002DA">
      <w:pPr>
        <w:pStyle w:val="Akapitzlist"/>
        <w:numPr>
          <w:ilvl w:val="0"/>
          <w:numId w:val="5"/>
        </w:numPr>
        <w:spacing w:after="0" w:line="240" w:lineRule="auto"/>
        <w:contextualSpacing w:val="0"/>
        <w:jc w:val="both"/>
        <w:rPr>
          <w:rFonts w:cs="Segoe UI"/>
          <w:szCs w:val="20"/>
          <w:lang w:eastAsia="pl-PL"/>
        </w:rPr>
      </w:pPr>
      <w:r w:rsidRPr="00EB7CC1">
        <w:rPr>
          <w:rFonts w:cs="Segoe UI"/>
          <w:szCs w:val="20"/>
          <w:lang w:eastAsia="pl-PL"/>
        </w:rPr>
        <w:t>Ofertę składa się, pod rygorem nieważności, w formie pisemnej</w:t>
      </w:r>
      <w:r w:rsidR="009949AA" w:rsidRPr="00EB7CC1">
        <w:rPr>
          <w:rFonts w:cs="Segoe UI"/>
          <w:szCs w:val="20"/>
          <w:lang w:eastAsia="pl-PL"/>
        </w:rPr>
        <w:t xml:space="preserve"> w postaci elektronicznej</w:t>
      </w:r>
      <w:r w:rsidRPr="00EB7CC1">
        <w:rPr>
          <w:rFonts w:cs="Segoe UI"/>
          <w:szCs w:val="20"/>
          <w:lang w:eastAsia="pl-PL"/>
        </w:rPr>
        <w:t>.</w:t>
      </w:r>
    </w:p>
    <w:p w14:paraId="533716D3" w14:textId="7A1A57E1" w:rsidR="000E0809" w:rsidRPr="00EB7CC1" w:rsidRDefault="000E0809" w:rsidP="000002DA">
      <w:pPr>
        <w:pStyle w:val="Akapitzlist"/>
        <w:numPr>
          <w:ilvl w:val="0"/>
          <w:numId w:val="5"/>
        </w:numPr>
        <w:spacing w:after="0" w:line="240" w:lineRule="auto"/>
        <w:contextualSpacing w:val="0"/>
        <w:jc w:val="both"/>
        <w:rPr>
          <w:rFonts w:cs="Segoe UI"/>
          <w:szCs w:val="20"/>
          <w:lang w:eastAsia="pl-PL"/>
        </w:rPr>
      </w:pPr>
      <w:r w:rsidRPr="00EB7CC1">
        <w:rPr>
          <w:rFonts w:cs="Segoe UI"/>
          <w:szCs w:val="20"/>
          <w:lang w:eastAsia="pl-PL"/>
        </w:rPr>
        <w:t>Treść oferty musi odpowiadać treści Specyfikacji Warunków Zamówienia.</w:t>
      </w:r>
    </w:p>
    <w:p w14:paraId="46CDE328" w14:textId="5FAA3EDC" w:rsidR="00764D86" w:rsidRPr="00EB7CC1" w:rsidRDefault="000E0809" w:rsidP="000002DA">
      <w:pPr>
        <w:pStyle w:val="Akapitzlist"/>
        <w:numPr>
          <w:ilvl w:val="0"/>
          <w:numId w:val="5"/>
        </w:numPr>
        <w:spacing w:after="0" w:line="240" w:lineRule="auto"/>
        <w:contextualSpacing w:val="0"/>
        <w:jc w:val="both"/>
        <w:rPr>
          <w:rFonts w:cs="Segoe UI"/>
          <w:szCs w:val="20"/>
          <w:lang w:eastAsia="pl-PL"/>
        </w:rPr>
      </w:pPr>
      <w:r w:rsidRPr="00EB7CC1">
        <w:rPr>
          <w:rFonts w:cs="Segoe UI"/>
          <w:szCs w:val="20"/>
          <w:lang w:eastAsia="pl-PL"/>
        </w:rPr>
        <w:t xml:space="preserve">Dla ułatwienia przygotowania oferty zamawiający opracował Wzór formularza oferty, który stanowi załącznik do Specyfikacji Warunków Zamówienia. </w:t>
      </w:r>
    </w:p>
    <w:p w14:paraId="73B91337" w14:textId="4ADA7AAE" w:rsidR="00285E7B" w:rsidRPr="00EB7CC1" w:rsidRDefault="00285E7B" w:rsidP="000002DA">
      <w:pPr>
        <w:pStyle w:val="Akapitzlist"/>
        <w:numPr>
          <w:ilvl w:val="0"/>
          <w:numId w:val="5"/>
        </w:numPr>
        <w:spacing w:after="0" w:line="240" w:lineRule="auto"/>
        <w:jc w:val="both"/>
        <w:rPr>
          <w:rFonts w:cs="Segoe UI"/>
          <w:szCs w:val="20"/>
          <w:lang w:eastAsia="pl-PL"/>
        </w:rPr>
      </w:pPr>
      <w:r w:rsidRPr="00EB7CC1">
        <w:rPr>
          <w:rFonts w:cs="Segoe UI"/>
          <w:szCs w:val="20"/>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EB7CC1" w:rsidRDefault="00285E7B" w:rsidP="000002DA">
      <w:pPr>
        <w:pStyle w:val="Akapitzlist"/>
        <w:numPr>
          <w:ilvl w:val="0"/>
          <w:numId w:val="5"/>
        </w:numPr>
        <w:spacing w:after="0" w:line="240" w:lineRule="auto"/>
        <w:contextualSpacing w:val="0"/>
        <w:jc w:val="both"/>
        <w:rPr>
          <w:rFonts w:cs="Segoe UI"/>
          <w:szCs w:val="20"/>
          <w:lang w:eastAsia="pl-PL"/>
        </w:rPr>
      </w:pPr>
      <w:r w:rsidRPr="00EB7CC1">
        <w:rPr>
          <w:rFonts w:cs="Segoe UI"/>
          <w:szCs w:val="20"/>
          <w:lang w:eastAsia="pl-PL"/>
        </w:rPr>
        <w:t>Zaleca się przesyłanie dokumentów w formacie pdf,</w:t>
      </w:r>
    </w:p>
    <w:p w14:paraId="3401FB3F" w14:textId="2CE59021" w:rsidR="00161AC2" w:rsidRPr="00EB7CC1" w:rsidRDefault="00161AC2" w:rsidP="000002DA">
      <w:pPr>
        <w:pStyle w:val="Akapitzlist"/>
        <w:numPr>
          <w:ilvl w:val="0"/>
          <w:numId w:val="5"/>
        </w:numPr>
        <w:tabs>
          <w:tab w:val="left" w:pos="993"/>
        </w:tabs>
        <w:spacing w:after="0" w:line="240" w:lineRule="auto"/>
        <w:jc w:val="both"/>
        <w:rPr>
          <w:rFonts w:cs="Segoe UI"/>
          <w:szCs w:val="20"/>
        </w:rPr>
      </w:pPr>
      <w:r w:rsidRPr="00EB7CC1">
        <w:rPr>
          <w:rFonts w:cs="Segoe UI"/>
          <w:szCs w:val="20"/>
        </w:rPr>
        <w:t>Podmiotowe środki dowodowe, przedmiotowe środki dowodowe oraz inne dokumenty lub oświadczenia, sporządzone w języku obcym przekazuje się wraz z tłumaczeniem na język polski.</w:t>
      </w:r>
    </w:p>
    <w:p w14:paraId="240C0DAE" w14:textId="6D93958A" w:rsidR="002E46A5" w:rsidRPr="00EB7CC1" w:rsidRDefault="00161AC2" w:rsidP="000002DA">
      <w:pPr>
        <w:pStyle w:val="Akapitzlist"/>
        <w:numPr>
          <w:ilvl w:val="0"/>
          <w:numId w:val="5"/>
        </w:numPr>
        <w:tabs>
          <w:tab w:val="left" w:pos="851"/>
        </w:tabs>
        <w:spacing w:after="0" w:line="240" w:lineRule="auto"/>
        <w:jc w:val="both"/>
        <w:rPr>
          <w:rFonts w:cs="Segoe UI"/>
          <w:szCs w:val="20"/>
        </w:rPr>
      </w:pPr>
      <w:r w:rsidRPr="00EB7CC1">
        <w:rPr>
          <w:rFonts w:cs="Segoe UI"/>
          <w:szCs w:val="20"/>
        </w:rPr>
        <w:t>Oferta musi być podpisana przez osobę/y upoważnioną/e do reprezentowania Wykonawcy.</w:t>
      </w:r>
    </w:p>
    <w:p w14:paraId="34FED17C" w14:textId="77A5A695" w:rsidR="00BE1A12" w:rsidRPr="00EB7CC1" w:rsidRDefault="00161AC2" w:rsidP="000002DA">
      <w:pPr>
        <w:pStyle w:val="Akapitzlist"/>
        <w:numPr>
          <w:ilvl w:val="0"/>
          <w:numId w:val="5"/>
        </w:numPr>
        <w:tabs>
          <w:tab w:val="left" w:pos="993"/>
        </w:tabs>
        <w:spacing w:after="0" w:line="240" w:lineRule="auto"/>
        <w:jc w:val="both"/>
        <w:rPr>
          <w:rFonts w:cs="Segoe UI"/>
          <w:szCs w:val="20"/>
        </w:rPr>
      </w:pPr>
      <w:r w:rsidRPr="00EB7CC1">
        <w:rPr>
          <w:rFonts w:cs="Segoe UI"/>
          <w:szCs w:val="20"/>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2944EE56" w14:textId="503C4387" w:rsidR="000E0809" w:rsidRPr="00EB7CC1" w:rsidRDefault="000E0809" w:rsidP="00F34A73">
      <w:pPr>
        <w:pStyle w:val="Nagwek2"/>
        <w:numPr>
          <w:ilvl w:val="0"/>
          <w:numId w:val="51"/>
        </w:numPr>
        <w:spacing w:before="0" w:after="0" w:line="240" w:lineRule="auto"/>
        <w:rPr>
          <w:rFonts w:cs="Segoe UI"/>
          <w:color w:val="auto"/>
          <w:sz w:val="20"/>
          <w:szCs w:val="20"/>
          <w:lang w:eastAsia="pl-PL"/>
        </w:rPr>
      </w:pPr>
      <w:r w:rsidRPr="00EB7CC1">
        <w:rPr>
          <w:rFonts w:cs="Segoe UI"/>
          <w:color w:val="auto"/>
          <w:sz w:val="20"/>
          <w:szCs w:val="20"/>
          <w:lang w:eastAsia="pl-PL"/>
        </w:rPr>
        <w:t>MIEJSCE ORAZ TERMIN SKŁADANIA I OTWARCIA OFERT</w:t>
      </w:r>
    </w:p>
    <w:p w14:paraId="6351E94F" w14:textId="1E6A9A27" w:rsidR="009949AA" w:rsidRPr="00EB7CC1" w:rsidRDefault="000E0809" w:rsidP="000002DA">
      <w:pPr>
        <w:pStyle w:val="Akapitzlist"/>
        <w:numPr>
          <w:ilvl w:val="0"/>
          <w:numId w:val="13"/>
        </w:numPr>
        <w:spacing w:after="0" w:line="240" w:lineRule="auto"/>
        <w:ind w:left="709"/>
        <w:contextualSpacing w:val="0"/>
        <w:jc w:val="both"/>
        <w:rPr>
          <w:rFonts w:cs="Segoe UI"/>
          <w:b/>
          <w:bCs/>
          <w:szCs w:val="20"/>
          <w:lang w:eastAsia="pl-PL"/>
        </w:rPr>
      </w:pPr>
      <w:r w:rsidRPr="00EB7CC1">
        <w:rPr>
          <w:rFonts w:cs="Segoe UI"/>
          <w:szCs w:val="20"/>
          <w:lang w:eastAsia="pl-PL"/>
        </w:rPr>
        <w:t>Oferty należy składać do</w:t>
      </w:r>
      <w:r w:rsidR="00CA4223" w:rsidRPr="00EB7CC1">
        <w:rPr>
          <w:rFonts w:cs="Segoe UI"/>
          <w:szCs w:val="20"/>
          <w:lang w:eastAsia="pl-PL"/>
        </w:rPr>
        <w:t> </w:t>
      </w:r>
      <w:r w:rsidRPr="00EB7CC1">
        <w:rPr>
          <w:rFonts w:cs="Segoe UI"/>
          <w:szCs w:val="20"/>
          <w:lang w:eastAsia="pl-PL"/>
        </w:rPr>
        <w:t>dnia:</w:t>
      </w:r>
      <w:r w:rsidR="000453AD" w:rsidRPr="00EB7CC1">
        <w:rPr>
          <w:rFonts w:cs="Segoe UI"/>
          <w:szCs w:val="20"/>
          <w:lang w:eastAsia="pl-PL"/>
        </w:rPr>
        <w:t xml:space="preserve"> </w:t>
      </w:r>
      <w:r w:rsidR="00201084">
        <w:rPr>
          <w:rFonts w:cs="Segoe UI"/>
          <w:b/>
          <w:color w:val="FF0000"/>
          <w:szCs w:val="20"/>
          <w:lang w:eastAsia="pl-PL"/>
        </w:rPr>
        <w:t>5</w:t>
      </w:r>
      <w:r w:rsidR="00EB7CC1" w:rsidRPr="000002DA">
        <w:rPr>
          <w:rFonts w:cs="Segoe UI"/>
          <w:b/>
          <w:color w:val="FF0000"/>
          <w:szCs w:val="20"/>
          <w:lang w:eastAsia="pl-PL"/>
        </w:rPr>
        <w:t>.0</w:t>
      </w:r>
      <w:r w:rsidR="00201084">
        <w:rPr>
          <w:rFonts w:cs="Segoe UI"/>
          <w:b/>
          <w:color w:val="FF0000"/>
          <w:szCs w:val="20"/>
          <w:lang w:eastAsia="pl-PL"/>
        </w:rPr>
        <w:t>3</w:t>
      </w:r>
      <w:r w:rsidR="00EB7CC1" w:rsidRPr="000002DA">
        <w:rPr>
          <w:rFonts w:cs="Segoe UI"/>
          <w:b/>
          <w:color w:val="FF0000"/>
          <w:szCs w:val="20"/>
          <w:lang w:eastAsia="pl-PL"/>
        </w:rPr>
        <w:t>.202</w:t>
      </w:r>
      <w:r w:rsidR="00201084">
        <w:rPr>
          <w:rFonts w:cs="Segoe UI"/>
          <w:b/>
          <w:color w:val="FF0000"/>
          <w:szCs w:val="20"/>
          <w:lang w:eastAsia="pl-PL"/>
        </w:rPr>
        <w:t>4</w:t>
      </w:r>
      <w:r w:rsidR="00EB7CC1" w:rsidRPr="000002DA">
        <w:rPr>
          <w:rFonts w:cs="Segoe UI"/>
          <w:b/>
          <w:color w:val="FF0000"/>
          <w:szCs w:val="20"/>
          <w:lang w:eastAsia="pl-PL"/>
        </w:rPr>
        <w:t>r</w:t>
      </w:r>
      <w:r w:rsidR="00EB7CC1" w:rsidRPr="000002DA">
        <w:rPr>
          <w:rFonts w:cs="Segoe UI"/>
          <w:b/>
          <w:szCs w:val="20"/>
          <w:lang w:eastAsia="pl-PL"/>
        </w:rPr>
        <w:t>.</w:t>
      </w:r>
      <w:r w:rsidRPr="00EB7CC1">
        <w:rPr>
          <w:rFonts w:cs="Segoe UI"/>
          <w:szCs w:val="20"/>
          <w:lang w:eastAsia="pl-PL"/>
        </w:rPr>
        <w:t xml:space="preserve">  do godziny </w:t>
      </w:r>
      <w:r w:rsidR="00847D49" w:rsidRPr="00EB7CC1">
        <w:rPr>
          <w:rFonts w:cs="Segoe UI"/>
          <w:b/>
          <w:bCs/>
          <w:color w:val="FF0000"/>
          <w:szCs w:val="20"/>
          <w:lang w:eastAsia="pl-PL"/>
        </w:rPr>
        <w:t>10</w:t>
      </w:r>
      <w:r w:rsidRPr="00EB7CC1">
        <w:rPr>
          <w:rFonts w:cs="Segoe UI"/>
          <w:b/>
          <w:bCs/>
          <w:color w:val="FF0000"/>
          <w:szCs w:val="20"/>
          <w:lang w:eastAsia="pl-PL"/>
        </w:rPr>
        <w:t>:00.</w:t>
      </w:r>
      <w:r w:rsidR="001571B1" w:rsidRPr="00EB7CC1">
        <w:rPr>
          <w:rFonts w:cs="Segoe UI"/>
          <w:b/>
          <w:bCs/>
          <w:color w:val="FF0000"/>
          <w:szCs w:val="20"/>
          <w:lang w:eastAsia="pl-PL"/>
        </w:rPr>
        <w:t xml:space="preserve"> </w:t>
      </w:r>
    </w:p>
    <w:p w14:paraId="3FD8CCC6" w14:textId="132162B3" w:rsidR="001571B1" w:rsidRPr="00EB7CC1" w:rsidRDefault="001571B1" w:rsidP="000F56E7">
      <w:pPr>
        <w:pStyle w:val="Akapitzlist"/>
        <w:spacing w:after="0" w:line="240" w:lineRule="auto"/>
        <w:contextualSpacing w:val="0"/>
        <w:jc w:val="both"/>
        <w:rPr>
          <w:rFonts w:cs="Segoe UI"/>
          <w:b/>
          <w:bCs/>
          <w:szCs w:val="20"/>
          <w:lang w:eastAsia="pl-PL"/>
        </w:rPr>
      </w:pPr>
      <w:r w:rsidRPr="00EB7CC1">
        <w:rPr>
          <w:rFonts w:cs="Segoe UI"/>
          <w:b/>
          <w:bCs/>
          <w:szCs w:val="20"/>
          <w:lang w:eastAsia="pl-PL"/>
        </w:rPr>
        <w:t xml:space="preserve">Wykonawca składa ofertę za pośrednictwem platformy zakupowej Open </w:t>
      </w:r>
      <w:proofErr w:type="spellStart"/>
      <w:r w:rsidRPr="00EB7CC1">
        <w:rPr>
          <w:rFonts w:cs="Segoe UI"/>
          <w:b/>
          <w:bCs/>
          <w:szCs w:val="20"/>
          <w:lang w:eastAsia="pl-PL"/>
        </w:rPr>
        <w:t>Nexus</w:t>
      </w:r>
      <w:proofErr w:type="spellEnd"/>
      <w:r w:rsidRPr="00EB7CC1">
        <w:rPr>
          <w:rFonts w:cs="Segoe UI"/>
          <w:b/>
          <w:bCs/>
          <w:szCs w:val="20"/>
          <w:lang w:eastAsia="pl-PL"/>
        </w:rPr>
        <w:t xml:space="preserve">, dostępnej pod adresem </w:t>
      </w:r>
      <w:hyperlink r:id="rId15" w:history="1">
        <w:r w:rsidR="00BA5C5B" w:rsidRPr="00EB7CC1">
          <w:rPr>
            <w:rStyle w:val="Hipercze"/>
            <w:rFonts w:cs="Segoe UI"/>
            <w:b/>
            <w:bCs/>
            <w:color w:val="auto"/>
            <w:szCs w:val="20"/>
            <w:lang w:eastAsia="pl-PL"/>
          </w:rPr>
          <w:t>https://platformazakupowa.pl</w:t>
        </w:r>
      </w:hyperlink>
      <w:r w:rsidRPr="00EB7CC1">
        <w:rPr>
          <w:rFonts w:cs="Segoe UI"/>
          <w:b/>
          <w:bCs/>
          <w:szCs w:val="20"/>
          <w:lang w:eastAsia="pl-PL"/>
        </w:rPr>
        <w:t>,</w:t>
      </w:r>
    </w:p>
    <w:p w14:paraId="7A31F807" w14:textId="5D810714" w:rsidR="00A91A9F" w:rsidRPr="00EB7CC1" w:rsidRDefault="00BA5C5B" w:rsidP="000F56E7">
      <w:pPr>
        <w:pStyle w:val="Akapitzlist"/>
        <w:spacing w:after="0" w:line="240" w:lineRule="auto"/>
        <w:contextualSpacing w:val="0"/>
        <w:jc w:val="both"/>
        <w:rPr>
          <w:rFonts w:cs="Segoe UI"/>
          <w:b/>
          <w:bCs/>
          <w:szCs w:val="20"/>
          <w:lang w:eastAsia="pl-PL"/>
        </w:rPr>
      </w:pPr>
      <w:r w:rsidRPr="00EB7CC1">
        <w:rPr>
          <w:rFonts w:cs="Segoe UI"/>
          <w:b/>
          <w:bCs/>
          <w:szCs w:val="20"/>
          <w:lang w:eastAsia="pl-PL"/>
        </w:rPr>
        <w:t xml:space="preserve">Profil nabywcy </w:t>
      </w:r>
      <w:proofErr w:type="spellStart"/>
      <w:r w:rsidR="000453AD" w:rsidRPr="00EB7CC1">
        <w:rPr>
          <w:rFonts w:cs="Segoe UI"/>
          <w:b/>
          <w:bCs/>
          <w:color w:val="FF0000"/>
          <w:szCs w:val="20"/>
          <w:lang w:eastAsia="pl-PL"/>
        </w:rPr>
        <w:t>stbu_gdansk</w:t>
      </w:r>
      <w:proofErr w:type="spellEnd"/>
    </w:p>
    <w:p w14:paraId="3452A963" w14:textId="2CC449E2" w:rsidR="00764D86" w:rsidRPr="00EB7CC1" w:rsidRDefault="009D1328" w:rsidP="000002DA">
      <w:pPr>
        <w:pStyle w:val="Akapitzlist"/>
        <w:numPr>
          <w:ilvl w:val="0"/>
          <w:numId w:val="13"/>
        </w:numPr>
        <w:spacing w:after="0" w:line="240" w:lineRule="auto"/>
        <w:ind w:left="709"/>
        <w:contextualSpacing w:val="0"/>
        <w:jc w:val="both"/>
        <w:rPr>
          <w:rFonts w:cs="Segoe UI"/>
          <w:b/>
          <w:bCs/>
          <w:szCs w:val="20"/>
          <w:lang w:eastAsia="pl-PL"/>
        </w:rPr>
      </w:pPr>
      <w:r w:rsidRPr="00EB7CC1">
        <w:rPr>
          <w:rFonts w:cs="Segoe UI"/>
          <w:szCs w:val="20"/>
          <w:lang w:eastAsia="pl-PL"/>
        </w:rPr>
        <w:t>Zamawiający planuje otworzyć oferty</w:t>
      </w:r>
      <w:r w:rsidR="000E0809" w:rsidRPr="00EB7CC1">
        <w:rPr>
          <w:rFonts w:cs="Segoe UI"/>
          <w:szCs w:val="20"/>
          <w:lang w:eastAsia="pl-PL"/>
        </w:rPr>
        <w:t xml:space="preserve"> w dniu:</w:t>
      </w:r>
      <w:r w:rsidR="00D14183" w:rsidRPr="00EB7CC1">
        <w:rPr>
          <w:rFonts w:cs="Segoe UI"/>
          <w:szCs w:val="20"/>
          <w:lang w:eastAsia="pl-PL"/>
        </w:rPr>
        <w:t xml:space="preserve"> </w:t>
      </w:r>
      <w:r w:rsidR="00201084">
        <w:rPr>
          <w:rFonts w:cs="Segoe UI"/>
          <w:b/>
          <w:bCs/>
          <w:color w:val="FF0000"/>
          <w:szCs w:val="20"/>
          <w:lang w:eastAsia="pl-PL"/>
        </w:rPr>
        <w:t>5</w:t>
      </w:r>
      <w:r w:rsidR="00EB7CC1">
        <w:rPr>
          <w:rFonts w:cs="Segoe UI"/>
          <w:b/>
          <w:bCs/>
          <w:color w:val="FF0000"/>
          <w:szCs w:val="20"/>
          <w:lang w:eastAsia="pl-PL"/>
        </w:rPr>
        <w:t>.0</w:t>
      </w:r>
      <w:r w:rsidR="00201084">
        <w:rPr>
          <w:rFonts w:cs="Segoe UI"/>
          <w:b/>
          <w:bCs/>
          <w:color w:val="FF0000"/>
          <w:szCs w:val="20"/>
          <w:lang w:eastAsia="pl-PL"/>
        </w:rPr>
        <w:t>3</w:t>
      </w:r>
      <w:r w:rsidR="000453AD" w:rsidRPr="00EB7CC1">
        <w:rPr>
          <w:rFonts w:cs="Segoe UI"/>
          <w:b/>
          <w:bCs/>
          <w:color w:val="FF0000"/>
          <w:szCs w:val="20"/>
          <w:lang w:eastAsia="pl-PL"/>
        </w:rPr>
        <w:t>.202</w:t>
      </w:r>
      <w:r w:rsidR="00201084">
        <w:rPr>
          <w:rFonts w:cs="Segoe UI"/>
          <w:b/>
          <w:bCs/>
          <w:color w:val="FF0000"/>
          <w:szCs w:val="20"/>
          <w:lang w:eastAsia="pl-PL"/>
        </w:rPr>
        <w:t>4</w:t>
      </w:r>
      <w:r w:rsidR="000453AD" w:rsidRPr="00EB7CC1">
        <w:rPr>
          <w:rFonts w:cs="Segoe UI"/>
          <w:b/>
          <w:bCs/>
          <w:color w:val="FF0000"/>
          <w:szCs w:val="20"/>
          <w:lang w:eastAsia="pl-PL"/>
        </w:rPr>
        <w:t>r.</w:t>
      </w:r>
      <w:r w:rsidR="00847D49" w:rsidRPr="00EB7CC1">
        <w:rPr>
          <w:rFonts w:cs="Segoe UI"/>
          <w:b/>
          <w:bCs/>
          <w:szCs w:val="20"/>
          <w:lang w:eastAsia="pl-PL"/>
        </w:rPr>
        <w:t xml:space="preserve"> o godzinie </w:t>
      </w:r>
      <w:r w:rsidR="00847D49" w:rsidRPr="00EB7CC1">
        <w:rPr>
          <w:rFonts w:cs="Segoe UI"/>
          <w:b/>
          <w:bCs/>
          <w:color w:val="FF0000"/>
          <w:szCs w:val="20"/>
          <w:lang w:eastAsia="pl-PL"/>
        </w:rPr>
        <w:t>1</w:t>
      </w:r>
      <w:r w:rsidR="00A46E1B" w:rsidRPr="00EB7CC1">
        <w:rPr>
          <w:rFonts w:cs="Segoe UI"/>
          <w:b/>
          <w:bCs/>
          <w:color w:val="FF0000"/>
          <w:szCs w:val="20"/>
          <w:lang w:eastAsia="pl-PL"/>
        </w:rPr>
        <w:t>0</w:t>
      </w:r>
      <w:r w:rsidR="000E0809" w:rsidRPr="00EB7CC1">
        <w:rPr>
          <w:rFonts w:cs="Segoe UI"/>
          <w:b/>
          <w:bCs/>
          <w:color w:val="FF0000"/>
          <w:szCs w:val="20"/>
          <w:lang w:eastAsia="pl-PL"/>
        </w:rPr>
        <w:t>:</w:t>
      </w:r>
      <w:r w:rsidR="00A46E1B" w:rsidRPr="00EB7CC1">
        <w:rPr>
          <w:rFonts w:cs="Segoe UI"/>
          <w:b/>
          <w:bCs/>
          <w:color w:val="FF0000"/>
          <w:szCs w:val="20"/>
          <w:lang w:eastAsia="pl-PL"/>
        </w:rPr>
        <w:t>3</w:t>
      </w:r>
      <w:r w:rsidR="000E0809" w:rsidRPr="00EB7CC1">
        <w:rPr>
          <w:rFonts w:cs="Segoe UI"/>
          <w:b/>
          <w:bCs/>
          <w:color w:val="FF0000"/>
          <w:szCs w:val="20"/>
          <w:lang w:eastAsia="pl-PL"/>
        </w:rPr>
        <w:t>0.</w:t>
      </w:r>
    </w:p>
    <w:p w14:paraId="5424446B" w14:textId="77777777" w:rsidR="00A46E1B" w:rsidRPr="00EB7CC1" w:rsidRDefault="00A46E1B" w:rsidP="000002DA">
      <w:pPr>
        <w:pStyle w:val="Akapitzlist"/>
        <w:numPr>
          <w:ilvl w:val="0"/>
          <w:numId w:val="13"/>
        </w:numPr>
        <w:ind w:left="709" w:hanging="283"/>
        <w:rPr>
          <w:rFonts w:cs="Segoe UI"/>
          <w:szCs w:val="20"/>
          <w:lang w:eastAsia="pl-PL"/>
        </w:rPr>
      </w:pPr>
      <w:r w:rsidRPr="00EB7CC1">
        <w:rPr>
          <w:rFonts w:cs="Segoe UI"/>
          <w:szCs w:val="20"/>
          <w:lang w:eastAsia="pl-PL"/>
        </w:rPr>
        <w:t xml:space="preserve">Szczegółowe instrukcje dotyczące korzystania z platformy znajdują się pod adresem </w:t>
      </w:r>
      <w:r w:rsidRPr="00EB7CC1">
        <w:rPr>
          <w:rFonts w:cs="Segoe UI"/>
          <w:color w:val="00B0F0"/>
          <w:szCs w:val="20"/>
          <w:u w:val="single"/>
          <w:lang w:eastAsia="pl-PL"/>
        </w:rPr>
        <w:t>https://platformazakupowa.pl/strona/45-instrukcje</w:t>
      </w:r>
    </w:p>
    <w:p w14:paraId="7A1D88E0" w14:textId="26A5F2D4" w:rsidR="000E0809" w:rsidRPr="00EB7CC1" w:rsidRDefault="000E0809" w:rsidP="00F34A73">
      <w:pPr>
        <w:pStyle w:val="Nagwek2"/>
        <w:numPr>
          <w:ilvl w:val="0"/>
          <w:numId w:val="51"/>
        </w:numPr>
        <w:spacing w:before="0" w:after="0" w:line="240" w:lineRule="auto"/>
        <w:rPr>
          <w:rFonts w:cs="Segoe UI"/>
          <w:color w:val="auto"/>
          <w:sz w:val="20"/>
          <w:szCs w:val="20"/>
          <w:lang w:eastAsia="pl-PL"/>
        </w:rPr>
      </w:pPr>
      <w:r w:rsidRPr="00EB7CC1">
        <w:rPr>
          <w:rFonts w:cs="Segoe UI"/>
          <w:color w:val="auto"/>
          <w:sz w:val="20"/>
          <w:szCs w:val="20"/>
          <w:lang w:eastAsia="pl-PL"/>
        </w:rPr>
        <w:t>OPIS SPOSOBU OBLICZENIA CENY</w:t>
      </w:r>
    </w:p>
    <w:p w14:paraId="5A18F24F" w14:textId="7C8D7564" w:rsidR="000E0809" w:rsidRPr="00EB7CC1" w:rsidRDefault="000E0809" w:rsidP="000002DA">
      <w:pPr>
        <w:pStyle w:val="Akapitzlist"/>
        <w:numPr>
          <w:ilvl w:val="0"/>
          <w:numId w:val="6"/>
        </w:numPr>
        <w:spacing w:after="0" w:line="240" w:lineRule="auto"/>
        <w:contextualSpacing w:val="0"/>
        <w:jc w:val="both"/>
        <w:rPr>
          <w:rFonts w:cs="Segoe UI"/>
          <w:szCs w:val="20"/>
          <w:lang w:eastAsia="pl-PL"/>
        </w:rPr>
      </w:pPr>
      <w:r w:rsidRPr="00EB7CC1">
        <w:rPr>
          <w:rFonts w:cs="Segoe UI"/>
          <w:szCs w:val="20"/>
          <w:lang w:eastAsia="pl-PL"/>
        </w:rPr>
        <w:t>Kwota podana w ofercie Wykonawcy jest ceną całkowitą za wykonanie przedmiotu zamówienia określonego w Specyfikacji Warunków Zamówienia.</w:t>
      </w:r>
    </w:p>
    <w:p w14:paraId="3B0E6D9B" w14:textId="77777777" w:rsidR="00EA46AA" w:rsidRPr="00EB7CC1" w:rsidRDefault="000E0809" w:rsidP="000002DA">
      <w:pPr>
        <w:pStyle w:val="Akapitzlist"/>
        <w:numPr>
          <w:ilvl w:val="0"/>
          <w:numId w:val="6"/>
        </w:numPr>
        <w:spacing w:after="0" w:line="240" w:lineRule="auto"/>
        <w:contextualSpacing w:val="0"/>
        <w:jc w:val="both"/>
        <w:rPr>
          <w:rFonts w:cs="Segoe UI"/>
          <w:szCs w:val="20"/>
        </w:rPr>
      </w:pPr>
      <w:r w:rsidRPr="00EB7CC1">
        <w:rPr>
          <w:rFonts w:cs="Segoe UI"/>
          <w:szCs w:val="20"/>
          <w:lang w:eastAsia="pl-PL"/>
        </w:rPr>
        <w:t xml:space="preserve">W cenie oferty należy ująć wszelkie koszty związane z kompleksowym wykonaniem zamówienia </w:t>
      </w:r>
      <w:r w:rsidR="009949AA" w:rsidRPr="00EB7CC1">
        <w:rPr>
          <w:rFonts w:cs="Segoe UI"/>
          <w:szCs w:val="20"/>
          <w:lang w:eastAsia="pl-PL"/>
        </w:rPr>
        <w:t>w tym kurtaż brokerski.</w:t>
      </w:r>
      <w:r w:rsidRPr="00EB7CC1">
        <w:rPr>
          <w:rFonts w:cs="Segoe UI"/>
          <w:szCs w:val="20"/>
          <w:lang w:eastAsia="pl-PL"/>
        </w:rPr>
        <w:t xml:space="preserve"> </w:t>
      </w:r>
    </w:p>
    <w:p w14:paraId="0A14A123" w14:textId="1929D398" w:rsidR="000E0809" w:rsidRPr="00EB7CC1" w:rsidRDefault="000333F5" w:rsidP="000002DA">
      <w:pPr>
        <w:pStyle w:val="Akapitzlist"/>
        <w:numPr>
          <w:ilvl w:val="0"/>
          <w:numId w:val="6"/>
        </w:numPr>
        <w:spacing w:after="0" w:line="240" w:lineRule="auto"/>
        <w:contextualSpacing w:val="0"/>
        <w:jc w:val="both"/>
        <w:rPr>
          <w:rFonts w:cs="Segoe UI"/>
          <w:szCs w:val="20"/>
          <w:lang w:eastAsia="pl-PL"/>
        </w:rPr>
      </w:pPr>
      <w:r w:rsidRPr="00EB7CC1">
        <w:rPr>
          <w:rFonts w:cs="Segoe UI"/>
          <w:szCs w:val="20"/>
        </w:rPr>
        <w:t>Cena ta będzie stała i nie może się zmienić, za wyjątkiem przypadków opisanych w projektowanych postanowieniach umowy w sprawie zamówienia, które zostaną wprowadzone do treści tej umowy</w:t>
      </w:r>
      <w:r w:rsidR="00EA46AA" w:rsidRPr="00EB7CC1">
        <w:rPr>
          <w:rFonts w:cs="Segoe UI"/>
          <w:szCs w:val="20"/>
        </w:rPr>
        <w:t>.</w:t>
      </w:r>
    </w:p>
    <w:p w14:paraId="5476666C" w14:textId="6598FD2C" w:rsidR="000E0809" w:rsidRPr="00EB7CC1" w:rsidRDefault="000E0809" w:rsidP="000002DA">
      <w:pPr>
        <w:pStyle w:val="Akapitzlist"/>
        <w:numPr>
          <w:ilvl w:val="0"/>
          <w:numId w:val="6"/>
        </w:numPr>
        <w:spacing w:after="0" w:line="240" w:lineRule="auto"/>
        <w:contextualSpacing w:val="0"/>
        <w:jc w:val="both"/>
        <w:rPr>
          <w:rFonts w:cs="Segoe UI"/>
          <w:szCs w:val="20"/>
          <w:lang w:eastAsia="pl-PL"/>
        </w:rPr>
      </w:pPr>
      <w:r w:rsidRPr="00EB7CC1">
        <w:rPr>
          <w:rFonts w:cs="Segoe UI"/>
          <w:szCs w:val="20"/>
          <w:lang w:eastAsia="pl-PL"/>
        </w:rPr>
        <w:t>Cena powinna być podana w złotych polskich, zgodnie z zapisami formularza ofertowego. Ostateczna cena oferty winna być zaokrąglona do dwóch miejsc po przecinku.</w:t>
      </w:r>
    </w:p>
    <w:p w14:paraId="5D442B9A" w14:textId="43BEF5CB" w:rsidR="000E0809" w:rsidRPr="00EB7CC1" w:rsidRDefault="000E0809" w:rsidP="000002DA">
      <w:pPr>
        <w:pStyle w:val="Akapitzlist"/>
        <w:numPr>
          <w:ilvl w:val="0"/>
          <w:numId w:val="6"/>
        </w:numPr>
        <w:spacing w:after="0" w:line="240" w:lineRule="auto"/>
        <w:contextualSpacing w:val="0"/>
        <w:jc w:val="both"/>
        <w:rPr>
          <w:rFonts w:cs="Segoe UI"/>
          <w:szCs w:val="20"/>
          <w:lang w:eastAsia="pl-PL"/>
        </w:rPr>
      </w:pPr>
      <w:r w:rsidRPr="00EB7CC1">
        <w:rPr>
          <w:rFonts w:cs="Segoe UI"/>
          <w:szCs w:val="20"/>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EB7CC1">
        <w:rPr>
          <w:rFonts w:cs="Segoe UI"/>
          <w:szCs w:val="20"/>
          <w:lang w:eastAsia="pl-PL"/>
        </w:rPr>
        <w:t> </w:t>
      </w:r>
      <w:r w:rsidRPr="00EB7CC1">
        <w:rPr>
          <w:rFonts w:cs="Segoe UI"/>
          <w:szCs w:val="20"/>
          <w:lang w:eastAsia="pl-PL"/>
        </w:rPr>
        <w:t>obowiązującymi przepisami, a Zamawiający w celu oceny takiej oferty doliczy podaną przez Wykonawcę kwotę podatku od towaru i usług do podanej ceny w ofercie.</w:t>
      </w:r>
    </w:p>
    <w:p w14:paraId="3D1F64BD" w14:textId="77777777" w:rsidR="001E3CD6" w:rsidRPr="00EB7CC1" w:rsidRDefault="001E3CD6" w:rsidP="001E3CD6">
      <w:pPr>
        <w:pStyle w:val="Akapitzlist"/>
        <w:spacing w:after="0" w:line="240" w:lineRule="auto"/>
        <w:contextualSpacing w:val="0"/>
        <w:jc w:val="both"/>
        <w:rPr>
          <w:rFonts w:cs="Segoe UI"/>
          <w:b/>
          <w:szCs w:val="20"/>
          <w:u w:val="single"/>
          <w:lang w:eastAsia="pl-PL"/>
        </w:rPr>
      </w:pPr>
    </w:p>
    <w:p w14:paraId="1B49A224" w14:textId="795A05CE" w:rsidR="000E0809" w:rsidRPr="00EB7CC1" w:rsidRDefault="000E0809" w:rsidP="00F34A73">
      <w:pPr>
        <w:pStyle w:val="Nagwek2"/>
        <w:numPr>
          <w:ilvl w:val="0"/>
          <w:numId w:val="51"/>
        </w:numPr>
        <w:spacing w:before="0" w:after="0" w:line="240" w:lineRule="auto"/>
        <w:ind w:left="284" w:hanging="284"/>
        <w:rPr>
          <w:rFonts w:cs="Segoe UI"/>
          <w:color w:val="auto"/>
          <w:sz w:val="20"/>
          <w:szCs w:val="20"/>
          <w:lang w:eastAsia="pl-PL"/>
        </w:rPr>
      </w:pPr>
      <w:r w:rsidRPr="00EB7CC1">
        <w:rPr>
          <w:rFonts w:cs="Segoe UI"/>
          <w:color w:val="auto"/>
          <w:sz w:val="20"/>
          <w:szCs w:val="20"/>
          <w:lang w:eastAsia="pl-PL"/>
        </w:rPr>
        <w:t>OPIS KRYTERIÓW, KTÓRYMI ZAMAWIAJĄCY BĘDZIE SIĘ KIEROWAŁ PRZY WYBORZE OFERTY, WRAZ Z PODANIEM ZNACZENIA TYCH KRYTERIÓW I</w:t>
      </w:r>
      <w:r w:rsidR="00CA4223" w:rsidRPr="00EB7CC1">
        <w:rPr>
          <w:rFonts w:cs="Segoe UI"/>
          <w:color w:val="auto"/>
          <w:sz w:val="20"/>
          <w:szCs w:val="20"/>
          <w:lang w:eastAsia="pl-PL"/>
        </w:rPr>
        <w:t> </w:t>
      </w:r>
      <w:r w:rsidRPr="00EB7CC1">
        <w:rPr>
          <w:rFonts w:cs="Segoe UI"/>
          <w:color w:val="auto"/>
          <w:sz w:val="20"/>
          <w:szCs w:val="20"/>
          <w:lang w:eastAsia="pl-PL"/>
        </w:rPr>
        <w:t>SPOSOBU OCENY OFERT</w:t>
      </w:r>
    </w:p>
    <w:p w14:paraId="55432581" w14:textId="57C467B9" w:rsidR="004C04C7" w:rsidRPr="00EB7CC1" w:rsidRDefault="000E0809" w:rsidP="00F34A73">
      <w:pPr>
        <w:spacing w:after="0" w:line="240" w:lineRule="auto"/>
        <w:ind w:left="284"/>
        <w:jc w:val="both"/>
        <w:rPr>
          <w:rFonts w:cs="Segoe UI"/>
          <w:spacing w:val="-8"/>
          <w:szCs w:val="20"/>
          <w:lang w:eastAsia="pl-PL"/>
        </w:rPr>
      </w:pPr>
      <w:r w:rsidRPr="00EB7CC1">
        <w:rPr>
          <w:rFonts w:cs="Segoe UI"/>
          <w:spacing w:val="-6"/>
          <w:szCs w:val="20"/>
          <w:lang w:eastAsia="pl-PL"/>
        </w:rPr>
        <w:t>Zamawiający dokona wyboru oferty najkorzystniejszej</w:t>
      </w:r>
      <w:r w:rsidRPr="00EB7CC1">
        <w:rPr>
          <w:rFonts w:cs="Segoe UI"/>
          <w:spacing w:val="-8"/>
          <w:szCs w:val="20"/>
          <w:lang w:eastAsia="pl-PL"/>
        </w:rPr>
        <w:t xml:space="preserve"> ekonomicznie z uwzględnieniem kryteriów:</w:t>
      </w:r>
    </w:p>
    <w:p w14:paraId="5EE5E955" w14:textId="2192AF76" w:rsidR="004C04C7" w:rsidRPr="00EB7CC1" w:rsidRDefault="00131B93" w:rsidP="00F34A73">
      <w:pPr>
        <w:spacing w:after="0" w:line="240" w:lineRule="auto"/>
        <w:ind w:left="284"/>
        <w:jc w:val="both"/>
        <w:rPr>
          <w:rFonts w:cs="Segoe UI"/>
          <w:b/>
          <w:bCs/>
          <w:szCs w:val="20"/>
          <w:lang w:eastAsia="pl-PL"/>
        </w:rPr>
      </w:pPr>
      <w:r w:rsidRPr="00EB7CC1">
        <w:rPr>
          <w:rFonts w:cs="Segoe UI"/>
          <w:b/>
          <w:bCs/>
          <w:spacing w:val="-8"/>
          <w:szCs w:val="20"/>
          <w:lang w:eastAsia="pl-PL"/>
        </w:rPr>
        <w:t xml:space="preserve">Część </w:t>
      </w:r>
      <w:r w:rsidR="004C04C7" w:rsidRPr="00EB7CC1">
        <w:rPr>
          <w:rFonts w:cs="Segoe UI"/>
          <w:b/>
          <w:bCs/>
          <w:spacing w:val="-8"/>
          <w:szCs w:val="20"/>
          <w:lang w:eastAsia="pl-PL"/>
        </w:rPr>
        <w:t>I</w:t>
      </w:r>
    </w:p>
    <w:p w14:paraId="763A4D76" w14:textId="464D8E45" w:rsidR="000E0809" w:rsidRPr="00EB7CC1" w:rsidRDefault="000E0809" w:rsidP="00F34A73">
      <w:pPr>
        <w:pStyle w:val="Akapitzlist"/>
        <w:numPr>
          <w:ilvl w:val="0"/>
          <w:numId w:val="7"/>
        </w:numPr>
        <w:spacing w:after="0" w:line="240" w:lineRule="auto"/>
        <w:ind w:left="284" w:firstLine="0"/>
        <w:contextualSpacing w:val="0"/>
        <w:jc w:val="both"/>
        <w:rPr>
          <w:rFonts w:cs="Segoe UI"/>
          <w:szCs w:val="20"/>
          <w:lang w:eastAsia="pl-PL"/>
        </w:rPr>
      </w:pPr>
      <w:r w:rsidRPr="00EB7CC1">
        <w:rPr>
          <w:rFonts w:cs="Segoe UI"/>
          <w:szCs w:val="20"/>
          <w:lang w:eastAsia="pl-PL"/>
        </w:rPr>
        <w:t>Cena</w:t>
      </w:r>
      <w:r w:rsidR="001571B1" w:rsidRPr="00EB7CC1">
        <w:rPr>
          <w:rFonts w:cs="Segoe UI"/>
          <w:szCs w:val="20"/>
          <w:lang w:eastAsia="pl-PL"/>
        </w:rPr>
        <w:t xml:space="preserve"> brutto </w:t>
      </w:r>
      <w:r w:rsidR="001A1B89">
        <w:rPr>
          <w:rFonts w:cs="Segoe UI"/>
          <w:b/>
          <w:szCs w:val="20"/>
          <w:lang w:eastAsia="pl-PL"/>
        </w:rPr>
        <w:t>6</w:t>
      </w:r>
      <w:r w:rsidR="007D6263" w:rsidRPr="00EB7CC1">
        <w:rPr>
          <w:rFonts w:cs="Segoe UI"/>
          <w:b/>
          <w:szCs w:val="20"/>
          <w:lang w:eastAsia="pl-PL"/>
        </w:rPr>
        <w:t>0</w:t>
      </w:r>
      <w:r w:rsidRPr="00EB7CC1">
        <w:rPr>
          <w:rFonts w:cs="Segoe UI"/>
          <w:b/>
          <w:szCs w:val="20"/>
          <w:lang w:eastAsia="pl-PL"/>
        </w:rPr>
        <w:t>%</w:t>
      </w:r>
      <w:r w:rsidRPr="00EB7CC1">
        <w:rPr>
          <w:rFonts w:cs="Segoe UI"/>
          <w:szCs w:val="20"/>
          <w:lang w:eastAsia="pl-PL"/>
        </w:rPr>
        <w:t xml:space="preserve"> </w:t>
      </w:r>
    </w:p>
    <w:p w14:paraId="35BAA1B4" w14:textId="08400352" w:rsidR="000E0809" w:rsidRPr="001A1B89" w:rsidRDefault="000E0809" w:rsidP="00F34A73">
      <w:pPr>
        <w:pStyle w:val="Akapitzlist"/>
        <w:numPr>
          <w:ilvl w:val="0"/>
          <w:numId w:val="7"/>
        </w:numPr>
        <w:spacing w:after="0" w:line="240" w:lineRule="auto"/>
        <w:ind w:left="284" w:firstLine="0"/>
        <w:contextualSpacing w:val="0"/>
        <w:jc w:val="both"/>
        <w:rPr>
          <w:rFonts w:cs="Segoe UI"/>
          <w:szCs w:val="20"/>
          <w:lang w:eastAsia="pl-PL"/>
        </w:rPr>
      </w:pPr>
      <w:r w:rsidRPr="00EB7CC1">
        <w:rPr>
          <w:rFonts w:cs="Segoe UI"/>
          <w:szCs w:val="20"/>
          <w:lang w:eastAsia="pl-PL"/>
        </w:rPr>
        <w:t>Klauzul</w:t>
      </w:r>
      <w:r w:rsidR="00087A37" w:rsidRPr="00EB7CC1">
        <w:rPr>
          <w:rFonts w:cs="Segoe UI"/>
          <w:szCs w:val="20"/>
          <w:lang w:eastAsia="pl-PL"/>
        </w:rPr>
        <w:t>e</w:t>
      </w:r>
      <w:r w:rsidRPr="00EB7CC1">
        <w:rPr>
          <w:rFonts w:cs="Segoe UI"/>
          <w:szCs w:val="20"/>
          <w:lang w:eastAsia="pl-PL"/>
        </w:rPr>
        <w:t xml:space="preserve"> fakultatywne </w:t>
      </w:r>
      <w:r w:rsidR="001A1B89">
        <w:rPr>
          <w:rFonts w:cs="Segoe UI"/>
          <w:b/>
          <w:szCs w:val="20"/>
          <w:lang w:eastAsia="pl-PL"/>
        </w:rPr>
        <w:t>4</w:t>
      </w:r>
      <w:r w:rsidR="007D6263" w:rsidRPr="00EB7CC1">
        <w:rPr>
          <w:rFonts w:cs="Segoe UI"/>
          <w:b/>
          <w:szCs w:val="20"/>
          <w:lang w:eastAsia="pl-PL"/>
        </w:rPr>
        <w:t>0</w:t>
      </w:r>
      <w:r w:rsidR="00AB5B46" w:rsidRPr="00EB7CC1">
        <w:rPr>
          <w:rFonts w:cs="Segoe UI"/>
          <w:b/>
          <w:szCs w:val="20"/>
          <w:lang w:eastAsia="pl-PL"/>
        </w:rPr>
        <w:t>%</w:t>
      </w:r>
    </w:p>
    <w:p w14:paraId="1ACC1EFB" w14:textId="77777777" w:rsidR="001A1B89" w:rsidRPr="00EB7CC1" w:rsidRDefault="001A1B89" w:rsidP="00F34A73">
      <w:pPr>
        <w:pStyle w:val="Akapitzlist"/>
        <w:spacing w:after="0" w:line="240" w:lineRule="auto"/>
        <w:ind w:left="284"/>
        <w:contextualSpacing w:val="0"/>
        <w:jc w:val="both"/>
        <w:rPr>
          <w:rFonts w:cs="Segoe UI"/>
          <w:szCs w:val="20"/>
          <w:lang w:eastAsia="pl-PL"/>
        </w:rPr>
      </w:pPr>
    </w:p>
    <w:p w14:paraId="7A389D3A" w14:textId="77777777" w:rsidR="001A1B89" w:rsidRPr="00A71A11" w:rsidRDefault="001A1B89" w:rsidP="00F34A73">
      <w:pPr>
        <w:pStyle w:val="Akapitzlist"/>
        <w:numPr>
          <w:ilvl w:val="1"/>
          <w:numId w:val="28"/>
        </w:numPr>
        <w:spacing w:before="120" w:after="120" w:line="312" w:lineRule="auto"/>
        <w:ind w:left="284" w:firstLine="0"/>
        <w:jc w:val="both"/>
        <w:rPr>
          <w:rFonts w:cs="Segoe UI"/>
          <w:bCs/>
          <w:iCs/>
          <w:color w:val="000000" w:themeColor="text1"/>
          <w:szCs w:val="20"/>
        </w:rPr>
      </w:pPr>
      <w:r w:rsidRPr="00A71A11">
        <w:rPr>
          <w:rFonts w:cs="Segoe UI"/>
          <w:bCs/>
          <w:iCs/>
          <w:color w:val="000000" w:themeColor="text1"/>
          <w:szCs w:val="20"/>
        </w:rPr>
        <w:t xml:space="preserve">K1 – </w:t>
      </w:r>
      <w:r>
        <w:rPr>
          <w:rFonts w:cs="Segoe UI"/>
          <w:bCs/>
          <w:iCs/>
          <w:color w:val="000000" w:themeColor="text1"/>
          <w:szCs w:val="20"/>
        </w:rPr>
        <w:t xml:space="preserve"> </w:t>
      </w:r>
      <w:r w:rsidRPr="00A71A11">
        <w:rPr>
          <w:rFonts w:cs="Segoe UI"/>
          <w:bCs/>
          <w:iCs/>
          <w:color w:val="000000" w:themeColor="text1"/>
          <w:szCs w:val="20"/>
        </w:rPr>
        <w:t xml:space="preserve">Klauzula rozszerzenia katalog poważnych </w:t>
      </w:r>
      <w:proofErr w:type="spellStart"/>
      <w:r w:rsidRPr="00A71A11">
        <w:rPr>
          <w:rFonts w:cs="Segoe UI"/>
          <w:bCs/>
          <w:iCs/>
          <w:color w:val="000000" w:themeColor="text1"/>
          <w:szCs w:val="20"/>
        </w:rPr>
        <w:t>zachorowań</w:t>
      </w:r>
      <w:proofErr w:type="spellEnd"/>
      <w:r w:rsidRPr="00A71A11">
        <w:rPr>
          <w:rFonts w:cs="Segoe UI"/>
          <w:bCs/>
          <w:iCs/>
          <w:color w:val="000000" w:themeColor="text1"/>
          <w:szCs w:val="20"/>
        </w:rPr>
        <w:t xml:space="preserve"> Ubezpieczonego</w:t>
      </w:r>
      <w:r>
        <w:rPr>
          <w:rFonts w:cs="Segoe UI"/>
          <w:bCs/>
          <w:iCs/>
          <w:color w:val="000000" w:themeColor="text1"/>
          <w:szCs w:val="20"/>
        </w:rPr>
        <w:t xml:space="preserve"> - 4 pkt</w:t>
      </w:r>
    </w:p>
    <w:p w14:paraId="68F4AFC8" w14:textId="77777777" w:rsidR="001A1B89" w:rsidRPr="00173D8F" w:rsidRDefault="001A1B89" w:rsidP="00F34A73">
      <w:pPr>
        <w:pStyle w:val="Akapitzlist"/>
        <w:numPr>
          <w:ilvl w:val="1"/>
          <w:numId w:val="28"/>
        </w:numPr>
        <w:spacing w:before="120" w:after="120" w:line="312" w:lineRule="auto"/>
        <w:ind w:left="284" w:firstLine="0"/>
        <w:jc w:val="both"/>
        <w:rPr>
          <w:rFonts w:cs="Segoe UI"/>
          <w:bCs/>
          <w:iCs/>
          <w:color w:val="000000" w:themeColor="text1"/>
          <w:szCs w:val="20"/>
        </w:rPr>
      </w:pPr>
      <w:r w:rsidRPr="00173D8F">
        <w:rPr>
          <w:rFonts w:cs="Segoe UI"/>
          <w:bCs/>
          <w:iCs/>
          <w:color w:val="000000" w:themeColor="text1"/>
          <w:szCs w:val="20"/>
        </w:rPr>
        <w:t xml:space="preserve">K2 – Klauzula „rozszerzenia katalogu poważnych </w:t>
      </w:r>
      <w:proofErr w:type="spellStart"/>
      <w:r w:rsidRPr="00173D8F">
        <w:rPr>
          <w:rFonts w:cs="Segoe UI"/>
          <w:bCs/>
          <w:iCs/>
          <w:color w:val="000000" w:themeColor="text1"/>
          <w:szCs w:val="20"/>
        </w:rPr>
        <w:t>zachorowań</w:t>
      </w:r>
      <w:proofErr w:type="spellEnd"/>
      <w:r w:rsidRPr="00173D8F">
        <w:rPr>
          <w:rFonts w:cs="Segoe UI"/>
          <w:bCs/>
          <w:iCs/>
          <w:color w:val="000000" w:themeColor="text1"/>
          <w:szCs w:val="20"/>
        </w:rPr>
        <w:t xml:space="preserve"> Ubezpieczonego - Borelioza” -</w:t>
      </w:r>
      <w:r>
        <w:rPr>
          <w:rFonts w:cs="Segoe UI"/>
          <w:bCs/>
          <w:iCs/>
          <w:color w:val="000000" w:themeColor="text1"/>
          <w:szCs w:val="20"/>
        </w:rPr>
        <w:t xml:space="preserve">5 </w:t>
      </w:r>
      <w:r w:rsidRPr="00173D8F">
        <w:rPr>
          <w:rFonts w:cs="Segoe UI"/>
          <w:bCs/>
          <w:iCs/>
          <w:color w:val="000000" w:themeColor="text1"/>
          <w:szCs w:val="20"/>
        </w:rPr>
        <w:t>pkt</w:t>
      </w:r>
    </w:p>
    <w:p w14:paraId="0E087349" w14:textId="77777777" w:rsidR="001A1B89" w:rsidRPr="00A71A11" w:rsidRDefault="001A1B89" w:rsidP="00F34A73">
      <w:pPr>
        <w:pStyle w:val="Akapitzlist"/>
        <w:numPr>
          <w:ilvl w:val="1"/>
          <w:numId w:val="28"/>
        </w:numPr>
        <w:spacing w:before="120" w:after="120" w:line="312" w:lineRule="auto"/>
        <w:ind w:left="1134"/>
        <w:jc w:val="both"/>
        <w:rPr>
          <w:rFonts w:cs="Segoe UI"/>
          <w:bCs/>
          <w:iCs/>
          <w:color w:val="000000" w:themeColor="text1"/>
          <w:szCs w:val="20"/>
        </w:rPr>
      </w:pPr>
      <w:r w:rsidRPr="00A71A11">
        <w:rPr>
          <w:rFonts w:cs="Segoe UI"/>
          <w:bCs/>
          <w:iCs/>
          <w:color w:val="000000" w:themeColor="text1"/>
          <w:szCs w:val="20"/>
        </w:rPr>
        <w:t xml:space="preserve">K3 – Klauzula reoperacji – </w:t>
      </w:r>
      <w:r>
        <w:rPr>
          <w:rFonts w:cs="Segoe UI"/>
          <w:bCs/>
          <w:iCs/>
          <w:color w:val="000000" w:themeColor="text1"/>
          <w:szCs w:val="20"/>
        </w:rPr>
        <w:t xml:space="preserve">5 </w:t>
      </w:r>
      <w:r w:rsidRPr="00A71A11">
        <w:rPr>
          <w:rFonts w:cs="Segoe UI"/>
          <w:bCs/>
          <w:iCs/>
          <w:color w:val="000000" w:themeColor="text1"/>
          <w:szCs w:val="20"/>
        </w:rPr>
        <w:t xml:space="preserve">pkt </w:t>
      </w:r>
    </w:p>
    <w:p w14:paraId="753B7302" w14:textId="77777777" w:rsidR="001A1B89" w:rsidRPr="00A71A11" w:rsidRDefault="001A1B89" w:rsidP="00F34A73">
      <w:pPr>
        <w:pStyle w:val="Akapitzlist"/>
        <w:numPr>
          <w:ilvl w:val="1"/>
          <w:numId w:val="28"/>
        </w:numPr>
        <w:spacing w:before="120" w:after="120" w:line="312" w:lineRule="auto"/>
        <w:ind w:left="1134"/>
        <w:jc w:val="both"/>
        <w:rPr>
          <w:rFonts w:cs="Segoe UI"/>
          <w:bCs/>
          <w:iCs/>
          <w:color w:val="000000" w:themeColor="text1"/>
          <w:szCs w:val="20"/>
        </w:rPr>
      </w:pPr>
      <w:r w:rsidRPr="000F4676">
        <w:rPr>
          <w:rFonts w:cs="Segoe UI"/>
          <w:bCs/>
          <w:iCs/>
          <w:color w:val="000000" w:themeColor="text1"/>
          <w:szCs w:val="20"/>
        </w:rPr>
        <w:t xml:space="preserve">K4 </w:t>
      </w:r>
      <w:r w:rsidRPr="00A71A11">
        <w:rPr>
          <w:rFonts w:cs="Segoe UI"/>
          <w:bCs/>
          <w:iCs/>
          <w:color w:val="000000" w:themeColor="text1"/>
          <w:szCs w:val="20"/>
        </w:rPr>
        <w:t>–</w:t>
      </w:r>
      <w:r>
        <w:rPr>
          <w:rFonts w:cs="Segoe UI"/>
          <w:bCs/>
          <w:iCs/>
          <w:color w:val="000000" w:themeColor="text1"/>
          <w:szCs w:val="20"/>
        </w:rPr>
        <w:t xml:space="preserve"> K</w:t>
      </w:r>
      <w:r w:rsidRPr="000F4676">
        <w:rPr>
          <w:rFonts w:cs="Segoe UI"/>
          <w:bCs/>
          <w:iCs/>
          <w:color w:val="000000" w:themeColor="text1"/>
          <w:szCs w:val="20"/>
        </w:rPr>
        <w:t>lauzula pomocy medycznej</w:t>
      </w:r>
      <w:r>
        <w:rPr>
          <w:rFonts w:cs="Segoe UI"/>
          <w:bCs/>
          <w:iCs/>
          <w:color w:val="000000" w:themeColor="text1"/>
          <w:szCs w:val="20"/>
        </w:rPr>
        <w:t xml:space="preserve"> – 7 pkt</w:t>
      </w:r>
    </w:p>
    <w:p w14:paraId="04B81C7A" w14:textId="77777777" w:rsidR="001A1B89" w:rsidRDefault="001A1B89" w:rsidP="00F34A73">
      <w:pPr>
        <w:pStyle w:val="Akapitzlist"/>
        <w:numPr>
          <w:ilvl w:val="1"/>
          <w:numId w:val="28"/>
        </w:numPr>
        <w:spacing w:before="120" w:after="120" w:line="312" w:lineRule="auto"/>
        <w:ind w:left="1134"/>
        <w:jc w:val="both"/>
        <w:rPr>
          <w:rFonts w:cs="Segoe UI"/>
          <w:bCs/>
          <w:iCs/>
          <w:color w:val="000000" w:themeColor="text1"/>
          <w:szCs w:val="20"/>
        </w:rPr>
      </w:pPr>
      <w:r w:rsidRPr="000F4676">
        <w:rPr>
          <w:rFonts w:cs="Segoe UI"/>
          <w:bCs/>
          <w:iCs/>
          <w:color w:val="000000" w:themeColor="text1"/>
          <w:szCs w:val="20"/>
        </w:rPr>
        <w:t>K5 – Klauzula dodatkowej gwarancji indywidualnej kontynuacji</w:t>
      </w:r>
      <w:r>
        <w:rPr>
          <w:rFonts w:cs="Segoe UI"/>
          <w:bCs/>
          <w:iCs/>
          <w:color w:val="000000" w:themeColor="text1"/>
          <w:szCs w:val="20"/>
        </w:rPr>
        <w:t xml:space="preserve"> – 4 pkt</w:t>
      </w:r>
    </w:p>
    <w:p w14:paraId="26291477" w14:textId="77777777" w:rsidR="001A1B89" w:rsidRDefault="001A1B89" w:rsidP="00F34A73">
      <w:pPr>
        <w:pStyle w:val="Akapitzlist"/>
        <w:numPr>
          <w:ilvl w:val="1"/>
          <w:numId w:val="28"/>
        </w:numPr>
        <w:spacing w:before="120" w:after="120" w:line="312" w:lineRule="auto"/>
        <w:ind w:left="1134"/>
        <w:jc w:val="both"/>
        <w:rPr>
          <w:rFonts w:cs="Segoe UI"/>
          <w:bCs/>
          <w:iCs/>
          <w:color w:val="000000" w:themeColor="text1"/>
          <w:szCs w:val="20"/>
        </w:rPr>
      </w:pPr>
      <w:r>
        <w:rPr>
          <w:rFonts w:cs="Segoe UI"/>
          <w:bCs/>
          <w:iCs/>
          <w:color w:val="000000" w:themeColor="text1"/>
          <w:szCs w:val="20"/>
        </w:rPr>
        <w:t xml:space="preserve">K6 </w:t>
      </w:r>
      <w:r w:rsidRPr="000F4676">
        <w:rPr>
          <w:rFonts w:cs="Segoe UI"/>
          <w:bCs/>
          <w:iCs/>
          <w:color w:val="000000" w:themeColor="text1"/>
          <w:szCs w:val="20"/>
        </w:rPr>
        <w:t>– Klauzula</w:t>
      </w:r>
      <w:r>
        <w:rPr>
          <w:rFonts w:cs="Segoe UI"/>
          <w:bCs/>
          <w:iCs/>
          <w:color w:val="000000" w:themeColor="text1"/>
          <w:szCs w:val="20"/>
        </w:rPr>
        <w:t xml:space="preserve"> </w:t>
      </w:r>
      <w:r w:rsidRPr="000F4676">
        <w:rPr>
          <w:rFonts w:cs="Segoe UI"/>
          <w:bCs/>
          <w:iCs/>
          <w:color w:val="000000" w:themeColor="text1"/>
          <w:szCs w:val="20"/>
        </w:rPr>
        <w:t>dodatkowa świadczenia z tytułu wystąpienia choroby śmiertelnej</w:t>
      </w:r>
      <w:r>
        <w:rPr>
          <w:rFonts w:cs="Segoe UI"/>
          <w:bCs/>
          <w:iCs/>
          <w:color w:val="000000" w:themeColor="text1"/>
          <w:szCs w:val="20"/>
        </w:rPr>
        <w:t xml:space="preserve"> – 5 pkt</w:t>
      </w:r>
    </w:p>
    <w:p w14:paraId="64BA99BB" w14:textId="2D7FD204" w:rsidR="001A1B89" w:rsidRPr="001A1B89" w:rsidRDefault="001A1B89" w:rsidP="00F34A73">
      <w:pPr>
        <w:pStyle w:val="Akapitzlist"/>
        <w:numPr>
          <w:ilvl w:val="1"/>
          <w:numId w:val="28"/>
        </w:numPr>
        <w:spacing w:before="120" w:after="120" w:line="312" w:lineRule="auto"/>
        <w:ind w:left="1134"/>
        <w:jc w:val="both"/>
        <w:rPr>
          <w:rFonts w:cs="Segoe UI"/>
          <w:bCs/>
          <w:iCs/>
          <w:color w:val="000000" w:themeColor="text1"/>
          <w:szCs w:val="20"/>
        </w:rPr>
      </w:pPr>
      <w:r w:rsidRPr="004D6FD1">
        <w:rPr>
          <w:rFonts w:cs="Segoe UI"/>
          <w:bCs/>
          <w:iCs/>
          <w:color w:val="000000" w:themeColor="text1"/>
          <w:szCs w:val="20"/>
        </w:rPr>
        <w:t>K</w:t>
      </w:r>
      <w:r>
        <w:rPr>
          <w:rFonts w:cs="Segoe UI"/>
          <w:bCs/>
          <w:iCs/>
          <w:color w:val="000000" w:themeColor="text1"/>
          <w:szCs w:val="20"/>
        </w:rPr>
        <w:t xml:space="preserve">7 </w:t>
      </w:r>
      <w:r w:rsidRPr="004D6FD1">
        <w:rPr>
          <w:rFonts w:cs="Segoe UI"/>
          <w:bCs/>
          <w:iCs/>
          <w:color w:val="000000" w:themeColor="text1"/>
          <w:szCs w:val="20"/>
        </w:rPr>
        <w:t>–</w:t>
      </w:r>
      <w:r>
        <w:rPr>
          <w:rFonts w:cs="Segoe UI"/>
          <w:bCs/>
          <w:iCs/>
          <w:color w:val="000000" w:themeColor="text1"/>
          <w:szCs w:val="20"/>
        </w:rPr>
        <w:t xml:space="preserve"> </w:t>
      </w:r>
      <w:r w:rsidRPr="004D6FD1">
        <w:rPr>
          <w:rFonts w:cs="Segoe UI"/>
          <w:bCs/>
          <w:iCs/>
          <w:color w:val="000000" w:themeColor="text1"/>
          <w:szCs w:val="20"/>
        </w:rPr>
        <w:t>Klauzula Leczenia specjalistycznego</w:t>
      </w:r>
      <w:r>
        <w:rPr>
          <w:rFonts w:cs="Segoe UI"/>
          <w:bCs/>
          <w:iCs/>
          <w:color w:val="000000" w:themeColor="text1"/>
          <w:szCs w:val="20"/>
        </w:rPr>
        <w:t xml:space="preserve"> – 10 pkt</w:t>
      </w:r>
    </w:p>
    <w:p w14:paraId="441AA1B4" w14:textId="77777777" w:rsidR="004D0B4B" w:rsidRDefault="000E0809" w:rsidP="00C12D83">
      <w:pPr>
        <w:spacing w:after="0" w:line="240" w:lineRule="auto"/>
        <w:jc w:val="both"/>
        <w:rPr>
          <w:rFonts w:cs="Segoe UI"/>
          <w:szCs w:val="20"/>
          <w:lang w:eastAsia="pl-PL"/>
        </w:rPr>
      </w:pPr>
      <w:r w:rsidRPr="00EB7CC1">
        <w:rPr>
          <w:rFonts w:cs="Segoe UI"/>
          <w:szCs w:val="20"/>
          <w:lang w:eastAsia="pl-PL"/>
        </w:rPr>
        <w:t xml:space="preserve">Szczegółowe opisy klauzul fakultatywnych zawarto w </w:t>
      </w:r>
      <w:r w:rsidR="00AF7817" w:rsidRPr="00EB7CC1">
        <w:rPr>
          <w:rFonts w:cs="Segoe UI"/>
          <w:szCs w:val="20"/>
          <w:lang w:eastAsia="pl-PL"/>
        </w:rPr>
        <w:t>załącznik</w:t>
      </w:r>
      <w:r w:rsidR="004D0B4B">
        <w:rPr>
          <w:rFonts w:cs="Segoe UI"/>
          <w:szCs w:val="20"/>
          <w:lang w:eastAsia="pl-PL"/>
        </w:rPr>
        <w:t>u</w:t>
      </w:r>
      <w:r w:rsidR="0001078F" w:rsidRPr="00EB7CC1">
        <w:rPr>
          <w:rFonts w:cs="Segoe UI"/>
          <w:szCs w:val="20"/>
          <w:lang w:eastAsia="pl-PL"/>
        </w:rPr>
        <w:t xml:space="preserve"> </w:t>
      </w:r>
      <w:r w:rsidR="009D1328" w:rsidRPr="00EB7CC1">
        <w:rPr>
          <w:rFonts w:cs="Segoe UI"/>
          <w:szCs w:val="20"/>
          <w:lang w:eastAsia="pl-PL"/>
        </w:rPr>
        <w:t>do S</w:t>
      </w:r>
      <w:r w:rsidR="008615FE" w:rsidRPr="00EB7CC1">
        <w:rPr>
          <w:rFonts w:cs="Segoe UI"/>
          <w:szCs w:val="20"/>
          <w:lang w:eastAsia="pl-PL"/>
        </w:rPr>
        <w:t>WZ</w:t>
      </w:r>
      <w:r w:rsidRPr="00EB7CC1">
        <w:rPr>
          <w:rFonts w:cs="Segoe UI"/>
          <w:szCs w:val="20"/>
          <w:lang w:eastAsia="pl-PL"/>
        </w:rPr>
        <w:t xml:space="preserve">. </w:t>
      </w:r>
    </w:p>
    <w:p w14:paraId="455E902C" w14:textId="76054AFC" w:rsidR="001D6D62" w:rsidRPr="00EB7CC1" w:rsidRDefault="000E0809" w:rsidP="00C12D83">
      <w:pPr>
        <w:spacing w:after="0" w:line="240" w:lineRule="auto"/>
        <w:jc w:val="both"/>
        <w:rPr>
          <w:rFonts w:cs="Segoe UI"/>
          <w:szCs w:val="20"/>
          <w:lang w:eastAsia="pl-PL"/>
        </w:rPr>
      </w:pPr>
      <w:r w:rsidRPr="00EB7CC1">
        <w:rPr>
          <w:rFonts w:cs="Segoe UI"/>
          <w:szCs w:val="20"/>
          <w:lang w:eastAsia="pl-PL"/>
        </w:rPr>
        <w:t xml:space="preserve">Punkty </w:t>
      </w:r>
      <w:r w:rsidR="008D6AFF" w:rsidRPr="00EB7CC1">
        <w:rPr>
          <w:rFonts w:cs="Segoe UI"/>
          <w:szCs w:val="20"/>
          <w:lang w:eastAsia="pl-PL"/>
        </w:rPr>
        <w:t xml:space="preserve">w kryterium cena </w:t>
      </w:r>
      <w:r w:rsidRPr="00EB7CC1">
        <w:rPr>
          <w:rFonts w:cs="Segoe UI"/>
          <w:szCs w:val="20"/>
          <w:lang w:eastAsia="pl-PL"/>
        </w:rPr>
        <w:t>będą przyznawane wg wzoru: iloraz ceny najniższej przez cenę badaną razy waga procen</w:t>
      </w:r>
      <w:r w:rsidR="00997F6D" w:rsidRPr="00EB7CC1">
        <w:rPr>
          <w:rFonts w:cs="Segoe UI"/>
          <w:szCs w:val="20"/>
          <w:lang w:eastAsia="pl-PL"/>
        </w:rPr>
        <w:t>t</w:t>
      </w:r>
      <w:r w:rsidRPr="00EB7CC1">
        <w:rPr>
          <w:rFonts w:cs="Segoe UI"/>
          <w:szCs w:val="20"/>
          <w:lang w:eastAsia="pl-PL"/>
        </w:rPr>
        <w:t>owa.</w:t>
      </w:r>
      <w:r w:rsidR="00997F6D" w:rsidRPr="00EB7CC1">
        <w:rPr>
          <w:rFonts w:cs="Segoe UI"/>
          <w:szCs w:val="20"/>
          <w:lang w:eastAsia="pl-PL"/>
        </w:rPr>
        <w:t xml:space="preserve"> </w:t>
      </w:r>
    </w:p>
    <w:p w14:paraId="6FFF6A86" w14:textId="592D11A4" w:rsidR="00A46E1B" w:rsidRPr="00EB7CC1" w:rsidRDefault="00A46E1B" w:rsidP="00C12D83">
      <w:pPr>
        <w:spacing w:after="0" w:line="240" w:lineRule="auto"/>
        <w:jc w:val="both"/>
        <w:rPr>
          <w:rFonts w:cs="Segoe UI"/>
          <w:szCs w:val="20"/>
          <w:lang w:eastAsia="pl-PL"/>
        </w:rPr>
      </w:pPr>
      <w:r w:rsidRPr="00EB7CC1">
        <w:rPr>
          <w:rFonts w:cs="Segoe UI"/>
          <w:szCs w:val="20"/>
          <w:lang w:eastAsia="pl-PL"/>
        </w:rPr>
        <w:t>Akceptacja klauzul fakultatywnych oznacza przyznanie ofercie punktów w wysokości przypisanej dla poszczególnych klauzul.</w:t>
      </w:r>
    </w:p>
    <w:p w14:paraId="07C0A749" w14:textId="6DBC686F" w:rsidR="000E0809" w:rsidRPr="00EB7CC1" w:rsidRDefault="000E0809" w:rsidP="00C12D83">
      <w:pPr>
        <w:spacing w:after="0" w:line="240" w:lineRule="auto"/>
        <w:jc w:val="both"/>
        <w:rPr>
          <w:rFonts w:cs="Segoe UI"/>
          <w:szCs w:val="20"/>
          <w:lang w:eastAsia="pl-PL"/>
        </w:rPr>
      </w:pPr>
      <w:r w:rsidRPr="00EB7CC1">
        <w:rPr>
          <w:rFonts w:cs="Segoe UI"/>
          <w:szCs w:val="20"/>
          <w:lang w:eastAsia="pl-PL"/>
        </w:rPr>
        <w:t>Jeżeli wykonawca nie zaznaczy akceptacji żadnej klauzuli fakultatywnej, ofercie nie zostanie przyznany żaden punkt w tym kryterium.</w:t>
      </w:r>
    </w:p>
    <w:p w14:paraId="04DE3E84" w14:textId="2DDF08E8" w:rsidR="000E0809" w:rsidRPr="00EB7CC1" w:rsidRDefault="000E0809" w:rsidP="00C12D83">
      <w:pPr>
        <w:spacing w:after="0" w:line="240" w:lineRule="auto"/>
        <w:jc w:val="both"/>
        <w:rPr>
          <w:rFonts w:cs="Segoe UI"/>
          <w:szCs w:val="20"/>
          <w:lang w:eastAsia="pl-PL"/>
        </w:rPr>
      </w:pPr>
      <w:r w:rsidRPr="00EB7CC1">
        <w:rPr>
          <w:rFonts w:cs="Segoe UI"/>
          <w:szCs w:val="20"/>
          <w:lang w:eastAsia="pl-PL"/>
        </w:rPr>
        <w:t>Oferta, która uzyska największą ilość punktów zostanie uznana za najkorzystniejszą.</w:t>
      </w:r>
    </w:p>
    <w:p w14:paraId="606567FF" w14:textId="77777777" w:rsidR="00C12D83" w:rsidRPr="00EB7CC1" w:rsidRDefault="00C12D83" w:rsidP="000F56E7">
      <w:pPr>
        <w:spacing w:after="0" w:line="240" w:lineRule="auto"/>
        <w:ind w:left="709"/>
        <w:jc w:val="both"/>
        <w:rPr>
          <w:rFonts w:cs="Segoe UI"/>
          <w:szCs w:val="20"/>
          <w:lang w:eastAsia="pl-PL"/>
        </w:rPr>
      </w:pPr>
    </w:p>
    <w:p w14:paraId="57953BF6" w14:textId="77777777" w:rsidR="00DF5E7C" w:rsidRPr="00EB7CC1" w:rsidRDefault="00DF5E7C" w:rsidP="00F34A73">
      <w:pPr>
        <w:pStyle w:val="Tekstpodstawowy"/>
        <w:numPr>
          <w:ilvl w:val="0"/>
          <w:numId w:val="51"/>
        </w:numPr>
        <w:spacing w:after="0"/>
        <w:ind w:left="284" w:hanging="284"/>
        <w:rPr>
          <w:rFonts w:ascii="Segoe UI" w:hAnsi="Segoe UI" w:cs="Segoe UI"/>
          <w:b/>
        </w:rPr>
      </w:pPr>
      <w:r w:rsidRPr="00EB7CC1">
        <w:rPr>
          <w:rFonts w:ascii="Segoe UI" w:hAnsi="Segoe UI" w:cs="Segoe UI"/>
          <w:b/>
        </w:rPr>
        <w:t>NEGOCJACJE TREŚCI OFERT W CELU ICH ULEPSZENIA</w:t>
      </w:r>
    </w:p>
    <w:p w14:paraId="54A67E4D" w14:textId="77777777" w:rsidR="00DF5E7C" w:rsidRPr="00EB7CC1" w:rsidRDefault="00DF5E7C" w:rsidP="00F34A73">
      <w:pPr>
        <w:pStyle w:val="Tekstpodstawowy"/>
        <w:widowControl/>
        <w:numPr>
          <w:ilvl w:val="2"/>
          <w:numId w:val="16"/>
        </w:numPr>
        <w:tabs>
          <w:tab w:val="clear" w:pos="2520"/>
          <w:tab w:val="num" w:pos="2160"/>
        </w:tabs>
        <w:autoSpaceDE/>
        <w:autoSpaceDN/>
        <w:spacing w:after="0"/>
        <w:ind w:left="426" w:hanging="426"/>
        <w:jc w:val="both"/>
        <w:rPr>
          <w:rFonts w:ascii="Segoe UI" w:hAnsi="Segoe UI" w:cs="Segoe UI"/>
        </w:rPr>
      </w:pPr>
      <w:r w:rsidRPr="00EB7CC1">
        <w:rPr>
          <w:rFonts w:ascii="Segoe UI" w:hAnsi="Segoe UI" w:cs="Segoe UI"/>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EB7CC1" w:rsidRDefault="00DF5E7C" w:rsidP="00F34A73">
      <w:pPr>
        <w:pStyle w:val="Tekstpodstawowy"/>
        <w:widowControl/>
        <w:numPr>
          <w:ilvl w:val="2"/>
          <w:numId w:val="16"/>
        </w:numPr>
        <w:tabs>
          <w:tab w:val="clear" w:pos="2520"/>
          <w:tab w:val="num" w:pos="2160"/>
        </w:tabs>
        <w:autoSpaceDE/>
        <w:autoSpaceDN/>
        <w:spacing w:after="0"/>
        <w:ind w:left="426" w:hanging="426"/>
        <w:jc w:val="both"/>
        <w:rPr>
          <w:rFonts w:ascii="Segoe UI" w:hAnsi="Segoe UI" w:cs="Segoe UI"/>
        </w:rPr>
      </w:pPr>
      <w:r w:rsidRPr="00EB7CC1">
        <w:rPr>
          <w:rFonts w:ascii="Segoe UI" w:hAnsi="Segoe UI" w:cs="Segoe UI"/>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EB7CC1" w:rsidRDefault="00DF5E7C" w:rsidP="000F56E7">
      <w:pPr>
        <w:spacing w:after="0" w:line="240" w:lineRule="auto"/>
        <w:jc w:val="both"/>
        <w:rPr>
          <w:rFonts w:cs="Segoe UI"/>
          <w:b/>
          <w:szCs w:val="20"/>
        </w:rPr>
      </w:pPr>
    </w:p>
    <w:p w14:paraId="3D38CAFD" w14:textId="23362793" w:rsidR="00806490" w:rsidRPr="00EB7CC1" w:rsidRDefault="00806490" w:rsidP="000F56E7">
      <w:pPr>
        <w:spacing w:after="0" w:line="240" w:lineRule="auto"/>
        <w:jc w:val="both"/>
        <w:rPr>
          <w:rFonts w:cs="Segoe UI"/>
          <w:b/>
          <w:szCs w:val="20"/>
        </w:rPr>
      </w:pPr>
      <w:r w:rsidRPr="00EB7CC1">
        <w:rPr>
          <w:rFonts w:cs="Segoe UI"/>
          <w:b/>
          <w:szCs w:val="20"/>
        </w:rPr>
        <w:t xml:space="preserve">PROWADZENIE PROCEDURY WRAZ Z NEGOCJACJAMI </w:t>
      </w:r>
    </w:p>
    <w:p w14:paraId="46D0303D" w14:textId="2DF0CCA1" w:rsidR="00806490" w:rsidRPr="00EB7CC1" w:rsidRDefault="00806490" w:rsidP="000F56E7">
      <w:pPr>
        <w:spacing w:after="0" w:line="240" w:lineRule="auto"/>
        <w:jc w:val="both"/>
        <w:rPr>
          <w:rFonts w:cs="Segoe UI"/>
          <w:szCs w:val="20"/>
        </w:rPr>
      </w:pPr>
      <w:r w:rsidRPr="00EB7CC1">
        <w:rPr>
          <w:rFonts w:cs="Segoe UI"/>
          <w:szCs w:val="20"/>
        </w:rPr>
        <w:t>1.</w:t>
      </w:r>
      <w:r w:rsidR="005F3C20" w:rsidRPr="00EB7CC1">
        <w:rPr>
          <w:rFonts w:cs="Segoe UI"/>
          <w:szCs w:val="20"/>
        </w:rPr>
        <w:t xml:space="preserve"> </w:t>
      </w:r>
      <w:r w:rsidRPr="00EB7CC1">
        <w:rPr>
          <w:rFonts w:cs="Segoe UI"/>
          <w:szCs w:val="20"/>
        </w:rPr>
        <w:t xml:space="preserve">Zamawiający nie ogranicza liczby wykonawców zaproszonych do ewentualnych negocjacji.  </w:t>
      </w:r>
    </w:p>
    <w:p w14:paraId="3BD77651" w14:textId="09E6FD01" w:rsidR="00806490" w:rsidRPr="00EB7CC1" w:rsidRDefault="00806490" w:rsidP="000F56E7">
      <w:pPr>
        <w:spacing w:after="0" w:line="240" w:lineRule="auto"/>
        <w:jc w:val="both"/>
        <w:rPr>
          <w:rFonts w:cs="Segoe UI"/>
          <w:szCs w:val="20"/>
        </w:rPr>
      </w:pPr>
      <w:r w:rsidRPr="00EB7CC1">
        <w:rPr>
          <w:rFonts w:cs="Segoe UI"/>
          <w:szCs w:val="20"/>
        </w:rPr>
        <w:t>2.</w:t>
      </w:r>
      <w:r w:rsidR="005F3C20" w:rsidRPr="00EB7CC1">
        <w:rPr>
          <w:rFonts w:cs="Segoe UI"/>
          <w:szCs w:val="20"/>
        </w:rPr>
        <w:t xml:space="preserve"> </w:t>
      </w:r>
      <w:r w:rsidRPr="00EB7CC1">
        <w:rPr>
          <w:rFonts w:cs="Segoe UI"/>
          <w:szCs w:val="20"/>
        </w:rPr>
        <w:t>W przypadku podjęcia decyzji o prowadzeniu negocjacji w pierwszym kroku zamawiający poinformuje równocześnie wszystkich wykonawców, którzy złożyli oferty, o wykonawcach:</w:t>
      </w:r>
    </w:p>
    <w:p w14:paraId="53E2D951" w14:textId="441FDA80" w:rsidR="00806490" w:rsidRPr="00EB7CC1" w:rsidRDefault="00806490" w:rsidP="000F56E7">
      <w:pPr>
        <w:spacing w:after="0" w:line="240" w:lineRule="auto"/>
        <w:jc w:val="both"/>
        <w:rPr>
          <w:rFonts w:cs="Segoe UI"/>
          <w:szCs w:val="20"/>
        </w:rPr>
      </w:pPr>
      <w:r w:rsidRPr="00EB7CC1">
        <w:rPr>
          <w:rFonts w:cs="Segoe UI"/>
          <w:szCs w:val="20"/>
        </w:rPr>
        <w:t>1)</w:t>
      </w:r>
      <w:r w:rsidR="005F3C20" w:rsidRPr="00EB7CC1">
        <w:rPr>
          <w:rFonts w:cs="Segoe UI"/>
          <w:szCs w:val="20"/>
        </w:rPr>
        <w:t xml:space="preserve"> </w:t>
      </w:r>
      <w:r w:rsidRPr="00EB7CC1">
        <w:rPr>
          <w:rFonts w:cs="Segoe UI"/>
          <w:szCs w:val="20"/>
        </w:rPr>
        <w:t>których oferty nie zostały odrzucone, oraz punktacji przyznanej ofertom w każdym kryterium oceny ofert i łącznej punktacji,</w:t>
      </w:r>
    </w:p>
    <w:p w14:paraId="40B7D4BD" w14:textId="28B331BE" w:rsidR="00806490" w:rsidRPr="00EB7CC1" w:rsidRDefault="00806490" w:rsidP="000F56E7">
      <w:pPr>
        <w:spacing w:after="0" w:line="240" w:lineRule="auto"/>
        <w:jc w:val="both"/>
        <w:rPr>
          <w:rFonts w:cs="Segoe UI"/>
          <w:szCs w:val="20"/>
        </w:rPr>
      </w:pPr>
      <w:r w:rsidRPr="00EB7CC1">
        <w:rPr>
          <w:rFonts w:cs="Segoe UI"/>
          <w:szCs w:val="20"/>
        </w:rPr>
        <w:t>2)</w:t>
      </w:r>
      <w:r w:rsidR="00B5764D" w:rsidRPr="00EB7CC1">
        <w:rPr>
          <w:rFonts w:cs="Segoe UI"/>
          <w:szCs w:val="20"/>
        </w:rPr>
        <w:t xml:space="preserve"> </w:t>
      </w:r>
      <w:r w:rsidRPr="00EB7CC1">
        <w:rPr>
          <w:rFonts w:cs="Segoe UI"/>
          <w:szCs w:val="20"/>
        </w:rPr>
        <w:t>których oferty zostały odrzucone,</w:t>
      </w:r>
      <w:r w:rsidRPr="00EB7CC1">
        <w:rPr>
          <w:rFonts w:cs="Segoe UI"/>
          <w:szCs w:val="20"/>
        </w:rPr>
        <w:tab/>
      </w:r>
    </w:p>
    <w:p w14:paraId="6769281B" w14:textId="7D87FF6A" w:rsidR="00806490" w:rsidRPr="00EB7CC1" w:rsidRDefault="00806490" w:rsidP="000F56E7">
      <w:pPr>
        <w:spacing w:after="0" w:line="240" w:lineRule="auto"/>
        <w:jc w:val="both"/>
        <w:rPr>
          <w:rFonts w:cs="Segoe UI"/>
          <w:szCs w:val="20"/>
        </w:rPr>
      </w:pPr>
      <w:r w:rsidRPr="00EB7CC1">
        <w:rPr>
          <w:rFonts w:cs="Segoe UI"/>
          <w:szCs w:val="20"/>
        </w:rPr>
        <w:t>-</w:t>
      </w:r>
      <w:r w:rsidR="00B5764D" w:rsidRPr="00EB7CC1">
        <w:rPr>
          <w:rFonts w:cs="Segoe UI"/>
          <w:szCs w:val="20"/>
        </w:rPr>
        <w:t xml:space="preserve"> </w:t>
      </w:r>
      <w:r w:rsidRPr="00EB7CC1">
        <w:rPr>
          <w:rFonts w:cs="Segoe UI"/>
          <w:szCs w:val="20"/>
        </w:rPr>
        <w:t>podając uzasadnienie faktyczne i prawne.</w:t>
      </w:r>
    </w:p>
    <w:p w14:paraId="48347EA8" w14:textId="7D84D1E5" w:rsidR="00806490" w:rsidRPr="00EB7CC1" w:rsidRDefault="00806490" w:rsidP="000F56E7">
      <w:pPr>
        <w:spacing w:after="0" w:line="240" w:lineRule="auto"/>
        <w:jc w:val="both"/>
        <w:rPr>
          <w:rFonts w:cs="Segoe UI"/>
          <w:szCs w:val="20"/>
        </w:rPr>
      </w:pPr>
      <w:r w:rsidRPr="00EB7CC1">
        <w:rPr>
          <w:rFonts w:cs="Segoe UI"/>
          <w:szCs w:val="20"/>
        </w:rPr>
        <w:t>3.</w:t>
      </w:r>
      <w:r w:rsidR="005F3C20" w:rsidRPr="00EB7CC1">
        <w:rPr>
          <w:rFonts w:cs="Segoe UI"/>
          <w:szCs w:val="20"/>
        </w:rPr>
        <w:t xml:space="preserve"> </w:t>
      </w:r>
      <w:r w:rsidRPr="00EB7CC1">
        <w:rPr>
          <w:rFonts w:cs="Segoe UI"/>
          <w:szCs w:val="20"/>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EB7CC1" w:rsidRDefault="00806490" w:rsidP="000F56E7">
      <w:pPr>
        <w:spacing w:after="0" w:line="240" w:lineRule="auto"/>
        <w:jc w:val="both"/>
        <w:rPr>
          <w:rFonts w:cs="Segoe UI"/>
          <w:szCs w:val="20"/>
        </w:rPr>
      </w:pPr>
      <w:r w:rsidRPr="00EB7CC1">
        <w:rPr>
          <w:rFonts w:cs="Segoe UI"/>
          <w:szCs w:val="20"/>
        </w:rPr>
        <w:t>4.</w:t>
      </w:r>
      <w:r w:rsidR="005F3C20" w:rsidRPr="00EB7CC1">
        <w:rPr>
          <w:rFonts w:cs="Segoe UI"/>
          <w:szCs w:val="20"/>
        </w:rPr>
        <w:t xml:space="preserve"> </w:t>
      </w:r>
      <w:r w:rsidRPr="00EB7CC1">
        <w:rPr>
          <w:rFonts w:cs="Segoe UI"/>
          <w:szCs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EB7CC1" w:rsidRDefault="00806490" w:rsidP="000F56E7">
      <w:pPr>
        <w:spacing w:after="0" w:line="240" w:lineRule="auto"/>
        <w:jc w:val="both"/>
        <w:rPr>
          <w:rFonts w:cs="Segoe UI"/>
          <w:szCs w:val="20"/>
        </w:rPr>
      </w:pPr>
      <w:r w:rsidRPr="00EB7CC1">
        <w:rPr>
          <w:rFonts w:cs="Segoe UI"/>
          <w:szCs w:val="20"/>
        </w:rPr>
        <w:lastRenderedPageBreak/>
        <w:t>5.</w:t>
      </w:r>
      <w:r w:rsidR="005F3C20" w:rsidRPr="00EB7CC1">
        <w:rPr>
          <w:rFonts w:cs="Segoe UI"/>
          <w:szCs w:val="20"/>
        </w:rPr>
        <w:t xml:space="preserve"> </w:t>
      </w:r>
      <w:r w:rsidRPr="00EB7CC1">
        <w:rPr>
          <w:rFonts w:cs="Segoe UI"/>
          <w:szCs w:val="20"/>
        </w:rPr>
        <w:t xml:space="preserve">Po zakończeniu negocjacji z wszystkimi wykonawcami, zamawiający informuje o tym fakcie uczestników negocjacji oraz zaprasza ich do składania ofert </w:t>
      </w:r>
      <w:r w:rsidR="00F17C1E" w:rsidRPr="00EB7CC1">
        <w:rPr>
          <w:rFonts w:cs="Segoe UI"/>
          <w:szCs w:val="20"/>
        </w:rPr>
        <w:t>dodatkow</w:t>
      </w:r>
      <w:r w:rsidRPr="00EB7CC1">
        <w:rPr>
          <w:rFonts w:cs="Segoe UI"/>
          <w:szCs w:val="20"/>
        </w:rPr>
        <w:t>ych.</w:t>
      </w:r>
    </w:p>
    <w:p w14:paraId="495A2DDF" w14:textId="655E8AF4" w:rsidR="00806490" w:rsidRPr="00EB7CC1" w:rsidRDefault="00806490" w:rsidP="000F56E7">
      <w:pPr>
        <w:spacing w:after="0" w:line="240" w:lineRule="auto"/>
        <w:jc w:val="both"/>
        <w:rPr>
          <w:rFonts w:cs="Segoe UI"/>
          <w:szCs w:val="20"/>
        </w:rPr>
      </w:pPr>
      <w:r w:rsidRPr="00EB7CC1">
        <w:rPr>
          <w:rFonts w:cs="Segoe UI"/>
          <w:szCs w:val="20"/>
        </w:rPr>
        <w:t>6.</w:t>
      </w:r>
      <w:r w:rsidR="00B5764D" w:rsidRPr="00EB7CC1">
        <w:rPr>
          <w:rFonts w:cs="Segoe UI"/>
          <w:szCs w:val="20"/>
        </w:rPr>
        <w:t xml:space="preserve"> </w:t>
      </w:r>
      <w:r w:rsidRPr="00EB7CC1">
        <w:rPr>
          <w:rFonts w:cs="Segoe UI"/>
          <w:szCs w:val="20"/>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77059FCF" w:rsidR="00806490" w:rsidRPr="00EB7CC1" w:rsidRDefault="00806490" w:rsidP="000F56E7">
      <w:pPr>
        <w:spacing w:after="0" w:line="240" w:lineRule="auto"/>
        <w:jc w:val="both"/>
        <w:rPr>
          <w:rFonts w:cs="Segoe UI"/>
          <w:szCs w:val="20"/>
        </w:rPr>
      </w:pPr>
      <w:r w:rsidRPr="00EB7CC1">
        <w:rPr>
          <w:rFonts w:cs="Segoe UI"/>
          <w:szCs w:val="20"/>
        </w:rPr>
        <w:t>7.</w:t>
      </w:r>
      <w:r w:rsidR="00B5764D" w:rsidRPr="00EB7CC1">
        <w:rPr>
          <w:rFonts w:cs="Segoe UI"/>
          <w:szCs w:val="20"/>
        </w:rPr>
        <w:t xml:space="preserve"> </w:t>
      </w:r>
      <w:r w:rsidRPr="00EB7CC1">
        <w:rPr>
          <w:rFonts w:cs="Segoe UI"/>
          <w:szCs w:val="20"/>
        </w:rPr>
        <w:t xml:space="preserve">Oferta dodatkowa nie może być mniej korzystna w żadnym z kryteriów oceny ofert wskazanych w zaproszeniu do negocjacji niż oferta złożona w odpowiedzi na ogłoszenie o zamówieniu. </w:t>
      </w:r>
    </w:p>
    <w:p w14:paraId="7842FEE0" w14:textId="77777777" w:rsidR="00806490" w:rsidRPr="00EB7CC1" w:rsidRDefault="00806490" w:rsidP="000F56E7">
      <w:pPr>
        <w:spacing w:after="0" w:line="240" w:lineRule="auto"/>
        <w:ind w:left="709"/>
        <w:jc w:val="both"/>
        <w:rPr>
          <w:rFonts w:cs="Segoe UI"/>
          <w:szCs w:val="20"/>
          <w:lang w:eastAsia="pl-PL"/>
        </w:rPr>
      </w:pPr>
    </w:p>
    <w:p w14:paraId="128447E2" w14:textId="45A3FA5F" w:rsidR="00BA1A6D" w:rsidRPr="00EB7CC1" w:rsidRDefault="00997F6D" w:rsidP="00F34A73">
      <w:pPr>
        <w:pStyle w:val="Nagwek2"/>
        <w:numPr>
          <w:ilvl w:val="0"/>
          <w:numId w:val="51"/>
        </w:numPr>
        <w:spacing w:before="0" w:after="0" w:line="240" w:lineRule="auto"/>
        <w:ind w:left="284" w:hanging="284"/>
        <w:jc w:val="both"/>
        <w:rPr>
          <w:rFonts w:cs="Segoe UI"/>
          <w:color w:val="auto"/>
          <w:sz w:val="20"/>
          <w:szCs w:val="20"/>
          <w:lang w:eastAsia="pl-PL"/>
        </w:rPr>
      </w:pPr>
      <w:r w:rsidRPr="00EB7CC1">
        <w:rPr>
          <w:rFonts w:cs="Segoe UI"/>
          <w:color w:val="auto"/>
          <w:sz w:val="20"/>
          <w:szCs w:val="20"/>
          <w:lang w:eastAsia="pl-PL"/>
        </w:rPr>
        <w:t>I</w:t>
      </w:r>
      <w:r w:rsidR="000E0809" w:rsidRPr="00EB7CC1">
        <w:rPr>
          <w:rFonts w:cs="Segoe UI"/>
          <w:color w:val="auto"/>
          <w:sz w:val="20"/>
          <w:szCs w:val="20"/>
          <w:lang w:eastAsia="pl-PL"/>
        </w:rPr>
        <w:t>NFORMACJE O FORMALNOŚCIACH, JAKIE POWINNY ZOSTAĆ DOPEŁNIONE PO</w:t>
      </w:r>
      <w:r w:rsidRPr="00EB7CC1">
        <w:rPr>
          <w:rFonts w:cs="Segoe UI"/>
          <w:color w:val="auto"/>
          <w:sz w:val="20"/>
          <w:szCs w:val="20"/>
          <w:lang w:eastAsia="pl-PL"/>
        </w:rPr>
        <w:t> </w:t>
      </w:r>
      <w:r w:rsidR="000E0809" w:rsidRPr="00EB7CC1">
        <w:rPr>
          <w:rFonts w:cs="Segoe UI"/>
          <w:color w:val="auto"/>
          <w:sz w:val="20"/>
          <w:szCs w:val="20"/>
          <w:lang w:eastAsia="pl-PL"/>
        </w:rPr>
        <w:t>WYBORZE OFERTY W CELU ZAWARCIA UMOWY W SPRAWIE ZAMÓWIENIA</w:t>
      </w:r>
      <w:r w:rsidRPr="00EB7CC1">
        <w:rPr>
          <w:rFonts w:cs="Segoe UI"/>
          <w:color w:val="auto"/>
          <w:sz w:val="20"/>
          <w:szCs w:val="20"/>
          <w:lang w:eastAsia="pl-PL"/>
        </w:rPr>
        <w:t> </w:t>
      </w:r>
      <w:r w:rsidR="000E0809" w:rsidRPr="00EB7CC1">
        <w:rPr>
          <w:rFonts w:cs="Segoe UI"/>
          <w:color w:val="auto"/>
          <w:sz w:val="20"/>
          <w:szCs w:val="20"/>
          <w:lang w:eastAsia="pl-PL"/>
        </w:rPr>
        <w:t>PUBLICZNEGO</w:t>
      </w:r>
    </w:p>
    <w:p w14:paraId="77C669D6" w14:textId="77777777" w:rsidR="00BA1A6D" w:rsidRPr="00EB7CC1" w:rsidRDefault="00BA1A6D" w:rsidP="000F56E7">
      <w:pPr>
        <w:spacing w:after="0" w:line="240" w:lineRule="auto"/>
        <w:rPr>
          <w:rFonts w:cs="Segoe UI"/>
          <w:szCs w:val="20"/>
        </w:rPr>
      </w:pPr>
    </w:p>
    <w:p w14:paraId="76E92B48" w14:textId="0FBB6DA9" w:rsidR="00EB7CC1" w:rsidRDefault="005E38AB" w:rsidP="00F34A73">
      <w:pPr>
        <w:pStyle w:val="Akapitzlist"/>
        <w:numPr>
          <w:ilvl w:val="0"/>
          <w:numId w:val="26"/>
        </w:numPr>
        <w:spacing w:after="0" w:line="240" w:lineRule="auto"/>
        <w:jc w:val="both"/>
        <w:rPr>
          <w:rFonts w:cs="Segoe UI"/>
          <w:szCs w:val="20"/>
          <w:lang w:eastAsia="pl-PL"/>
        </w:rPr>
      </w:pPr>
      <w:r w:rsidRPr="00EB7CC1">
        <w:rPr>
          <w:rFonts w:cs="Segoe UI"/>
          <w:szCs w:val="20"/>
          <w:lang w:eastAsia="pl-PL"/>
        </w:rPr>
        <w:t>miejscu i terminie zawarcia umowy Wykonawca zostanie poinformowany pisemni</w:t>
      </w:r>
      <w:r w:rsidR="00051BA5">
        <w:rPr>
          <w:rFonts w:cs="Segoe UI"/>
          <w:szCs w:val="20"/>
          <w:lang w:eastAsia="pl-PL"/>
        </w:rPr>
        <w:t>e</w:t>
      </w:r>
      <w:r w:rsidR="00EB7CC1">
        <w:rPr>
          <w:rFonts w:cs="Segoe UI"/>
          <w:szCs w:val="20"/>
          <w:lang w:eastAsia="pl-PL"/>
        </w:rPr>
        <w:t>.</w:t>
      </w:r>
    </w:p>
    <w:p w14:paraId="11D7348D" w14:textId="655E8A36" w:rsidR="00BA1A6D" w:rsidRPr="00EB7CC1" w:rsidRDefault="00BA1A6D" w:rsidP="00F34A73">
      <w:pPr>
        <w:pStyle w:val="Akapitzlist"/>
        <w:numPr>
          <w:ilvl w:val="0"/>
          <w:numId w:val="26"/>
        </w:numPr>
        <w:spacing w:after="0" w:line="240" w:lineRule="auto"/>
        <w:jc w:val="both"/>
        <w:rPr>
          <w:rFonts w:cs="Segoe UI"/>
          <w:szCs w:val="20"/>
          <w:lang w:eastAsia="pl-PL"/>
        </w:rPr>
      </w:pPr>
      <w:r w:rsidRPr="00EB7CC1">
        <w:rPr>
          <w:rFonts w:cs="Segoe UI"/>
          <w:szCs w:val="20"/>
        </w:rPr>
        <w:t>Po wyborze najkorzystniejszej oferty, w celu zawarcia umowy w sprawie zamówienia publicznego, Wykonawca zobowiązany będzie do:</w:t>
      </w:r>
    </w:p>
    <w:p w14:paraId="0807B7CE" w14:textId="77777777" w:rsidR="00BA1A6D" w:rsidRPr="00EB7CC1" w:rsidRDefault="00BA1A6D" w:rsidP="000F56E7">
      <w:pPr>
        <w:spacing w:after="0" w:line="240" w:lineRule="auto"/>
        <w:jc w:val="both"/>
        <w:rPr>
          <w:rFonts w:cs="Segoe UI"/>
          <w:szCs w:val="20"/>
        </w:rPr>
      </w:pPr>
    </w:p>
    <w:p w14:paraId="2B22FE41" w14:textId="2CFBF864" w:rsidR="00BA1A6D" w:rsidRPr="00EB7CC1" w:rsidRDefault="00BA1A6D" w:rsidP="00F34A73">
      <w:pPr>
        <w:pStyle w:val="Akapitzlist"/>
        <w:numPr>
          <w:ilvl w:val="0"/>
          <w:numId w:val="17"/>
        </w:numPr>
        <w:spacing w:after="0" w:line="240" w:lineRule="auto"/>
        <w:ind w:left="993" w:hanging="284"/>
        <w:contextualSpacing w:val="0"/>
        <w:jc w:val="both"/>
        <w:rPr>
          <w:rFonts w:cs="Segoe UI"/>
          <w:szCs w:val="20"/>
        </w:rPr>
      </w:pPr>
      <w:r w:rsidRPr="00EB7CC1">
        <w:rPr>
          <w:rFonts w:cs="Segoe UI"/>
          <w:szCs w:val="20"/>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EB7CC1" w:rsidRDefault="00BA1A6D" w:rsidP="00F34A73">
      <w:pPr>
        <w:pStyle w:val="Akapitzlist"/>
        <w:numPr>
          <w:ilvl w:val="0"/>
          <w:numId w:val="17"/>
        </w:numPr>
        <w:spacing w:after="0" w:line="240" w:lineRule="auto"/>
        <w:ind w:left="993" w:hanging="284"/>
        <w:contextualSpacing w:val="0"/>
        <w:jc w:val="both"/>
        <w:rPr>
          <w:rFonts w:cs="Segoe UI"/>
          <w:szCs w:val="20"/>
        </w:rPr>
      </w:pPr>
      <w:r w:rsidRPr="00EB7CC1">
        <w:rPr>
          <w:rFonts w:cs="Segoe UI"/>
          <w:szCs w:val="20"/>
        </w:rPr>
        <w:t xml:space="preserve">wniesienia zabezpieczenia należytego wykonania umowy, </w:t>
      </w:r>
      <w:r w:rsidR="00431E50" w:rsidRPr="00EB7CC1">
        <w:rPr>
          <w:rFonts w:cs="Segoe UI"/>
          <w:i/>
          <w:iCs/>
          <w:szCs w:val="20"/>
        </w:rPr>
        <w:t>(jeżeli dotyczy)</w:t>
      </w:r>
    </w:p>
    <w:p w14:paraId="22225256" w14:textId="0716E79A" w:rsidR="00BA1A6D" w:rsidRPr="00EB7CC1" w:rsidRDefault="003F7070" w:rsidP="00F34A73">
      <w:pPr>
        <w:pStyle w:val="Akapitzlist"/>
        <w:numPr>
          <w:ilvl w:val="0"/>
          <w:numId w:val="17"/>
        </w:numPr>
        <w:spacing w:after="0" w:line="240" w:lineRule="auto"/>
        <w:ind w:left="993" w:hanging="284"/>
        <w:rPr>
          <w:rFonts w:cs="Segoe UI"/>
          <w:szCs w:val="20"/>
        </w:rPr>
      </w:pPr>
      <w:r w:rsidRPr="00EB7CC1">
        <w:rPr>
          <w:rFonts w:cs="Segoe UI"/>
          <w:szCs w:val="20"/>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14BFA563" w14:textId="77777777" w:rsidR="00940504" w:rsidRPr="00EB7CC1" w:rsidRDefault="00940504" w:rsidP="00940504">
      <w:pPr>
        <w:pStyle w:val="Akapitzlist"/>
        <w:spacing w:after="0" w:line="240" w:lineRule="auto"/>
        <w:ind w:left="284"/>
        <w:rPr>
          <w:rFonts w:cs="Segoe UI"/>
          <w:szCs w:val="20"/>
        </w:rPr>
      </w:pPr>
    </w:p>
    <w:p w14:paraId="599EDBA9" w14:textId="76DA02B4" w:rsidR="000E0809" w:rsidRPr="00EB7CC1" w:rsidRDefault="000E0809" w:rsidP="00F34A73">
      <w:pPr>
        <w:pStyle w:val="Nagwek2"/>
        <w:numPr>
          <w:ilvl w:val="0"/>
          <w:numId w:val="51"/>
        </w:numPr>
        <w:spacing w:before="0" w:after="0" w:line="240" w:lineRule="auto"/>
        <w:rPr>
          <w:rFonts w:cs="Segoe UI"/>
          <w:color w:val="auto"/>
          <w:sz w:val="20"/>
          <w:szCs w:val="20"/>
          <w:lang w:eastAsia="pl-PL"/>
        </w:rPr>
      </w:pPr>
      <w:r w:rsidRPr="00EB7CC1">
        <w:rPr>
          <w:rFonts w:cs="Segoe UI"/>
          <w:color w:val="auto"/>
          <w:sz w:val="20"/>
          <w:szCs w:val="20"/>
          <w:lang w:eastAsia="pl-PL"/>
        </w:rPr>
        <w:t>WYMAGANIA DOTYCZĄCE ZABEZPIECZENIA NALEŻYTEGO WYKONANIA</w:t>
      </w:r>
      <w:r w:rsidR="00997F6D" w:rsidRPr="00EB7CC1">
        <w:rPr>
          <w:rFonts w:cs="Segoe UI"/>
          <w:color w:val="auto"/>
          <w:sz w:val="20"/>
          <w:szCs w:val="20"/>
          <w:lang w:eastAsia="pl-PL"/>
        </w:rPr>
        <w:t> </w:t>
      </w:r>
      <w:r w:rsidRPr="00EB7CC1">
        <w:rPr>
          <w:rFonts w:cs="Segoe UI"/>
          <w:color w:val="auto"/>
          <w:sz w:val="20"/>
          <w:szCs w:val="20"/>
          <w:lang w:eastAsia="pl-PL"/>
        </w:rPr>
        <w:t>UMOWY</w:t>
      </w:r>
    </w:p>
    <w:p w14:paraId="361E8D57" w14:textId="5D1DC398" w:rsidR="00997F6D" w:rsidRPr="00EB7CC1" w:rsidRDefault="000E0809" w:rsidP="000F56E7">
      <w:pPr>
        <w:spacing w:after="0" w:line="240" w:lineRule="auto"/>
        <w:ind w:left="709"/>
        <w:jc w:val="both"/>
        <w:rPr>
          <w:rFonts w:cs="Segoe UI"/>
          <w:szCs w:val="20"/>
          <w:lang w:eastAsia="pl-PL"/>
        </w:rPr>
      </w:pPr>
      <w:r w:rsidRPr="00EB7CC1">
        <w:rPr>
          <w:rFonts w:cs="Segoe UI"/>
          <w:szCs w:val="20"/>
          <w:lang w:eastAsia="pl-PL"/>
        </w:rPr>
        <w:t>Zamawiający nie żąda od wykonawcy wniesienia zabezpieczenia należytego wykonania</w:t>
      </w:r>
      <w:r w:rsidR="00997F6D" w:rsidRPr="00EB7CC1">
        <w:rPr>
          <w:rFonts w:cs="Segoe UI"/>
          <w:szCs w:val="20"/>
          <w:lang w:eastAsia="pl-PL"/>
        </w:rPr>
        <w:t> </w:t>
      </w:r>
      <w:r w:rsidRPr="00EB7CC1">
        <w:rPr>
          <w:rFonts w:cs="Segoe UI"/>
          <w:szCs w:val="20"/>
          <w:lang w:eastAsia="pl-PL"/>
        </w:rPr>
        <w:t>umowy.</w:t>
      </w:r>
    </w:p>
    <w:p w14:paraId="2F94BE3E" w14:textId="091CA329" w:rsidR="000E0809" w:rsidRPr="00EB7CC1" w:rsidRDefault="000E0809" w:rsidP="00F34A73">
      <w:pPr>
        <w:pStyle w:val="Nagwek2"/>
        <w:numPr>
          <w:ilvl w:val="0"/>
          <w:numId w:val="51"/>
        </w:numPr>
        <w:spacing w:before="0" w:after="0" w:line="240" w:lineRule="auto"/>
        <w:rPr>
          <w:rFonts w:cs="Segoe UI"/>
          <w:color w:val="auto"/>
          <w:sz w:val="20"/>
          <w:szCs w:val="20"/>
          <w:lang w:eastAsia="pl-PL"/>
        </w:rPr>
      </w:pPr>
      <w:r w:rsidRPr="00EB7CC1">
        <w:rPr>
          <w:rFonts w:cs="Segoe UI"/>
          <w:color w:val="auto"/>
          <w:sz w:val="20"/>
          <w:szCs w:val="20"/>
          <w:lang w:eastAsia="pl-PL"/>
        </w:rPr>
        <w:t>ISTOTNE POSTANOWIENIA UMOWY</w:t>
      </w:r>
    </w:p>
    <w:p w14:paraId="78531F45" w14:textId="0B743442" w:rsidR="000E0809" w:rsidRPr="00EB7CC1" w:rsidRDefault="000E0809" w:rsidP="000002DA">
      <w:pPr>
        <w:pStyle w:val="Akapitzlist"/>
        <w:numPr>
          <w:ilvl w:val="0"/>
          <w:numId w:val="15"/>
        </w:numPr>
        <w:spacing w:after="0" w:line="240" w:lineRule="auto"/>
        <w:contextualSpacing w:val="0"/>
        <w:jc w:val="both"/>
        <w:rPr>
          <w:rFonts w:cs="Segoe UI"/>
          <w:szCs w:val="20"/>
          <w:lang w:eastAsia="pl-PL"/>
        </w:rPr>
      </w:pPr>
      <w:r w:rsidRPr="00EB7CC1">
        <w:rPr>
          <w:rFonts w:cs="Segoe UI"/>
          <w:szCs w:val="20"/>
          <w:lang w:eastAsia="pl-PL"/>
        </w:rPr>
        <w:t>Istotne postanowienia umowy szczegółowo określa załącznik do SWZ.</w:t>
      </w:r>
    </w:p>
    <w:p w14:paraId="69AC216A" w14:textId="27F5CCDF" w:rsidR="005E38AB" w:rsidRPr="00EB7CC1" w:rsidRDefault="000E0809" w:rsidP="000002DA">
      <w:pPr>
        <w:pStyle w:val="Akapitzlist"/>
        <w:numPr>
          <w:ilvl w:val="0"/>
          <w:numId w:val="15"/>
        </w:numPr>
        <w:spacing w:after="0" w:line="240" w:lineRule="auto"/>
        <w:contextualSpacing w:val="0"/>
        <w:jc w:val="both"/>
        <w:rPr>
          <w:rFonts w:cs="Segoe UI"/>
          <w:szCs w:val="20"/>
          <w:lang w:eastAsia="pl-PL"/>
        </w:rPr>
      </w:pPr>
      <w:r w:rsidRPr="00EB7CC1">
        <w:rPr>
          <w:rFonts w:cs="Segoe UI"/>
          <w:szCs w:val="20"/>
          <w:lang w:eastAsia="pl-PL"/>
        </w:rPr>
        <w:t xml:space="preserve">Zamawiający dopuszcza możliwość korzystania z usług podwykonawców. </w:t>
      </w:r>
    </w:p>
    <w:p w14:paraId="07741927" w14:textId="63C3CD69" w:rsidR="000E0809" w:rsidRPr="00EB7CC1" w:rsidRDefault="000E0809" w:rsidP="00F34A73">
      <w:pPr>
        <w:pStyle w:val="Nagwek2"/>
        <w:numPr>
          <w:ilvl w:val="0"/>
          <w:numId w:val="51"/>
        </w:numPr>
        <w:spacing w:before="0" w:after="0" w:line="240" w:lineRule="auto"/>
        <w:rPr>
          <w:rFonts w:cs="Segoe UI"/>
          <w:color w:val="auto"/>
          <w:sz w:val="20"/>
          <w:szCs w:val="20"/>
        </w:rPr>
      </w:pPr>
      <w:r w:rsidRPr="00EB7CC1">
        <w:rPr>
          <w:rFonts w:cs="Segoe UI"/>
          <w:color w:val="auto"/>
          <w:sz w:val="20"/>
          <w:szCs w:val="20"/>
        </w:rPr>
        <w:t>POUCZENIE O ŚRODKACH OCHRONY PRAWNEJ PRZYSŁUGUJĄCYCH WYKONAWCY W TOKU POSTEPOWANIA O UDZIELENIE ZAMÓWIENIA</w:t>
      </w:r>
    </w:p>
    <w:p w14:paraId="5FA77016" w14:textId="27429506" w:rsidR="00932B78" w:rsidRPr="00EB7CC1" w:rsidRDefault="00932B78" w:rsidP="00F34A73">
      <w:pPr>
        <w:pStyle w:val="Akapitzlist"/>
        <w:numPr>
          <w:ilvl w:val="6"/>
          <w:numId w:val="19"/>
        </w:numPr>
        <w:spacing w:after="0" w:line="240" w:lineRule="auto"/>
        <w:ind w:left="709" w:right="28"/>
        <w:jc w:val="both"/>
        <w:rPr>
          <w:rFonts w:cs="Segoe UI"/>
          <w:b/>
          <w:szCs w:val="20"/>
        </w:rPr>
      </w:pPr>
      <w:r w:rsidRPr="00EB7CC1">
        <w:rPr>
          <w:rFonts w:cs="Segoe UI"/>
          <w:szCs w:val="20"/>
        </w:rPr>
        <w:t xml:space="preserve">Zasady, terminy oraz sposób korzystania ze środków ochrony prawnej szczegółowo regulują przepisy </w:t>
      </w:r>
      <w:r w:rsidRPr="00EB7CC1">
        <w:rPr>
          <w:rFonts w:cs="Segoe UI"/>
          <w:b/>
          <w:szCs w:val="20"/>
        </w:rPr>
        <w:t>ustawy</w:t>
      </w:r>
      <w:r w:rsidR="00431E50" w:rsidRPr="00EB7CC1">
        <w:rPr>
          <w:rFonts w:cs="Segoe UI"/>
          <w:b/>
          <w:szCs w:val="20"/>
        </w:rPr>
        <w:t xml:space="preserve"> Prawo zamówień publicznych.</w:t>
      </w:r>
      <w:r w:rsidRPr="00EB7CC1">
        <w:rPr>
          <w:rFonts w:cs="Segoe UI"/>
          <w:szCs w:val="20"/>
        </w:rPr>
        <w:t>)</w:t>
      </w:r>
      <w:r w:rsidRPr="00EB7CC1">
        <w:rPr>
          <w:rFonts w:cs="Segoe UI"/>
          <w:b/>
          <w:szCs w:val="20"/>
        </w:rPr>
        <w:t>.</w:t>
      </w:r>
    </w:p>
    <w:p w14:paraId="506C2E7F" w14:textId="5656B05B" w:rsidR="005B2222" w:rsidRPr="00EB7CC1" w:rsidRDefault="00806490" w:rsidP="00F34A73">
      <w:pPr>
        <w:pStyle w:val="Akapitzlist"/>
        <w:numPr>
          <w:ilvl w:val="6"/>
          <w:numId w:val="19"/>
        </w:numPr>
        <w:spacing w:after="0" w:line="240" w:lineRule="auto"/>
        <w:ind w:left="709"/>
        <w:jc w:val="both"/>
        <w:rPr>
          <w:rFonts w:cs="Segoe UI"/>
          <w:szCs w:val="20"/>
        </w:rPr>
      </w:pPr>
      <w:r w:rsidRPr="00EB7CC1">
        <w:rPr>
          <w:rFonts w:cs="Segoe UI"/>
          <w:szCs w:val="20"/>
        </w:rPr>
        <w:t>Środki ochrony prawnej przysługują wykonawcy, jeżeli ma lub miał interes w uzyskaniu zamówienia oraz poniósł lub może ponieść szkodę w wyniku naruszenia przez zamawiającego</w:t>
      </w:r>
      <w:r w:rsidR="005B2222" w:rsidRPr="00EB7CC1">
        <w:rPr>
          <w:rFonts w:cs="Segoe UI"/>
          <w:szCs w:val="20"/>
        </w:rPr>
        <w:t xml:space="preserve"> </w:t>
      </w:r>
      <w:r w:rsidRPr="00EB7CC1">
        <w:rPr>
          <w:rFonts w:cs="Segoe UI"/>
          <w:szCs w:val="20"/>
        </w:rPr>
        <w:t>przepisów ustawy PZP.</w:t>
      </w:r>
    </w:p>
    <w:p w14:paraId="78709C14" w14:textId="405BCB24" w:rsidR="00806490" w:rsidRPr="00EB7CC1" w:rsidRDefault="00806490" w:rsidP="00F34A73">
      <w:pPr>
        <w:pStyle w:val="Akapitzlist"/>
        <w:numPr>
          <w:ilvl w:val="6"/>
          <w:numId w:val="19"/>
        </w:numPr>
        <w:spacing w:after="0" w:line="240" w:lineRule="auto"/>
        <w:ind w:left="709"/>
        <w:jc w:val="both"/>
        <w:rPr>
          <w:rFonts w:cs="Segoe UI"/>
          <w:szCs w:val="20"/>
        </w:rPr>
      </w:pPr>
      <w:r w:rsidRPr="00EB7CC1">
        <w:rPr>
          <w:rFonts w:cs="Segoe UI"/>
          <w:szCs w:val="20"/>
        </w:rPr>
        <w:t>W postępowaniu odwołanie przysługuje na:</w:t>
      </w:r>
    </w:p>
    <w:p w14:paraId="66E07207" w14:textId="3A83FDB3" w:rsidR="00806490" w:rsidRPr="00EB7CC1" w:rsidRDefault="00806490" w:rsidP="000F56E7">
      <w:pPr>
        <w:spacing w:after="0" w:line="240" w:lineRule="auto"/>
        <w:ind w:left="426"/>
        <w:jc w:val="both"/>
        <w:rPr>
          <w:rFonts w:cs="Segoe UI"/>
          <w:szCs w:val="20"/>
        </w:rPr>
      </w:pPr>
      <w:r w:rsidRPr="00EB7CC1">
        <w:rPr>
          <w:rFonts w:cs="Segoe UI"/>
          <w:szCs w:val="20"/>
        </w:rPr>
        <w:t>1)</w:t>
      </w:r>
      <w:r w:rsidRPr="00EB7CC1">
        <w:rPr>
          <w:rFonts w:cs="Segoe UI"/>
          <w:szCs w:val="20"/>
        </w:rPr>
        <w:tab/>
        <w:t>niezgodną z przepisami ustawy czynność zamawiającego, podjętą w postępowaniu o udzielenie zamówienia, w tym na projektowane postanowienie umowy;</w:t>
      </w:r>
    </w:p>
    <w:p w14:paraId="4B8372C6" w14:textId="77777777" w:rsidR="00806490" w:rsidRPr="00EB7CC1" w:rsidRDefault="00806490" w:rsidP="000F56E7">
      <w:pPr>
        <w:spacing w:after="0" w:line="240" w:lineRule="auto"/>
        <w:ind w:left="426"/>
        <w:jc w:val="both"/>
        <w:rPr>
          <w:rFonts w:cs="Segoe UI"/>
          <w:szCs w:val="20"/>
        </w:rPr>
      </w:pPr>
      <w:r w:rsidRPr="00EB7CC1">
        <w:rPr>
          <w:rFonts w:cs="Segoe UI"/>
          <w:szCs w:val="20"/>
        </w:rPr>
        <w:t>2)</w:t>
      </w:r>
      <w:r w:rsidRPr="00EB7CC1">
        <w:rPr>
          <w:rFonts w:cs="Segoe UI"/>
          <w:szCs w:val="20"/>
        </w:rPr>
        <w:tab/>
        <w:t>zaniechanie czynności w postępowaniu o udzielenie zamówienia, do której zamawiający był obowiązany na podstawie ustawy;</w:t>
      </w:r>
    </w:p>
    <w:p w14:paraId="0CD6F5EB" w14:textId="1C8CF441" w:rsidR="00806490" w:rsidRPr="00EB7CC1" w:rsidRDefault="00806490" w:rsidP="00F34A73">
      <w:pPr>
        <w:pStyle w:val="Akapitzlist"/>
        <w:numPr>
          <w:ilvl w:val="6"/>
          <w:numId w:val="19"/>
        </w:numPr>
        <w:spacing w:after="0" w:line="240" w:lineRule="auto"/>
        <w:ind w:left="709"/>
        <w:jc w:val="both"/>
        <w:rPr>
          <w:rFonts w:cs="Segoe UI"/>
          <w:szCs w:val="20"/>
        </w:rPr>
      </w:pPr>
      <w:r w:rsidRPr="00EB7CC1">
        <w:rPr>
          <w:rFonts w:cs="Segoe UI"/>
          <w:szCs w:val="20"/>
        </w:rPr>
        <w:t>Odwołanie wnosi się do Prezesa Krajowej Izby Odwoławczej w terminie:</w:t>
      </w:r>
    </w:p>
    <w:p w14:paraId="2DA4DFA3" w14:textId="77777777" w:rsidR="00806490" w:rsidRPr="00EB7CC1" w:rsidRDefault="00806490" w:rsidP="000F56E7">
      <w:pPr>
        <w:spacing w:after="0" w:line="240" w:lineRule="auto"/>
        <w:ind w:left="426"/>
        <w:jc w:val="both"/>
        <w:rPr>
          <w:rFonts w:cs="Segoe UI"/>
          <w:szCs w:val="20"/>
        </w:rPr>
      </w:pPr>
      <w:r w:rsidRPr="00EB7CC1">
        <w:rPr>
          <w:rFonts w:cs="Segoe UI"/>
          <w:szCs w:val="20"/>
        </w:rPr>
        <w:t>a)</w:t>
      </w:r>
      <w:r w:rsidRPr="00EB7CC1">
        <w:rPr>
          <w:rFonts w:cs="Segoe UI"/>
          <w:szCs w:val="20"/>
        </w:rPr>
        <w:tab/>
        <w:t>5 dni od dnia przekazania informacji o czynności zamawiającego stanowiącej podstawę jego wniesienia, jeżeli informacja została przekazana przy użyciu środków komunikacji elektronicznej;</w:t>
      </w:r>
    </w:p>
    <w:p w14:paraId="6700E039" w14:textId="05420202" w:rsidR="00666D47" w:rsidRPr="00EB7CC1" w:rsidRDefault="00806490" w:rsidP="000F56E7">
      <w:pPr>
        <w:spacing w:after="0" w:line="240" w:lineRule="auto"/>
        <w:ind w:left="426"/>
        <w:jc w:val="both"/>
        <w:rPr>
          <w:rFonts w:cs="Segoe UI"/>
          <w:szCs w:val="20"/>
        </w:rPr>
      </w:pPr>
      <w:r w:rsidRPr="00EB7CC1">
        <w:rPr>
          <w:rFonts w:cs="Segoe UI"/>
          <w:szCs w:val="20"/>
        </w:rPr>
        <w:lastRenderedPageBreak/>
        <w:t>b)</w:t>
      </w:r>
      <w:r w:rsidRPr="00EB7CC1">
        <w:rPr>
          <w:rFonts w:cs="Segoe UI"/>
          <w:szCs w:val="20"/>
        </w:rPr>
        <w:tab/>
        <w:t>10 dni od dnia przekazania informacji o czynności zamawiającego stanowiącej podstawę jego wniesienia, jeżeli informacja została przekazana w sposób inny niż przy użyciu środków komunikacji elektronicznej.</w:t>
      </w:r>
    </w:p>
    <w:p w14:paraId="69266B5A" w14:textId="67249F4B" w:rsidR="000E0809" w:rsidRPr="00EB7CC1" w:rsidRDefault="000E0809" w:rsidP="00F34A73">
      <w:pPr>
        <w:pStyle w:val="Nagwek2"/>
        <w:numPr>
          <w:ilvl w:val="0"/>
          <w:numId w:val="51"/>
        </w:numPr>
        <w:spacing w:before="0" w:after="0" w:line="240" w:lineRule="auto"/>
        <w:rPr>
          <w:rFonts w:cs="Segoe UI"/>
          <w:color w:val="auto"/>
          <w:sz w:val="20"/>
          <w:szCs w:val="20"/>
          <w:lang w:eastAsia="pl-PL"/>
        </w:rPr>
      </w:pPr>
      <w:r w:rsidRPr="00EB7CC1">
        <w:rPr>
          <w:rFonts w:cs="Segoe UI"/>
          <w:color w:val="auto"/>
          <w:sz w:val="20"/>
          <w:szCs w:val="20"/>
          <w:lang w:eastAsia="pl-PL"/>
        </w:rPr>
        <w:t xml:space="preserve">Klauzula informacyjna z art. 13 RODO </w:t>
      </w:r>
    </w:p>
    <w:p w14:paraId="2CDFE205" w14:textId="77777777" w:rsidR="006E0EA7" w:rsidRPr="00EB7CC1" w:rsidRDefault="006E0EA7" w:rsidP="000F56E7">
      <w:pPr>
        <w:spacing w:after="0" w:line="240" w:lineRule="auto"/>
        <w:ind w:left="360"/>
        <w:jc w:val="both"/>
        <w:rPr>
          <w:rFonts w:eastAsia="Times New Roman" w:cs="Segoe UI"/>
          <w:szCs w:val="20"/>
          <w:lang w:eastAsia="pl-PL"/>
        </w:rPr>
      </w:pPr>
      <w:r w:rsidRPr="00EB7CC1">
        <w:rPr>
          <w:rFonts w:eastAsia="Times New Roman" w:cs="Segoe UI"/>
          <w:bCs/>
          <w:szCs w:val="20"/>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EB7CC1" w:rsidRDefault="006E0EA7" w:rsidP="000F56E7">
      <w:pPr>
        <w:spacing w:after="0" w:line="240" w:lineRule="auto"/>
        <w:ind w:firstLine="360"/>
        <w:jc w:val="both"/>
        <w:rPr>
          <w:rFonts w:eastAsia="Times New Roman" w:cs="Segoe UI"/>
          <w:szCs w:val="20"/>
          <w:lang w:eastAsia="pl-PL"/>
        </w:rPr>
      </w:pPr>
      <w:r w:rsidRPr="00EB7CC1">
        <w:rPr>
          <w:rFonts w:eastAsia="Times New Roman" w:cs="Segoe UI"/>
          <w:b/>
          <w:bCs/>
          <w:szCs w:val="20"/>
          <w:lang w:eastAsia="pl-PL"/>
        </w:rPr>
        <w:t>KTO JEST ADMINISTRATOREM DANYCH?</w:t>
      </w:r>
    </w:p>
    <w:p w14:paraId="154FBE26" w14:textId="77777777" w:rsidR="006E0EA7" w:rsidRPr="00EB7CC1" w:rsidRDefault="006E0EA7" w:rsidP="000F56E7">
      <w:pPr>
        <w:spacing w:after="0" w:line="240" w:lineRule="auto"/>
        <w:ind w:left="360"/>
        <w:jc w:val="both"/>
        <w:rPr>
          <w:rFonts w:eastAsia="Times New Roman" w:cs="Segoe UI"/>
          <w:szCs w:val="20"/>
          <w:lang w:eastAsia="pl-PL"/>
        </w:rPr>
      </w:pPr>
      <w:r w:rsidRPr="00EB7CC1">
        <w:rPr>
          <w:rFonts w:eastAsia="Times New Roman" w:cs="Segoe UI"/>
          <w:szCs w:val="20"/>
          <w:lang w:eastAsia="pl-PL"/>
        </w:rPr>
        <w:t xml:space="preserve">Informujemy, że Administratorem Państwa danych osobowych zawartych w dokumentacji dotyczącej wykonywania działalności brokerskiej w zakresie ubezpieczeń jest </w:t>
      </w:r>
      <w:r w:rsidRPr="00EB7CC1">
        <w:rPr>
          <w:rFonts w:eastAsia="Times New Roman" w:cs="Segoe UI"/>
          <w:bCs/>
          <w:szCs w:val="20"/>
          <w:lang w:eastAsia="pl-PL"/>
        </w:rPr>
        <w:t>STBU Brokerzy Ubezpieczeniowi spółka z ograniczoną odpowiedzialnością,</w:t>
      </w:r>
      <w:r w:rsidRPr="00EB7CC1">
        <w:rPr>
          <w:rFonts w:eastAsia="Times New Roman" w:cs="Segoe UI"/>
          <w:b/>
          <w:bCs/>
          <w:szCs w:val="20"/>
          <w:lang w:eastAsia="pl-PL"/>
        </w:rPr>
        <w:t xml:space="preserve"> </w:t>
      </w:r>
      <w:r w:rsidRPr="00EB7CC1">
        <w:rPr>
          <w:rFonts w:eastAsia="Times New Roman" w:cs="Segoe UI"/>
          <w:szCs w:val="20"/>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EB7CC1" w:rsidRDefault="006E0EA7" w:rsidP="000F56E7">
      <w:pPr>
        <w:spacing w:after="0" w:line="240" w:lineRule="auto"/>
        <w:ind w:firstLine="360"/>
        <w:jc w:val="both"/>
        <w:rPr>
          <w:rFonts w:eastAsia="Times New Roman" w:cs="Segoe UI"/>
          <w:szCs w:val="20"/>
          <w:lang w:eastAsia="pl-PL"/>
        </w:rPr>
      </w:pPr>
      <w:r w:rsidRPr="00EB7CC1">
        <w:rPr>
          <w:rFonts w:eastAsia="Times New Roman" w:cs="Segoe UI"/>
          <w:b/>
          <w:bCs/>
          <w:szCs w:val="20"/>
          <w:lang w:eastAsia="pl-PL"/>
        </w:rPr>
        <w:t xml:space="preserve">W JAKIM CELU I NA JAKIEJ PODSTAWIE PRAWNEJ WYKORZYSTUJEMY DANE? </w:t>
      </w:r>
    </w:p>
    <w:p w14:paraId="0A52C790" w14:textId="77777777" w:rsidR="006E0EA7" w:rsidRPr="00EB7CC1" w:rsidRDefault="006E0EA7" w:rsidP="000F56E7">
      <w:pPr>
        <w:spacing w:after="0" w:line="240" w:lineRule="auto"/>
        <w:ind w:firstLine="360"/>
        <w:jc w:val="both"/>
        <w:rPr>
          <w:rFonts w:eastAsia="Times New Roman" w:cs="Segoe UI"/>
          <w:szCs w:val="20"/>
          <w:lang w:eastAsia="pl-PL"/>
        </w:rPr>
      </w:pPr>
      <w:r w:rsidRPr="00EB7CC1">
        <w:rPr>
          <w:rFonts w:eastAsia="Times New Roman" w:cs="Segoe UI"/>
          <w:szCs w:val="20"/>
          <w:lang w:eastAsia="pl-PL"/>
        </w:rPr>
        <w:t>Państwa dane osobowe będziemy wykorzystywać w następujących celach:</w:t>
      </w:r>
    </w:p>
    <w:p w14:paraId="24BE921E" w14:textId="77777777" w:rsidR="006E0EA7" w:rsidRPr="00EB7CC1" w:rsidRDefault="006E0EA7" w:rsidP="000002DA">
      <w:pPr>
        <w:numPr>
          <w:ilvl w:val="0"/>
          <w:numId w:val="10"/>
        </w:numPr>
        <w:spacing w:after="0" w:line="240" w:lineRule="auto"/>
        <w:ind w:left="495"/>
        <w:jc w:val="both"/>
        <w:rPr>
          <w:rFonts w:eastAsia="Times New Roman" w:cs="Segoe UI"/>
          <w:szCs w:val="20"/>
          <w:lang w:eastAsia="pl-PL"/>
        </w:rPr>
      </w:pPr>
      <w:r w:rsidRPr="00EB7CC1">
        <w:rPr>
          <w:rFonts w:eastAsia="Times New Roman" w:cs="Segoe UI"/>
          <w:szCs w:val="20"/>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EB7CC1" w:rsidRDefault="006E0EA7" w:rsidP="000002DA">
      <w:pPr>
        <w:numPr>
          <w:ilvl w:val="0"/>
          <w:numId w:val="10"/>
        </w:numPr>
        <w:spacing w:after="0" w:line="240" w:lineRule="auto"/>
        <w:ind w:left="495"/>
        <w:jc w:val="both"/>
        <w:rPr>
          <w:rFonts w:eastAsia="Times New Roman" w:cs="Segoe UI"/>
          <w:szCs w:val="20"/>
          <w:lang w:eastAsia="pl-PL"/>
        </w:rPr>
      </w:pPr>
      <w:r w:rsidRPr="00EB7CC1">
        <w:rPr>
          <w:rFonts w:eastAsia="Times New Roman" w:cs="Segoe UI"/>
          <w:szCs w:val="20"/>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EB7CC1" w:rsidRDefault="006E0EA7" w:rsidP="000002DA">
      <w:pPr>
        <w:numPr>
          <w:ilvl w:val="0"/>
          <w:numId w:val="10"/>
        </w:numPr>
        <w:spacing w:after="0" w:line="240" w:lineRule="auto"/>
        <w:ind w:left="495"/>
        <w:jc w:val="both"/>
        <w:rPr>
          <w:rFonts w:eastAsia="Times New Roman" w:cs="Segoe UI"/>
          <w:szCs w:val="20"/>
          <w:lang w:eastAsia="pl-PL"/>
        </w:rPr>
      </w:pPr>
      <w:r w:rsidRPr="00EB7CC1">
        <w:rPr>
          <w:rFonts w:eastAsia="Times New Roman" w:cs="Segoe UI"/>
          <w:szCs w:val="20"/>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EB7CC1" w:rsidRDefault="006E0EA7" w:rsidP="000002DA">
      <w:pPr>
        <w:numPr>
          <w:ilvl w:val="0"/>
          <w:numId w:val="10"/>
        </w:numPr>
        <w:spacing w:after="0" w:line="240" w:lineRule="auto"/>
        <w:ind w:left="495"/>
        <w:jc w:val="both"/>
        <w:rPr>
          <w:rFonts w:eastAsia="Times New Roman" w:cs="Segoe UI"/>
          <w:szCs w:val="20"/>
          <w:lang w:eastAsia="pl-PL"/>
        </w:rPr>
      </w:pPr>
      <w:r w:rsidRPr="00EB7CC1">
        <w:rPr>
          <w:rFonts w:eastAsia="Times New Roman" w:cs="Segoe UI"/>
          <w:szCs w:val="20"/>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EB7CC1" w:rsidRDefault="006E0EA7" w:rsidP="000002DA">
      <w:pPr>
        <w:numPr>
          <w:ilvl w:val="0"/>
          <w:numId w:val="10"/>
        </w:numPr>
        <w:spacing w:after="0" w:line="240" w:lineRule="auto"/>
        <w:ind w:left="495"/>
        <w:jc w:val="both"/>
        <w:rPr>
          <w:rFonts w:eastAsia="Times New Roman" w:cs="Segoe UI"/>
          <w:szCs w:val="20"/>
          <w:lang w:eastAsia="pl-PL"/>
        </w:rPr>
      </w:pPr>
      <w:r w:rsidRPr="00EB7CC1">
        <w:rPr>
          <w:rFonts w:eastAsia="Times New Roman" w:cs="Segoe UI"/>
          <w:szCs w:val="20"/>
          <w:lang w:eastAsia="pl-PL"/>
        </w:rPr>
        <w:t>marketingu usług własnych w trakcie trwania umowy (podstawa prawna – art. 6 ust. 1 lit. f RODO) – „prawnie uzasadniony interes”,</w:t>
      </w:r>
    </w:p>
    <w:p w14:paraId="594CB7B9" w14:textId="77777777" w:rsidR="006E0EA7" w:rsidRPr="00EB7CC1" w:rsidRDefault="006E0EA7" w:rsidP="000002DA">
      <w:pPr>
        <w:numPr>
          <w:ilvl w:val="0"/>
          <w:numId w:val="10"/>
        </w:numPr>
        <w:spacing w:after="0" w:line="240" w:lineRule="auto"/>
        <w:ind w:left="495"/>
        <w:jc w:val="both"/>
        <w:rPr>
          <w:rFonts w:eastAsia="Times New Roman" w:cs="Segoe UI"/>
          <w:szCs w:val="20"/>
          <w:lang w:eastAsia="pl-PL"/>
        </w:rPr>
      </w:pPr>
      <w:r w:rsidRPr="00EB7CC1">
        <w:rPr>
          <w:rFonts w:eastAsia="Times New Roman" w:cs="Segoe UI"/>
          <w:szCs w:val="20"/>
          <w:lang w:eastAsia="pl-PL"/>
        </w:rPr>
        <w:t>marketingowych, w przypadku wyrażenia przez Państwa zgody na wykorzystanie danych</w:t>
      </w:r>
      <w:r w:rsidRPr="00EB7CC1">
        <w:rPr>
          <w:rFonts w:eastAsia="Times New Roman" w:cs="Segoe UI"/>
          <w:szCs w:val="20"/>
          <w:lang w:eastAsia="pl-PL"/>
        </w:rPr>
        <w:br/>
        <w:t>w tym celu (podstawa prawna – art. 6 ust. 1 lit a RODO) – „zgoda”.</w:t>
      </w:r>
    </w:p>
    <w:p w14:paraId="7EE8AB3C" w14:textId="22C15880"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szCs w:val="20"/>
          <w:lang w:eastAsia="pl-PL"/>
        </w:rPr>
        <w:t>Państwa dane nie będą przetwarzane w sposób zautomatyzowany w tym również w formie profilowania.</w:t>
      </w:r>
    </w:p>
    <w:p w14:paraId="7F5648A6" w14:textId="77777777"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b/>
          <w:bCs/>
          <w:szCs w:val="20"/>
          <w:lang w:eastAsia="pl-PL"/>
        </w:rPr>
        <w:t>JAK DŁUGO BĘDZIEMY WYKORZYSTYWAĆ PAŃSTWA DANE?</w:t>
      </w:r>
    </w:p>
    <w:p w14:paraId="2C2E03F0" w14:textId="77777777"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szCs w:val="20"/>
          <w:lang w:eastAsia="pl-PL"/>
        </w:rPr>
        <w:t>Dane będziemy wykorzystywać przez okres niezbędny do realizacji opisanych powyżej celów.</w:t>
      </w:r>
      <w:r w:rsidRPr="00EB7CC1">
        <w:rPr>
          <w:rFonts w:eastAsia="Times New Roman" w:cs="Segoe UI"/>
          <w:szCs w:val="20"/>
          <w:lang w:eastAsia="pl-PL"/>
        </w:rPr>
        <w:br/>
        <w:t>W zależności od podstawy prawnej będzie to odpowiednio:</w:t>
      </w:r>
    </w:p>
    <w:p w14:paraId="7C59DCEF" w14:textId="77777777" w:rsidR="006E0EA7" w:rsidRPr="00EB7CC1" w:rsidRDefault="006E0EA7" w:rsidP="000002DA">
      <w:pPr>
        <w:numPr>
          <w:ilvl w:val="0"/>
          <w:numId w:val="11"/>
        </w:numPr>
        <w:spacing w:after="0" w:line="240" w:lineRule="auto"/>
        <w:ind w:left="495"/>
        <w:jc w:val="both"/>
        <w:rPr>
          <w:rFonts w:eastAsia="Times New Roman" w:cs="Segoe UI"/>
          <w:szCs w:val="20"/>
          <w:lang w:eastAsia="pl-PL"/>
        </w:rPr>
      </w:pPr>
      <w:r w:rsidRPr="00EB7CC1">
        <w:rPr>
          <w:rFonts w:eastAsia="Times New Roman" w:cs="Segoe UI"/>
          <w:szCs w:val="20"/>
          <w:lang w:eastAsia="pl-PL"/>
        </w:rPr>
        <w:t>czas trwania umowy,</w:t>
      </w:r>
    </w:p>
    <w:p w14:paraId="1E7DB95C" w14:textId="77777777" w:rsidR="006E0EA7" w:rsidRPr="00EB7CC1" w:rsidRDefault="006E0EA7" w:rsidP="000002DA">
      <w:pPr>
        <w:numPr>
          <w:ilvl w:val="0"/>
          <w:numId w:val="11"/>
        </w:numPr>
        <w:spacing w:after="0" w:line="240" w:lineRule="auto"/>
        <w:ind w:left="495"/>
        <w:jc w:val="both"/>
        <w:rPr>
          <w:rFonts w:eastAsia="Times New Roman" w:cs="Segoe UI"/>
          <w:szCs w:val="20"/>
          <w:lang w:eastAsia="pl-PL"/>
        </w:rPr>
      </w:pPr>
      <w:r w:rsidRPr="00EB7CC1">
        <w:rPr>
          <w:rFonts w:eastAsia="Times New Roman" w:cs="Segoe UI"/>
          <w:szCs w:val="20"/>
          <w:lang w:eastAsia="pl-PL"/>
        </w:rPr>
        <w:t>czas wykonywania obowiązków prawnych oraz czas, w którym przepisy prawa nakazują nam przechowywać dane, np. przepisy podatkowe,</w:t>
      </w:r>
    </w:p>
    <w:p w14:paraId="583CADB3" w14:textId="77777777" w:rsidR="006E0EA7" w:rsidRPr="00EB7CC1" w:rsidRDefault="006E0EA7" w:rsidP="000002DA">
      <w:pPr>
        <w:numPr>
          <w:ilvl w:val="0"/>
          <w:numId w:val="11"/>
        </w:numPr>
        <w:spacing w:after="0" w:line="240" w:lineRule="auto"/>
        <w:ind w:left="495"/>
        <w:jc w:val="both"/>
        <w:rPr>
          <w:rFonts w:eastAsia="Times New Roman" w:cs="Segoe UI"/>
          <w:szCs w:val="20"/>
          <w:lang w:eastAsia="pl-PL"/>
        </w:rPr>
      </w:pPr>
      <w:r w:rsidRPr="00EB7CC1">
        <w:rPr>
          <w:rFonts w:eastAsia="Times New Roman" w:cs="Segoe UI"/>
          <w:szCs w:val="20"/>
          <w:lang w:eastAsia="pl-PL"/>
        </w:rPr>
        <w:t>czas, po którym przedawnią się roszczenia wynikające z umowy,</w:t>
      </w:r>
    </w:p>
    <w:p w14:paraId="65C169F1" w14:textId="1CFD9168" w:rsidR="00C730F7" w:rsidRPr="00EB7CC1" w:rsidRDefault="006E0EA7" w:rsidP="000002DA">
      <w:pPr>
        <w:numPr>
          <w:ilvl w:val="0"/>
          <w:numId w:val="11"/>
        </w:numPr>
        <w:spacing w:after="0" w:line="240" w:lineRule="auto"/>
        <w:ind w:left="495"/>
        <w:jc w:val="both"/>
        <w:rPr>
          <w:rFonts w:eastAsia="Times New Roman" w:cs="Segoe UI"/>
          <w:szCs w:val="20"/>
          <w:lang w:eastAsia="pl-PL"/>
        </w:rPr>
      </w:pPr>
      <w:r w:rsidRPr="00EB7CC1">
        <w:rPr>
          <w:rFonts w:eastAsia="Times New Roman" w:cs="Segoe UI"/>
          <w:szCs w:val="20"/>
          <w:lang w:eastAsia="pl-PL"/>
        </w:rPr>
        <w:t>czas do momentu wycofania zgody.</w:t>
      </w:r>
    </w:p>
    <w:p w14:paraId="0605DE96" w14:textId="360CFA76"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b/>
          <w:bCs/>
          <w:szCs w:val="20"/>
          <w:lang w:eastAsia="pl-PL"/>
        </w:rPr>
        <w:t xml:space="preserve">JAKIE MAJĄ PAŃSTWO PRAWA? </w:t>
      </w:r>
    </w:p>
    <w:p w14:paraId="2A38D9BD" w14:textId="77777777"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szCs w:val="20"/>
          <w:lang w:eastAsia="pl-PL"/>
        </w:rPr>
        <w:t>Przysługuje Państwu prawo:</w:t>
      </w:r>
    </w:p>
    <w:p w14:paraId="6205F8CE" w14:textId="77777777" w:rsidR="006E0EA7" w:rsidRPr="00EB7CC1" w:rsidRDefault="006E0EA7" w:rsidP="000002DA">
      <w:pPr>
        <w:numPr>
          <w:ilvl w:val="0"/>
          <w:numId w:val="12"/>
        </w:numPr>
        <w:spacing w:after="0" w:line="240" w:lineRule="auto"/>
        <w:ind w:left="495"/>
        <w:jc w:val="both"/>
        <w:rPr>
          <w:rFonts w:eastAsia="Times New Roman" w:cs="Segoe UI"/>
          <w:szCs w:val="20"/>
          <w:lang w:eastAsia="pl-PL"/>
        </w:rPr>
      </w:pPr>
      <w:r w:rsidRPr="00EB7CC1">
        <w:rPr>
          <w:rFonts w:eastAsia="Times New Roman" w:cs="Segoe UI"/>
          <w:szCs w:val="20"/>
          <w:lang w:eastAsia="pl-PL"/>
        </w:rPr>
        <w:lastRenderedPageBreak/>
        <w:t>dostępu do swoich danych osobowych i otrzymania kopii danych osobowych podlegających przetwarzaniu;</w:t>
      </w:r>
    </w:p>
    <w:p w14:paraId="1A26EC2D" w14:textId="77777777" w:rsidR="006E0EA7" w:rsidRPr="00EB7CC1" w:rsidRDefault="006E0EA7" w:rsidP="000002DA">
      <w:pPr>
        <w:numPr>
          <w:ilvl w:val="0"/>
          <w:numId w:val="12"/>
        </w:numPr>
        <w:spacing w:after="0" w:line="240" w:lineRule="auto"/>
        <w:ind w:left="495"/>
        <w:jc w:val="both"/>
        <w:rPr>
          <w:rFonts w:eastAsia="Times New Roman" w:cs="Segoe UI"/>
          <w:szCs w:val="20"/>
          <w:lang w:eastAsia="pl-PL"/>
        </w:rPr>
      </w:pPr>
      <w:r w:rsidRPr="00EB7CC1">
        <w:rPr>
          <w:rFonts w:eastAsia="Times New Roman" w:cs="Segoe UI"/>
          <w:szCs w:val="20"/>
          <w:lang w:eastAsia="pl-PL"/>
        </w:rPr>
        <w:t>sprostowania swoich nieprawidłowych danych;</w:t>
      </w:r>
    </w:p>
    <w:p w14:paraId="623F3F0E" w14:textId="77777777" w:rsidR="006E0EA7" w:rsidRPr="00EB7CC1" w:rsidRDefault="006E0EA7" w:rsidP="000002DA">
      <w:pPr>
        <w:numPr>
          <w:ilvl w:val="0"/>
          <w:numId w:val="12"/>
        </w:numPr>
        <w:spacing w:after="0" w:line="240" w:lineRule="auto"/>
        <w:ind w:left="495"/>
        <w:jc w:val="both"/>
        <w:rPr>
          <w:rFonts w:eastAsia="Times New Roman" w:cs="Segoe UI"/>
          <w:szCs w:val="20"/>
          <w:lang w:eastAsia="pl-PL"/>
        </w:rPr>
      </w:pPr>
      <w:r w:rsidRPr="00EB7CC1">
        <w:rPr>
          <w:rFonts w:eastAsia="Times New Roman" w:cs="Segoe UI"/>
          <w:szCs w:val="20"/>
          <w:lang w:eastAsia="pl-PL"/>
        </w:rPr>
        <w:t>żądania usunięcia danych w przypadku wystąpienia okoliczności przewidzianych</w:t>
      </w:r>
      <w:r w:rsidRPr="00EB7CC1">
        <w:rPr>
          <w:rFonts w:eastAsia="Times New Roman" w:cs="Segoe UI"/>
          <w:szCs w:val="20"/>
          <w:lang w:eastAsia="pl-PL"/>
        </w:rPr>
        <w:br/>
        <w:t>w art. 17 RODO;</w:t>
      </w:r>
    </w:p>
    <w:p w14:paraId="2F62EB95" w14:textId="77777777" w:rsidR="006E0EA7" w:rsidRPr="00EB7CC1" w:rsidRDefault="006E0EA7" w:rsidP="000002DA">
      <w:pPr>
        <w:numPr>
          <w:ilvl w:val="0"/>
          <w:numId w:val="12"/>
        </w:numPr>
        <w:spacing w:after="0" w:line="240" w:lineRule="auto"/>
        <w:ind w:left="495"/>
        <w:jc w:val="both"/>
        <w:rPr>
          <w:rFonts w:eastAsia="Times New Roman" w:cs="Segoe UI"/>
          <w:szCs w:val="20"/>
          <w:lang w:eastAsia="pl-PL"/>
        </w:rPr>
      </w:pPr>
      <w:r w:rsidRPr="00EB7CC1">
        <w:rPr>
          <w:rFonts w:eastAsia="Times New Roman" w:cs="Segoe UI"/>
          <w:szCs w:val="20"/>
          <w:lang w:eastAsia="pl-PL"/>
        </w:rPr>
        <w:t>żądania ograniczenia przetwarzania danych w przypadkach wskazanych w art. 18 RODO;</w:t>
      </w:r>
    </w:p>
    <w:p w14:paraId="00F47166" w14:textId="77777777" w:rsidR="006E0EA7" w:rsidRPr="00EB7CC1" w:rsidRDefault="006E0EA7" w:rsidP="000002DA">
      <w:pPr>
        <w:numPr>
          <w:ilvl w:val="0"/>
          <w:numId w:val="12"/>
        </w:numPr>
        <w:spacing w:after="0" w:line="240" w:lineRule="auto"/>
        <w:ind w:left="495"/>
        <w:jc w:val="both"/>
        <w:rPr>
          <w:rFonts w:eastAsia="Times New Roman" w:cs="Segoe UI"/>
          <w:szCs w:val="20"/>
          <w:lang w:eastAsia="pl-PL"/>
        </w:rPr>
      </w:pPr>
      <w:r w:rsidRPr="00EB7CC1">
        <w:rPr>
          <w:rFonts w:eastAsia="Times New Roman" w:cs="Segoe UI"/>
          <w:szCs w:val="20"/>
          <w:lang w:eastAsia="pl-PL"/>
        </w:rPr>
        <w:t>wniesienia sprzeciwu wobec przetwarzania danych w przypadkach wskazanych w art. 21 RODO;</w:t>
      </w:r>
    </w:p>
    <w:p w14:paraId="3CAF075C" w14:textId="77777777" w:rsidR="006E0EA7" w:rsidRPr="00EB7CC1" w:rsidRDefault="006E0EA7" w:rsidP="000002DA">
      <w:pPr>
        <w:numPr>
          <w:ilvl w:val="0"/>
          <w:numId w:val="12"/>
        </w:numPr>
        <w:spacing w:after="0" w:line="240" w:lineRule="auto"/>
        <w:ind w:left="495"/>
        <w:jc w:val="both"/>
        <w:rPr>
          <w:rFonts w:eastAsia="Times New Roman" w:cs="Segoe UI"/>
          <w:szCs w:val="20"/>
          <w:lang w:eastAsia="pl-PL"/>
        </w:rPr>
      </w:pPr>
      <w:r w:rsidRPr="00EB7CC1">
        <w:rPr>
          <w:rFonts w:eastAsia="Times New Roman" w:cs="Segoe UI"/>
          <w:szCs w:val="20"/>
          <w:lang w:eastAsia="pl-PL"/>
        </w:rPr>
        <w:t>przenoszenia dostarczonych danych, przetwarzanych w sposób zautomatyzowany;</w:t>
      </w:r>
    </w:p>
    <w:p w14:paraId="21BA1BD5" w14:textId="77777777" w:rsidR="006E0EA7" w:rsidRPr="00EB7CC1" w:rsidRDefault="006E0EA7" w:rsidP="000002DA">
      <w:pPr>
        <w:numPr>
          <w:ilvl w:val="0"/>
          <w:numId w:val="12"/>
        </w:numPr>
        <w:spacing w:after="0" w:line="240" w:lineRule="auto"/>
        <w:ind w:left="495"/>
        <w:jc w:val="both"/>
        <w:rPr>
          <w:rFonts w:eastAsia="Times New Roman" w:cs="Segoe UI"/>
          <w:szCs w:val="20"/>
          <w:lang w:eastAsia="pl-PL"/>
        </w:rPr>
      </w:pPr>
      <w:r w:rsidRPr="00EB7CC1">
        <w:rPr>
          <w:rFonts w:eastAsia="Times New Roman" w:cs="Segoe UI"/>
          <w:szCs w:val="20"/>
          <w:lang w:eastAsia="pl-PL"/>
        </w:rPr>
        <w:t>cofnięcia zgody w dowolnym momencie bez wpływu na zgodność z prawem przetwarzania, którego dokonano na podstawie zgody przed jej cofnięciem</w:t>
      </w:r>
    </w:p>
    <w:p w14:paraId="7BCA7D49" w14:textId="77777777"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szCs w:val="20"/>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szCs w:val="20"/>
          <w:lang w:eastAsia="pl-PL"/>
        </w:rPr>
        <w:t>Udzielona zgoda na przetwarzanie danych osobowych w celach marketingowych może być wycofana w każdym czasie.</w:t>
      </w:r>
    </w:p>
    <w:p w14:paraId="74EDB24C" w14:textId="77777777"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b/>
          <w:bCs/>
          <w:szCs w:val="20"/>
          <w:lang w:eastAsia="pl-PL"/>
        </w:rPr>
        <w:t xml:space="preserve">KOMU PRZEKAZUJEMY PAŃSTWA DANE? </w:t>
      </w:r>
    </w:p>
    <w:p w14:paraId="5DDE02A5" w14:textId="77777777"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szCs w:val="20"/>
          <w:lang w:eastAsia="pl-PL"/>
        </w:rPr>
        <w:t>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291869A8" w14:textId="77777777"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szCs w:val="20"/>
          <w:lang w:eastAsia="pl-PL"/>
        </w:rPr>
        <w:t>Administrator nie zamierza przekazywać Państwa danych do państwa trzeciego ani do organizacji międzynarodowych.</w:t>
      </w:r>
    </w:p>
    <w:p w14:paraId="289A1338" w14:textId="3350B32A" w:rsidR="006E0EA7" w:rsidRPr="00EB7CC1" w:rsidRDefault="006E0EA7" w:rsidP="000F56E7">
      <w:pPr>
        <w:spacing w:after="0" w:line="240" w:lineRule="auto"/>
        <w:jc w:val="both"/>
        <w:rPr>
          <w:rFonts w:eastAsia="Times New Roman" w:cs="Segoe UI"/>
          <w:szCs w:val="20"/>
          <w:lang w:eastAsia="pl-PL"/>
        </w:rPr>
      </w:pPr>
      <w:r w:rsidRPr="00EB7CC1">
        <w:rPr>
          <w:rFonts w:eastAsia="Times New Roman" w:cs="Segoe UI"/>
          <w:b/>
          <w:bCs/>
          <w:szCs w:val="20"/>
          <w:lang w:eastAsia="pl-PL"/>
        </w:rPr>
        <w:t>POZOSTAŁE INFORMACJE</w:t>
      </w:r>
    </w:p>
    <w:p w14:paraId="138FCE9E" w14:textId="5179E754" w:rsidR="00997F6D" w:rsidRPr="00EB7CC1" w:rsidRDefault="006E0EA7" w:rsidP="000F56E7">
      <w:pPr>
        <w:spacing w:after="0" w:line="240" w:lineRule="auto"/>
        <w:jc w:val="both"/>
        <w:rPr>
          <w:rFonts w:eastAsia="Times New Roman" w:cs="Segoe UI"/>
          <w:szCs w:val="20"/>
          <w:lang w:eastAsia="pl-PL"/>
        </w:rPr>
      </w:pPr>
      <w:r w:rsidRPr="00EB7CC1">
        <w:rPr>
          <w:rFonts w:eastAsia="Times New Roman" w:cs="Segoe UI"/>
          <w:szCs w:val="20"/>
          <w:lang w:eastAsia="pl-PL"/>
        </w:rPr>
        <w:t xml:space="preserve">W sprawach związanych z ochroną danych osobowych można kontaktować się z Inspektorem Ochrony Danych za pośrednictwem poczty e-mail: </w:t>
      </w:r>
      <w:hyperlink r:id="rId16" w:history="1">
        <w:r w:rsidRPr="00EB7CC1">
          <w:rPr>
            <w:rFonts w:eastAsia="Times New Roman" w:cs="Segoe UI"/>
            <w:szCs w:val="20"/>
            <w:lang w:eastAsia="pl-PL"/>
          </w:rPr>
          <w:t>iod@stbu.pl</w:t>
        </w:r>
      </w:hyperlink>
      <w:r w:rsidRPr="00EB7CC1">
        <w:rPr>
          <w:rFonts w:eastAsia="Times New Roman" w:cs="Segoe UI"/>
          <w:szCs w:val="20"/>
          <w:lang w:eastAsia="pl-PL"/>
        </w:rPr>
        <w:t xml:space="preserve"> lub pisemnie na adres siedziby Administratora.</w:t>
      </w:r>
    </w:p>
    <w:p w14:paraId="4CAC6C70" w14:textId="31114FC1" w:rsidR="002F5021" w:rsidRPr="00EB7CC1" w:rsidRDefault="002F5021" w:rsidP="000F56E7">
      <w:pPr>
        <w:spacing w:after="0" w:line="240" w:lineRule="auto"/>
        <w:jc w:val="both"/>
        <w:rPr>
          <w:rFonts w:eastAsia="Times New Roman" w:cs="Segoe UI"/>
          <w:szCs w:val="20"/>
          <w:lang w:eastAsia="pl-PL"/>
        </w:rPr>
      </w:pPr>
    </w:p>
    <w:p w14:paraId="1130FAC4" w14:textId="47640DC0" w:rsidR="002F5021" w:rsidRPr="00EB7CC1" w:rsidRDefault="0036402F" w:rsidP="005D062C">
      <w:pPr>
        <w:spacing w:line="360" w:lineRule="auto"/>
        <w:ind w:left="426" w:hanging="426"/>
        <w:contextualSpacing/>
        <w:jc w:val="both"/>
        <w:rPr>
          <w:rFonts w:cs="Segoe UI"/>
          <w:b/>
          <w:bCs/>
          <w:szCs w:val="20"/>
        </w:rPr>
      </w:pPr>
      <w:bookmarkStart w:id="1" w:name="_Hlk59542095"/>
      <w:r w:rsidRPr="00EB7CC1">
        <w:rPr>
          <w:rFonts w:cs="Segoe UI"/>
          <w:b/>
          <w:bCs/>
          <w:szCs w:val="20"/>
        </w:rPr>
        <w:t>Po zakończeniu postępowania o udzielenie zamówienia publicznego dokumentacja z postępowania wraz z umowami zostan</w:t>
      </w:r>
      <w:r w:rsidR="005D062C" w:rsidRPr="00EB7CC1">
        <w:rPr>
          <w:rFonts w:cs="Segoe UI"/>
          <w:b/>
          <w:bCs/>
          <w:szCs w:val="20"/>
        </w:rPr>
        <w:t>ie</w:t>
      </w:r>
      <w:r w:rsidRPr="00EB7CC1">
        <w:rPr>
          <w:rFonts w:cs="Segoe UI"/>
          <w:b/>
          <w:bCs/>
          <w:szCs w:val="20"/>
        </w:rPr>
        <w:t xml:space="preserve"> przekazana Zamawiającemu</w:t>
      </w:r>
      <w:r w:rsidR="005D062C" w:rsidRPr="00EB7CC1">
        <w:rPr>
          <w:rFonts w:cs="Segoe UI"/>
          <w:b/>
          <w:bCs/>
          <w:szCs w:val="20"/>
        </w:rPr>
        <w:t xml:space="preserve">. </w:t>
      </w:r>
      <w:bookmarkEnd w:id="1"/>
    </w:p>
    <w:p w14:paraId="6735AC77" w14:textId="77777777" w:rsidR="002F5021" w:rsidRPr="00EB7CC1" w:rsidRDefault="002F5021" w:rsidP="000F56E7">
      <w:pPr>
        <w:spacing w:after="0" w:line="240" w:lineRule="auto"/>
        <w:jc w:val="both"/>
        <w:rPr>
          <w:rFonts w:eastAsia="Times New Roman" w:cs="Segoe UI"/>
          <w:color w:val="FF0000"/>
          <w:szCs w:val="20"/>
          <w:lang w:eastAsia="pl-PL"/>
        </w:rPr>
      </w:pPr>
    </w:p>
    <w:p w14:paraId="09DC3127" w14:textId="67272A74" w:rsidR="000E0809" w:rsidRPr="00EB7CC1" w:rsidRDefault="000E0809" w:rsidP="00F34A73">
      <w:pPr>
        <w:pStyle w:val="Nagwek2"/>
        <w:numPr>
          <w:ilvl w:val="0"/>
          <w:numId w:val="51"/>
        </w:numPr>
        <w:spacing w:before="0" w:after="0" w:line="240" w:lineRule="auto"/>
        <w:rPr>
          <w:rFonts w:cs="Segoe UI"/>
          <w:color w:val="auto"/>
          <w:sz w:val="20"/>
          <w:szCs w:val="20"/>
          <w:lang w:eastAsia="pl-PL"/>
        </w:rPr>
      </w:pPr>
      <w:r w:rsidRPr="00EB7CC1">
        <w:rPr>
          <w:rFonts w:cs="Segoe UI"/>
          <w:color w:val="auto"/>
          <w:sz w:val="20"/>
          <w:szCs w:val="20"/>
          <w:lang w:eastAsia="pl-PL"/>
        </w:rPr>
        <w:t>POSTANOWIENIA KOŃCOWE</w:t>
      </w:r>
    </w:p>
    <w:p w14:paraId="5F5667BD" w14:textId="3286CC81" w:rsidR="000E0809" w:rsidRPr="00EB7CC1" w:rsidRDefault="000E0809" w:rsidP="000002DA">
      <w:pPr>
        <w:pStyle w:val="Akapitzlist"/>
        <w:numPr>
          <w:ilvl w:val="0"/>
          <w:numId w:val="8"/>
        </w:numPr>
        <w:spacing w:after="0" w:line="240" w:lineRule="auto"/>
        <w:contextualSpacing w:val="0"/>
        <w:jc w:val="both"/>
        <w:rPr>
          <w:rFonts w:cs="Segoe UI"/>
          <w:szCs w:val="20"/>
          <w:lang w:eastAsia="pl-PL"/>
        </w:rPr>
      </w:pPr>
      <w:r w:rsidRPr="00EB7CC1">
        <w:rPr>
          <w:rFonts w:cs="Segoe UI"/>
          <w:szCs w:val="20"/>
          <w:lang w:eastAsia="pl-PL"/>
        </w:rPr>
        <w:t>Zamawiający nie przewiduje zawarcia umowy ramowej.</w:t>
      </w:r>
    </w:p>
    <w:p w14:paraId="10D6B98F" w14:textId="19D12D39" w:rsidR="000E0809" w:rsidRPr="00EB7CC1" w:rsidRDefault="000E0809" w:rsidP="000002DA">
      <w:pPr>
        <w:pStyle w:val="Akapitzlist"/>
        <w:numPr>
          <w:ilvl w:val="0"/>
          <w:numId w:val="8"/>
        </w:numPr>
        <w:spacing w:after="0" w:line="240" w:lineRule="auto"/>
        <w:contextualSpacing w:val="0"/>
        <w:jc w:val="both"/>
        <w:rPr>
          <w:rFonts w:cs="Segoe UI"/>
          <w:szCs w:val="20"/>
          <w:lang w:eastAsia="pl-PL"/>
        </w:rPr>
      </w:pPr>
      <w:r w:rsidRPr="00EB7CC1">
        <w:rPr>
          <w:rFonts w:cs="Segoe UI"/>
          <w:szCs w:val="20"/>
          <w:lang w:eastAsia="pl-PL"/>
        </w:rPr>
        <w:t>Zamawiający nie dopuszcza składania ofert wariantowych.</w:t>
      </w:r>
    </w:p>
    <w:p w14:paraId="1899505C" w14:textId="313D8E0C" w:rsidR="000E0809" w:rsidRPr="00EB7CC1" w:rsidRDefault="000E0809" w:rsidP="000002DA">
      <w:pPr>
        <w:pStyle w:val="Akapitzlist"/>
        <w:numPr>
          <w:ilvl w:val="0"/>
          <w:numId w:val="8"/>
        </w:numPr>
        <w:spacing w:after="0" w:line="240" w:lineRule="auto"/>
        <w:contextualSpacing w:val="0"/>
        <w:jc w:val="both"/>
        <w:rPr>
          <w:rFonts w:cs="Segoe UI"/>
          <w:szCs w:val="20"/>
          <w:lang w:eastAsia="pl-PL"/>
        </w:rPr>
      </w:pPr>
      <w:r w:rsidRPr="00EB7CC1">
        <w:rPr>
          <w:rFonts w:cs="Segoe UI"/>
          <w:szCs w:val="20"/>
          <w:lang w:eastAsia="pl-PL"/>
        </w:rPr>
        <w:t xml:space="preserve">Zamawiający nie przewiduje rozliczeń między </w:t>
      </w:r>
      <w:r w:rsidR="00997F6D" w:rsidRPr="00EB7CC1">
        <w:rPr>
          <w:rFonts w:cs="Segoe UI"/>
          <w:szCs w:val="20"/>
          <w:lang w:eastAsia="pl-PL"/>
        </w:rPr>
        <w:t>Z</w:t>
      </w:r>
      <w:r w:rsidRPr="00EB7CC1">
        <w:rPr>
          <w:rFonts w:cs="Segoe UI"/>
          <w:szCs w:val="20"/>
          <w:lang w:eastAsia="pl-PL"/>
        </w:rPr>
        <w:t>amawiającym</w:t>
      </w:r>
      <w:r w:rsidR="00997F6D" w:rsidRPr="00EB7CC1">
        <w:rPr>
          <w:rFonts w:cs="Segoe UI"/>
          <w:szCs w:val="20"/>
          <w:lang w:eastAsia="pl-PL"/>
        </w:rPr>
        <w:t>,</w:t>
      </w:r>
      <w:r w:rsidRPr="00EB7CC1">
        <w:rPr>
          <w:rFonts w:cs="Segoe UI"/>
          <w:szCs w:val="20"/>
          <w:lang w:eastAsia="pl-PL"/>
        </w:rPr>
        <w:t xml:space="preserve"> a </w:t>
      </w:r>
      <w:r w:rsidR="00997F6D" w:rsidRPr="00EB7CC1">
        <w:rPr>
          <w:rFonts w:cs="Segoe UI"/>
          <w:szCs w:val="20"/>
          <w:lang w:eastAsia="pl-PL"/>
        </w:rPr>
        <w:t>W</w:t>
      </w:r>
      <w:r w:rsidRPr="00EB7CC1">
        <w:rPr>
          <w:rFonts w:cs="Segoe UI"/>
          <w:szCs w:val="20"/>
          <w:lang w:eastAsia="pl-PL"/>
        </w:rPr>
        <w:t>ykonawcą w</w:t>
      </w:r>
      <w:r w:rsidR="00997F6D" w:rsidRPr="00EB7CC1">
        <w:rPr>
          <w:rFonts w:cs="Segoe UI"/>
          <w:szCs w:val="20"/>
          <w:lang w:eastAsia="pl-PL"/>
        </w:rPr>
        <w:t> </w:t>
      </w:r>
      <w:r w:rsidRPr="00EB7CC1">
        <w:rPr>
          <w:rFonts w:cs="Segoe UI"/>
          <w:szCs w:val="20"/>
          <w:lang w:eastAsia="pl-PL"/>
        </w:rPr>
        <w:t>walutach</w:t>
      </w:r>
      <w:r w:rsidR="00997F6D" w:rsidRPr="00EB7CC1">
        <w:rPr>
          <w:rFonts w:cs="Segoe UI"/>
          <w:szCs w:val="20"/>
          <w:lang w:eastAsia="pl-PL"/>
        </w:rPr>
        <w:t> </w:t>
      </w:r>
      <w:r w:rsidRPr="00EB7CC1">
        <w:rPr>
          <w:rFonts w:cs="Segoe UI"/>
          <w:szCs w:val="20"/>
          <w:lang w:eastAsia="pl-PL"/>
        </w:rPr>
        <w:t>obcych.</w:t>
      </w:r>
    </w:p>
    <w:p w14:paraId="4CAC8FBF" w14:textId="689E88AE" w:rsidR="000E0809" w:rsidRPr="00EB7CC1" w:rsidRDefault="000E0809" w:rsidP="000002DA">
      <w:pPr>
        <w:pStyle w:val="Akapitzlist"/>
        <w:numPr>
          <w:ilvl w:val="0"/>
          <w:numId w:val="8"/>
        </w:numPr>
        <w:spacing w:after="0" w:line="240" w:lineRule="auto"/>
        <w:contextualSpacing w:val="0"/>
        <w:jc w:val="both"/>
        <w:rPr>
          <w:rFonts w:cs="Segoe UI"/>
          <w:szCs w:val="20"/>
          <w:lang w:eastAsia="pl-PL"/>
        </w:rPr>
      </w:pPr>
      <w:r w:rsidRPr="00EB7CC1">
        <w:rPr>
          <w:rFonts w:cs="Segoe UI"/>
          <w:szCs w:val="20"/>
          <w:lang w:eastAsia="pl-PL"/>
        </w:rPr>
        <w:t>Zamawiający nie przewiduje aukcji elektronicznej.</w:t>
      </w:r>
    </w:p>
    <w:p w14:paraId="13136051" w14:textId="220C4D8E" w:rsidR="000E0809" w:rsidRPr="00EB7CC1" w:rsidRDefault="000E0809" w:rsidP="000002DA">
      <w:pPr>
        <w:pStyle w:val="Akapitzlist"/>
        <w:numPr>
          <w:ilvl w:val="0"/>
          <w:numId w:val="8"/>
        </w:numPr>
        <w:spacing w:after="0" w:line="240" w:lineRule="auto"/>
        <w:contextualSpacing w:val="0"/>
        <w:jc w:val="both"/>
        <w:rPr>
          <w:rFonts w:cs="Segoe UI"/>
          <w:szCs w:val="20"/>
          <w:lang w:eastAsia="pl-PL"/>
        </w:rPr>
      </w:pPr>
      <w:r w:rsidRPr="00EB7CC1">
        <w:rPr>
          <w:rFonts w:cs="Segoe UI"/>
          <w:szCs w:val="20"/>
          <w:lang w:eastAsia="pl-PL"/>
        </w:rPr>
        <w:t>Zamawiający nie przewiduje zwrotu kosztów udziału w postępowaniu.</w:t>
      </w:r>
    </w:p>
    <w:p w14:paraId="6962B34E" w14:textId="104E2381" w:rsidR="000E0809" w:rsidRPr="00EB7CC1" w:rsidRDefault="000E0809" w:rsidP="000002DA">
      <w:pPr>
        <w:pStyle w:val="Akapitzlist"/>
        <w:numPr>
          <w:ilvl w:val="0"/>
          <w:numId w:val="8"/>
        </w:numPr>
        <w:spacing w:after="0" w:line="240" w:lineRule="auto"/>
        <w:contextualSpacing w:val="0"/>
        <w:jc w:val="both"/>
        <w:rPr>
          <w:rFonts w:cs="Segoe UI"/>
          <w:szCs w:val="20"/>
          <w:lang w:eastAsia="pl-PL"/>
        </w:rPr>
      </w:pPr>
      <w:r w:rsidRPr="00EB7CC1">
        <w:rPr>
          <w:rFonts w:cs="Segoe UI"/>
          <w:szCs w:val="20"/>
          <w:lang w:eastAsia="pl-PL"/>
        </w:rPr>
        <w:t xml:space="preserve">Zamawiający przewiduje możliwość dokonywania istotnych zmian postanowień umowy, także w stosunku do treści oferty, na podstawie której dokonano wyboru Wykonawcy, w </w:t>
      </w:r>
      <w:r w:rsidR="00997F6D" w:rsidRPr="00EB7CC1">
        <w:rPr>
          <w:rFonts w:cs="Segoe UI"/>
          <w:szCs w:val="20"/>
          <w:lang w:eastAsia="pl-PL"/>
        </w:rPr>
        <w:t> </w:t>
      </w:r>
      <w:r w:rsidRPr="00EB7CC1">
        <w:rPr>
          <w:rFonts w:cs="Segoe UI"/>
          <w:szCs w:val="20"/>
          <w:lang w:eastAsia="pl-PL"/>
        </w:rPr>
        <w:t>szczególności w przypadkach wskazanych w umowie.</w:t>
      </w:r>
    </w:p>
    <w:p w14:paraId="0A8593CD" w14:textId="77777777" w:rsidR="000E0809" w:rsidRPr="00EB7CC1" w:rsidRDefault="000E0809" w:rsidP="000F56E7">
      <w:pPr>
        <w:spacing w:after="0" w:line="240" w:lineRule="auto"/>
        <w:jc w:val="both"/>
        <w:rPr>
          <w:rFonts w:cs="Segoe UI"/>
          <w:szCs w:val="20"/>
          <w:lang w:eastAsia="pl-PL"/>
        </w:rPr>
      </w:pPr>
    </w:p>
    <w:p w14:paraId="4183D87E" w14:textId="61409A72" w:rsidR="000E0809" w:rsidRPr="00EB7CC1" w:rsidRDefault="000E0809" w:rsidP="00F34A73">
      <w:pPr>
        <w:pStyle w:val="Nagwek2"/>
        <w:numPr>
          <w:ilvl w:val="0"/>
          <w:numId w:val="51"/>
        </w:numPr>
        <w:spacing w:before="0" w:after="0" w:line="240" w:lineRule="auto"/>
        <w:rPr>
          <w:rFonts w:cs="Segoe UI"/>
          <w:color w:val="auto"/>
          <w:sz w:val="20"/>
          <w:szCs w:val="20"/>
          <w:lang w:eastAsia="pl-PL"/>
        </w:rPr>
      </w:pPr>
      <w:r w:rsidRPr="00EB7CC1">
        <w:rPr>
          <w:rFonts w:cs="Segoe UI"/>
          <w:color w:val="auto"/>
          <w:sz w:val="20"/>
          <w:szCs w:val="20"/>
          <w:lang w:eastAsia="pl-PL"/>
        </w:rPr>
        <w:t>ZAŁĄCZNIKI</w:t>
      </w:r>
      <w:r w:rsidR="00966EE8" w:rsidRPr="00EB7CC1">
        <w:rPr>
          <w:rFonts w:cs="Segoe UI"/>
          <w:color w:val="auto"/>
          <w:sz w:val="20"/>
          <w:szCs w:val="20"/>
          <w:lang w:eastAsia="pl-PL"/>
        </w:rPr>
        <w:t xml:space="preserve"> DO SWZ</w:t>
      </w:r>
    </w:p>
    <w:p w14:paraId="33001F3F" w14:textId="77777777" w:rsidR="00444666" w:rsidRPr="00444666" w:rsidRDefault="00444666" w:rsidP="000002DA">
      <w:pPr>
        <w:pStyle w:val="Akapitzlist"/>
        <w:numPr>
          <w:ilvl w:val="0"/>
          <w:numId w:val="9"/>
        </w:numPr>
        <w:rPr>
          <w:rFonts w:cs="Segoe UI"/>
          <w:szCs w:val="20"/>
          <w:lang w:eastAsia="pl-PL"/>
        </w:rPr>
      </w:pPr>
      <w:r w:rsidRPr="00444666">
        <w:rPr>
          <w:rFonts w:cs="Segoe UI"/>
          <w:szCs w:val="20"/>
          <w:lang w:eastAsia="pl-PL"/>
        </w:rPr>
        <w:t xml:space="preserve">Załącznik nr 1 - opis przedmiotu </w:t>
      </w:r>
    </w:p>
    <w:p w14:paraId="53ED56B8" w14:textId="77777777" w:rsidR="00444666" w:rsidRPr="00444666" w:rsidRDefault="00444666" w:rsidP="000002DA">
      <w:pPr>
        <w:pStyle w:val="Akapitzlist"/>
        <w:numPr>
          <w:ilvl w:val="0"/>
          <w:numId w:val="9"/>
        </w:numPr>
        <w:rPr>
          <w:rFonts w:cs="Segoe UI"/>
          <w:szCs w:val="20"/>
          <w:lang w:eastAsia="pl-PL"/>
        </w:rPr>
      </w:pPr>
      <w:r w:rsidRPr="00444666">
        <w:rPr>
          <w:rFonts w:cs="Segoe UI"/>
          <w:szCs w:val="20"/>
          <w:lang w:eastAsia="pl-PL"/>
        </w:rPr>
        <w:t xml:space="preserve">Załącznik nr 2 - wzór umowy </w:t>
      </w:r>
    </w:p>
    <w:p w14:paraId="7A153C60" w14:textId="19734922" w:rsidR="000E0809" w:rsidRPr="00EB7CC1" w:rsidRDefault="00444666" w:rsidP="000002DA">
      <w:pPr>
        <w:pStyle w:val="Akapitzlist"/>
        <w:numPr>
          <w:ilvl w:val="0"/>
          <w:numId w:val="9"/>
        </w:numPr>
        <w:spacing w:after="0" w:line="240" w:lineRule="auto"/>
        <w:contextualSpacing w:val="0"/>
        <w:jc w:val="both"/>
        <w:rPr>
          <w:rFonts w:cs="Segoe UI"/>
          <w:szCs w:val="20"/>
          <w:lang w:eastAsia="pl-PL"/>
        </w:rPr>
      </w:pPr>
      <w:r>
        <w:rPr>
          <w:rFonts w:cs="Segoe UI"/>
          <w:szCs w:val="20"/>
          <w:lang w:eastAsia="pl-PL"/>
        </w:rPr>
        <w:t xml:space="preserve">Załącznik nr 3 - </w:t>
      </w:r>
      <w:r w:rsidR="000E0809" w:rsidRPr="00EB7CC1">
        <w:rPr>
          <w:rFonts w:cs="Segoe UI"/>
          <w:szCs w:val="20"/>
          <w:lang w:eastAsia="pl-PL"/>
        </w:rPr>
        <w:t>formularz ofert</w:t>
      </w:r>
      <w:r w:rsidR="00940504" w:rsidRPr="00EB7CC1">
        <w:rPr>
          <w:rFonts w:cs="Segoe UI"/>
          <w:szCs w:val="20"/>
          <w:lang w:eastAsia="pl-PL"/>
        </w:rPr>
        <w:t>owy</w:t>
      </w:r>
      <w:r w:rsidR="000E0809" w:rsidRPr="00EB7CC1">
        <w:rPr>
          <w:rFonts w:cs="Segoe UI"/>
          <w:szCs w:val="20"/>
          <w:lang w:eastAsia="pl-PL"/>
        </w:rPr>
        <w:t xml:space="preserve"> </w:t>
      </w:r>
    </w:p>
    <w:p w14:paraId="771F0D38" w14:textId="7D4B0AE3" w:rsidR="00B5764D" w:rsidRPr="00EB7CC1" w:rsidRDefault="00B5764D" w:rsidP="000F56E7">
      <w:pPr>
        <w:spacing w:after="0" w:line="240" w:lineRule="auto"/>
        <w:rPr>
          <w:rFonts w:cs="Segoe UI"/>
          <w:szCs w:val="20"/>
          <w:lang w:eastAsia="pl-PL"/>
        </w:rPr>
      </w:pPr>
      <w:bookmarkStart w:id="2" w:name="_Hlk71384264"/>
    </w:p>
    <w:bookmarkEnd w:id="2"/>
    <w:p w14:paraId="71933135" w14:textId="77777777" w:rsidR="001E3CD6" w:rsidRPr="00EB7CC1" w:rsidRDefault="001E3CD6" w:rsidP="001E3CD6">
      <w:pPr>
        <w:spacing w:after="0" w:line="240" w:lineRule="auto"/>
        <w:jc w:val="both"/>
        <w:rPr>
          <w:rFonts w:cs="Segoe UI"/>
          <w:szCs w:val="20"/>
          <w:lang w:eastAsia="pl-PL"/>
        </w:rPr>
      </w:pPr>
    </w:p>
    <w:p w14:paraId="36D3AA87" w14:textId="77777777" w:rsidR="001E3CD6" w:rsidRPr="00EB7CC1" w:rsidRDefault="001E3CD6" w:rsidP="001E3CD6">
      <w:pPr>
        <w:spacing w:after="0" w:line="240" w:lineRule="auto"/>
        <w:jc w:val="both"/>
        <w:rPr>
          <w:rFonts w:cs="Segoe UI"/>
          <w:szCs w:val="20"/>
          <w:lang w:eastAsia="pl-PL"/>
        </w:rPr>
      </w:pPr>
    </w:p>
    <w:p w14:paraId="7141C2A6" w14:textId="77777777" w:rsidR="001E3CD6" w:rsidRPr="00EB7CC1" w:rsidRDefault="001E3CD6" w:rsidP="001E3CD6">
      <w:pPr>
        <w:spacing w:after="0" w:line="240" w:lineRule="auto"/>
        <w:jc w:val="center"/>
        <w:rPr>
          <w:rFonts w:cs="Segoe UI"/>
          <w:b/>
          <w:szCs w:val="20"/>
          <w:lang w:eastAsia="pl-PL"/>
        </w:rPr>
      </w:pPr>
      <w:r w:rsidRPr="00EB7CC1">
        <w:rPr>
          <w:rFonts w:cs="Segoe UI"/>
          <w:b/>
          <w:szCs w:val="20"/>
          <w:lang w:eastAsia="pl-PL"/>
        </w:rPr>
        <w:t>Sposób korzystania z platformy zakupowej i wymogi sprzętowe</w:t>
      </w:r>
    </w:p>
    <w:p w14:paraId="02D550B2" w14:textId="77777777" w:rsidR="001E3CD6" w:rsidRPr="00EB7CC1" w:rsidRDefault="001E3CD6" w:rsidP="001E3CD6">
      <w:pPr>
        <w:spacing w:after="0" w:line="240" w:lineRule="auto"/>
        <w:jc w:val="both"/>
        <w:rPr>
          <w:rFonts w:cs="Segoe UI"/>
          <w:szCs w:val="20"/>
          <w:lang w:eastAsia="pl-PL"/>
        </w:rPr>
      </w:pPr>
    </w:p>
    <w:p w14:paraId="4C856FD7" w14:textId="77777777" w:rsidR="001E3CD6" w:rsidRPr="00EB7CC1" w:rsidRDefault="001E3CD6" w:rsidP="00F34A73">
      <w:pPr>
        <w:numPr>
          <w:ilvl w:val="0"/>
          <w:numId w:val="20"/>
        </w:numPr>
        <w:tabs>
          <w:tab w:val="left" w:pos="662"/>
        </w:tabs>
        <w:spacing w:before="120" w:after="120" w:line="240" w:lineRule="auto"/>
        <w:jc w:val="both"/>
        <w:rPr>
          <w:rFonts w:eastAsia="Times New Roman" w:cs="Segoe UI"/>
          <w:szCs w:val="20"/>
        </w:rPr>
      </w:pPr>
      <w:r w:rsidRPr="00EB7CC1">
        <w:rPr>
          <w:rFonts w:eastAsia="Times New Roman" w:cs="Segoe UI"/>
          <w:szCs w:val="20"/>
        </w:rPr>
        <w:t xml:space="preserve">Ogólne warunki, zasady oraz sposób świadczenia przez Open </w:t>
      </w:r>
      <w:proofErr w:type="spellStart"/>
      <w:r w:rsidRPr="00EB7CC1">
        <w:rPr>
          <w:rFonts w:eastAsia="Times New Roman" w:cs="Segoe UI"/>
          <w:szCs w:val="20"/>
        </w:rPr>
        <w:t>Nexus</w:t>
      </w:r>
      <w:proofErr w:type="spellEnd"/>
      <w:r w:rsidRPr="00EB7CC1">
        <w:rPr>
          <w:rFonts w:eastAsia="Times New Roman" w:cs="Segoe UI"/>
          <w:szCs w:val="20"/>
        </w:rPr>
        <w:t xml:space="preserve"> Sp. z o.o. z siedzibą w Poznaniu, ul. Bolesława Krzywoustego 3, 61-144 Poznań, usług nieodpłatnych dla konta użytkownika drogą elektroniczną, za pośrednictwem platformazakupowa.pl opisane zostały w regulaminie platformazakupowa.pl dla użytkowników (Wykonawców), dostępnym na stronie internetowej </w:t>
      </w:r>
      <w:hyperlink r:id="rId17" w:history="1">
        <w:r w:rsidRPr="00EB7CC1">
          <w:rPr>
            <w:rStyle w:val="Hipercze"/>
            <w:rFonts w:eastAsia="Times New Roman" w:cs="Segoe UI"/>
            <w:szCs w:val="20"/>
          </w:rPr>
          <w:t>https://platformazakupowa.pl</w:t>
        </w:r>
      </w:hyperlink>
    </w:p>
    <w:p w14:paraId="36206745" w14:textId="77777777" w:rsidR="001E3CD6" w:rsidRPr="00EB7CC1" w:rsidRDefault="001E3CD6" w:rsidP="00F34A73">
      <w:pPr>
        <w:numPr>
          <w:ilvl w:val="0"/>
          <w:numId w:val="20"/>
        </w:numPr>
        <w:tabs>
          <w:tab w:val="left" w:pos="662"/>
        </w:tabs>
        <w:spacing w:before="120" w:after="120" w:line="240" w:lineRule="auto"/>
        <w:jc w:val="both"/>
        <w:rPr>
          <w:rFonts w:eastAsia="Times New Roman" w:cs="Segoe UI"/>
          <w:szCs w:val="20"/>
        </w:rPr>
      </w:pPr>
      <w:r w:rsidRPr="00EB7CC1">
        <w:rPr>
          <w:rFonts w:eastAsia="Times New Roman" w:cs="Segoe UI"/>
          <w:szCs w:val="20"/>
        </w:rPr>
        <w:t xml:space="preserve">Centrum Wsparcia Klienta platformy zakupowej Open </w:t>
      </w:r>
      <w:proofErr w:type="spellStart"/>
      <w:r w:rsidRPr="00EB7CC1">
        <w:rPr>
          <w:rFonts w:eastAsia="Times New Roman" w:cs="Segoe UI"/>
          <w:szCs w:val="20"/>
        </w:rPr>
        <w:t>Nexus</w:t>
      </w:r>
      <w:proofErr w:type="spellEnd"/>
      <w:r w:rsidRPr="00EB7CC1">
        <w:rPr>
          <w:rFonts w:eastAsia="Times New Roman" w:cs="Segoe UI"/>
          <w:szCs w:val="20"/>
        </w:rPr>
        <w:t xml:space="preserve"> czynne jest od poniedziałku do piątku w godzinach 7:00-17:00, tel.: 22 101 02 02, e-mail: cwk@platformazakupowa.pl, </w:t>
      </w:r>
      <w:hyperlink r:id="rId18" w:history="1">
        <w:r w:rsidRPr="00EB7CC1">
          <w:rPr>
            <w:rStyle w:val="Hipercze"/>
            <w:rFonts w:eastAsia="Times New Roman" w:cs="Segoe UI"/>
            <w:szCs w:val="20"/>
          </w:rPr>
          <w:t>http://opennexus.pl</w:t>
        </w:r>
      </w:hyperlink>
    </w:p>
    <w:p w14:paraId="14269C95" w14:textId="77777777" w:rsidR="001E3CD6" w:rsidRPr="00EB7CC1" w:rsidRDefault="001E3CD6" w:rsidP="00F34A73">
      <w:pPr>
        <w:numPr>
          <w:ilvl w:val="0"/>
          <w:numId w:val="20"/>
        </w:numPr>
        <w:tabs>
          <w:tab w:val="left" w:pos="662"/>
        </w:tabs>
        <w:spacing w:before="120" w:after="120" w:line="240" w:lineRule="auto"/>
        <w:jc w:val="both"/>
        <w:rPr>
          <w:rFonts w:eastAsia="Times New Roman" w:cs="Segoe UI"/>
          <w:szCs w:val="20"/>
        </w:rPr>
      </w:pPr>
      <w:r w:rsidRPr="00EB7CC1">
        <w:rPr>
          <w:rFonts w:eastAsia="Times New Roman" w:cs="Segoe UI"/>
          <w:szCs w:val="20"/>
        </w:rPr>
        <w:t xml:space="preserve">Korzystanie przez Wykonawcę z platformy zakupowej Open </w:t>
      </w:r>
      <w:proofErr w:type="spellStart"/>
      <w:r w:rsidRPr="00EB7CC1">
        <w:rPr>
          <w:rFonts w:eastAsia="Times New Roman" w:cs="Segoe UI"/>
          <w:szCs w:val="20"/>
        </w:rPr>
        <w:t>Nexus</w:t>
      </w:r>
      <w:proofErr w:type="spellEnd"/>
      <w:r w:rsidRPr="00EB7CC1">
        <w:rPr>
          <w:rFonts w:eastAsia="Times New Roman" w:cs="Segoe UI"/>
          <w:szCs w:val="20"/>
        </w:rPr>
        <w:t xml:space="preserve"> jest bezpłatne. </w:t>
      </w:r>
    </w:p>
    <w:p w14:paraId="2851C3CA" w14:textId="77777777" w:rsidR="001E3CD6" w:rsidRPr="00EB7CC1" w:rsidRDefault="001E3CD6" w:rsidP="001E3CD6">
      <w:pPr>
        <w:spacing w:after="0" w:line="240" w:lineRule="auto"/>
        <w:jc w:val="both"/>
        <w:rPr>
          <w:rFonts w:cs="Segoe UI"/>
          <w:szCs w:val="20"/>
          <w:lang w:eastAsia="pl-PL"/>
        </w:rPr>
      </w:pPr>
    </w:p>
    <w:p w14:paraId="63D0F70B" w14:textId="77777777" w:rsidR="001E3CD6" w:rsidRPr="00EB7CC1" w:rsidRDefault="001E3CD6" w:rsidP="001E3CD6">
      <w:pPr>
        <w:spacing w:after="0" w:line="240" w:lineRule="auto"/>
        <w:ind w:left="12" w:firstLine="708"/>
        <w:jc w:val="both"/>
        <w:rPr>
          <w:rFonts w:cs="Segoe UI"/>
          <w:b/>
          <w:szCs w:val="20"/>
          <w:lang w:eastAsia="pl-PL"/>
        </w:rPr>
      </w:pPr>
      <w:r w:rsidRPr="00EB7CC1">
        <w:rPr>
          <w:rFonts w:cs="Segoe UI"/>
          <w:b/>
          <w:szCs w:val="20"/>
          <w:lang w:eastAsia="pl-PL"/>
        </w:rPr>
        <w:t>Opis minimalnych wymagań sprzętowych koniecznych do złożenia oferty.</w:t>
      </w:r>
    </w:p>
    <w:p w14:paraId="62A258F4" w14:textId="77777777" w:rsidR="001E3CD6" w:rsidRPr="00EB7CC1" w:rsidRDefault="001E3CD6" w:rsidP="001E3CD6">
      <w:pPr>
        <w:spacing w:after="0" w:line="240" w:lineRule="auto"/>
        <w:jc w:val="both"/>
        <w:rPr>
          <w:rFonts w:cs="Segoe UI"/>
          <w:szCs w:val="20"/>
          <w:lang w:eastAsia="pl-PL"/>
        </w:rPr>
      </w:pPr>
    </w:p>
    <w:p w14:paraId="093B816E" w14:textId="77777777" w:rsidR="001E3CD6" w:rsidRPr="00EB7CC1" w:rsidRDefault="001E3CD6" w:rsidP="00F34A73">
      <w:pPr>
        <w:numPr>
          <w:ilvl w:val="3"/>
          <w:numId w:val="21"/>
        </w:numPr>
        <w:autoSpaceDE w:val="0"/>
        <w:autoSpaceDN w:val="0"/>
        <w:adjustRightInd w:val="0"/>
        <w:spacing w:before="120" w:after="120" w:line="240" w:lineRule="auto"/>
        <w:ind w:left="567" w:hanging="425"/>
        <w:jc w:val="both"/>
        <w:rPr>
          <w:rFonts w:cs="Segoe UI"/>
          <w:color w:val="000000"/>
          <w:szCs w:val="20"/>
        </w:rPr>
      </w:pPr>
      <w:r w:rsidRPr="00EB7CC1">
        <w:rPr>
          <w:rFonts w:cs="Segoe UI"/>
          <w:szCs w:val="20"/>
        </w:rPr>
        <w:t xml:space="preserve">Wymagania sprzętowo-aplikacyjne oraz informacje na temat specyfikacji połączenia, formatu przesyłanych danych oraz szyfrowania i oznaczania czasu przekazania i odbioru danych, umożliwiające pracę na platformazakupowa.pl, tj.: </w:t>
      </w:r>
    </w:p>
    <w:p w14:paraId="4AE104F2" w14:textId="77777777" w:rsidR="001E3CD6" w:rsidRPr="00EB7CC1" w:rsidRDefault="001E3CD6" w:rsidP="00F34A73">
      <w:pPr>
        <w:numPr>
          <w:ilvl w:val="1"/>
          <w:numId w:val="21"/>
        </w:numPr>
        <w:autoSpaceDE w:val="0"/>
        <w:autoSpaceDN w:val="0"/>
        <w:adjustRightInd w:val="0"/>
        <w:spacing w:before="120" w:after="120" w:line="240" w:lineRule="auto"/>
        <w:jc w:val="both"/>
        <w:rPr>
          <w:rFonts w:cs="Segoe UI"/>
          <w:color w:val="000000"/>
          <w:szCs w:val="20"/>
        </w:rPr>
      </w:pPr>
      <w:r w:rsidRPr="00EB7CC1">
        <w:rPr>
          <w:rFonts w:cs="Segoe UI"/>
          <w:szCs w:val="20"/>
        </w:rPr>
        <w:t xml:space="preserve">stały dostęp do sieci Internet o gwarantowanej przepustowości niemniejszej niż 512 </w:t>
      </w:r>
      <w:proofErr w:type="spellStart"/>
      <w:r w:rsidRPr="00EB7CC1">
        <w:rPr>
          <w:rFonts w:cs="Segoe UI"/>
          <w:szCs w:val="20"/>
        </w:rPr>
        <w:t>kb</w:t>
      </w:r>
      <w:proofErr w:type="spellEnd"/>
      <w:r w:rsidRPr="00EB7CC1">
        <w:rPr>
          <w:rFonts w:cs="Segoe UI"/>
          <w:szCs w:val="20"/>
        </w:rPr>
        <w:t>/s;</w:t>
      </w:r>
    </w:p>
    <w:p w14:paraId="3587834B" w14:textId="77777777" w:rsidR="001E3CD6" w:rsidRPr="00EB7CC1" w:rsidRDefault="001E3CD6" w:rsidP="00F34A73">
      <w:pPr>
        <w:numPr>
          <w:ilvl w:val="1"/>
          <w:numId w:val="21"/>
        </w:numPr>
        <w:autoSpaceDE w:val="0"/>
        <w:autoSpaceDN w:val="0"/>
        <w:adjustRightInd w:val="0"/>
        <w:spacing w:before="120" w:after="120" w:line="240" w:lineRule="auto"/>
        <w:jc w:val="both"/>
        <w:rPr>
          <w:rFonts w:cs="Segoe UI"/>
          <w:color w:val="000000"/>
          <w:szCs w:val="20"/>
        </w:rPr>
      </w:pPr>
      <w:r w:rsidRPr="00EB7CC1">
        <w:rPr>
          <w:rFonts w:cs="Segoe UI"/>
          <w:szCs w:val="20"/>
        </w:rPr>
        <w:t xml:space="preserve">komputer klasy PC lub MAC o następującej konfiguracji: pamięć min. 2 GB Ram, procesor Intel IV 2 GHZ lub jego nowsza wersja, jeden z systemów operacyjnych - MS Windows 7, Mac Os x 10 4, Linux, lub ich nowsze wersje; </w:t>
      </w:r>
    </w:p>
    <w:p w14:paraId="2AC4A3BF" w14:textId="77777777" w:rsidR="001E3CD6" w:rsidRPr="00EB7CC1" w:rsidRDefault="001E3CD6" w:rsidP="00F34A73">
      <w:pPr>
        <w:numPr>
          <w:ilvl w:val="1"/>
          <w:numId w:val="21"/>
        </w:numPr>
        <w:autoSpaceDE w:val="0"/>
        <w:autoSpaceDN w:val="0"/>
        <w:adjustRightInd w:val="0"/>
        <w:spacing w:before="120" w:after="120" w:line="240" w:lineRule="auto"/>
        <w:jc w:val="both"/>
        <w:rPr>
          <w:rFonts w:cs="Segoe UI"/>
          <w:color w:val="000000"/>
          <w:szCs w:val="20"/>
        </w:rPr>
      </w:pPr>
      <w:r w:rsidRPr="00EB7CC1">
        <w:rPr>
          <w:rFonts w:cs="Segoe UI"/>
          <w:szCs w:val="20"/>
        </w:rPr>
        <w:t xml:space="preserve"> zainstalowana dowolna przeglądarka internetowa, w przypadku Internet Explorer minimalnie wersja 10 0.; </w:t>
      </w:r>
    </w:p>
    <w:p w14:paraId="54CAA583" w14:textId="77777777" w:rsidR="001E3CD6" w:rsidRPr="00EB7CC1" w:rsidRDefault="001E3CD6" w:rsidP="00F34A73">
      <w:pPr>
        <w:numPr>
          <w:ilvl w:val="1"/>
          <w:numId w:val="21"/>
        </w:numPr>
        <w:autoSpaceDE w:val="0"/>
        <w:autoSpaceDN w:val="0"/>
        <w:adjustRightInd w:val="0"/>
        <w:spacing w:before="120" w:after="120" w:line="240" w:lineRule="auto"/>
        <w:jc w:val="both"/>
        <w:rPr>
          <w:rFonts w:cs="Segoe UI"/>
          <w:color w:val="000000"/>
          <w:szCs w:val="20"/>
        </w:rPr>
      </w:pPr>
      <w:r w:rsidRPr="00EB7CC1">
        <w:rPr>
          <w:rFonts w:cs="Segoe UI"/>
          <w:szCs w:val="20"/>
        </w:rPr>
        <w:t>włączoną obsługę JavaScript;</w:t>
      </w:r>
    </w:p>
    <w:p w14:paraId="7D3C653B" w14:textId="77777777" w:rsidR="001E3CD6" w:rsidRPr="00EB7CC1" w:rsidRDefault="001E3CD6" w:rsidP="00F34A73">
      <w:pPr>
        <w:numPr>
          <w:ilvl w:val="1"/>
          <w:numId w:val="21"/>
        </w:numPr>
        <w:autoSpaceDE w:val="0"/>
        <w:autoSpaceDN w:val="0"/>
        <w:adjustRightInd w:val="0"/>
        <w:spacing w:before="120" w:after="120" w:line="240" w:lineRule="auto"/>
        <w:jc w:val="both"/>
        <w:rPr>
          <w:rFonts w:cs="Segoe UI"/>
          <w:color w:val="000000"/>
          <w:szCs w:val="20"/>
        </w:rPr>
      </w:pPr>
      <w:r w:rsidRPr="00EB7CC1">
        <w:rPr>
          <w:rFonts w:cs="Segoe UI"/>
          <w:szCs w:val="20"/>
        </w:rPr>
        <w:t xml:space="preserve">zainstalowany program Adobe </w:t>
      </w:r>
      <w:proofErr w:type="spellStart"/>
      <w:r w:rsidRPr="00EB7CC1">
        <w:rPr>
          <w:rFonts w:cs="Segoe UI"/>
          <w:szCs w:val="20"/>
        </w:rPr>
        <w:t>Acrobat</w:t>
      </w:r>
      <w:proofErr w:type="spellEnd"/>
      <w:r w:rsidRPr="00EB7CC1">
        <w:rPr>
          <w:rFonts w:cs="Segoe UI"/>
          <w:szCs w:val="20"/>
        </w:rPr>
        <w:t xml:space="preserve"> Reader lub inny obsługujący format plików .pdf; </w:t>
      </w:r>
    </w:p>
    <w:p w14:paraId="1104960D" w14:textId="77777777" w:rsidR="001E3CD6" w:rsidRPr="00EB7CC1" w:rsidRDefault="001E3CD6" w:rsidP="00F34A73">
      <w:pPr>
        <w:numPr>
          <w:ilvl w:val="1"/>
          <w:numId w:val="21"/>
        </w:numPr>
        <w:autoSpaceDE w:val="0"/>
        <w:autoSpaceDN w:val="0"/>
        <w:adjustRightInd w:val="0"/>
        <w:spacing w:before="120" w:after="120" w:line="240" w:lineRule="auto"/>
        <w:jc w:val="both"/>
        <w:rPr>
          <w:rFonts w:cs="Segoe UI"/>
          <w:color w:val="000000"/>
          <w:szCs w:val="20"/>
        </w:rPr>
      </w:pPr>
      <w:r w:rsidRPr="00EB7CC1">
        <w:rPr>
          <w:rFonts w:cs="Segoe UI"/>
          <w:szCs w:val="20"/>
        </w:rPr>
        <w:t>Platforma działa według standardu przyjętego w komunikacji sieciowej - kodowanie UTF8;</w:t>
      </w:r>
    </w:p>
    <w:p w14:paraId="77FD2FE2" w14:textId="77777777" w:rsidR="001E3CD6" w:rsidRPr="00EB7CC1" w:rsidRDefault="001E3CD6" w:rsidP="00F34A73">
      <w:pPr>
        <w:numPr>
          <w:ilvl w:val="1"/>
          <w:numId w:val="21"/>
        </w:numPr>
        <w:autoSpaceDE w:val="0"/>
        <w:autoSpaceDN w:val="0"/>
        <w:adjustRightInd w:val="0"/>
        <w:spacing w:before="120" w:after="120" w:line="240" w:lineRule="auto"/>
        <w:jc w:val="both"/>
        <w:rPr>
          <w:rFonts w:cs="Segoe UI"/>
          <w:color w:val="000000"/>
          <w:szCs w:val="20"/>
        </w:rPr>
      </w:pPr>
      <w:r w:rsidRPr="00EB7CC1">
        <w:rPr>
          <w:rFonts w:cs="Segoe UI"/>
          <w:szCs w:val="20"/>
        </w:rPr>
        <w:t>oznaczenie czasu odbioru danych przez platformę zakupową stanowi datę oraz dokładny czas (</w:t>
      </w:r>
      <w:proofErr w:type="spellStart"/>
      <w:r w:rsidRPr="00EB7CC1">
        <w:rPr>
          <w:rFonts w:cs="Segoe UI"/>
          <w:szCs w:val="20"/>
        </w:rPr>
        <w:t>hh:mm:ss</w:t>
      </w:r>
      <w:proofErr w:type="spellEnd"/>
      <w:r w:rsidRPr="00EB7CC1">
        <w:rPr>
          <w:rFonts w:cs="Segoe UI"/>
          <w:szCs w:val="20"/>
        </w:rPr>
        <w:t xml:space="preserve">) generowany wg czasu lokalnego serwera synchronizowanego z zegarem Głównego Urzędu Miar. </w:t>
      </w:r>
    </w:p>
    <w:p w14:paraId="4722F606" w14:textId="77777777" w:rsidR="001E3CD6" w:rsidRPr="00EB7CC1" w:rsidRDefault="001E3CD6" w:rsidP="00F34A73">
      <w:pPr>
        <w:numPr>
          <w:ilvl w:val="0"/>
          <w:numId w:val="22"/>
        </w:numPr>
        <w:autoSpaceDE w:val="0"/>
        <w:autoSpaceDN w:val="0"/>
        <w:adjustRightInd w:val="0"/>
        <w:spacing w:before="120" w:after="120" w:line="240" w:lineRule="auto"/>
        <w:jc w:val="both"/>
        <w:rPr>
          <w:rFonts w:cs="Segoe UI"/>
          <w:szCs w:val="20"/>
        </w:rPr>
      </w:pPr>
      <w:r w:rsidRPr="00EB7CC1">
        <w:rPr>
          <w:rFonts w:cs="Segoe UI"/>
          <w:szCs w:val="20"/>
        </w:rPr>
        <w:t>Dopuszczalne formaty przesyłanych danych: .txt; .</w:t>
      </w:r>
      <w:proofErr w:type="spellStart"/>
      <w:r w:rsidRPr="00EB7CC1">
        <w:rPr>
          <w:rFonts w:cs="Segoe UI"/>
          <w:szCs w:val="20"/>
        </w:rPr>
        <w:t>rft</w:t>
      </w:r>
      <w:proofErr w:type="spellEnd"/>
      <w:r w:rsidRPr="00EB7CC1">
        <w:rPr>
          <w:rFonts w:cs="Segoe UI"/>
          <w:szCs w:val="20"/>
        </w:rPr>
        <w:t>; .pdf; .</w:t>
      </w:r>
      <w:proofErr w:type="spellStart"/>
      <w:r w:rsidRPr="00EB7CC1">
        <w:rPr>
          <w:rFonts w:cs="Segoe UI"/>
          <w:szCs w:val="20"/>
        </w:rPr>
        <w:t>xps</w:t>
      </w:r>
      <w:proofErr w:type="spellEnd"/>
      <w:r w:rsidRPr="00EB7CC1">
        <w:rPr>
          <w:rFonts w:cs="Segoe UI"/>
          <w:szCs w:val="20"/>
        </w:rPr>
        <w:t>; .</w:t>
      </w:r>
      <w:proofErr w:type="spellStart"/>
      <w:r w:rsidRPr="00EB7CC1">
        <w:rPr>
          <w:rFonts w:cs="Segoe UI"/>
          <w:szCs w:val="20"/>
        </w:rPr>
        <w:t>odt</w:t>
      </w:r>
      <w:proofErr w:type="spellEnd"/>
      <w:r w:rsidRPr="00EB7CC1">
        <w:rPr>
          <w:rFonts w:cs="Segoe UI"/>
          <w:szCs w:val="20"/>
        </w:rPr>
        <w:t>; .</w:t>
      </w:r>
      <w:proofErr w:type="spellStart"/>
      <w:r w:rsidRPr="00EB7CC1">
        <w:rPr>
          <w:rFonts w:cs="Segoe UI"/>
          <w:szCs w:val="20"/>
        </w:rPr>
        <w:t>ods</w:t>
      </w:r>
      <w:proofErr w:type="spellEnd"/>
      <w:r w:rsidRPr="00EB7CC1">
        <w:rPr>
          <w:rFonts w:cs="Segoe UI"/>
          <w:szCs w:val="20"/>
        </w:rPr>
        <w:t>; .</w:t>
      </w:r>
      <w:proofErr w:type="spellStart"/>
      <w:r w:rsidRPr="00EB7CC1">
        <w:rPr>
          <w:rFonts w:cs="Segoe UI"/>
          <w:szCs w:val="20"/>
        </w:rPr>
        <w:t>odp</w:t>
      </w:r>
      <w:proofErr w:type="spellEnd"/>
      <w:r w:rsidRPr="00EB7CC1">
        <w:rPr>
          <w:rFonts w:cs="Segoe UI"/>
          <w:szCs w:val="20"/>
        </w:rPr>
        <w:t>; .</w:t>
      </w:r>
      <w:proofErr w:type="spellStart"/>
      <w:r w:rsidRPr="00EB7CC1">
        <w:rPr>
          <w:rFonts w:cs="Segoe UI"/>
          <w:szCs w:val="20"/>
        </w:rPr>
        <w:t>doc</w:t>
      </w:r>
      <w:proofErr w:type="spellEnd"/>
      <w:r w:rsidRPr="00EB7CC1">
        <w:rPr>
          <w:rFonts w:cs="Segoe UI"/>
          <w:szCs w:val="20"/>
        </w:rPr>
        <w:t>; .xls; .</w:t>
      </w:r>
      <w:proofErr w:type="spellStart"/>
      <w:r w:rsidRPr="00EB7CC1">
        <w:rPr>
          <w:rFonts w:cs="Segoe UI"/>
          <w:szCs w:val="20"/>
        </w:rPr>
        <w:t>ppt</w:t>
      </w:r>
      <w:proofErr w:type="spellEnd"/>
      <w:r w:rsidRPr="00EB7CC1">
        <w:rPr>
          <w:rFonts w:cs="Segoe UI"/>
          <w:szCs w:val="20"/>
        </w:rPr>
        <w:t>; .</w:t>
      </w:r>
      <w:proofErr w:type="spellStart"/>
      <w:r w:rsidRPr="00EB7CC1">
        <w:rPr>
          <w:rFonts w:cs="Segoe UI"/>
          <w:szCs w:val="20"/>
        </w:rPr>
        <w:t>docx</w:t>
      </w:r>
      <w:proofErr w:type="spellEnd"/>
      <w:r w:rsidRPr="00EB7CC1">
        <w:rPr>
          <w:rFonts w:cs="Segoe UI"/>
          <w:szCs w:val="20"/>
        </w:rPr>
        <w:t>; .</w:t>
      </w:r>
      <w:proofErr w:type="spellStart"/>
      <w:r w:rsidRPr="00EB7CC1">
        <w:rPr>
          <w:rFonts w:cs="Segoe UI"/>
          <w:szCs w:val="20"/>
        </w:rPr>
        <w:t>xlsx</w:t>
      </w:r>
      <w:proofErr w:type="spellEnd"/>
      <w:r w:rsidRPr="00EB7CC1">
        <w:rPr>
          <w:rFonts w:cs="Segoe UI"/>
          <w:szCs w:val="20"/>
        </w:rPr>
        <w:t>; .</w:t>
      </w:r>
      <w:proofErr w:type="spellStart"/>
      <w:r w:rsidRPr="00EB7CC1">
        <w:rPr>
          <w:rFonts w:cs="Segoe UI"/>
          <w:szCs w:val="20"/>
        </w:rPr>
        <w:t>pptx</w:t>
      </w:r>
      <w:proofErr w:type="spellEnd"/>
      <w:r w:rsidRPr="00EB7CC1">
        <w:rPr>
          <w:rFonts w:cs="Segoe UI"/>
          <w:szCs w:val="20"/>
        </w:rPr>
        <w:t>; .</w:t>
      </w:r>
      <w:proofErr w:type="spellStart"/>
      <w:r w:rsidRPr="00EB7CC1">
        <w:rPr>
          <w:rFonts w:cs="Segoe UI"/>
          <w:szCs w:val="20"/>
        </w:rPr>
        <w:t>csv</w:t>
      </w:r>
      <w:proofErr w:type="spellEnd"/>
      <w:r w:rsidRPr="00EB7CC1">
        <w:rPr>
          <w:rFonts w:cs="Segoe UI"/>
          <w:szCs w:val="20"/>
        </w:rPr>
        <w:t xml:space="preserve">. </w:t>
      </w:r>
    </w:p>
    <w:p w14:paraId="23452703" w14:textId="76F4CDD8" w:rsidR="001E3CD6" w:rsidRPr="00EB7CC1" w:rsidRDefault="001E3CD6" w:rsidP="00F34A73">
      <w:pPr>
        <w:numPr>
          <w:ilvl w:val="0"/>
          <w:numId w:val="22"/>
        </w:numPr>
        <w:autoSpaceDE w:val="0"/>
        <w:autoSpaceDN w:val="0"/>
        <w:adjustRightInd w:val="0"/>
        <w:spacing w:before="120" w:after="120" w:line="240" w:lineRule="auto"/>
        <w:jc w:val="both"/>
        <w:rPr>
          <w:rFonts w:cs="Segoe UI"/>
          <w:szCs w:val="20"/>
        </w:rPr>
      </w:pPr>
      <w:r w:rsidRPr="00EB7CC1">
        <w:rPr>
          <w:rFonts w:cs="Segoe UI"/>
          <w:szCs w:val="20"/>
        </w:rPr>
        <w:t>Zamawiający rekomenduje wykorzystanie formatów: .pdf .</w:t>
      </w:r>
      <w:proofErr w:type="spellStart"/>
      <w:r w:rsidRPr="00EB7CC1">
        <w:rPr>
          <w:rFonts w:cs="Segoe UI"/>
          <w:szCs w:val="20"/>
        </w:rPr>
        <w:t>doc</w:t>
      </w:r>
      <w:proofErr w:type="spellEnd"/>
      <w:r w:rsidRPr="00EB7CC1">
        <w:rPr>
          <w:rFonts w:cs="Segoe UI"/>
          <w:szCs w:val="20"/>
        </w:rPr>
        <w:t xml:space="preserve"> .xls .jpg (.</w:t>
      </w:r>
      <w:proofErr w:type="spellStart"/>
      <w:r w:rsidRPr="00EB7CC1">
        <w:rPr>
          <w:rFonts w:cs="Segoe UI"/>
          <w:szCs w:val="20"/>
        </w:rPr>
        <w:t>jpeg</w:t>
      </w:r>
      <w:proofErr w:type="spellEnd"/>
      <w:r w:rsidRPr="00EB7CC1">
        <w:rPr>
          <w:rFonts w:cs="Segoe UI"/>
          <w:szCs w:val="20"/>
        </w:rPr>
        <w:t xml:space="preserve">) przy czym </w:t>
      </w:r>
      <w:r w:rsidRPr="00EB7CC1">
        <w:rPr>
          <w:rFonts w:cs="Segoe UI"/>
          <w:b/>
          <w:bCs/>
          <w:szCs w:val="20"/>
        </w:rPr>
        <w:t xml:space="preserve">zaleca się </w:t>
      </w:r>
      <w:r w:rsidRPr="00EB7CC1">
        <w:rPr>
          <w:rFonts w:cs="Segoe UI"/>
          <w:szCs w:val="20"/>
        </w:rPr>
        <w:t xml:space="preserve">wykorzystywanie plików w formacie pdf. </w:t>
      </w:r>
    </w:p>
    <w:p w14:paraId="2EF667F8" w14:textId="77777777" w:rsidR="001E3CD6" w:rsidRPr="00EB7CC1" w:rsidRDefault="001E3CD6" w:rsidP="00F34A73">
      <w:pPr>
        <w:numPr>
          <w:ilvl w:val="0"/>
          <w:numId w:val="22"/>
        </w:numPr>
        <w:autoSpaceDE w:val="0"/>
        <w:autoSpaceDN w:val="0"/>
        <w:adjustRightInd w:val="0"/>
        <w:spacing w:before="120" w:after="120" w:line="240" w:lineRule="auto"/>
        <w:jc w:val="both"/>
        <w:rPr>
          <w:rFonts w:cs="Segoe UI"/>
          <w:szCs w:val="20"/>
        </w:rPr>
      </w:pPr>
      <w:r w:rsidRPr="00EB7CC1">
        <w:rPr>
          <w:rFonts w:cs="Segoe UI"/>
          <w:szCs w:val="20"/>
        </w:rPr>
        <w:t xml:space="preserve">W celu kompresji danych Zamawiający rekomenduje wykorzystanie jednego z formatów: .zip lub 7Z. </w:t>
      </w:r>
    </w:p>
    <w:p w14:paraId="3DFF72AE" w14:textId="77777777" w:rsidR="001E3CD6" w:rsidRPr="00EB7CC1" w:rsidRDefault="001E3CD6" w:rsidP="00F34A73">
      <w:pPr>
        <w:numPr>
          <w:ilvl w:val="0"/>
          <w:numId w:val="22"/>
        </w:numPr>
        <w:autoSpaceDE w:val="0"/>
        <w:autoSpaceDN w:val="0"/>
        <w:adjustRightInd w:val="0"/>
        <w:spacing w:before="120" w:after="120" w:line="240" w:lineRule="auto"/>
        <w:jc w:val="both"/>
        <w:rPr>
          <w:rFonts w:cs="Segoe UI"/>
          <w:szCs w:val="20"/>
        </w:rPr>
      </w:pPr>
      <w:r w:rsidRPr="00EB7CC1">
        <w:rPr>
          <w:rFonts w:cs="Segoe UI"/>
          <w:szCs w:val="20"/>
        </w:rPr>
        <w:t xml:space="preserve"> Informacje na temat kodowania i czasu odbioru danych tj.:</w:t>
      </w:r>
    </w:p>
    <w:p w14:paraId="0BDF5209" w14:textId="77777777" w:rsidR="001E3CD6" w:rsidRPr="00EB7CC1" w:rsidRDefault="001E3CD6" w:rsidP="00F34A73">
      <w:pPr>
        <w:numPr>
          <w:ilvl w:val="0"/>
          <w:numId w:val="23"/>
        </w:numPr>
        <w:autoSpaceDE w:val="0"/>
        <w:autoSpaceDN w:val="0"/>
        <w:adjustRightInd w:val="0"/>
        <w:spacing w:before="120" w:after="120" w:line="240" w:lineRule="auto"/>
        <w:ind w:hanging="371"/>
        <w:jc w:val="both"/>
        <w:rPr>
          <w:rFonts w:cs="Segoe UI"/>
          <w:szCs w:val="20"/>
        </w:rPr>
      </w:pPr>
      <w:r w:rsidRPr="00EB7CC1">
        <w:rPr>
          <w:rFonts w:cs="Segoe UI"/>
          <w:szCs w:val="20"/>
        </w:rPr>
        <w:t xml:space="preserve">oferta załączona przez Wykonawcę na Platformie i zapisana nie jest widoczna dla Zamawiającego, ponieważ w systemie widnieje jako zaszyfrowana. Możliwość otworzenia oferty dostępna jest dopiero po upływie terminu składania ofert. </w:t>
      </w:r>
    </w:p>
    <w:p w14:paraId="115AC810" w14:textId="77777777" w:rsidR="001E3CD6" w:rsidRPr="00EB7CC1" w:rsidRDefault="001E3CD6" w:rsidP="00F34A73">
      <w:pPr>
        <w:numPr>
          <w:ilvl w:val="0"/>
          <w:numId w:val="24"/>
        </w:numPr>
        <w:autoSpaceDE w:val="0"/>
        <w:autoSpaceDN w:val="0"/>
        <w:adjustRightInd w:val="0"/>
        <w:spacing w:before="120" w:after="120" w:line="240" w:lineRule="auto"/>
        <w:ind w:left="1080" w:hanging="371"/>
        <w:jc w:val="both"/>
        <w:rPr>
          <w:rFonts w:cs="Segoe UI"/>
          <w:szCs w:val="20"/>
        </w:rPr>
      </w:pPr>
      <w:r w:rsidRPr="00EB7CC1">
        <w:rPr>
          <w:rFonts w:cs="Segoe UI"/>
          <w:szCs w:val="20"/>
        </w:rPr>
        <w:lastRenderedPageBreak/>
        <w:t>b) oznaczenie czasu odbioru danych przez Platformę stanowi przypiętą do dokumentu elektronicznego datę oraz dokładny czas (</w:t>
      </w:r>
      <w:proofErr w:type="spellStart"/>
      <w:r w:rsidRPr="00EB7CC1">
        <w:rPr>
          <w:rFonts w:cs="Segoe UI"/>
          <w:szCs w:val="20"/>
        </w:rPr>
        <w:t>hh:mm:ss</w:t>
      </w:r>
      <w:proofErr w:type="spellEnd"/>
      <w:r w:rsidRPr="00EB7CC1">
        <w:rPr>
          <w:rFonts w:cs="Segoe UI"/>
          <w:szCs w:val="20"/>
        </w:rPr>
        <w:t xml:space="preserve">). </w:t>
      </w:r>
    </w:p>
    <w:p w14:paraId="62B9C868" w14:textId="77777777" w:rsidR="001E3CD6" w:rsidRPr="00EB7CC1" w:rsidRDefault="001E3CD6" w:rsidP="00F34A73">
      <w:pPr>
        <w:numPr>
          <w:ilvl w:val="0"/>
          <w:numId w:val="22"/>
        </w:numPr>
        <w:autoSpaceDE w:val="0"/>
        <w:autoSpaceDN w:val="0"/>
        <w:adjustRightInd w:val="0"/>
        <w:spacing w:before="120" w:after="120" w:line="240" w:lineRule="auto"/>
        <w:jc w:val="both"/>
        <w:rPr>
          <w:rFonts w:cs="Segoe UI"/>
          <w:szCs w:val="20"/>
        </w:rPr>
      </w:pPr>
      <w:r w:rsidRPr="00EB7CC1">
        <w:rPr>
          <w:rFonts w:cs="Segoe UI"/>
          <w:b/>
          <w:bCs/>
          <w:szCs w:val="20"/>
        </w:rPr>
        <w:t xml:space="preserve"> </w:t>
      </w:r>
      <w:r w:rsidRPr="00EB7CC1">
        <w:rPr>
          <w:rFonts w:cs="Segoe UI"/>
          <w:szCs w:val="20"/>
        </w:rPr>
        <w:t xml:space="preserve">Maksymalny rozmiar jednego pliku przesyłanego za pośrednictwem dedykowanych formularzy do: złożenia, zmiany, wycofania oferty wynosi 150 MB natomiast przy komunikacji wielkość pliku to maksymalnie 500 MB. </w:t>
      </w:r>
    </w:p>
    <w:p w14:paraId="0C4A1946" w14:textId="77777777" w:rsidR="001E3CD6" w:rsidRPr="00EB7CC1" w:rsidRDefault="001E3CD6" w:rsidP="00F34A73">
      <w:pPr>
        <w:numPr>
          <w:ilvl w:val="0"/>
          <w:numId w:val="22"/>
        </w:numPr>
        <w:autoSpaceDE w:val="0"/>
        <w:autoSpaceDN w:val="0"/>
        <w:adjustRightInd w:val="0"/>
        <w:spacing w:before="120" w:after="120" w:line="240" w:lineRule="auto"/>
        <w:jc w:val="both"/>
        <w:rPr>
          <w:rFonts w:cs="Segoe UI"/>
          <w:szCs w:val="20"/>
        </w:rPr>
      </w:pPr>
      <w:r w:rsidRPr="00EB7CC1">
        <w:rPr>
          <w:rFonts w:cs="Segoe UI"/>
          <w:szCs w:val="20"/>
        </w:rPr>
        <w:t xml:space="preserve">Wielkości plików, które będą podpisywane podpisem elektronicznym poprzez profil zaufany, wynosić może max 10MB oraz max 5MB dla plików podpisywanych podpisem elektronicznym osobistym poprzez aplikację </w:t>
      </w:r>
      <w:proofErr w:type="spellStart"/>
      <w:r w:rsidRPr="00EB7CC1">
        <w:rPr>
          <w:rFonts w:cs="Segoe UI"/>
          <w:szCs w:val="20"/>
        </w:rPr>
        <w:t>eDoApp</w:t>
      </w:r>
      <w:proofErr w:type="spellEnd"/>
      <w:r w:rsidRPr="00EB7CC1">
        <w:rPr>
          <w:rFonts w:cs="Segoe UI"/>
          <w:szCs w:val="20"/>
        </w:rPr>
        <w:t xml:space="preserve">. </w:t>
      </w:r>
    </w:p>
    <w:p w14:paraId="11B83D97" w14:textId="77777777" w:rsidR="001E3CD6" w:rsidRPr="00EB7CC1" w:rsidRDefault="001E3CD6" w:rsidP="001E3CD6">
      <w:pPr>
        <w:spacing w:after="0" w:line="240" w:lineRule="auto"/>
        <w:jc w:val="both"/>
        <w:rPr>
          <w:rFonts w:cs="Segoe UI"/>
          <w:szCs w:val="20"/>
          <w:lang w:eastAsia="pl-PL"/>
        </w:rPr>
      </w:pPr>
    </w:p>
    <w:p w14:paraId="5BCFE7D2" w14:textId="77777777" w:rsidR="00A46E1B" w:rsidRPr="00EB7CC1" w:rsidRDefault="00A46E1B" w:rsidP="00F34A73">
      <w:pPr>
        <w:pStyle w:val="Akapitzlist"/>
        <w:numPr>
          <w:ilvl w:val="0"/>
          <w:numId w:val="22"/>
        </w:numPr>
        <w:rPr>
          <w:rFonts w:cs="Segoe UI"/>
          <w:szCs w:val="20"/>
          <w:lang w:eastAsia="pl-PL"/>
        </w:rPr>
      </w:pPr>
      <w:r w:rsidRPr="00EB7CC1">
        <w:rPr>
          <w:rFonts w:cs="Segoe UI"/>
          <w:szCs w:val="20"/>
          <w:lang w:eastAsia="pl-PL"/>
        </w:rPr>
        <w:t xml:space="preserve">Szczegółowe instrukcje dotyczące korzystania z platformy znajdują się pod adresem </w:t>
      </w:r>
      <w:r w:rsidRPr="00EB7CC1">
        <w:rPr>
          <w:rFonts w:cs="Segoe UI"/>
          <w:color w:val="00B0F0"/>
          <w:szCs w:val="20"/>
          <w:u w:val="single"/>
          <w:lang w:eastAsia="pl-PL"/>
        </w:rPr>
        <w:t>https://platformazakupowa.pl/strona/45-instrukcje</w:t>
      </w:r>
    </w:p>
    <w:p w14:paraId="641F954E" w14:textId="77777777" w:rsidR="001E3CD6" w:rsidRPr="00EB7CC1" w:rsidRDefault="001E3CD6" w:rsidP="001E3CD6">
      <w:pPr>
        <w:spacing w:after="0" w:line="240" w:lineRule="auto"/>
        <w:jc w:val="both"/>
        <w:rPr>
          <w:rFonts w:cs="Segoe UI"/>
          <w:szCs w:val="20"/>
          <w:lang w:eastAsia="pl-PL"/>
        </w:rPr>
      </w:pPr>
    </w:p>
    <w:p w14:paraId="42ED95E2" w14:textId="279E1E0D" w:rsidR="0050045A" w:rsidRPr="00EB7CC1" w:rsidRDefault="0050045A" w:rsidP="000F56E7">
      <w:pPr>
        <w:spacing w:after="0" w:line="240" w:lineRule="auto"/>
        <w:rPr>
          <w:rFonts w:cs="Segoe UI"/>
          <w:szCs w:val="20"/>
          <w:lang w:eastAsia="pl-PL"/>
        </w:rPr>
      </w:pPr>
      <w:r w:rsidRPr="00EB7CC1">
        <w:rPr>
          <w:rFonts w:cs="Segoe UI"/>
          <w:szCs w:val="20"/>
          <w:lang w:eastAsia="pl-PL"/>
        </w:rPr>
        <w:br w:type="page"/>
      </w:r>
    </w:p>
    <w:p w14:paraId="58A08C4E" w14:textId="77777777" w:rsidR="0050045A" w:rsidRPr="00EB7CC1" w:rsidRDefault="0050045A" w:rsidP="000F56E7">
      <w:pPr>
        <w:spacing w:after="0" w:line="240" w:lineRule="auto"/>
        <w:rPr>
          <w:rFonts w:cs="Segoe UI"/>
          <w:szCs w:val="20"/>
          <w:lang w:eastAsia="pl-PL"/>
        </w:rPr>
      </w:pPr>
    </w:p>
    <w:p w14:paraId="71C9E02E" w14:textId="77777777" w:rsidR="001A1B89" w:rsidRDefault="00444666" w:rsidP="00444666">
      <w:pPr>
        <w:pStyle w:val="Nagwek2"/>
        <w:spacing w:before="0" w:after="0" w:line="240" w:lineRule="auto"/>
        <w:jc w:val="right"/>
        <w:rPr>
          <w:rFonts w:eastAsia="Times New Roman" w:cs="Segoe UI"/>
          <w:color w:val="auto"/>
          <w:sz w:val="20"/>
          <w:szCs w:val="20"/>
          <w:lang w:eastAsia="pl-PL"/>
        </w:rPr>
      </w:pPr>
      <w:r>
        <w:rPr>
          <w:rFonts w:eastAsia="Times New Roman" w:cs="Segoe UI"/>
          <w:color w:val="auto"/>
          <w:sz w:val="20"/>
          <w:szCs w:val="20"/>
          <w:lang w:eastAsia="pl-PL"/>
        </w:rPr>
        <w:t xml:space="preserve">Załącznik nr </w:t>
      </w:r>
      <w:r w:rsidR="001A1B89">
        <w:rPr>
          <w:rFonts w:eastAsia="Times New Roman" w:cs="Segoe UI"/>
          <w:color w:val="auto"/>
          <w:sz w:val="20"/>
          <w:szCs w:val="20"/>
          <w:lang w:eastAsia="pl-PL"/>
        </w:rPr>
        <w:t>1</w:t>
      </w:r>
      <w:r>
        <w:rPr>
          <w:rFonts w:eastAsia="Times New Roman" w:cs="Segoe UI"/>
          <w:color w:val="auto"/>
          <w:sz w:val="20"/>
          <w:szCs w:val="20"/>
          <w:lang w:eastAsia="pl-PL"/>
        </w:rPr>
        <w:t xml:space="preserve"> </w:t>
      </w:r>
      <w:r w:rsidR="001A1B89">
        <w:rPr>
          <w:rFonts w:eastAsia="Times New Roman" w:cs="Segoe UI"/>
          <w:color w:val="auto"/>
          <w:sz w:val="20"/>
          <w:szCs w:val="20"/>
          <w:lang w:eastAsia="pl-PL"/>
        </w:rPr>
        <w:t xml:space="preserve">do SWZ </w:t>
      </w:r>
    </w:p>
    <w:p w14:paraId="37D4E054" w14:textId="67E8EDC1" w:rsidR="00444666" w:rsidRDefault="00444666" w:rsidP="001A1B89">
      <w:pPr>
        <w:pStyle w:val="Nagwek2"/>
        <w:spacing w:before="0" w:after="0" w:line="240" w:lineRule="auto"/>
        <w:jc w:val="center"/>
        <w:rPr>
          <w:rFonts w:eastAsia="Times New Roman" w:cs="Segoe UI"/>
          <w:color w:val="auto"/>
          <w:sz w:val="20"/>
          <w:szCs w:val="20"/>
          <w:lang w:eastAsia="pl-PL"/>
        </w:rPr>
      </w:pPr>
      <w:r>
        <w:rPr>
          <w:rFonts w:eastAsia="Times New Roman" w:cs="Segoe UI"/>
          <w:color w:val="auto"/>
          <w:sz w:val="20"/>
          <w:szCs w:val="20"/>
          <w:lang w:eastAsia="pl-PL"/>
        </w:rPr>
        <w:t>formularz ofertowy.</w:t>
      </w:r>
    </w:p>
    <w:p w14:paraId="364956CD" w14:textId="619A9073" w:rsidR="00444666" w:rsidRDefault="00444666" w:rsidP="00444666">
      <w:pPr>
        <w:rPr>
          <w:lang w:eastAsia="pl-PL"/>
        </w:rPr>
      </w:pPr>
    </w:p>
    <w:p w14:paraId="01A48910" w14:textId="3805CE53" w:rsidR="001A1B89" w:rsidRPr="00444666" w:rsidRDefault="001A1B89" w:rsidP="00444666">
      <w:pPr>
        <w:rPr>
          <w:lang w:eastAsia="pl-PL"/>
        </w:rPr>
      </w:pPr>
      <w:r>
        <w:rPr>
          <w:lang w:eastAsia="pl-PL"/>
        </w:rPr>
        <w:t>Osobny plik</w:t>
      </w:r>
    </w:p>
    <w:p w14:paraId="2DB72B05" w14:textId="77777777" w:rsidR="0050045A" w:rsidRPr="00EB7CC1" w:rsidRDefault="0050045A" w:rsidP="0098583D">
      <w:pPr>
        <w:spacing w:after="0" w:line="240" w:lineRule="auto"/>
        <w:rPr>
          <w:rFonts w:cs="Segoe UI"/>
          <w:b/>
          <w:bCs/>
          <w:szCs w:val="20"/>
          <w:lang w:eastAsia="pl-PL"/>
        </w:rPr>
      </w:pPr>
    </w:p>
    <w:p w14:paraId="5BA4122E" w14:textId="552BB998" w:rsidR="005814F5" w:rsidRPr="00EB7CC1" w:rsidRDefault="005814F5" w:rsidP="005814F5">
      <w:pPr>
        <w:spacing w:before="120" w:after="120" w:line="240" w:lineRule="auto"/>
        <w:jc w:val="both"/>
        <w:rPr>
          <w:rFonts w:cs="Segoe UI"/>
          <w:szCs w:val="20"/>
          <w:lang w:eastAsia="pl-PL"/>
        </w:rPr>
      </w:pPr>
      <w:r w:rsidRPr="00EB7CC1">
        <w:rPr>
          <w:rFonts w:cs="Segoe UI"/>
          <w:noProof/>
          <w:szCs w:val="20"/>
          <w:lang w:eastAsia="pl-PL"/>
        </w:rPr>
        <mc:AlternateContent>
          <mc:Choice Requires="wps">
            <w:drawing>
              <wp:anchor distT="45720" distB="45720" distL="114300" distR="114300" simplePos="0" relativeHeight="251659264" behindDoc="0" locked="0" layoutInCell="1" allowOverlap="1" wp14:anchorId="6497CF6E" wp14:editId="2EFD98B0">
                <wp:simplePos x="0" y="0"/>
                <wp:positionH relativeFrom="margin">
                  <wp:posOffset>3918585</wp:posOffset>
                </wp:positionH>
                <wp:positionV relativeFrom="paragraph">
                  <wp:posOffset>-71120</wp:posOffset>
                </wp:positionV>
                <wp:extent cx="22669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33400"/>
                        </a:xfrm>
                        <a:prstGeom prst="rect">
                          <a:avLst/>
                        </a:prstGeom>
                        <a:noFill/>
                        <a:ln w="9525">
                          <a:noFill/>
                          <a:miter lim="800000"/>
                          <a:headEnd/>
                          <a:tailEnd/>
                        </a:ln>
                      </wps:spPr>
                      <wps:txbx>
                        <w:txbxContent>
                          <w:p w14:paraId="28738ED7" w14:textId="5A7DA70C" w:rsidR="004D0B4B" w:rsidRPr="00AA7CE9" w:rsidRDefault="004D0B4B" w:rsidP="005814F5">
                            <w:pPr>
                              <w:ind w:left="426" w:right="566"/>
                              <w:jc w:val="both"/>
                              <w:rPr>
                                <w:rFonts w:ascii="Arial" w:hAnsi="Arial" w:cs="Arial"/>
                                <w:iCs/>
                                <w:color w:val="002060"/>
                                <w:szCs w:val="20"/>
                              </w:rPr>
                            </w:pPr>
                            <w:r w:rsidRPr="00AA7CE9">
                              <w:rPr>
                                <w:rFonts w:ascii="Arial" w:hAnsi="Arial" w:cs="Arial"/>
                                <w:b/>
                                <w:iCs/>
                                <w:color w:val="002060"/>
                                <w:szCs w:val="20"/>
                              </w:rPr>
                              <w:t xml:space="preserve">Załącznik nr </w:t>
                            </w:r>
                            <w:r>
                              <w:rPr>
                                <w:rFonts w:ascii="Arial" w:hAnsi="Arial" w:cs="Arial"/>
                                <w:b/>
                                <w:iCs/>
                                <w:color w:val="002060"/>
                                <w:szCs w:val="20"/>
                              </w:rPr>
                              <w:t>2</w:t>
                            </w:r>
                            <w:r w:rsidRPr="00AA7CE9">
                              <w:rPr>
                                <w:rFonts w:ascii="Arial" w:hAnsi="Arial" w:cs="Arial"/>
                                <w:b/>
                                <w:iCs/>
                                <w:color w:val="002060"/>
                                <w:szCs w:val="20"/>
                              </w:rPr>
                              <w:t xml:space="preserve"> do SWZ</w:t>
                            </w:r>
                          </w:p>
                          <w:p w14:paraId="743B8FF7" w14:textId="77777777" w:rsidR="004D0B4B" w:rsidRPr="00AA7CE9" w:rsidRDefault="004D0B4B" w:rsidP="005814F5">
                            <w:pPr>
                              <w:rPr>
                                <w:color w:val="002060"/>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97CF6E" id="_x0000_t202" coordsize="21600,21600" o:spt="202" path="m,l,21600r21600,l21600,xe">
                <v:stroke joinstyle="miter"/>
                <v:path gradientshapeok="t" o:connecttype="rect"/>
              </v:shapetype>
              <v:shape id="Pole tekstowe 2" o:spid="_x0000_s1026" type="#_x0000_t202" style="position:absolute;left:0;text-align:left;margin-left:308.55pt;margin-top:-5.6pt;width:178.5pt;height:4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" filled="f" stroked="f">
                <v:textbox>
                  <w:txbxContent>
                    <w:p w14:paraId="28738ED7" w14:textId="5A7DA70C" w:rsidR="004D0B4B" w:rsidRPr="00AA7CE9" w:rsidRDefault="004D0B4B" w:rsidP="005814F5">
                      <w:pPr>
                        <w:ind w:left="426" w:right="566"/>
                        <w:jc w:val="both"/>
                        <w:rPr>
                          <w:rFonts w:ascii="Arial" w:hAnsi="Arial" w:cs="Arial"/>
                          <w:iCs/>
                          <w:color w:val="002060"/>
                          <w:szCs w:val="20"/>
                        </w:rPr>
                      </w:pPr>
                      <w:r w:rsidRPr="00AA7CE9">
                        <w:rPr>
                          <w:rFonts w:ascii="Arial" w:hAnsi="Arial" w:cs="Arial"/>
                          <w:b/>
                          <w:iCs/>
                          <w:color w:val="002060"/>
                          <w:szCs w:val="20"/>
                        </w:rPr>
                        <w:t xml:space="preserve">Załącznik nr </w:t>
                      </w:r>
                      <w:r>
                        <w:rPr>
                          <w:rFonts w:ascii="Arial" w:hAnsi="Arial" w:cs="Arial"/>
                          <w:b/>
                          <w:iCs/>
                          <w:color w:val="002060"/>
                          <w:szCs w:val="20"/>
                        </w:rPr>
                        <w:t>2</w:t>
                      </w:r>
                      <w:r w:rsidRPr="00AA7CE9">
                        <w:rPr>
                          <w:rFonts w:ascii="Arial" w:hAnsi="Arial" w:cs="Arial"/>
                          <w:b/>
                          <w:iCs/>
                          <w:color w:val="002060"/>
                          <w:szCs w:val="20"/>
                        </w:rPr>
                        <w:t xml:space="preserve"> do SWZ</w:t>
                      </w:r>
                    </w:p>
                    <w:p w14:paraId="743B8FF7" w14:textId="77777777" w:rsidR="004D0B4B" w:rsidRPr="00AA7CE9" w:rsidRDefault="004D0B4B" w:rsidP="005814F5">
                      <w:pPr>
                        <w:rPr>
                          <w:color w:val="002060"/>
                          <w:sz w:val="18"/>
                          <w:szCs w:val="20"/>
                        </w:rPr>
                      </w:pPr>
                    </w:p>
                  </w:txbxContent>
                </v:textbox>
                <w10:wrap anchorx="margin"/>
              </v:shape>
            </w:pict>
          </mc:Fallback>
        </mc:AlternateContent>
      </w:r>
    </w:p>
    <w:p w14:paraId="6479FFCB" w14:textId="77777777" w:rsidR="001A1B89" w:rsidRDefault="001A1B89" w:rsidP="005814F5">
      <w:pPr>
        <w:keepNext/>
        <w:keepLines/>
        <w:spacing w:before="120" w:after="120" w:line="240" w:lineRule="auto"/>
        <w:jc w:val="center"/>
        <w:outlineLvl w:val="0"/>
        <w:rPr>
          <w:rFonts w:eastAsiaTheme="majorEastAsia" w:cs="Segoe UI"/>
          <w:b/>
          <w:szCs w:val="20"/>
          <w:lang w:eastAsia="pl-PL"/>
        </w:rPr>
      </w:pPr>
    </w:p>
    <w:p w14:paraId="65BDC920" w14:textId="77777777" w:rsidR="001A1B89" w:rsidRPr="00A57FF9" w:rsidRDefault="001A1B89" w:rsidP="001A1B89">
      <w:pPr>
        <w:spacing w:after="0" w:line="240" w:lineRule="auto"/>
        <w:ind w:left="60"/>
        <w:jc w:val="center"/>
        <w:rPr>
          <w:rFonts w:eastAsia="Calibri" w:cs="Segoe UI"/>
          <w:szCs w:val="20"/>
        </w:rPr>
      </w:pPr>
      <w:r w:rsidRPr="00A57FF9">
        <w:rPr>
          <w:rFonts w:eastAsia="Calibri" w:cs="Segoe UI"/>
          <w:szCs w:val="20"/>
        </w:rPr>
        <w:t>UMOWA NR…………………</w:t>
      </w:r>
    </w:p>
    <w:p w14:paraId="3CD9C66A" w14:textId="77777777" w:rsidR="001A1B89" w:rsidRPr="00A57FF9" w:rsidRDefault="001A1B89" w:rsidP="001A1B89">
      <w:pPr>
        <w:spacing w:after="0" w:line="240" w:lineRule="auto"/>
        <w:jc w:val="center"/>
        <w:rPr>
          <w:rFonts w:eastAsia="Calibri" w:cs="Segoe UI"/>
          <w:szCs w:val="20"/>
          <w:u w:val="single"/>
        </w:rPr>
      </w:pPr>
    </w:p>
    <w:p w14:paraId="099D98AB" w14:textId="77777777" w:rsidR="001A1B89" w:rsidRPr="00A57FF9" w:rsidRDefault="001A1B89" w:rsidP="001A1B89">
      <w:pPr>
        <w:spacing w:after="0" w:line="240" w:lineRule="auto"/>
        <w:jc w:val="center"/>
        <w:rPr>
          <w:rFonts w:eastAsia="Calibri" w:cs="Segoe UI"/>
          <w:b/>
          <w:szCs w:val="20"/>
        </w:rPr>
      </w:pPr>
    </w:p>
    <w:p w14:paraId="7DF68885"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 xml:space="preserve">Zawarta w dniu ......................... w Białogardzie </w:t>
      </w:r>
    </w:p>
    <w:p w14:paraId="75E0638E" w14:textId="77777777" w:rsidR="001A1B89" w:rsidRPr="00A57FF9" w:rsidRDefault="001A1B89" w:rsidP="001A1B89">
      <w:pPr>
        <w:spacing w:after="0" w:line="240" w:lineRule="auto"/>
        <w:jc w:val="both"/>
        <w:rPr>
          <w:rFonts w:eastAsia="Calibri" w:cs="Segoe UI"/>
          <w:szCs w:val="20"/>
        </w:rPr>
      </w:pPr>
    </w:p>
    <w:p w14:paraId="3C582790"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pomiędzy:</w:t>
      </w:r>
    </w:p>
    <w:p w14:paraId="1CF28539"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 xml:space="preserve">Miasto Białogard – Urząd Miasta Białogard z siedzibą przy ul. 1 Maja 18, 78-200 Białogard, </w:t>
      </w:r>
    </w:p>
    <w:p w14:paraId="1EEDA13E"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 xml:space="preserve">NIP 672-100-8-14 </w:t>
      </w:r>
    </w:p>
    <w:p w14:paraId="1D4F9095"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reprezentowanym przez:</w:t>
      </w:r>
    </w:p>
    <w:p w14:paraId="106A5B6E" w14:textId="77777777" w:rsidR="001A1B89" w:rsidRPr="00A57FF9" w:rsidRDefault="001A1B89" w:rsidP="00F34A73">
      <w:pPr>
        <w:numPr>
          <w:ilvl w:val="0"/>
          <w:numId w:val="29"/>
        </w:numPr>
        <w:spacing w:after="0" w:line="240" w:lineRule="auto"/>
        <w:ind w:left="992" w:hanging="357"/>
        <w:jc w:val="both"/>
        <w:rPr>
          <w:rFonts w:eastAsia="Calibri" w:cs="Segoe UI"/>
          <w:szCs w:val="20"/>
        </w:rPr>
      </w:pPr>
      <w:r w:rsidRPr="00A57FF9">
        <w:rPr>
          <w:rFonts w:eastAsia="Calibri" w:cs="Segoe UI"/>
          <w:szCs w:val="20"/>
        </w:rPr>
        <w:t>......................................................................................................................</w:t>
      </w:r>
    </w:p>
    <w:p w14:paraId="5B424062" w14:textId="77777777" w:rsidR="001A1B89" w:rsidRPr="00A57FF9" w:rsidRDefault="001A1B89" w:rsidP="00F34A73">
      <w:pPr>
        <w:numPr>
          <w:ilvl w:val="0"/>
          <w:numId w:val="29"/>
        </w:numPr>
        <w:spacing w:after="0" w:line="240" w:lineRule="auto"/>
        <w:ind w:left="992" w:hanging="357"/>
        <w:jc w:val="both"/>
        <w:rPr>
          <w:rFonts w:eastAsia="Calibri" w:cs="Segoe UI"/>
          <w:szCs w:val="20"/>
        </w:rPr>
      </w:pPr>
      <w:r w:rsidRPr="00A57FF9">
        <w:rPr>
          <w:rFonts w:eastAsia="Calibri" w:cs="Segoe UI"/>
          <w:szCs w:val="20"/>
        </w:rPr>
        <w:t>......................................................................................................................</w:t>
      </w:r>
    </w:p>
    <w:p w14:paraId="17ACDD00"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zwanym dalej Zamawiającym</w:t>
      </w:r>
    </w:p>
    <w:p w14:paraId="5DA703F8" w14:textId="77777777" w:rsidR="001A1B89" w:rsidRPr="00A57FF9" w:rsidRDefault="001A1B89" w:rsidP="001A1B89">
      <w:pPr>
        <w:spacing w:after="0" w:line="240" w:lineRule="auto"/>
        <w:rPr>
          <w:rFonts w:eastAsia="Calibri" w:cs="Segoe UI"/>
          <w:szCs w:val="20"/>
        </w:rPr>
      </w:pPr>
      <w:r w:rsidRPr="00A57FF9">
        <w:rPr>
          <w:rFonts w:eastAsia="Calibri" w:cs="Segoe UI"/>
          <w:szCs w:val="20"/>
        </w:rPr>
        <w:t>a</w:t>
      </w:r>
    </w:p>
    <w:p w14:paraId="6B50190F"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w:t>
      </w:r>
    </w:p>
    <w:p w14:paraId="7ADE37BA"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z siedzibą w ........................................ NIP …………………. Regon ……………………….........................., reprezentowanym przez:</w:t>
      </w:r>
    </w:p>
    <w:p w14:paraId="3A0CCE56" w14:textId="77777777" w:rsidR="001A1B89" w:rsidRPr="00A57FF9" w:rsidRDefault="001A1B89" w:rsidP="00F34A73">
      <w:pPr>
        <w:numPr>
          <w:ilvl w:val="0"/>
          <w:numId w:val="30"/>
        </w:numPr>
        <w:tabs>
          <w:tab w:val="num" w:pos="993"/>
        </w:tabs>
        <w:spacing w:after="0" w:line="240" w:lineRule="auto"/>
        <w:ind w:left="992" w:hanging="357"/>
        <w:jc w:val="both"/>
        <w:rPr>
          <w:rFonts w:eastAsia="Calibri" w:cs="Segoe UI"/>
          <w:szCs w:val="20"/>
        </w:rPr>
      </w:pPr>
      <w:r w:rsidRPr="00A57FF9">
        <w:rPr>
          <w:rFonts w:eastAsia="Calibri" w:cs="Segoe UI"/>
          <w:szCs w:val="20"/>
        </w:rPr>
        <w:t>........................................................................................................................</w:t>
      </w:r>
    </w:p>
    <w:p w14:paraId="18548526" w14:textId="77777777" w:rsidR="001A1B89" w:rsidRPr="00A57FF9" w:rsidRDefault="001A1B89" w:rsidP="00F34A73">
      <w:pPr>
        <w:numPr>
          <w:ilvl w:val="0"/>
          <w:numId w:val="30"/>
        </w:numPr>
        <w:tabs>
          <w:tab w:val="num" w:pos="993"/>
        </w:tabs>
        <w:spacing w:after="0" w:line="240" w:lineRule="auto"/>
        <w:ind w:left="992" w:hanging="357"/>
        <w:jc w:val="both"/>
        <w:rPr>
          <w:rFonts w:eastAsia="Calibri" w:cs="Segoe UI"/>
          <w:szCs w:val="20"/>
        </w:rPr>
      </w:pPr>
      <w:r w:rsidRPr="00A57FF9">
        <w:rPr>
          <w:rFonts w:eastAsia="Calibri" w:cs="Segoe UI"/>
          <w:szCs w:val="20"/>
        </w:rPr>
        <w:t>........................................................................................................................</w:t>
      </w:r>
    </w:p>
    <w:p w14:paraId="7D84B65A"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zwanym dalej Wykonawcą.</w:t>
      </w:r>
    </w:p>
    <w:p w14:paraId="675499B2" w14:textId="77777777" w:rsidR="001A1B89" w:rsidRPr="00A57FF9" w:rsidRDefault="001A1B89" w:rsidP="001A1B89">
      <w:pPr>
        <w:spacing w:after="0" w:line="240" w:lineRule="auto"/>
        <w:jc w:val="both"/>
        <w:rPr>
          <w:rFonts w:eastAsia="Calibri" w:cs="Segoe UI"/>
          <w:szCs w:val="20"/>
        </w:rPr>
      </w:pPr>
    </w:p>
    <w:p w14:paraId="33993D5F" w14:textId="7EC64869" w:rsidR="001A1B89" w:rsidRPr="00A57FF9" w:rsidRDefault="001A1B89" w:rsidP="001A1B89">
      <w:pPr>
        <w:spacing w:after="0" w:line="240" w:lineRule="auto"/>
        <w:jc w:val="both"/>
        <w:rPr>
          <w:rFonts w:eastAsia="Calibri" w:cs="Segoe UI"/>
          <w:szCs w:val="20"/>
        </w:rPr>
      </w:pPr>
      <w:r w:rsidRPr="00A57FF9">
        <w:rPr>
          <w:rFonts w:eastAsia="Calibri" w:cs="Segoe UI"/>
          <w:szCs w:val="20"/>
        </w:rPr>
        <w:t xml:space="preserve">Niniejsza umowa jest następstwem wyboru oferty w trybie podstawowym zgodnie z wymogami </w:t>
      </w:r>
      <w:r w:rsidRPr="00A57FF9">
        <w:rPr>
          <w:rFonts w:eastAsia="Times New Roman" w:cs="Segoe UI"/>
          <w:szCs w:val="20"/>
          <w:lang w:eastAsia="pl-PL"/>
        </w:rPr>
        <w:t>ustawy z dnia 11 września 2019 r. - Prawo zamówień publicznych (Dz.U. z 20</w:t>
      </w:r>
      <w:r w:rsidR="006B7EEF">
        <w:rPr>
          <w:rFonts w:eastAsia="Times New Roman" w:cs="Segoe UI"/>
          <w:szCs w:val="20"/>
          <w:lang w:eastAsia="pl-PL"/>
        </w:rPr>
        <w:t>23</w:t>
      </w:r>
      <w:r w:rsidRPr="00A57FF9">
        <w:rPr>
          <w:rFonts w:eastAsia="Times New Roman" w:cs="Segoe UI"/>
          <w:szCs w:val="20"/>
          <w:lang w:eastAsia="pl-PL"/>
        </w:rPr>
        <w:t xml:space="preserve">r. poz. </w:t>
      </w:r>
      <w:r w:rsidR="006B7EEF">
        <w:rPr>
          <w:rFonts w:eastAsia="Times New Roman" w:cs="Segoe UI"/>
          <w:szCs w:val="20"/>
          <w:lang w:eastAsia="pl-PL"/>
        </w:rPr>
        <w:t>1605</w:t>
      </w:r>
      <w:r w:rsidRPr="00A57FF9">
        <w:rPr>
          <w:rFonts w:eastAsia="Times New Roman" w:cs="Segoe UI"/>
          <w:szCs w:val="20"/>
          <w:lang w:eastAsia="pl-PL"/>
        </w:rPr>
        <w:t xml:space="preserve"> z </w:t>
      </w:r>
      <w:proofErr w:type="spellStart"/>
      <w:r w:rsidRPr="00A57FF9">
        <w:rPr>
          <w:rFonts w:eastAsia="Times New Roman" w:cs="Segoe UI"/>
          <w:szCs w:val="20"/>
          <w:lang w:eastAsia="pl-PL"/>
        </w:rPr>
        <w:t>późn</w:t>
      </w:r>
      <w:proofErr w:type="spellEnd"/>
      <w:r w:rsidRPr="00A57FF9">
        <w:rPr>
          <w:rFonts w:eastAsia="Times New Roman" w:cs="Segoe UI"/>
          <w:szCs w:val="20"/>
          <w:lang w:eastAsia="pl-PL"/>
        </w:rPr>
        <w:t>. zm.)</w:t>
      </w:r>
      <w:r w:rsidRPr="00A57FF9">
        <w:rPr>
          <w:rFonts w:eastAsia="Calibri" w:cs="Segoe UI"/>
          <w:szCs w:val="20"/>
        </w:rPr>
        <w:t xml:space="preserve">, </w:t>
      </w:r>
    </w:p>
    <w:p w14:paraId="18D43B15" w14:textId="77777777" w:rsidR="001A1B89" w:rsidRPr="00A57FF9" w:rsidRDefault="001A1B89" w:rsidP="001A1B89">
      <w:pPr>
        <w:spacing w:after="0" w:line="240" w:lineRule="auto"/>
        <w:jc w:val="center"/>
        <w:rPr>
          <w:rFonts w:eastAsia="Calibri" w:cs="Segoe UI"/>
          <w:szCs w:val="20"/>
        </w:rPr>
      </w:pPr>
    </w:p>
    <w:p w14:paraId="20EB58BE" w14:textId="2191A827" w:rsidR="001A1B89" w:rsidRPr="006B7EEF" w:rsidRDefault="001A1B89" w:rsidP="001A1B89">
      <w:pPr>
        <w:spacing w:after="0" w:line="240" w:lineRule="auto"/>
        <w:jc w:val="center"/>
        <w:rPr>
          <w:rFonts w:eastAsia="Calibri" w:cs="Segoe UI"/>
          <w:b/>
          <w:szCs w:val="20"/>
        </w:rPr>
      </w:pPr>
      <w:r w:rsidRPr="006B7EEF">
        <w:rPr>
          <w:rFonts w:eastAsia="Calibri" w:cs="Segoe UI"/>
          <w:b/>
          <w:szCs w:val="20"/>
        </w:rPr>
        <w:sym w:font="Times New Roman" w:char="00A7"/>
      </w:r>
      <w:r w:rsidRPr="006B7EEF">
        <w:rPr>
          <w:rFonts w:eastAsia="Calibri" w:cs="Segoe UI"/>
          <w:b/>
          <w:szCs w:val="20"/>
        </w:rPr>
        <w:t xml:space="preserve"> 1</w:t>
      </w:r>
    </w:p>
    <w:p w14:paraId="6BECB37C" w14:textId="0D0D298B" w:rsidR="006B7EEF" w:rsidRPr="006B7EEF" w:rsidRDefault="006B7EEF" w:rsidP="001A1B89">
      <w:pPr>
        <w:spacing w:after="0" w:line="240" w:lineRule="auto"/>
        <w:jc w:val="center"/>
        <w:rPr>
          <w:rFonts w:eastAsia="Calibri" w:cs="Segoe UI"/>
          <w:b/>
          <w:szCs w:val="20"/>
        </w:rPr>
      </w:pPr>
      <w:r w:rsidRPr="006B7EEF">
        <w:rPr>
          <w:rFonts w:eastAsia="Calibri" w:cs="Segoe UI"/>
          <w:b/>
          <w:szCs w:val="20"/>
        </w:rPr>
        <w:t>Przedmiot umowy</w:t>
      </w:r>
    </w:p>
    <w:p w14:paraId="7FB828C4"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1. Przedmiotem zamówienia jest ubezpieczenie grupowe na życie pracowników, współmałżonków oraz pełnoletnich dzieci pracowników Urzędu Miasta Białogard oraz jednostek organizacyjnych Miasta Białogard: Miejski Ośrodek Pomocy Społecznej w Białogardzie, Centrum Kultury i Spotkań Europejskich w Białogardzie, Przedszkole Miejskie Nr 3 „Niezapominajka” w Białogardzie, Szkoła Podstawowa Nr 1 im. Marii Skłodowskiej – Curie w Białogardzie.</w:t>
      </w:r>
    </w:p>
    <w:p w14:paraId="5700ECCD"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2. Szczegółowy opis zakresu zamówienia oraz informacja o dodatkowych warunkach zawarte są w załącznikach do umowy, które stanowią Specyfikacja Warunków Zamówienia oraz oferta wykonawcy.</w:t>
      </w:r>
    </w:p>
    <w:p w14:paraId="59894937" w14:textId="77777777" w:rsidR="001A1B89" w:rsidRPr="00A57FF9" w:rsidRDefault="001A1B89" w:rsidP="001A1B89">
      <w:pPr>
        <w:spacing w:after="0" w:line="240" w:lineRule="auto"/>
        <w:jc w:val="both"/>
        <w:rPr>
          <w:rFonts w:eastAsia="Calibri" w:cs="Segoe UI"/>
          <w:color w:val="FF0000"/>
          <w:szCs w:val="20"/>
        </w:rPr>
      </w:pPr>
      <w:r w:rsidRPr="00A57FF9">
        <w:rPr>
          <w:rFonts w:eastAsia="Calibri" w:cs="Segoe UI"/>
          <w:szCs w:val="20"/>
        </w:rPr>
        <w:t xml:space="preserve">3. Wykonawca zawarcie umowy potwierdza poprzez wystawienie polis ubezpieczeniowych na pełny okres zamówienia. </w:t>
      </w:r>
    </w:p>
    <w:p w14:paraId="02CAAD88" w14:textId="77777777" w:rsidR="001A1B89" w:rsidRPr="00A57FF9" w:rsidRDefault="001A1B89" w:rsidP="001A1B89">
      <w:pPr>
        <w:spacing w:after="0" w:line="240" w:lineRule="auto"/>
        <w:jc w:val="both"/>
        <w:rPr>
          <w:rFonts w:eastAsia="Calibri" w:cs="Segoe UI"/>
          <w:color w:val="FF0000"/>
          <w:szCs w:val="20"/>
        </w:rPr>
      </w:pPr>
    </w:p>
    <w:p w14:paraId="346FF91F" w14:textId="4CFF6CE5"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sym w:font="Times New Roman" w:char="00A7"/>
      </w:r>
      <w:r w:rsidRPr="000F6CD4">
        <w:rPr>
          <w:rFonts w:eastAsia="Calibri" w:cs="Segoe UI"/>
          <w:b/>
          <w:szCs w:val="20"/>
        </w:rPr>
        <w:t xml:space="preserve"> 2</w:t>
      </w:r>
    </w:p>
    <w:p w14:paraId="7E017E41" w14:textId="77D76688" w:rsidR="006B7EEF" w:rsidRPr="000F6CD4" w:rsidRDefault="000F6CD4" w:rsidP="001A1B89">
      <w:pPr>
        <w:spacing w:after="0" w:line="240" w:lineRule="auto"/>
        <w:jc w:val="center"/>
        <w:rPr>
          <w:rFonts w:eastAsia="Calibri" w:cs="Segoe UI"/>
          <w:b/>
          <w:szCs w:val="20"/>
        </w:rPr>
      </w:pPr>
      <w:r w:rsidRPr="000F6CD4">
        <w:rPr>
          <w:rFonts w:eastAsia="Calibri" w:cs="Segoe UI"/>
          <w:b/>
          <w:szCs w:val="20"/>
        </w:rPr>
        <w:t>Obowiązki wykonawcy</w:t>
      </w:r>
    </w:p>
    <w:p w14:paraId="46B4F560"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Wykonawca:</w:t>
      </w:r>
    </w:p>
    <w:p w14:paraId="27364FEC" w14:textId="17D4E77F" w:rsidR="001A1B89" w:rsidRPr="00A57FF9" w:rsidRDefault="001A1B89" w:rsidP="00F34A73">
      <w:pPr>
        <w:spacing w:after="0" w:line="240" w:lineRule="auto"/>
        <w:ind w:left="284" w:hanging="284"/>
        <w:jc w:val="both"/>
        <w:rPr>
          <w:rFonts w:eastAsia="Calibri" w:cs="Segoe UI"/>
          <w:szCs w:val="20"/>
        </w:rPr>
      </w:pPr>
      <w:r w:rsidRPr="00A57FF9">
        <w:rPr>
          <w:rFonts w:eastAsia="Calibri" w:cs="Segoe UI"/>
          <w:szCs w:val="20"/>
        </w:rPr>
        <w:t>1) przyjmuje warunki obligatoryjne dla poszczególnych rodzajów ubezpieczeń wymienione w załącznikach do SWZ,</w:t>
      </w:r>
    </w:p>
    <w:p w14:paraId="69A4E7B9" w14:textId="479341EB" w:rsidR="001A1B89" w:rsidRPr="00A57FF9" w:rsidRDefault="001A1B89" w:rsidP="00F34A73">
      <w:pPr>
        <w:spacing w:after="0" w:line="240" w:lineRule="auto"/>
        <w:ind w:left="284" w:hanging="284"/>
        <w:jc w:val="both"/>
        <w:rPr>
          <w:rFonts w:eastAsia="Calibri" w:cs="Segoe UI"/>
          <w:szCs w:val="20"/>
        </w:rPr>
      </w:pPr>
      <w:r w:rsidRPr="00A57FF9">
        <w:rPr>
          <w:rFonts w:eastAsia="Calibri" w:cs="Segoe UI"/>
          <w:szCs w:val="20"/>
        </w:rPr>
        <w:lastRenderedPageBreak/>
        <w:t>2) 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kodeksu cywilnego, w zakresie, w jakim zmiany te dotyczyć będą postanowień umów ubezpieczenia wskazanych w SWZ,</w:t>
      </w:r>
    </w:p>
    <w:p w14:paraId="765A9FFC" w14:textId="77777777" w:rsidR="001A1B89" w:rsidRPr="00A57FF9" w:rsidRDefault="001A1B89" w:rsidP="00F34A73">
      <w:pPr>
        <w:spacing w:after="0" w:line="240" w:lineRule="auto"/>
        <w:ind w:left="284" w:hanging="284"/>
        <w:jc w:val="both"/>
        <w:rPr>
          <w:rFonts w:eastAsia="Calibri" w:cs="Segoe UI"/>
          <w:szCs w:val="20"/>
        </w:rPr>
      </w:pPr>
      <w:r w:rsidRPr="00A57FF9">
        <w:rPr>
          <w:rFonts w:eastAsia="Calibri" w:cs="Segoe UI"/>
          <w:szCs w:val="20"/>
        </w:rPr>
        <w:t>3) gwarantuje niezmienność miesięcznych stawek taryfowych za osobę wynikających ze złożonej oferty przez cały okres wykonania zamówienia i we wszystkich rodzajach ubezpieczeń, bez względu na ilość osób ubezpieczonych,</w:t>
      </w:r>
    </w:p>
    <w:p w14:paraId="0DB88973" w14:textId="77777777" w:rsidR="001A1B89" w:rsidRDefault="001A1B89" w:rsidP="00F34A73">
      <w:pPr>
        <w:spacing w:after="0" w:line="240" w:lineRule="auto"/>
        <w:ind w:left="284" w:hanging="284"/>
        <w:jc w:val="both"/>
        <w:rPr>
          <w:rFonts w:eastAsia="Calibri" w:cs="Segoe UI"/>
          <w:szCs w:val="20"/>
        </w:rPr>
      </w:pPr>
      <w:r w:rsidRPr="00A57FF9">
        <w:rPr>
          <w:rFonts w:eastAsia="Calibri" w:cs="Segoe UI"/>
          <w:szCs w:val="20"/>
        </w:rPr>
        <w:t>4) akceptuje proporcjonalną zmianę ceny ochrony ubezpieczeniowej w stosunku do ceny oferowanej z uwagi na zmienność w czasie.</w:t>
      </w:r>
    </w:p>
    <w:p w14:paraId="7B7DC0D6" w14:textId="77777777" w:rsidR="001A1B89" w:rsidRPr="00A57FF9" w:rsidRDefault="001A1B89" w:rsidP="001A1B89">
      <w:pPr>
        <w:spacing w:after="0" w:line="240" w:lineRule="auto"/>
        <w:ind w:left="993" w:hanging="285"/>
        <w:jc w:val="both"/>
        <w:rPr>
          <w:rFonts w:eastAsia="Calibri" w:cs="Segoe UI"/>
          <w:szCs w:val="20"/>
        </w:rPr>
      </w:pPr>
    </w:p>
    <w:p w14:paraId="225BDD8F" w14:textId="1D857408"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t>§ 3</w:t>
      </w:r>
    </w:p>
    <w:p w14:paraId="23C11DDE" w14:textId="5C8C2A42" w:rsidR="000F6CD4" w:rsidRPr="000F6CD4" w:rsidRDefault="000F6CD4" w:rsidP="001A1B89">
      <w:pPr>
        <w:spacing w:after="0" w:line="240" w:lineRule="auto"/>
        <w:jc w:val="center"/>
        <w:rPr>
          <w:rFonts w:eastAsia="Calibri" w:cs="Segoe UI"/>
          <w:b/>
          <w:szCs w:val="20"/>
        </w:rPr>
      </w:pPr>
      <w:r w:rsidRPr="000F6CD4">
        <w:rPr>
          <w:rFonts w:eastAsia="Calibri" w:cs="Segoe UI"/>
          <w:b/>
          <w:szCs w:val="20"/>
        </w:rPr>
        <w:t xml:space="preserve">Termin obowiązywania </w:t>
      </w:r>
    </w:p>
    <w:p w14:paraId="394F8EB1" w14:textId="494F61A9" w:rsidR="001A1B89" w:rsidRPr="00A57FF9" w:rsidRDefault="001A1B89" w:rsidP="001A1B89">
      <w:pPr>
        <w:spacing w:after="0" w:line="240" w:lineRule="auto"/>
        <w:jc w:val="both"/>
        <w:rPr>
          <w:rFonts w:eastAsia="Calibri" w:cs="Segoe UI"/>
          <w:szCs w:val="20"/>
        </w:rPr>
      </w:pPr>
      <w:r w:rsidRPr="00A57FF9">
        <w:rPr>
          <w:rFonts w:eastAsia="Calibri" w:cs="Segoe UI"/>
          <w:szCs w:val="20"/>
        </w:rPr>
        <w:t xml:space="preserve">Wykonawca udziela Zamawiającemu ochrony ubezpieczeniowej na okres </w:t>
      </w:r>
      <w:r w:rsidRPr="006B7EEF">
        <w:rPr>
          <w:rFonts w:eastAsia="Calibri" w:cs="Segoe UI"/>
          <w:b/>
          <w:szCs w:val="20"/>
        </w:rPr>
        <w:t>36 miesięcy</w:t>
      </w:r>
      <w:r w:rsidRPr="00A57FF9">
        <w:rPr>
          <w:rFonts w:eastAsia="Calibri" w:cs="Segoe UI"/>
          <w:szCs w:val="20"/>
        </w:rPr>
        <w:t xml:space="preserve"> od dnia </w:t>
      </w:r>
      <w:r w:rsidR="006B7EEF">
        <w:rPr>
          <w:rFonts w:eastAsia="Calibri" w:cs="Segoe UI"/>
          <w:szCs w:val="20"/>
        </w:rPr>
        <w:t xml:space="preserve">    </w:t>
      </w:r>
      <w:r w:rsidRPr="00A57FF9">
        <w:rPr>
          <w:rFonts w:eastAsia="Calibri" w:cs="Segoe UI"/>
          <w:szCs w:val="20"/>
        </w:rPr>
        <w:t>.202</w:t>
      </w:r>
      <w:r w:rsidR="006B7EEF">
        <w:rPr>
          <w:rFonts w:eastAsia="Calibri" w:cs="Segoe UI"/>
          <w:szCs w:val="20"/>
        </w:rPr>
        <w:t>4</w:t>
      </w:r>
      <w:r w:rsidRPr="00A57FF9">
        <w:rPr>
          <w:rFonts w:eastAsia="Calibri" w:cs="Segoe UI"/>
          <w:szCs w:val="20"/>
        </w:rPr>
        <w:t xml:space="preserve"> r. do dnia </w:t>
      </w:r>
      <w:r w:rsidR="006B7EEF">
        <w:rPr>
          <w:rFonts w:eastAsia="Calibri" w:cs="Segoe UI"/>
          <w:szCs w:val="20"/>
        </w:rPr>
        <w:t xml:space="preserve">    </w:t>
      </w:r>
      <w:r w:rsidRPr="00A57FF9">
        <w:rPr>
          <w:rFonts w:eastAsia="Calibri" w:cs="Segoe UI"/>
          <w:szCs w:val="20"/>
        </w:rPr>
        <w:t>.202</w:t>
      </w:r>
      <w:r w:rsidR="006B7EEF">
        <w:rPr>
          <w:rFonts w:eastAsia="Calibri" w:cs="Segoe UI"/>
          <w:szCs w:val="20"/>
        </w:rPr>
        <w:t>7</w:t>
      </w:r>
      <w:r w:rsidRPr="00A57FF9">
        <w:rPr>
          <w:rFonts w:eastAsia="Calibri" w:cs="Segoe UI"/>
          <w:szCs w:val="20"/>
        </w:rPr>
        <w:t xml:space="preserve"> r.</w:t>
      </w:r>
    </w:p>
    <w:p w14:paraId="3C21EAAD" w14:textId="77777777" w:rsidR="001A1B89" w:rsidRPr="00A57FF9" w:rsidRDefault="001A1B89" w:rsidP="001A1B89">
      <w:pPr>
        <w:spacing w:after="0" w:line="240" w:lineRule="auto"/>
        <w:rPr>
          <w:rFonts w:eastAsia="Calibri" w:cs="Segoe UI"/>
          <w:szCs w:val="20"/>
        </w:rPr>
      </w:pPr>
    </w:p>
    <w:p w14:paraId="7C34C889" w14:textId="083E02D1"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t>§ 4</w:t>
      </w:r>
    </w:p>
    <w:p w14:paraId="4DFEC16D" w14:textId="44EAAD79" w:rsidR="000F6CD4" w:rsidRPr="000F6CD4" w:rsidRDefault="000F6CD4" w:rsidP="001A1B89">
      <w:pPr>
        <w:spacing w:after="0" w:line="240" w:lineRule="auto"/>
        <w:jc w:val="center"/>
        <w:rPr>
          <w:rFonts w:eastAsia="Calibri" w:cs="Segoe UI"/>
          <w:b/>
          <w:szCs w:val="20"/>
        </w:rPr>
      </w:pPr>
      <w:r w:rsidRPr="000F6CD4">
        <w:rPr>
          <w:rFonts w:eastAsia="Calibri" w:cs="Segoe UI"/>
          <w:b/>
          <w:szCs w:val="20"/>
        </w:rPr>
        <w:t>Polisy</w:t>
      </w:r>
    </w:p>
    <w:p w14:paraId="0FFE19DF"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Polisy ubezpieczeniowe będą wystawione na Urząd Miasta Białogard oraz jednostki organizacyjne Miasta Białogard które tym samym będą ubezpieczającymi i będą przekazywały składki ubezpieczeniowe Wykonawcy.</w:t>
      </w:r>
    </w:p>
    <w:p w14:paraId="22333B48" w14:textId="77777777" w:rsidR="001A1B89" w:rsidRPr="00A57FF9" w:rsidRDefault="001A1B89" w:rsidP="001A1B89">
      <w:pPr>
        <w:spacing w:after="0" w:line="240" w:lineRule="auto"/>
        <w:jc w:val="center"/>
        <w:rPr>
          <w:rFonts w:eastAsia="Calibri" w:cs="Segoe UI"/>
          <w:szCs w:val="20"/>
        </w:rPr>
      </w:pPr>
    </w:p>
    <w:p w14:paraId="227606A2" w14:textId="7A0DE6C7"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t>§ 5</w:t>
      </w:r>
    </w:p>
    <w:p w14:paraId="025B48BF" w14:textId="298CB027" w:rsidR="000F6CD4" w:rsidRPr="000F6CD4" w:rsidRDefault="000F6CD4" w:rsidP="001A1B89">
      <w:pPr>
        <w:spacing w:after="0" w:line="240" w:lineRule="auto"/>
        <w:jc w:val="center"/>
        <w:rPr>
          <w:rFonts w:eastAsia="Calibri" w:cs="Segoe UI"/>
          <w:b/>
          <w:szCs w:val="20"/>
        </w:rPr>
      </w:pPr>
      <w:r w:rsidRPr="000F6CD4">
        <w:rPr>
          <w:rFonts w:eastAsia="Calibri" w:cs="Segoe UI"/>
          <w:b/>
          <w:szCs w:val="20"/>
        </w:rPr>
        <w:t>Osoby do kontaktu</w:t>
      </w:r>
    </w:p>
    <w:p w14:paraId="24E947A6" w14:textId="77777777" w:rsidR="001A1B89" w:rsidRPr="00A57FF9" w:rsidRDefault="001A1B89" w:rsidP="00F34A73">
      <w:pPr>
        <w:numPr>
          <w:ilvl w:val="0"/>
          <w:numId w:val="35"/>
        </w:numPr>
        <w:suppressAutoHyphens/>
        <w:spacing w:after="0" w:line="240" w:lineRule="auto"/>
        <w:ind w:left="284" w:hanging="284"/>
        <w:jc w:val="both"/>
        <w:rPr>
          <w:rFonts w:eastAsia="Calibri" w:cs="Segoe UI"/>
          <w:szCs w:val="20"/>
        </w:rPr>
      </w:pPr>
      <w:r w:rsidRPr="00A57FF9">
        <w:rPr>
          <w:rFonts w:eastAsia="Calibri" w:cs="Segoe UI"/>
          <w:szCs w:val="20"/>
        </w:rPr>
        <w:t>Osobą do kontaktów w sprawach realizacji umowy po stronie wykonawcy jest ………………………..tel. …….., e-mail ……..</w:t>
      </w:r>
    </w:p>
    <w:p w14:paraId="246E7A22" w14:textId="77777777" w:rsidR="001A1B89" w:rsidRPr="00A57FF9" w:rsidRDefault="001A1B89" w:rsidP="00F34A73">
      <w:pPr>
        <w:numPr>
          <w:ilvl w:val="0"/>
          <w:numId w:val="35"/>
        </w:numPr>
        <w:spacing w:after="0" w:line="240" w:lineRule="auto"/>
        <w:ind w:left="284" w:hanging="284"/>
        <w:rPr>
          <w:rFonts w:eastAsia="Calibri" w:cs="Segoe UI"/>
          <w:szCs w:val="20"/>
        </w:rPr>
      </w:pPr>
      <w:r w:rsidRPr="00A57FF9">
        <w:rPr>
          <w:rFonts w:eastAsia="Calibri" w:cs="Segoe UI"/>
          <w:szCs w:val="20"/>
        </w:rPr>
        <w:t>Osobą do kontaktów w sprawach realizacji umowy po stronie zamawiającego jest ……………………..tel. …….., e-mail ……..</w:t>
      </w:r>
    </w:p>
    <w:p w14:paraId="01C459C5" w14:textId="77777777" w:rsidR="000F6CD4" w:rsidRDefault="000F6CD4" w:rsidP="001A1B89">
      <w:pPr>
        <w:spacing w:after="0" w:line="240" w:lineRule="auto"/>
        <w:jc w:val="center"/>
        <w:rPr>
          <w:rFonts w:eastAsia="Calibri" w:cs="Segoe UI"/>
          <w:szCs w:val="20"/>
        </w:rPr>
      </w:pPr>
    </w:p>
    <w:p w14:paraId="3D502120" w14:textId="64B482A7"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sym w:font="Times New Roman" w:char="00A7"/>
      </w:r>
      <w:r w:rsidRPr="000F6CD4">
        <w:rPr>
          <w:rFonts w:eastAsia="Calibri" w:cs="Segoe UI"/>
          <w:b/>
          <w:szCs w:val="20"/>
        </w:rPr>
        <w:t xml:space="preserve"> 6</w:t>
      </w:r>
    </w:p>
    <w:p w14:paraId="7C052153" w14:textId="3A924EA4" w:rsidR="000F6CD4" w:rsidRPr="000F6CD4" w:rsidRDefault="000F6CD4" w:rsidP="001A1B89">
      <w:pPr>
        <w:spacing w:after="0" w:line="240" w:lineRule="auto"/>
        <w:jc w:val="center"/>
        <w:rPr>
          <w:rFonts w:eastAsia="Calibri" w:cs="Segoe UI"/>
          <w:b/>
          <w:szCs w:val="20"/>
        </w:rPr>
      </w:pPr>
      <w:r w:rsidRPr="000F6CD4">
        <w:rPr>
          <w:rFonts w:eastAsia="Calibri" w:cs="Segoe UI"/>
          <w:b/>
          <w:szCs w:val="20"/>
        </w:rPr>
        <w:t>Wynagrodzenie</w:t>
      </w:r>
    </w:p>
    <w:p w14:paraId="461399FF"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1. Za wykonanie przedmiotu umowy Wykonawca otrzyma składkę ubezpieczeniową za ubezpieczenie:</w:t>
      </w:r>
    </w:p>
    <w:p w14:paraId="7907AF83" w14:textId="77777777" w:rsidR="001A1B89" w:rsidRPr="00A57FF9" w:rsidRDefault="001A1B89" w:rsidP="00F34A73">
      <w:pPr>
        <w:spacing w:after="0" w:line="240" w:lineRule="auto"/>
        <w:ind w:left="284" w:hanging="284"/>
        <w:jc w:val="both"/>
        <w:rPr>
          <w:rFonts w:eastAsia="Calibri" w:cs="Segoe UI"/>
          <w:szCs w:val="20"/>
        </w:rPr>
      </w:pPr>
      <w:r w:rsidRPr="00A57FF9">
        <w:rPr>
          <w:rFonts w:eastAsia="Calibri" w:cs="Segoe UI"/>
          <w:szCs w:val="20"/>
        </w:rPr>
        <w:t>a) dla Wariantu nr 1, w wysokości …… PLN ( słownie: ……………………) miesięcznie za jednego Ubezpieczonego,</w:t>
      </w:r>
    </w:p>
    <w:p w14:paraId="36E539AA" w14:textId="77777777" w:rsidR="001A1B89" w:rsidRPr="00A57FF9" w:rsidRDefault="001A1B89" w:rsidP="00F34A73">
      <w:pPr>
        <w:spacing w:after="0" w:line="240" w:lineRule="auto"/>
        <w:ind w:left="284" w:hanging="284"/>
        <w:jc w:val="both"/>
        <w:rPr>
          <w:rFonts w:eastAsia="Calibri" w:cs="Segoe UI"/>
          <w:szCs w:val="20"/>
        </w:rPr>
      </w:pPr>
      <w:r w:rsidRPr="00A57FF9">
        <w:rPr>
          <w:rFonts w:eastAsia="Calibri" w:cs="Segoe UI"/>
          <w:szCs w:val="20"/>
        </w:rPr>
        <w:t>b) dla Wariantu nr 2, w wysokości …… PLN ( słownie: …………………..) miesięcznie za jednego Ubezpieczonego,</w:t>
      </w:r>
    </w:p>
    <w:p w14:paraId="12E1F904" w14:textId="77777777" w:rsidR="001A1B89" w:rsidRPr="00A57FF9" w:rsidRDefault="001A1B89" w:rsidP="00F34A73">
      <w:pPr>
        <w:spacing w:after="0" w:line="240" w:lineRule="auto"/>
        <w:ind w:left="284" w:hanging="284"/>
        <w:jc w:val="both"/>
        <w:rPr>
          <w:rFonts w:eastAsia="Calibri" w:cs="Segoe UI"/>
          <w:szCs w:val="20"/>
        </w:rPr>
      </w:pPr>
      <w:r w:rsidRPr="00A57FF9">
        <w:rPr>
          <w:rFonts w:eastAsia="Calibri" w:cs="Segoe UI"/>
          <w:szCs w:val="20"/>
        </w:rPr>
        <w:t>c) dla Wariantu nr 3, w wysokości …… PLN ( słownie: …………………..) miesięcznie za jednego Ubezpieczonego,</w:t>
      </w:r>
    </w:p>
    <w:p w14:paraId="021AC228"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2. Faktyczne wynagrodzenie, wypłacane w formie miesięcznych składek, stanowić będzie suma iloczynów zaoferowanej miesięcznej składki za jednego Ubezpieczonego i faktycznej liczby Ubezpieczonych w danym miesiącu dla Wariantu od nr 1 do nr 3.</w:t>
      </w:r>
    </w:p>
    <w:p w14:paraId="579738BE"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3. Miesięczna składka za ubezpieczenie własne oraz współubezpieczonych finansowana będzie w całości przez ubezpieczonego pracownika w formie potrąceń dokonywanych z jego wynagrodzenia, a tym samym nie będzie pochodzić ze środków finansowych Zamawiającego lub Ubezpieczającego.</w:t>
      </w:r>
    </w:p>
    <w:p w14:paraId="00B582A1" w14:textId="77777777" w:rsidR="006B7EEF" w:rsidRDefault="006B7EEF" w:rsidP="006B7EEF">
      <w:pPr>
        <w:spacing w:after="0" w:line="240" w:lineRule="auto"/>
        <w:jc w:val="center"/>
        <w:rPr>
          <w:rFonts w:eastAsia="Calibri" w:cs="Segoe UI"/>
          <w:szCs w:val="20"/>
        </w:rPr>
      </w:pPr>
    </w:p>
    <w:p w14:paraId="7902F696" w14:textId="2D6016E5" w:rsidR="006B7EEF" w:rsidRPr="000F6CD4" w:rsidRDefault="006B7EEF" w:rsidP="006B7EEF">
      <w:pPr>
        <w:spacing w:after="0" w:line="240" w:lineRule="auto"/>
        <w:jc w:val="center"/>
        <w:rPr>
          <w:rFonts w:eastAsia="Calibri" w:cs="Segoe UI"/>
          <w:b/>
          <w:szCs w:val="20"/>
        </w:rPr>
      </w:pPr>
      <w:r w:rsidRPr="000F6CD4">
        <w:rPr>
          <w:rFonts w:eastAsia="Calibri" w:cs="Segoe UI"/>
          <w:b/>
          <w:szCs w:val="20"/>
        </w:rPr>
        <w:sym w:font="Times New Roman" w:char="00A7"/>
      </w:r>
      <w:r w:rsidRPr="000F6CD4">
        <w:rPr>
          <w:rFonts w:eastAsia="Calibri" w:cs="Segoe UI"/>
          <w:b/>
          <w:szCs w:val="20"/>
        </w:rPr>
        <w:t xml:space="preserve"> 7</w:t>
      </w:r>
    </w:p>
    <w:p w14:paraId="6DB27D33" w14:textId="32360C07" w:rsidR="006B7EEF" w:rsidRPr="006B7EEF" w:rsidRDefault="000F6CD4" w:rsidP="006B7EEF">
      <w:pPr>
        <w:spacing w:line="240" w:lineRule="auto"/>
        <w:jc w:val="center"/>
        <w:rPr>
          <w:rFonts w:cs="Segoe UI"/>
          <w:b/>
          <w:bCs/>
          <w:szCs w:val="20"/>
          <w:lang w:eastAsia="pl-PL"/>
        </w:rPr>
      </w:pPr>
      <w:r>
        <w:rPr>
          <w:rFonts w:cs="Segoe UI"/>
          <w:b/>
          <w:bCs/>
          <w:szCs w:val="20"/>
          <w:lang w:eastAsia="pl-PL"/>
        </w:rPr>
        <w:t xml:space="preserve">Waloryzacja </w:t>
      </w:r>
    </w:p>
    <w:p w14:paraId="737A112C" w14:textId="01BADBFF" w:rsidR="006B7EEF" w:rsidRPr="006B7EEF" w:rsidRDefault="006B7EEF" w:rsidP="006B7EEF">
      <w:pPr>
        <w:spacing w:line="240" w:lineRule="auto"/>
        <w:jc w:val="both"/>
        <w:rPr>
          <w:rFonts w:cs="Segoe UI"/>
          <w:szCs w:val="20"/>
        </w:rPr>
      </w:pPr>
      <w:r w:rsidRPr="006B7EEF">
        <w:rPr>
          <w:rFonts w:cs="Segoe UI"/>
          <w:szCs w:val="20"/>
        </w:rPr>
        <w:t xml:space="preserve">1.Zamawiający przewiduje możliwość wprowadzenia zmiany wynagrodzenia Wykonawcy w związku ze zmianą kosztów wykonania Umowy zgodnie z art. 439 ust. 1-5 ustawy </w:t>
      </w:r>
      <w:proofErr w:type="spellStart"/>
      <w:r w:rsidRPr="006B7EEF">
        <w:rPr>
          <w:rFonts w:cs="Segoe UI"/>
          <w:szCs w:val="20"/>
        </w:rPr>
        <w:t>Pzp</w:t>
      </w:r>
      <w:proofErr w:type="spellEnd"/>
      <w:r w:rsidRPr="006B7EEF">
        <w:rPr>
          <w:rFonts w:cs="Segoe UI"/>
          <w:szCs w:val="20"/>
        </w:rPr>
        <w:t>.</w:t>
      </w:r>
    </w:p>
    <w:p w14:paraId="2CF1CABC" w14:textId="77777777" w:rsidR="006B7EEF" w:rsidRPr="006B7EEF" w:rsidRDefault="006B7EEF" w:rsidP="006B7EEF">
      <w:pPr>
        <w:spacing w:line="240" w:lineRule="auto"/>
        <w:jc w:val="both"/>
        <w:rPr>
          <w:rFonts w:cs="Segoe UI"/>
          <w:szCs w:val="20"/>
        </w:rPr>
      </w:pPr>
      <w:r w:rsidRPr="006B7EEF">
        <w:rPr>
          <w:rFonts w:cs="Segoe UI"/>
          <w:szCs w:val="20"/>
        </w:rPr>
        <w:lastRenderedPageBreak/>
        <w:t>2. Zmiana wynagrodzenia, o której mowa w ust. 1 może zostać dokonana z uwzględnieniem poniżej wskazanych zasad:</w:t>
      </w:r>
    </w:p>
    <w:p w14:paraId="52FB4A9D" w14:textId="77777777" w:rsidR="006B7EEF" w:rsidRPr="006B7EEF" w:rsidRDefault="006B7EEF" w:rsidP="006B7EEF">
      <w:pPr>
        <w:spacing w:line="240" w:lineRule="auto"/>
        <w:jc w:val="both"/>
        <w:rPr>
          <w:rFonts w:cs="Segoe UI"/>
          <w:szCs w:val="20"/>
        </w:rPr>
      </w:pPr>
      <w:r w:rsidRPr="006B7EEF">
        <w:rPr>
          <w:rFonts w:cs="Segoe UI"/>
          <w:szCs w:val="20"/>
        </w:rPr>
        <w:t>2.1 zmiana wynagrodzenia zostanie dokonana w następujących przypadkach:</w:t>
      </w:r>
    </w:p>
    <w:p w14:paraId="0D6A4B58" w14:textId="77777777" w:rsidR="006B7EEF" w:rsidRPr="006B7EEF" w:rsidRDefault="006B7EEF" w:rsidP="006B7EEF">
      <w:pPr>
        <w:spacing w:line="240" w:lineRule="auto"/>
        <w:jc w:val="both"/>
        <w:rPr>
          <w:rFonts w:cs="Segoe UI"/>
          <w:szCs w:val="20"/>
        </w:rPr>
      </w:pPr>
      <w:r w:rsidRPr="006B7EEF">
        <w:rPr>
          <w:rFonts w:cs="Segoe UI"/>
          <w:szCs w:val="20"/>
        </w:rPr>
        <w:t>a) w przypadku zmiany średniorocznego wskaźnika cen towarów i usług konsumpcyjnych  ogłaszanego w komunikacie Prezesa Głównego Urzędu Statystycznego za dany rok, w którym przypadał początek pierwszego okresu ubezpieczenia;</w:t>
      </w:r>
    </w:p>
    <w:p w14:paraId="41D92E6F" w14:textId="77777777" w:rsidR="006B7EEF" w:rsidRPr="006B7EEF" w:rsidRDefault="006B7EEF" w:rsidP="006B7EEF">
      <w:pPr>
        <w:spacing w:line="240" w:lineRule="auto"/>
        <w:jc w:val="both"/>
        <w:rPr>
          <w:rFonts w:cs="Segoe UI"/>
          <w:szCs w:val="20"/>
        </w:rPr>
      </w:pPr>
      <w:r w:rsidRPr="006B7EEF">
        <w:rPr>
          <w:rFonts w:cs="Segoe UI"/>
          <w:szCs w:val="20"/>
        </w:rPr>
        <w:t>b) w przypadku zmiany  kosztów wykonania Umowy, pod warunkiem, że Wykonawca w chwili składania oferty, mimo zachowania należytej staranności, nie mógł tej okoliczności przewidzieć;</w:t>
      </w:r>
    </w:p>
    <w:p w14:paraId="43D72C65" w14:textId="77777777" w:rsidR="006B7EEF" w:rsidRPr="006B7EEF" w:rsidRDefault="006B7EEF" w:rsidP="006B7EEF">
      <w:pPr>
        <w:spacing w:line="240" w:lineRule="auto"/>
        <w:jc w:val="both"/>
        <w:rPr>
          <w:rFonts w:cs="Segoe UI"/>
          <w:szCs w:val="20"/>
        </w:rPr>
      </w:pPr>
      <w:r w:rsidRPr="006B7EEF">
        <w:rPr>
          <w:rFonts w:cs="Segoe UI"/>
          <w:szCs w:val="20"/>
        </w:rPr>
        <w:t>2.2 poziom zmiany kosztów wykonania Umowy, uprawniający strony umowy do żądania zmiany wynagrodzenia wynosi 10 % (wzrost albo spadek),</w:t>
      </w:r>
    </w:p>
    <w:p w14:paraId="30CEF0E4" w14:textId="77777777" w:rsidR="006B7EEF" w:rsidRPr="006B7EEF" w:rsidRDefault="006B7EEF" w:rsidP="006B7EEF">
      <w:pPr>
        <w:spacing w:line="240" w:lineRule="auto"/>
        <w:jc w:val="both"/>
        <w:rPr>
          <w:rFonts w:cs="Segoe UI"/>
          <w:szCs w:val="20"/>
        </w:rPr>
      </w:pPr>
      <w:r w:rsidRPr="006B7EEF">
        <w:rPr>
          <w:rFonts w:cs="Segoe UI"/>
          <w:szCs w:val="20"/>
        </w:rPr>
        <w:t xml:space="preserve">2.3 sposób ustalenia zmiany: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 </w:t>
      </w:r>
    </w:p>
    <w:p w14:paraId="0DFC1846" w14:textId="77777777" w:rsidR="006B7EEF" w:rsidRPr="006B7EEF" w:rsidRDefault="006B7EEF" w:rsidP="006B7EEF">
      <w:pPr>
        <w:spacing w:line="240" w:lineRule="auto"/>
        <w:jc w:val="both"/>
        <w:rPr>
          <w:rFonts w:cs="Segoe UI"/>
          <w:szCs w:val="20"/>
        </w:rPr>
      </w:pPr>
      <w:r w:rsidRPr="006B7EEF">
        <w:rPr>
          <w:rFonts w:cs="Segoe UI"/>
          <w:szCs w:val="20"/>
        </w:rPr>
        <w:t xml:space="preserve">2.4 zmiana kosztów co najmniej na poziomie, o którym mowa w pkt. 2.2 uprawnia strony do zmiany wynagrodzenia Wykonawcy w takiej samej proporcji, w jakiej zmianie uległy koszty wykonania, o których mowa w p. 3), </w:t>
      </w:r>
    </w:p>
    <w:p w14:paraId="1B3BE6CF" w14:textId="77777777" w:rsidR="006B7EEF" w:rsidRPr="006B7EEF" w:rsidRDefault="006B7EEF" w:rsidP="006B7EEF">
      <w:pPr>
        <w:spacing w:line="240" w:lineRule="auto"/>
        <w:jc w:val="both"/>
        <w:rPr>
          <w:rFonts w:cs="Segoe UI"/>
          <w:szCs w:val="20"/>
        </w:rPr>
      </w:pPr>
      <w:r w:rsidRPr="006B7EEF">
        <w:rPr>
          <w:rFonts w:cs="Segoe UI"/>
          <w:szCs w:val="20"/>
        </w:rPr>
        <w:t xml:space="preserve">2.5 początkowy termin ustalenia zmiany wynagrodzenia: 12 miesięcy od dnia zawarcia umowy; </w:t>
      </w:r>
    </w:p>
    <w:p w14:paraId="64126193" w14:textId="43951DEF" w:rsidR="006B7EEF" w:rsidRPr="006B7EEF" w:rsidRDefault="006B7EEF" w:rsidP="006B7EEF">
      <w:pPr>
        <w:spacing w:line="240" w:lineRule="auto"/>
        <w:jc w:val="both"/>
        <w:rPr>
          <w:rFonts w:cs="Segoe UI"/>
          <w:szCs w:val="20"/>
        </w:rPr>
      </w:pPr>
      <w:r w:rsidRPr="006B7EEF">
        <w:rPr>
          <w:rFonts w:cs="Segoe UI"/>
          <w:szCs w:val="20"/>
        </w:rPr>
        <w:t xml:space="preserve">2.6 maksymalna dopuszczalna wartość zmiany wynagrodzenia w efekcie zastosowania postanowień o zasadach wprowadzania zmian wysokości wynagrodzenia wynosi </w:t>
      </w:r>
      <w:r w:rsidR="000F6CD4">
        <w:rPr>
          <w:rFonts w:cs="Segoe UI"/>
          <w:szCs w:val="20"/>
        </w:rPr>
        <w:t>2</w:t>
      </w:r>
      <w:r w:rsidRPr="006B7EEF">
        <w:rPr>
          <w:rFonts w:cs="Segoe UI"/>
          <w:szCs w:val="20"/>
        </w:rPr>
        <w:t>0 % wynagrodzenia wskazanego w umowie;</w:t>
      </w:r>
    </w:p>
    <w:p w14:paraId="30361E18" w14:textId="77777777" w:rsidR="006B7EEF" w:rsidRPr="006B7EEF" w:rsidRDefault="006B7EEF" w:rsidP="006B7EEF">
      <w:pPr>
        <w:spacing w:line="240" w:lineRule="auto"/>
        <w:jc w:val="both"/>
        <w:rPr>
          <w:rFonts w:cs="Segoe UI"/>
          <w:szCs w:val="20"/>
        </w:rPr>
      </w:pPr>
      <w:r w:rsidRPr="006B7EEF">
        <w:rPr>
          <w:rFonts w:cs="Segoe UI"/>
          <w:szCs w:val="20"/>
        </w:rPr>
        <w:t>2.7 warunkiem zmiany wynagrodzenia będzie wykazanie przez Stronę wnioskującą o zmianę, że zmiana kosztów związanych z realizacją niniejszej Umowy, miała faktyczny wpływ na koszty wykonania przedmiotu Umowy;</w:t>
      </w:r>
    </w:p>
    <w:p w14:paraId="272D4275" w14:textId="77777777" w:rsidR="006B7EEF" w:rsidRPr="006B7EEF" w:rsidRDefault="006B7EEF" w:rsidP="006B7EEF">
      <w:pPr>
        <w:spacing w:line="240" w:lineRule="auto"/>
        <w:jc w:val="both"/>
        <w:rPr>
          <w:rFonts w:cs="Segoe UI"/>
          <w:szCs w:val="20"/>
        </w:rPr>
      </w:pPr>
      <w:r w:rsidRPr="006B7EEF">
        <w:rPr>
          <w:rFonts w:cs="Segoe UI"/>
          <w:szCs w:val="20"/>
        </w:rPr>
        <w:t xml:space="preserve">2.8 w sytuacji, gdy niniejsza umowa została zawarta po upływie 180 dni od dnia upływu terminu składania ofert, początkowym terminem ustalenia zmiany wynagrodzenia będzie dzień otwarcia ofert; </w:t>
      </w:r>
    </w:p>
    <w:p w14:paraId="0E5B3DC7" w14:textId="77777777" w:rsidR="006B7EEF" w:rsidRPr="006B7EEF" w:rsidRDefault="006B7EEF" w:rsidP="006B7EEF">
      <w:pPr>
        <w:spacing w:line="240" w:lineRule="auto"/>
        <w:jc w:val="both"/>
        <w:rPr>
          <w:rFonts w:cs="Segoe UI"/>
          <w:szCs w:val="20"/>
        </w:rPr>
      </w:pPr>
      <w:r w:rsidRPr="006B7EEF">
        <w:rPr>
          <w:rFonts w:cs="Segoe UI"/>
          <w:szCs w:val="20"/>
        </w:rPr>
        <w:t xml:space="preserve">3. 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5D5DA267" w14:textId="1A6A23C5" w:rsidR="006B7EEF" w:rsidRPr="006B7EEF" w:rsidRDefault="006B7EEF" w:rsidP="006B7EEF">
      <w:pPr>
        <w:spacing w:line="240" w:lineRule="auto"/>
        <w:contextualSpacing/>
        <w:jc w:val="both"/>
        <w:rPr>
          <w:rFonts w:cs="Segoe UI"/>
          <w:szCs w:val="20"/>
        </w:rPr>
      </w:pPr>
      <w:r w:rsidRPr="006B7EEF">
        <w:rPr>
          <w:rFonts w:cs="Segoe UI"/>
          <w:szCs w:val="20"/>
        </w:rPr>
        <w:t xml:space="preserve">4.Zgodnie z art. 439 ust. 5 ustawy </w:t>
      </w:r>
      <w:proofErr w:type="spellStart"/>
      <w:r w:rsidRPr="006B7EEF">
        <w:rPr>
          <w:rFonts w:cs="Segoe UI"/>
          <w:szCs w:val="20"/>
        </w:rPr>
        <w:t>Pzp</w:t>
      </w:r>
      <w:proofErr w:type="spellEnd"/>
      <w:r w:rsidRPr="006B7EEF">
        <w:rPr>
          <w:rFonts w:cs="Segoe UI"/>
          <w:szCs w:val="20"/>
        </w:rPr>
        <w:t xml:space="preserve">, Wykonawca, którego wynagrodzenie zostało zmienione zgodnie z ust. 1-2, zobowiązany jest do zmiany wynagrodzenia przysługującego podwykonawcy, z którym zawarł umowę, w zakresie odpowiadającym zmianom kosztów dotyczących zobowiązania podwykonawcy. </w:t>
      </w:r>
    </w:p>
    <w:p w14:paraId="5F68C46A" w14:textId="77777777" w:rsidR="001A1B89" w:rsidRPr="00A57FF9" w:rsidRDefault="001A1B89" w:rsidP="001A1B89">
      <w:pPr>
        <w:spacing w:after="0" w:line="240" w:lineRule="auto"/>
        <w:jc w:val="both"/>
        <w:rPr>
          <w:rFonts w:eastAsia="Calibri" w:cs="Segoe UI"/>
          <w:szCs w:val="20"/>
        </w:rPr>
      </w:pPr>
    </w:p>
    <w:p w14:paraId="5143FCDC" w14:textId="4AAA2B1F"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t xml:space="preserve">§ </w:t>
      </w:r>
      <w:r w:rsidR="006B7EEF" w:rsidRPr="000F6CD4">
        <w:rPr>
          <w:rFonts w:eastAsia="Calibri" w:cs="Segoe UI"/>
          <w:b/>
          <w:szCs w:val="20"/>
        </w:rPr>
        <w:t>8</w:t>
      </w:r>
    </w:p>
    <w:p w14:paraId="7D45212B" w14:textId="149EE3DD" w:rsidR="000F6CD4" w:rsidRPr="000F6CD4" w:rsidRDefault="000F6CD4" w:rsidP="001A1B89">
      <w:pPr>
        <w:spacing w:after="0" w:line="240" w:lineRule="auto"/>
        <w:jc w:val="center"/>
        <w:rPr>
          <w:rFonts w:eastAsia="Calibri" w:cs="Segoe UI"/>
          <w:b/>
          <w:szCs w:val="20"/>
        </w:rPr>
      </w:pPr>
      <w:r w:rsidRPr="000F6CD4">
        <w:rPr>
          <w:rFonts w:eastAsia="Calibri" w:cs="Segoe UI"/>
          <w:b/>
          <w:szCs w:val="20"/>
        </w:rPr>
        <w:t>Płatności</w:t>
      </w:r>
    </w:p>
    <w:p w14:paraId="38486268" w14:textId="2E931CC2" w:rsidR="001A1B89" w:rsidRPr="00A57FF9" w:rsidRDefault="001A1B89" w:rsidP="001A1B89">
      <w:pPr>
        <w:spacing w:after="0" w:line="240" w:lineRule="auto"/>
        <w:jc w:val="both"/>
        <w:rPr>
          <w:rFonts w:eastAsia="Calibri" w:cs="Segoe UI"/>
          <w:szCs w:val="20"/>
        </w:rPr>
      </w:pPr>
      <w:r w:rsidRPr="00A57FF9">
        <w:rPr>
          <w:rFonts w:eastAsia="Calibri" w:cs="Segoe UI"/>
          <w:szCs w:val="20"/>
        </w:rPr>
        <w:lastRenderedPageBreak/>
        <w:t>1. Składka będzie płacona miesięcznie przelewem z podaniem w tytule przelewu nr polisy na rachunek Wykonawcy</w:t>
      </w:r>
      <w:r w:rsidR="00F34A73">
        <w:rPr>
          <w:rFonts w:eastAsia="Calibri" w:cs="Segoe UI"/>
          <w:szCs w:val="20"/>
        </w:rPr>
        <w:t xml:space="preserve"> </w:t>
      </w:r>
      <w:r w:rsidR="00F34A73" w:rsidRPr="00F34A73">
        <w:rPr>
          <w:rFonts w:eastAsia="Calibri" w:cs="Segoe UI"/>
          <w:szCs w:val="20"/>
        </w:rPr>
        <w:t xml:space="preserve">wskazany w zgłoszeniu identyfikacyjnym do naczelnika urzędu skarbowego właściwego dla Wykonawcy zgodnie z przepisami ustawy z dnia 13 października 1995 r. o zasadach ewidencji i identyfikacji podatników i płatników (tj. Dz. U z 2022 r. poz. 2500 ze </w:t>
      </w:r>
      <w:proofErr w:type="spellStart"/>
      <w:r w:rsidR="00F34A73" w:rsidRPr="00F34A73">
        <w:rPr>
          <w:rFonts w:eastAsia="Calibri" w:cs="Segoe UI"/>
          <w:szCs w:val="20"/>
        </w:rPr>
        <w:t>zm</w:t>
      </w:r>
      <w:proofErr w:type="spellEnd"/>
      <w:r w:rsidR="00F34A73" w:rsidRPr="00F34A73">
        <w:rPr>
          <w:rFonts w:eastAsia="Calibri" w:cs="Segoe UI"/>
          <w:szCs w:val="20"/>
        </w:rPr>
        <w:t>)-jeżeli dotyczy.</w:t>
      </w:r>
    </w:p>
    <w:p w14:paraId="4BF40B7E"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2. Terminy przekazywania składek określa się na 15 dzień miesiąca za dany miesiąc. W przypadku, gdy dzień płatności tak określony przypadnie w dzień świąteczny lub wolny od pracy u Zamawiającego realizacja nastąpi w najbliższym dniu roboczym po tym terminie, pod warunkiem, że nie będzie to dzień kolejnego miesiąca, tylko dzień miesiąca za który jest należna składka.</w:t>
      </w:r>
    </w:p>
    <w:p w14:paraId="6C69C733" w14:textId="77777777" w:rsidR="001A1B89" w:rsidRPr="00A57FF9" w:rsidRDefault="001A1B89" w:rsidP="001A1B89">
      <w:pPr>
        <w:spacing w:after="0" w:line="240" w:lineRule="auto"/>
        <w:jc w:val="center"/>
        <w:rPr>
          <w:rFonts w:eastAsia="Calibri" w:cs="Segoe UI"/>
          <w:szCs w:val="20"/>
        </w:rPr>
      </w:pPr>
    </w:p>
    <w:p w14:paraId="310BD4FB" w14:textId="2E98586C"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t xml:space="preserve">§ </w:t>
      </w:r>
      <w:r w:rsidR="006B7EEF" w:rsidRPr="000F6CD4">
        <w:rPr>
          <w:rFonts w:eastAsia="Calibri" w:cs="Segoe UI"/>
          <w:b/>
          <w:szCs w:val="20"/>
        </w:rPr>
        <w:t>9</w:t>
      </w:r>
    </w:p>
    <w:p w14:paraId="2584F77C" w14:textId="01E3CE72" w:rsidR="000F6CD4" w:rsidRPr="000F6CD4" w:rsidRDefault="000F6CD4" w:rsidP="001A1B89">
      <w:pPr>
        <w:spacing w:after="0" w:line="240" w:lineRule="auto"/>
        <w:jc w:val="center"/>
        <w:rPr>
          <w:rFonts w:eastAsia="Calibri" w:cs="Segoe UI"/>
          <w:b/>
          <w:szCs w:val="20"/>
        </w:rPr>
      </w:pPr>
      <w:r w:rsidRPr="000F6CD4">
        <w:rPr>
          <w:rFonts w:eastAsia="Calibri" w:cs="Segoe UI"/>
          <w:b/>
          <w:szCs w:val="20"/>
        </w:rPr>
        <w:t>Podwykonawcy</w:t>
      </w:r>
    </w:p>
    <w:p w14:paraId="2DF678ED"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1. Wykonawca oświadcza, że całość usługi ubezpieczeniowej objętej zamówieniem wykona siłami własnymi.</w:t>
      </w:r>
    </w:p>
    <w:p w14:paraId="6389EA79" w14:textId="77777777" w:rsidR="001A1B89" w:rsidRPr="00A57FF9" w:rsidRDefault="001A1B89" w:rsidP="001A1B89">
      <w:pPr>
        <w:spacing w:after="0" w:line="240" w:lineRule="auto"/>
        <w:jc w:val="both"/>
        <w:rPr>
          <w:rFonts w:eastAsia="Calibri" w:cs="Segoe UI"/>
          <w:i/>
          <w:iCs/>
          <w:szCs w:val="20"/>
        </w:rPr>
      </w:pPr>
      <w:r w:rsidRPr="00A57FF9">
        <w:rPr>
          <w:rFonts w:eastAsia="Calibri" w:cs="Segoe UI"/>
          <w:i/>
          <w:iCs/>
          <w:szCs w:val="20"/>
        </w:rPr>
        <w:t>albo</w:t>
      </w:r>
    </w:p>
    <w:p w14:paraId="3CF4FDA6"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2. Wykonawca oświadcza, że zamierza powierzyć wymienionym poniżej podwykonawcom następujący zakres usług, objętych przedmiotem zamówienia:</w:t>
      </w:r>
    </w:p>
    <w:p w14:paraId="1DB38D0B" w14:textId="77777777" w:rsidR="001A1B89" w:rsidRPr="00A57FF9" w:rsidRDefault="001A1B89" w:rsidP="001A1B89">
      <w:pPr>
        <w:spacing w:after="0" w:line="240" w:lineRule="auto"/>
        <w:jc w:val="both"/>
        <w:rPr>
          <w:rFonts w:eastAsia="Calibri" w:cs="Segoe UI"/>
          <w:szCs w:val="20"/>
        </w:rPr>
      </w:pPr>
    </w:p>
    <w:tbl>
      <w:tblPr>
        <w:tblW w:w="8646" w:type="dxa"/>
        <w:tblInd w:w="623"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78" w:type="dxa"/>
        </w:tblCellMar>
        <w:tblLook w:val="04A0" w:firstRow="1" w:lastRow="0" w:firstColumn="1" w:lastColumn="0" w:noHBand="0" w:noVBand="1"/>
      </w:tblPr>
      <w:tblGrid>
        <w:gridCol w:w="707"/>
        <w:gridCol w:w="4174"/>
        <w:gridCol w:w="3765"/>
      </w:tblGrid>
      <w:tr w:rsidR="001A1B89" w:rsidRPr="00A57FF9" w14:paraId="7268350C" w14:textId="77777777" w:rsidTr="0034344A">
        <w:trPr>
          <w:trHeight w:val="637"/>
        </w:trPr>
        <w:tc>
          <w:tcPr>
            <w:tcW w:w="707" w:type="dxa"/>
            <w:tcBorders>
              <w:top w:val="single" w:sz="8" w:space="0" w:color="00000A"/>
              <w:left w:val="single" w:sz="8" w:space="0" w:color="00000A"/>
              <w:bottom w:val="single" w:sz="8" w:space="0" w:color="00000A"/>
              <w:right w:val="single" w:sz="8" w:space="0" w:color="00000A"/>
            </w:tcBorders>
            <w:shd w:val="clear" w:color="auto" w:fill="auto"/>
            <w:tcMar>
              <w:left w:w="78" w:type="dxa"/>
            </w:tcMar>
            <w:vAlign w:val="center"/>
          </w:tcPr>
          <w:p w14:paraId="0C369A45" w14:textId="77777777" w:rsidR="001A1B89" w:rsidRPr="00A57FF9" w:rsidRDefault="001A1B89" w:rsidP="0034344A">
            <w:pPr>
              <w:spacing w:after="0" w:line="240" w:lineRule="auto"/>
              <w:jc w:val="both"/>
              <w:rPr>
                <w:rFonts w:eastAsia="Calibri" w:cs="Segoe UI"/>
                <w:szCs w:val="20"/>
              </w:rPr>
            </w:pPr>
            <w:r w:rsidRPr="00A57FF9">
              <w:rPr>
                <w:rFonts w:eastAsia="Calibri" w:cs="Segoe UI"/>
                <w:szCs w:val="20"/>
              </w:rPr>
              <w:t>L.p.</w:t>
            </w:r>
          </w:p>
        </w:tc>
        <w:tc>
          <w:tcPr>
            <w:tcW w:w="4174" w:type="dxa"/>
            <w:tcBorders>
              <w:top w:val="single" w:sz="8" w:space="0" w:color="00000A"/>
              <w:left w:val="single" w:sz="8" w:space="0" w:color="00000A"/>
              <w:bottom w:val="single" w:sz="8" w:space="0" w:color="00000A"/>
              <w:right w:val="single" w:sz="8" w:space="0" w:color="00000A"/>
            </w:tcBorders>
            <w:shd w:val="clear" w:color="auto" w:fill="auto"/>
            <w:vAlign w:val="center"/>
          </w:tcPr>
          <w:p w14:paraId="25C8F02E" w14:textId="77777777" w:rsidR="001A1B89" w:rsidRPr="00A57FF9" w:rsidRDefault="001A1B89" w:rsidP="0034344A">
            <w:pPr>
              <w:spacing w:after="0" w:line="240" w:lineRule="auto"/>
              <w:jc w:val="both"/>
              <w:rPr>
                <w:rFonts w:eastAsia="Calibri" w:cs="Segoe UI"/>
                <w:szCs w:val="20"/>
              </w:rPr>
            </w:pPr>
            <w:r w:rsidRPr="00A57FF9">
              <w:rPr>
                <w:rFonts w:eastAsia="Calibri" w:cs="Segoe UI"/>
                <w:szCs w:val="20"/>
              </w:rPr>
              <w:t>Powierzany podwykonawcom zakres usług ubezpieczeniowych</w:t>
            </w:r>
          </w:p>
        </w:tc>
        <w:tc>
          <w:tcPr>
            <w:tcW w:w="3765" w:type="dxa"/>
            <w:tcBorders>
              <w:top w:val="single" w:sz="8" w:space="0" w:color="00000A"/>
              <w:left w:val="single" w:sz="8" w:space="0" w:color="00000A"/>
              <w:bottom w:val="single" w:sz="8" w:space="0" w:color="00000A"/>
              <w:right w:val="single" w:sz="8" w:space="0" w:color="00000A"/>
            </w:tcBorders>
            <w:shd w:val="clear" w:color="auto" w:fill="auto"/>
            <w:vAlign w:val="center"/>
          </w:tcPr>
          <w:p w14:paraId="28B2E782" w14:textId="77777777" w:rsidR="001A1B89" w:rsidRPr="00A57FF9" w:rsidRDefault="001A1B89" w:rsidP="0034344A">
            <w:pPr>
              <w:spacing w:after="0" w:line="240" w:lineRule="auto"/>
              <w:jc w:val="both"/>
              <w:rPr>
                <w:rFonts w:eastAsia="Calibri" w:cs="Segoe UI"/>
                <w:szCs w:val="20"/>
              </w:rPr>
            </w:pPr>
            <w:r w:rsidRPr="00A57FF9">
              <w:rPr>
                <w:rFonts w:eastAsia="Calibri" w:cs="Segoe UI"/>
                <w:szCs w:val="20"/>
              </w:rPr>
              <w:t>Podwykonawca (firma)</w:t>
            </w:r>
          </w:p>
        </w:tc>
      </w:tr>
      <w:tr w:rsidR="001A1B89" w:rsidRPr="00A57FF9" w14:paraId="3BC23260" w14:textId="77777777" w:rsidTr="0034344A">
        <w:trPr>
          <w:trHeight w:val="318"/>
        </w:trPr>
        <w:tc>
          <w:tcPr>
            <w:tcW w:w="707" w:type="dxa"/>
            <w:tcBorders>
              <w:top w:val="single" w:sz="8" w:space="0" w:color="00000A"/>
              <w:left w:val="single" w:sz="8" w:space="0" w:color="00000A"/>
              <w:bottom w:val="single" w:sz="8" w:space="0" w:color="00000A"/>
              <w:right w:val="single" w:sz="8" w:space="0" w:color="00000A"/>
            </w:tcBorders>
            <w:shd w:val="clear" w:color="auto" w:fill="auto"/>
            <w:tcMar>
              <w:left w:w="78" w:type="dxa"/>
            </w:tcMar>
          </w:tcPr>
          <w:p w14:paraId="22C810DC" w14:textId="77777777" w:rsidR="001A1B89" w:rsidRPr="00A57FF9" w:rsidRDefault="001A1B89" w:rsidP="0034344A">
            <w:pPr>
              <w:spacing w:after="0" w:line="240" w:lineRule="auto"/>
              <w:jc w:val="both"/>
              <w:rPr>
                <w:rFonts w:eastAsia="Calibri" w:cs="Segoe UI"/>
                <w:szCs w:val="20"/>
              </w:rPr>
            </w:pPr>
          </w:p>
        </w:tc>
        <w:tc>
          <w:tcPr>
            <w:tcW w:w="4174" w:type="dxa"/>
            <w:tcBorders>
              <w:top w:val="single" w:sz="8" w:space="0" w:color="00000A"/>
              <w:left w:val="single" w:sz="8" w:space="0" w:color="00000A"/>
              <w:bottom w:val="single" w:sz="8" w:space="0" w:color="00000A"/>
              <w:right w:val="single" w:sz="8" w:space="0" w:color="00000A"/>
            </w:tcBorders>
            <w:shd w:val="clear" w:color="auto" w:fill="auto"/>
          </w:tcPr>
          <w:p w14:paraId="703B995E" w14:textId="77777777" w:rsidR="001A1B89" w:rsidRPr="00A57FF9" w:rsidRDefault="001A1B89" w:rsidP="0034344A">
            <w:pPr>
              <w:spacing w:after="0" w:line="240" w:lineRule="auto"/>
              <w:jc w:val="both"/>
              <w:rPr>
                <w:rFonts w:eastAsia="Calibri" w:cs="Segoe UI"/>
                <w:szCs w:val="20"/>
              </w:rPr>
            </w:pPr>
          </w:p>
        </w:tc>
        <w:tc>
          <w:tcPr>
            <w:tcW w:w="3765" w:type="dxa"/>
            <w:tcBorders>
              <w:top w:val="single" w:sz="8" w:space="0" w:color="00000A"/>
              <w:left w:val="single" w:sz="8" w:space="0" w:color="00000A"/>
              <w:bottom w:val="single" w:sz="8" w:space="0" w:color="00000A"/>
              <w:right w:val="single" w:sz="8" w:space="0" w:color="00000A"/>
            </w:tcBorders>
            <w:shd w:val="clear" w:color="auto" w:fill="auto"/>
          </w:tcPr>
          <w:p w14:paraId="397795FF" w14:textId="77777777" w:rsidR="001A1B89" w:rsidRPr="00A57FF9" w:rsidRDefault="001A1B89" w:rsidP="0034344A">
            <w:pPr>
              <w:spacing w:after="0" w:line="240" w:lineRule="auto"/>
              <w:jc w:val="both"/>
              <w:rPr>
                <w:rFonts w:eastAsia="Calibri" w:cs="Segoe UI"/>
                <w:szCs w:val="20"/>
              </w:rPr>
            </w:pPr>
          </w:p>
        </w:tc>
      </w:tr>
    </w:tbl>
    <w:p w14:paraId="17276E5B" w14:textId="19B16381" w:rsidR="001A1B89" w:rsidRPr="00A57FF9" w:rsidRDefault="001A1B89" w:rsidP="001A1B89">
      <w:pPr>
        <w:spacing w:after="0" w:line="240" w:lineRule="auto"/>
        <w:jc w:val="both"/>
        <w:rPr>
          <w:rFonts w:eastAsia="Calibri" w:cs="Segoe UI"/>
          <w:szCs w:val="20"/>
        </w:rPr>
      </w:pPr>
      <w:r w:rsidRPr="00A57FF9">
        <w:rPr>
          <w:rFonts w:eastAsia="Calibri" w:cs="Segoe UI"/>
          <w:szCs w:val="20"/>
        </w:rPr>
        <w:tab/>
      </w:r>
      <w:r w:rsidRPr="00A57FF9">
        <w:rPr>
          <w:rFonts w:eastAsia="Calibri" w:cs="Segoe UI"/>
          <w:szCs w:val="20"/>
        </w:rPr>
        <w:tab/>
      </w:r>
    </w:p>
    <w:p w14:paraId="5EC1456A"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i (</w:t>
      </w:r>
      <w:r w:rsidRPr="00A57FF9">
        <w:rPr>
          <w:rFonts w:eastAsia="Calibri" w:cs="Segoe UI"/>
          <w:i/>
          <w:iCs/>
          <w:szCs w:val="20"/>
        </w:rPr>
        <w:t>o ile były mu znane takie dane przed przystąpieniem do wykonania zamówienia</w:t>
      </w:r>
      <w:r w:rsidRPr="00A57FF9">
        <w:rPr>
          <w:rFonts w:eastAsia="Calibri" w:cs="Segoe UI"/>
          <w:szCs w:val="20"/>
        </w:rPr>
        <w:t>) podał wskazane poniżej nazwy albo imiona i nazwiska oraz dane kontaktowe podwykonawców i osób do kontaktu z nimi, zaangażowanych w te usługi:</w:t>
      </w:r>
    </w:p>
    <w:p w14:paraId="3790E1BA"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w:t>
      </w:r>
    </w:p>
    <w:p w14:paraId="4C307DD4" w14:textId="77777777" w:rsidR="001A1B89" w:rsidRPr="00A57FF9" w:rsidRDefault="001A1B89" w:rsidP="001A1B89">
      <w:pPr>
        <w:spacing w:after="0" w:line="240" w:lineRule="auto"/>
        <w:jc w:val="both"/>
        <w:rPr>
          <w:rFonts w:eastAsia="Calibri" w:cs="Segoe UI"/>
          <w:szCs w:val="20"/>
        </w:rPr>
      </w:pPr>
    </w:p>
    <w:p w14:paraId="7B57FF03"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 xml:space="preserve">3. Jeżeli powierzenie podwykonawcy wykonania części zamówienia nastąpi w trakcie jego realizacji, wykonawca na żądanie zamawiającego będzie zobowiązany przedstawić oświadczenie, o którym mowa w art. 125 ust. 1 ustawy </w:t>
      </w:r>
      <w:proofErr w:type="spellStart"/>
      <w:r w:rsidRPr="00A57FF9">
        <w:rPr>
          <w:rFonts w:eastAsia="Calibri" w:cs="Segoe UI"/>
          <w:szCs w:val="20"/>
        </w:rPr>
        <w:t>Pzp</w:t>
      </w:r>
      <w:proofErr w:type="spellEnd"/>
      <w:r w:rsidRPr="00A57FF9">
        <w:rPr>
          <w:rFonts w:eastAsia="Calibri" w:cs="Segoe UI"/>
          <w:szCs w:val="20"/>
        </w:rPr>
        <w:t>, potwierdzające brak podstaw wykluczenia wobec tego podwykonawcy.</w:t>
      </w:r>
    </w:p>
    <w:p w14:paraId="79DEFD7D"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4. Jeżeli zamawiający stwierdzi, że wobec danego podwykonawcy zachodzą podstawy wykluczenia, wykonawca obowiązany jest zastąpić tego podwykonawcę lub zrezygnować z powierzenia wykonania części zamówienia podwykonawcy.</w:t>
      </w:r>
    </w:p>
    <w:p w14:paraId="7AAF97B9"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5. Powierzenie wykonania części zamówienia podwykonawcom nie zwalnia Wykonawcy z odpowiedzialności za należyte wykonanie tego zamówienia.</w:t>
      </w:r>
    </w:p>
    <w:p w14:paraId="3D5C8307" w14:textId="77777777" w:rsidR="001A1B89" w:rsidRPr="00A57FF9" w:rsidRDefault="001A1B89" w:rsidP="001A1B89">
      <w:pPr>
        <w:spacing w:after="0" w:line="240" w:lineRule="auto"/>
        <w:jc w:val="both"/>
        <w:rPr>
          <w:rFonts w:eastAsia="Calibri" w:cs="Segoe UI"/>
          <w:szCs w:val="20"/>
        </w:rPr>
      </w:pPr>
    </w:p>
    <w:p w14:paraId="211B6FE6" w14:textId="1B73A57C"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sym w:font="Times New Roman" w:char="00A7"/>
      </w:r>
      <w:r w:rsidRPr="000F6CD4">
        <w:rPr>
          <w:rFonts w:eastAsia="Calibri" w:cs="Segoe UI"/>
          <w:b/>
          <w:szCs w:val="20"/>
        </w:rPr>
        <w:t xml:space="preserve"> </w:t>
      </w:r>
      <w:r w:rsidR="006B7EEF" w:rsidRPr="000F6CD4">
        <w:rPr>
          <w:rFonts w:eastAsia="Calibri" w:cs="Segoe UI"/>
          <w:b/>
          <w:szCs w:val="20"/>
        </w:rPr>
        <w:t>10</w:t>
      </w:r>
    </w:p>
    <w:p w14:paraId="3EA0571F" w14:textId="3B071367" w:rsidR="000F6CD4" w:rsidRPr="000F6CD4" w:rsidRDefault="000F6CD4" w:rsidP="001A1B89">
      <w:pPr>
        <w:spacing w:after="0" w:line="240" w:lineRule="auto"/>
        <w:jc w:val="center"/>
        <w:rPr>
          <w:rFonts w:eastAsia="Calibri" w:cs="Segoe UI"/>
          <w:b/>
          <w:szCs w:val="20"/>
        </w:rPr>
      </w:pPr>
      <w:r w:rsidRPr="000F6CD4">
        <w:rPr>
          <w:rFonts w:eastAsia="Calibri" w:cs="Segoe UI"/>
          <w:b/>
          <w:szCs w:val="20"/>
        </w:rPr>
        <w:t>Broker</w:t>
      </w:r>
    </w:p>
    <w:p w14:paraId="34A0818E" w14:textId="77777777" w:rsidR="001A1B89" w:rsidRPr="00A57FF9" w:rsidRDefault="001A1B89" w:rsidP="001A1B89">
      <w:pPr>
        <w:spacing w:after="0" w:line="240" w:lineRule="auto"/>
        <w:jc w:val="both"/>
        <w:rPr>
          <w:rFonts w:eastAsia="Calibri" w:cs="Segoe UI"/>
          <w:szCs w:val="20"/>
        </w:rPr>
      </w:pPr>
      <w:r w:rsidRPr="00A57FF9">
        <w:rPr>
          <w:rFonts w:eastAsia="Calibri" w:cs="Segoe UI"/>
          <w:szCs w:val="20"/>
        </w:rPr>
        <w:t xml:space="preserve">W obsłudze ubezpieczeń uczestniczyć będzie pełnomocnik zamawiającego STBU Brokerzy Ubezpieczeniowi Sp. z o.o. z siedzibą w Sopocie, ul. Rzemieślnicza 33, 81-855 Sopot, wynagradzany według zwyczajowo przyjętych stawek za cały okres ubezpieczenia wynikający z niniejszej umowy.           </w:t>
      </w:r>
    </w:p>
    <w:p w14:paraId="0C96E481" w14:textId="77777777" w:rsidR="001A1B89" w:rsidRPr="00A57FF9" w:rsidRDefault="001A1B89" w:rsidP="001A1B89">
      <w:pPr>
        <w:spacing w:after="0" w:line="240" w:lineRule="auto"/>
        <w:jc w:val="center"/>
        <w:rPr>
          <w:rFonts w:eastAsia="Calibri" w:cs="Segoe UI"/>
          <w:szCs w:val="20"/>
        </w:rPr>
      </w:pPr>
    </w:p>
    <w:p w14:paraId="13C8DA05" w14:textId="19801FDA"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sym w:font="Times New Roman" w:char="00A7"/>
      </w:r>
      <w:r w:rsidRPr="000F6CD4">
        <w:rPr>
          <w:rFonts w:eastAsia="Calibri" w:cs="Segoe UI"/>
          <w:b/>
          <w:szCs w:val="20"/>
        </w:rPr>
        <w:t xml:space="preserve"> 1</w:t>
      </w:r>
      <w:r w:rsidR="006B7EEF" w:rsidRPr="000F6CD4">
        <w:rPr>
          <w:rFonts w:eastAsia="Calibri" w:cs="Segoe UI"/>
          <w:b/>
          <w:szCs w:val="20"/>
        </w:rPr>
        <w:t>1</w:t>
      </w:r>
    </w:p>
    <w:p w14:paraId="6352A1F8" w14:textId="68FAE8C7" w:rsidR="000F6CD4" w:rsidRPr="000F6CD4" w:rsidRDefault="000F6CD4" w:rsidP="001A1B89">
      <w:pPr>
        <w:spacing w:after="0" w:line="240" w:lineRule="auto"/>
        <w:jc w:val="center"/>
        <w:rPr>
          <w:rFonts w:eastAsia="Calibri" w:cs="Segoe UI"/>
          <w:b/>
          <w:szCs w:val="20"/>
        </w:rPr>
      </w:pPr>
      <w:r w:rsidRPr="000F6CD4">
        <w:rPr>
          <w:rFonts w:eastAsia="Calibri" w:cs="Segoe UI"/>
          <w:b/>
          <w:szCs w:val="20"/>
        </w:rPr>
        <w:t>Kary umowne</w:t>
      </w:r>
    </w:p>
    <w:p w14:paraId="1B60AB4A" w14:textId="77777777" w:rsidR="001A1B89" w:rsidRPr="00A57FF9" w:rsidRDefault="001A1B89" w:rsidP="00F34A73">
      <w:pPr>
        <w:numPr>
          <w:ilvl w:val="1"/>
          <w:numId w:val="34"/>
        </w:numPr>
        <w:tabs>
          <w:tab w:val="num" w:pos="284"/>
        </w:tabs>
        <w:spacing w:after="0" w:line="240" w:lineRule="auto"/>
        <w:ind w:left="284" w:hanging="284"/>
        <w:jc w:val="both"/>
        <w:rPr>
          <w:rFonts w:eastAsia="Calibri" w:cs="Segoe UI"/>
          <w:szCs w:val="20"/>
          <w:lang w:eastAsia="pl-PL"/>
        </w:rPr>
      </w:pPr>
      <w:r w:rsidRPr="00A57FF9">
        <w:rPr>
          <w:rFonts w:eastAsia="Calibri" w:cs="Segoe UI"/>
          <w:szCs w:val="20"/>
          <w:lang w:eastAsia="pl-PL"/>
        </w:rPr>
        <w:t xml:space="preserve">Wykonawca zapłaci Zamawiającemu karę umowną za odstąpienie od umowy z przyczyn zależnych od Wykonawcy - w wysokości 10 000 zł. </w:t>
      </w:r>
    </w:p>
    <w:p w14:paraId="6EB4CB03" w14:textId="74EAFC54" w:rsidR="001A1B89" w:rsidRDefault="001A1B89" w:rsidP="00F34A73">
      <w:pPr>
        <w:numPr>
          <w:ilvl w:val="1"/>
          <w:numId w:val="34"/>
        </w:numPr>
        <w:spacing w:after="0" w:line="240" w:lineRule="auto"/>
        <w:ind w:left="284" w:hanging="284"/>
        <w:jc w:val="both"/>
        <w:rPr>
          <w:rFonts w:eastAsia="Calibri" w:cs="Segoe UI"/>
          <w:szCs w:val="20"/>
          <w:lang w:eastAsia="pl-PL"/>
        </w:rPr>
      </w:pPr>
      <w:r w:rsidRPr="00A57FF9">
        <w:rPr>
          <w:rFonts w:eastAsia="Calibri" w:cs="Segoe UI"/>
          <w:szCs w:val="20"/>
          <w:lang w:eastAsia="pl-PL"/>
        </w:rPr>
        <w:t xml:space="preserve">Wykonawca </w:t>
      </w:r>
      <w:r w:rsidRPr="00A57FF9">
        <w:rPr>
          <w:rFonts w:eastAsia="Calibri" w:cs="Segoe UI"/>
          <w:color w:val="000000"/>
          <w:szCs w:val="20"/>
          <w:lang w:eastAsia="pl-PL"/>
        </w:rPr>
        <w:t xml:space="preserve">zapłaci Zamawiającemu karę umowną </w:t>
      </w:r>
      <w:r w:rsidRPr="00A57FF9">
        <w:rPr>
          <w:rFonts w:eastAsia="Calibri" w:cs="Segoe UI"/>
          <w:szCs w:val="20"/>
          <w:lang w:eastAsia="pl-PL"/>
        </w:rPr>
        <w:t>z tytułu braku zapłaty wynagrodzenia należnego podwykonawcom (za każdy stwierdzony przypadek) w wysokości niewypłaconego wynagrodzenia podwykonawcy.</w:t>
      </w:r>
    </w:p>
    <w:p w14:paraId="75DF1275" w14:textId="535C8902" w:rsidR="000F6CD4" w:rsidRPr="00A57FF9" w:rsidRDefault="000F6CD4" w:rsidP="00F34A73">
      <w:pPr>
        <w:numPr>
          <w:ilvl w:val="1"/>
          <w:numId w:val="34"/>
        </w:numPr>
        <w:spacing w:after="0" w:line="240" w:lineRule="auto"/>
        <w:ind w:left="284" w:hanging="284"/>
        <w:jc w:val="both"/>
        <w:rPr>
          <w:rFonts w:eastAsia="Calibri" w:cs="Segoe UI"/>
          <w:szCs w:val="20"/>
          <w:lang w:eastAsia="pl-PL"/>
        </w:rPr>
      </w:pPr>
      <w:r w:rsidRPr="000F6CD4">
        <w:rPr>
          <w:rFonts w:eastAsia="Calibri" w:cs="Segoe UI"/>
          <w:szCs w:val="20"/>
          <w:lang w:eastAsia="pl-PL"/>
        </w:rPr>
        <w:t>W przypadku braku zapłaty lub nieterminowej zapłaty wynagrodzenia należnego podwykonawcy z tytułu zmiany wysokości wynagrodzenia</w:t>
      </w:r>
      <w:r>
        <w:rPr>
          <w:rFonts w:eastAsia="Calibri" w:cs="Segoe UI"/>
          <w:szCs w:val="20"/>
          <w:lang w:eastAsia="pl-PL"/>
        </w:rPr>
        <w:t xml:space="preserve"> (waloryzacja) </w:t>
      </w:r>
      <w:r w:rsidRPr="000F6CD4">
        <w:rPr>
          <w:rFonts w:eastAsia="Calibri" w:cs="Segoe UI"/>
          <w:szCs w:val="20"/>
          <w:lang w:eastAsia="pl-PL"/>
        </w:rPr>
        <w:t xml:space="preserve">Wykonawca zapłaci Zamawiającemu, karę </w:t>
      </w:r>
      <w:r w:rsidRPr="000F6CD4">
        <w:rPr>
          <w:rFonts w:eastAsia="Calibri" w:cs="Segoe UI"/>
          <w:szCs w:val="20"/>
          <w:lang w:eastAsia="pl-PL"/>
        </w:rPr>
        <w:lastRenderedPageBreak/>
        <w:t>umowną w wysokości  równej różnicy zwiększonego wynagrodzenia przysługującego podwykonawcy.</w:t>
      </w:r>
    </w:p>
    <w:p w14:paraId="28DD1E4A" w14:textId="77777777" w:rsidR="001A1B89" w:rsidRPr="00A57FF9" w:rsidRDefault="001A1B89" w:rsidP="00F34A73">
      <w:pPr>
        <w:numPr>
          <w:ilvl w:val="1"/>
          <w:numId w:val="34"/>
        </w:numPr>
        <w:tabs>
          <w:tab w:val="clear" w:pos="1440"/>
          <w:tab w:val="num" w:pos="284"/>
        </w:tabs>
        <w:spacing w:after="0" w:line="240" w:lineRule="auto"/>
        <w:ind w:left="284" w:hanging="284"/>
        <w:jc w:val="both"/>
        <w:rPr>
          <w:rFonts w:eastAsia="Calibri" w:cs="Segoe UI"/>
          <w:szCs w:val="20"/>
          <w:lang w:eastAsia="pl-PL"/>
        </w:rPr>
      </w:pPr>
      <w:r w:rsidRPr="00A57FF9">
        <w:rPr>
          <w:rFonts w:eastAsia="Calibri" w:cs="Segoe UI"/>
          <w:szCs w:val="20"/>
          <w:lang w:eastAsia="pl-PL"/>
        </w:rPr>
        <w:t xml:space="preserve">Łączna maksymalna wysokość kar umownych, których może dochodzić Zamawiający, nie może przekroczyć 50 000 zł. </w:t>
      </w:r>
    </w:p>
    <w:p w14:paraId="45DFBB73" w14:textId="77777777" w:rsidR="001A1B89" w:rsidRPr="00A57FF9" w:rsidRDefault="001A1B89" w:rsidP="00F34A73">
      <w:pPr>
        <w:numPr>
          <w:ilvl w:val="1"/>
          <w:numId w:val="34"/>
        </w:numPr>
        <w:tabs>
          <w:tab w:val="clear" w:pos="1440"/>
          <w:tab w:val="num" w:pos="284"/>
        </w:tabs>
        <w:spacing w:after="0" w:line="240" w:lineRule="auto"/>
        <w:ind w:left="284" w:hanging="284"/>
        <w:jc w:val="both"/>
        <w:rPr>
          <w:rFonts w:eastAsia="Calibri" w:cs="Segoe UI"/>
          <w:szCs w:val="20"/>
          <w:lang w:eastAsia="pl-PL"/>
        </w:rPr>
      </w:pPr>
      <w:r w:rsidRPr="00A57FF9">
        <w:rPr>
          <w:rFonts w:eastAsia="Calibri" w:cs="Segoe UI"/>
          <w:szCs w:val="20"/>
          <w:lang w:eastAsia="pl-PL"/>
        </w:rPr>
        <w:t>Termin zapłaty kary umownej wynosi 7 dni od daty doręczenia zawiadomienia o obciążeniu karą umowną.</w:t>
      </w:r>
    </w:p>
    <w:p w14:paraId="3326F7F4" w14:textId="77777777" w:rsidR="001A1B89" w:rsidRPr="00A57FF9" w:rsidRDefault="001A1B89" w:rsidP="00F34A73">
      <w:pPr>
        <w:numPr>
          <w:ilvl w:val="1"/>
          <w:numId w:val="34"/>
        </w:numPr>
        <w:tabs>
          <w:tab w:val="clear" w:pos="1440"/>
          <w:tab w:val="num" w:pos="284"/>
        </w:tabs>
        <w:spacing w:after="0" w:line="240" w:lineRule="auto"/>
        <w:ind w:left="284" w:hanging="284"/>
        <w:jc w:val="both"/>
        <w:rPr>
          <w:rFonts w:eastAsia="Calibri" w:cs="Segoe UI"/>
          <w:szCs w:val="20"/>
          <w:lang w:eastAsia="pl-PL"/>
        </w:rPr>
      </w:pPr>
      <w:r w:rsidRPr="00A57FF9">
        <w:rPr>
          <w:rFonts w:eastAsia="Calibri" w:cs="Segoe UI"/>
          <w:szCs w:val="20"/>
          <w:lang w:eastAsia="pl-PL"/>
        </w:rPr>
        <w:t>Zamawiający zastrzega sobie prawo do odszkodowania uzupełniającego przewyższającego wysokość zastrzeżonych kar umownych do wysokości rzeczywiście poniesionej szkody.</w:t>
      </w:r>
    </w:p>
    <w:p w14:paraId="790328EC" w14:textId="77777777" w:rsidR="001A1B89" w:rsidRPr="00A57FF9" w:rsidRDefault="001A1B89" w:rsidP="001A1B89">
      <w:pPr>
        <w:spacing w:after="0" w:line="240" w:lineRule="auto"/>
        <w:rPr>
          <w:rFonts w:eastAsia="Calibri" w:cs="Segoe UI"/>
          <w:szCs w:val="20"/>
        </w:rPr>
      </w:pPr>
    </w:p>
    <w:p w14:paraId="0945EB69" w14:textId="2000F8D5"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sym w:font="Times New Roman" w:char="00A7"/>
      </w:r>
      <w:r w:rsidRPr="000F6CD4">
        <w:rPr>
          <w:rFonts w:eastAsia="Calibri" w:cs="Segoe UI"/>
          <w:b/>
          <w:szCs w:val="20"/>
        </w:rPr>
        <w:t xml:space="preserve"> 1</w:t>
      </w:r>
      <w:r w:rsidR="006B7EEF" w:rsidRPr="000F6CD4">
        <w:rPr>
          <w:rFonts w:eastAsia="Calibri" w:cs="Segoe UI"/>
          <w:b/>
          <w:szCs w:val="20"/>
        </w:rPr>
        <w:t>2</w:t>
      </w:r>
    </w:p>
    <w:p w14:paraId="6056B475" w14:textId="6FAC407E" w:rsidR="000F6CD4" w:rsidRPr="000F6CD4" w:rsidRDefault="000F6CD4" w:rsidP="001A1B89">
      <w:pPr>
        <w:spacing w:after="0" w:line="240" w:lineRule="auto"/>
        <w:jc w:val="center"/>
        <w:rPr>
          <w:rFonts w:eastAsia="Calibri" w:cs="Segoe UI"/>
          <w:b/>
          <w:szCs w:val="20"/>
        </w:rPr>
      </w:pPr>
      <w:r w:rsidRPr="000F6CD4">
        <w:rPr>
          <w:rFonts w:eastAsia="Calibri" w:cs="Segoe UI"/>
          <w:b/>
          <w:szCs w:val="20"/>
        </w:rPr>
        <w:t>Wypowiedzenie</w:t>
      </w:r>
    </w:p>
    <w:p w14:paraId="5A64D06B" w14:textId="77777777" w:rsidR="001A1B89" w:rsidRPr="00A57FF9" w:rsidRDefault="001A1B89" w:rsidP="001A1B89">
      <w:pPr>
        <w:spacing w:after="0" w:line="240" w:lineRule="auto"/>
        <w:ind w:left="284" w:right="10" w:hanging="284"/>
        <w:jc w:val="both"/>
        <w:rPr>
          <w:rFonts w:eastAsia="Calibri" w:cs="Segoe UI"/>
          <w:color w:val="000000"/>
          <w:szCs w:val="20"/>
          <w:lang w:eastAsia="ja-JP"/>
        </w:rPr>
      </w:pPr>
      <w:r w:rsidRPr="00A57FF9">
        <w:rPr>
          <w:rFonts w:eastAsia="Calibri" w:cs="Segoe UI"/>
          <w:color w:val="000000"/>
          <w:szCs w:val="20"/>
          <w:lang w:eastAsia="ja-JP"/>
        </w:rPr>
        <w:t>1.</w:t>
      </w:r>
      <w:r w:rsidRPr="00A57FF9">
        <w:rPr>
          <w:rFonts w:eastAsia="Calibri" w:cs="Segoe UI"/>
          <w:color w:val="000000"/>
          <w:szCs w:val="20"/>
          <w:lang w:eastAsia="ja-JP"/>
        </w:rPr>
        <w:tab/>
        <w:t xml:space="preserve">Zamawiającemu przysługuje prawo wypowiedzenia Umowy w trybie natychmiastowym </w:t>
      </w:r>
      <w:r w:rsidRPr="00A57FF9">
        <w:rPr>
          <w:rFonts w:eastAsia="Calibri" w:cs="Segoe UI"/>
          <w:color w:val="000000"/>
          <w:szCs w:val="20"/>
          <w:lang w:eastAsia="ja-JP"/>
        </w:rPr>
        <w:br/>
        <w:t>w następujących okolicznościach:</w:t>
      </w:r>
    </w:p>
    <w:p w14:paraId="689C7854" w14:textId="77777777" w:rsidR="001A1B89" w:rsidRPr="00A57FF9" w:rsidRDefault="001A1B89" w:rsidP="001A1B89">
      <w:pPr>
        <w:spacing w:after="0" w:line="240" w:lineRule="auto"/>
        <w:ind w:left="567" w:right="10" w:hanging="283"/>
        <w:jc w:val="both"/>
        <w:rPr>
          <w:rFonts w:eastAsia="Calibri" w:cs="Segoe UI"/>
          <w:color w:val="000000"/>
          <w:szCs w:val="20"/>
          <w:lang w:eastAsia="ja-JP"/>
        </w:rPr>
      </w:pPr>
      <w:r w:rsidRPr="00A57FF9">
        <w:rPr>
          <w:rFonts w:eastAsia="Calibri" w:cs="Segoe UI"/>
          <w:color w:val="000000"/>
          <w:szCs w:val="20"/>
          <w:lang w:eastAsia="ja-JP"/>
        </w:rPr>
        <w:t>1) gdy zostanie ogłoszona upadłość Wykonawcy lub zostanie otwarta likwidacja przedsiębiorstwa Wykonawcy;</w:t>
      </w:r>
    </w:p>
    <w:p w14:paraId="55C11817" w14:textId="77777777" w:rsidR="001A1B89" w:rsidRPr="00A57FF9" w:rsidRDefault="001A1B89" w:rsidP="001A1B89">
      <w:pPr>
        <w:spacing w:after="0" w:line="240" w:lineRule="auto"/>
        <w:ind w:left="567" w:right="10" w:hanging="283"/>
        <w:jc w:val="both"/>
        <w:rPr>
          <w:rFonts w:eastAsia="Calibri" w:cs="Segoe UI"/>
          <w:color w:val="000000"/>
          <w:szCs w:val="20"/>
          <w:lang w:eastAsia="ja-JP"/>
        </w:rPr>
      </w:pPr>
      <w:r w:rsidRPr="00A57FF9">
        <w:rPr>
          <w:rFonts w:eastAsia="Calibri" w:cs="Segoe UI"/>
          <w:color w:val="000000"/>
          <w:szCs w:val="20"/>
          <w:lang w:eastAsia="ja-JP"/>
        </w:rPr>
        <w:t>2) gdy zostanie wydany nakaz zajęcia całości lub istotnej części majątku Wykonawcy;</w:t>
      </w:r>
    </w:p>
    <w:p w14:paraId="6BC60192" w14:textId="77777777" w:rsidR="001A1B89" w:rsidRPr="00A57FF9" w:rsidRDefault="001A1B89" w:rsidP="001A1B89">
      <w:pPr>
        <w:spacing w:after="0" w:line="240" w:lineRule="auto"/>
        <w:ind w:left="567" w:right="10" w:hanging="283"/>
        <w:jc w:val="both"/>
        <w:rPr>
          <w:rFonts w:eastAsia="Calibri" w:cs="Segoe UI"/>
          <w:color w:val="000000"/>
          <w:szCs w:val="20"/>
          <w:lang w:eastAsia="ja-JP"/>
        </w:rPr>
      </w:pPr>
      <w:r w:rsidRPr="00A57FF9">
        <w:rPr>
          <w:rFonts w:eastAsia="Calibri" w:cs="Segoe UI"/>
          <w:color w:val="000000"/>
          <w:szCs w:val="20"/>
          <w:lang w:eastAsia="ja-JP"/>
        </w:rPr>
        <w:t xml:space="preserve">3) gdy Wykonawca przerwał realizację zamówienia, nie informując o tym pisemnie Zamawiającego </w:t>
      </w:r>
      <w:r w:rsidRPr="00A57FF9">
        <w:rPr>
          <w:rFonts w:eastAsia="Calibri" w:cs="Segoe UI"/>
          <w:color w:val="000000"/>
          <w:szCs w:val="20"/>
          <w:lang w:eastAsia="ja-JP"/>
        </w:rPr>
        <w:br/>
        <w:t>i przerwa ta trwa dłużej niż 30 dni.</w:t>
      </w:r>
    </w:p>
    <w:p w14:paraId="2637285D" w14:textId="77777777" w:rsidR="001A1B89" w:rsidRPr="00A57FF9" w:rsidRDefault="001A1B89" w:rsidP="00F34A73">
      <w:pPr>
        <w:numPr>
          <w:ilvl w:val="0"/>
          <w:numId w:val="32"/>
        </w:numPr>
        <w:spacing w:after="0" w:line="240" w:lineRule="auto"/>
        <w:ind w:left="284" w:right="10" w:hanging="284"/>
        <w:contextualSpacing/>
        <w:jc w:val="both"/>
        <w:rPr>
          <w:rFonts w:eastAsia="Times New Roman" w:cs="Segoe UI"/>
          <w:color w:val="000000"/>
          <w:szCs w:val="20"/>
          <w:lang w:eastAsia="ja-JP"/>
        </w:rPr>
      </w:pPr>
      <w:r w:rsidRPr="00A57FF9">
        <w:rPr>
          <w:rFonts w:eastAsia="Times New Roman" w:cs="Segoe UI"/>
          <w:color w:val="000000"/>
          <w:szCs w:val="20"/>
          <w:lang w:eastAsia="ja-JP"/>
        </w:rPr>
        <w:t>Wykonawca może żądać od Zamawiającego wyłącznie wynagrodzenia proporcjonalnego do okresu trwania umowy.</w:t>
      </w:r>
    </w:p>
    <w:p w14:paraId="2D144809" w14:textId="77777777" w:rsidR="001A1B89" w:rsidRPr="00A57FF9" w:rsidRDefault="001A1B89" w:rsidP="00F34A73">
      <w:pPr>
        <w:numPr>
          <w:ilvl w:val="0"/>
          <w:numId w:val="32"/>
        </w:numPr>
        <w:spacing w:after="0" w:line="240" w:lineRule="auto"/>
        <w:ind w:left="284" w:right="10" w:hanging="284"/>
        <w:jc w:val="both"/>
        <w:rPr>
          <w:rFonts w:eastAsia="Calibri" w:cs="Segoe UI"/>
          <w:color w:val="000000"/>
          <w:szCs w:val="20"/>
          <w:lang w:eastAsia="ja-JP"/>
        </w:rPr>
      </w:pPr>
      <w:r w:rsidRPr="00A57FF9">
        <w:rPr>
          <w:rFonts w:eastAsia="Calibri" w:cs="Segoe UI"/>
          <w:szCs w:val="20"/>
        </w:rPr>
        <w:t>Odstąpienie lub wypowiedzenie umowy powinno nastąpić w formie pisemnej wraz z uzasadnieniem faktycznym podjętej decyzji.</w:t>
      </w:r>
    </w:p>
    <w:p w14:paraId="7E1C4959" w14:textId="77777777" w:rsidR="001A1B89" w:rsidRPr="00A57FF9" w:rsidRDefault="001A1B89" w:rsidP="001A1B89">
      <w:pPr>
        <w:spacing w:after="0" w:line="240" w:lineRule="auto"/>
        <w:ind w:left="426" w:hanging="426"/>
        <w:jc w:val="both"/>
        <w:rPr>
          <w:rFonts w:eastAsia="Calibri" w:cs="Segoe UI"/>
          <w:szCs w:val="20"/>
        </w:rPr>
      </w:pPr>
    </w:p>
    <w:p w14:paraId="1E36D17F" w14:textId="3E3320C7" w:rsidR="001A1B89" w:rsidRPr="000F6CD4" w:rsidRDefault="001A1B89" w:rsidP="001A1B89">
      <w:pPr>
        <w:spacing w:after="0" w:line="240" w:lineRule="auto"/>
        <w:jc w:val="center"/>
        <w:rPr>
          <w:rFonts w:eastAsia="Calibri" w:cs="Segoe UI"/>
          <w:b/>
          <w:szCs w:val="20"/>
        </w:rPr>
      </w:pPr>
      <w:r w:rsidRPr="000F6CD4">
        <w:rPr>
          <w:rFonts w:eastAsia="Calibri" w:cs="Segoe UI"/>
          <w:b/>
          <w:szCs w:val="20"/>
        </w:rPr>
        <w:sym w:font="Times New Roman" w:char="00A7"/>
      </w:r>
      <w:r w:rsidRPr="000F6CD4">
        <w:rPr>
          <w:rFonts w:eastAsia="Calibri" w:cs="Segoe UI"/>
          <w:b/>
          <w:szCs w:val="20"/>
        </w:rPr>
        <w:t xml:space="preserve"> 1</w:t>
      </w:r>
      <w:r w:rsidR="006B7EEF" w:rsidRPr="000F6CD4">
        <w:rPr>
          <w:rFonts w:eastAsia="Calibri" w:cs="Segoe UI"/>
          <w:b/>
          <w:szCs w:val="20"/>
        </w:rPr>
        <w:t>3</w:t>
      </w:r>
    </w:p>
    <w:p w14:paraId="4A7D47A3" w14:textId="40571E29" w:rsidR="000F6CD4" w:rsidRPr="000F6CD4" w:rsidRDefault="000F6CD4" w:rsidP="001A1B89">
      <w:pPr>
        <w:spacing w:after="0" w:line="240" w:lineRule="auto"/>
        <w:jc w:val="center"/>
        <w:rPr>
          <w:rFonts w:eastAsia="Calibri" w:cs="Segoe UI"/>
          <w:b/>
          <w:szCs w:val="20"/>
        </w:rPr>
      </w:pPr>
      <w:r w:rsidRPr="000F6CD4">
        <w:rPr>
          <w:rFonts w:eastAsia="Calibri" w:cs="Segoe UI"/>
          <w:b/>
          <w:szCs w:val="20"/>
        </w:rPr>
        <w:t>Zmiany umowy</w:t>
      </w:r>
    </w:p>
    <w:p w14:paraId="380FB9D9" w14:textId="77777777" w:rsidR="001A1B89" w:rsidRPr="00A57FF9" w:rsidRDefault="001A1B89" w:rsidP="00F34A73">
      <w:pPr>
        <w:numPr>
          <w:ilvl w:val="1"/>
          <w:numId w:val="31"/>
        </w:numPr>
        <w:spacing w:after="0" w:line="240" w:lineRule="auto"/>
        <w:ind w:left="284" w:right="-1" w:hanging="284"/>
        <w:jc w:val="both"/>
        <w:rPr>
          <w:rFonts w:eastAsia="Calibri" w:cs="Segoe UI"/>
          <w:szCs w:val="20"/>
          <w:lang w:eastAsia="pl-PL"/>
        </w:rPr>
      </w:pPr>
      <w:r w:rsidRPr="00A57FF9">
        <w:rPr>
          <w:rFonts w:eastAsia="Calibri" w:cs="Segoe UI"/>
          <w:szCs w:val="20"/>
          <w:lang w:eastAsia="pl-PL"/>
        </w:rPr>
        <w:t xml:space="preserve">Zamawiający przewiduje możliwość dokonania następujących zmian postanowień niniejszej umowy w stosunku do treści oferty, na podstawie której dokonano wyboru Wykonawcy: </w:t>
      </w:r>
    </w:p>
    <w:p w14:paraId="4E5982F6" w14:textId="77777777" w:rsidR="001A1B89" w:rsidRPr="00A57FF9" w:rsidRDefault="001A1B89" w:rsidP="00F34A73">
      <w:pPr>
        <w:numPr>
          <w:ilvl w:val="3"/>
          <w:numId w:val="36"/>
        </w:numPr>
        <w:spacing w:after="0" w:line="240" w:lineRule="auto"/>
        <w:ind w:left="709" w:right="-1" w:hanging="425"/>
        <w:jc w:val="both"/>
        <w:rPr>
          <w:rFonts w:eastAsia="Calibri" w:cs="Segoe UI"/>
          <w:szCs w:val="20"/>
          <w:lang w:eastAsia="pl-PL"/>
        </w:rPr>
      </w:pPr>
      <w:r w:rsidRPr="00A57FF9">
        <w:rPr>
          <w:rFonts w:eastAsia="Calibri" w:cs="Segoe UI"/>
          <w:szCs w:val="20"/>
          <w:lang w:eastAsia="pl-PL"/>
        </w:rPr>
        <w:t xml:space="preserve">zmiany terminów płatności rat składki – taka zmiana zostanie dokonana, bez dodatkowej zwyżki składki, na pisemny wniosek Zamawiającego złożony przed upływem terminu płatności składki przewidzianym w umowie oraz dokumentach ubezpieczenia; </w:t>
      </w:r>
    </w:p>
    <w:p w14:paraId="5B01FBFF" w14:textId="77777777" w:rsidR="001A1B89" w:rsidRPr="00A57FF9" w:rsidRDefault="001A1B89" w:rsidP="00F34A73">
      <w:pPr>
        <w:numPr>
          <w:ilvl w:val="3"/>
          <w:numId w:val="36"/>
        </w:numPr>
        <w:spacing w:after="0" w:line="240" w:lineRule="auto"/>
        <w:ind w:left="709" w:right="-1" w:hanging="425"/>
        <w:jc w:val="both"/>
        <w:rPr>
          <w:rFonts w:eastAsia="Calibri" w:cs="Segoe UI"/>
          <w:szCs w:val="20"/>
        </w:rPr>
      </w:pPr>
      <w:r w:rsidRPr="00A57FF9">
        <w:rPr>
          <w:rFonts w:eastAsia="Calibri" w:cs="Segoe UI"/>
          <w:szCs w:val="20"/>
          <w:lang w:eastAsia="pl-PL"/>
        </w:rPr>
        <w:t xml:space="preserve">zmiany dotyczące </w:t>
      </w:r>
      <w:r w:rsidRPr="00A57FF9">
        <w:rPr>
          <w:rFonts w:eastAsia="Calibri" w:cs="Segoe UI"/>
          <w:szCs w:val="20"/>
        </w:rPr>
        <w:t xml:space="preserve">przekształcenia jednostki/osoby prawnej – warunki ubezpieczenia będą nie gorsze jak dla jednostki/osoby prawnej pierwotnej;  </w:t>
      </w:r>
    </w:p>
    <w:p w14:paraId="762D3D4D" w14:textId="77777777" w:rsidR="001A1B89" w:rsidRPr="00A57FF9" w:rsidRDefault="001A1B89" w:rsidP="00F34A73">
      <w:pPr>
        <w:numPr>
          <w:ilvl w:val="3"/>
          <w:numId w:val="36"/>
        </w:numPr>
        <w:spacing w:after="0" w:line="240" w:lineRule="auto"/>
        <w:ind w:left="709" w:right="-1" w:hanging="425"/>
        <w:jc w:val="both"/>
        <w:rPr>
          <w:rFonts w:eastAsia="Calibri" w:cs="Segoe UI"/>
          <w:szCs w:val="20"/>
          <w:lang w:eastAsia="pl-PL"/>
        </w:rPr>
      </w:pPr>
      <w:r w:rsidRPr="00A57FF9">
        <w:rPr>
          <w:rFonts w:eastAsia="Calibri" w:cs="Segoe UI"/>
          <w:szCs w:val="20"/>
          <w:lang w:eastAsia="pl-PL"/>
        </w:rPr>
        <w:t>korzystnej dla Zamawiającego zmiany zakresu ubezpieczenia wynikające z wprowadzenia nowych klauzul bez dodatkowej zwyżki składki;</w:t>
      </w:r>
    </w:p>
    <w:p w14:paraId="4095A0BE" w14:textId="77777777" w:rsidR="001A1B89" w:rsidRPr="00A57FF9" w:rsidRDefault="001A1B89" w:rsidP="00F34A73">
      <w:pPr>
        <w:numPr>
          <w:ilvl w:val="3"/>
          <w:numId w:val="36"/>
        </w:numPr>
        <w:spacing w:after="0" w:line="240" w:lineRule="auto"/>
        <w:ind w:left="709" w:right="-1" w:hanging="425"/>
        <w:jc w:val="both"/>
        <w:rPr>
          <w:rFonts w:eastAsia="Calibri" w:cs="Segoe UI"/>
          <w:szCs w:val="20"/>
          <w:lang w:eastAsia="pl-PL"/>
        </w:rPr>
      </w:pPr>
      <w:r w:rsidRPr="00A57FF9">
        <w:rPr>
          <w:rFonts w:eastAsia="Calibri" w:cs="Segoe UI"/>
          <w:szCs w:val="20"/>
          <w:lang w:eastAsia="pl-PL"/>
        </w:rPr>
        <w:t>zmiany zakresu ubezpieczenia wynikająca ze zmian przepisów prawnych,</w:t>
      </w:r>
    </w:p>
    <w:p w14:paraId="474476E9" w14:textId="77777777" w:rsidR="001A1B89" w:rsidRPr="00A57FF9" w:rsidRDefault="001A1B89" w:rsidP="00F34A73">
      <w:pPr>
        <w:numPr>
          <w:ilvl w:val="3"/>
          <w:numId w:val="36"/>
        </w:numPr>
        <w:spacing w:after="0" w:line="240" w:lineRule="auto"/>
        <w:ind w:left="709" w:right="-1" w:hanging="425"/>
        <w:jc w:val="both"/>
        <w:rPr>
          <w:rFonts w:eastAsia="Calibri" w:cs="Segoe UI"/>
          <w:szCs w:val="20"/>
          <w:lang w:eastAsia="pl-PL"/>
        </w:rPr>
      </w:pPr>
      <w:r w:rsidRPr="00A57FF9">
        <w:rPr>
          <w:rFonts w:cs="Segoe UI"/>
          <w:szCs w:val="20"/>
        </w:rPr>
        <w:t>zmiany stawki podatku od towarów i usług; wartość netto wynagrodzenia nie ulega zmianie, a określona w aneksie wartość brutto wynagrodzenia zostanie wyliczona na podstawie nowych przepisów;</w:t>
      </w:r>
    </w:p>
    <w:p w14:paraId="289292FA" w14:textId="77777777" w:rsidR="001A1B89" w:rsidRPr="00A57FF9" w:rsidRDefault="001A1B89" w:rsidP="00F34A73">
      <w:pPr>
        <w:numPr>
          <w:ilvl w:val="3"/>
          <w:numId w:val="36"/>
        </w:numPr>
        <w:spacing w:after="0" w:line="240" w:lineRule="auto"/>
        <w:ind w:left="709" w:right="-1" w:hanging="425"/>
        <w:jc w:val="both"/>
        <w:rPr>
          <w:rFonts w:eastAsia="Calibri" w:cs="Segoe UI"/>
          <w:szCs w:val="20"/>
          <w:lang w:eastAsia="pl-PL"/>
        </w:rPr>
      </w:pPr>
      <w:r w:rsidRPr="00A57FF9">
        <w:rPr>
          <w:rFonts w:cs="Segoe UI"/>
          <w:szCs w:val="20"/>
        </w:rPr>
        <w:t xml:space="preserve">zmiany wysokości minimalnego wynagrodzenia za pracę albo wysokości minimalnej stawki godzinowej, ustalonych na podstawie przepisów </w:t>
      </w:r>
      <w:hyperlink r:id="rId19" w:anchor="/dokument/16992095?cm=DOCUMENT" w:tgtFrame="_blank" w:history="1">
        <w:r w:rsidRPr="00A57FF9">
          <w:rPr>
            <w:rStyle w:val="Hipercze"/>
            <w:rFonts w:cs="Segoe UI"/>
            <w:color w:val="auto"/>
            <w:szCs w:val="20"/>
          </w:rPr>
          <w:t>ustawy</w:t>
        </w:r>
      </w:hyperlink>
      <w:r w:rsidRPr="00A57FF9">
        <w:rPr>
          <w:rFonts w:cs="Segoe UI"/>
          <w:szCs w:val="20"/>
        </w:rPr>
        <w:t xml:space="preserve"> z dnia 10 października 2002 r. o minimalnym wynagrodzeniu za pracę; wynagrodzenie Wykonawcy ulegnie wówczas modyfikacji o wartość zmiany całkowitego kosztu Wykonawcy wynikającego ze zmiany wynagrodzeń o pracę albo wysokości minimalnej stawki godzinowej osób bezpośrednio wykonujących zamówienie do wysokości minimalnej stawki godzinowej za pracę albo do wysokości minimalnej stawki godzinowej, z uwzględnieniem wszystkich  obciążeń publicznoprawnych od kwoty wzrostu minimalnego wynagrodzenia,</w:t>
      </w:r>
    </w:p>
    <w:p w14:paraId="1A1D3B7E" w14:textId="77777777" w:rsidR="001A1B89" w:rsidRPr="00A57FF9" w:rsidRDefault="001A1B89" w:rsidP="00F34A73">
      <w:pPr>
        <w:numPr>
          <w:ilvl w:val="3"/>
          <w:numId w:val="36"/>
        </w:numPr>
        <w:spacing w:after="0" w:line="240" w:lineRule="auto"/>
        <w:ind w:left="709" w:right="-1" w:hanging="425"/>
        <w:jc w:val="both"/>
        <w:rPr>
          <w:rFonts w:eastAsia="Calibri" w:cs="Segoe UI"/>
          <w:szCs w:val="20"/>
          <w:lang w:eastAsia="pl-PL"/>
        </w:rPr>
      </w:pPr>
      <w:r w:rsidRPr="00A57FF9">
        <w:rPr>
          <w:rFonts w:cs="Segoe UI"/>
          <w:szCs w:val="20"/>
        </w:rPr>
        <w:t>zmiany zasad podlegania ubezpieczeniom społecznym lub ubezpieczeniu zdrowotnemu lub wysokości stawki składki na ubezpieczenia społeczne lub zdrowotne; wynagrodzenie wykonawcy ulegnie wówczas modyfikacji o wartość zmiany całkowitego kosztu wykonawcy, jaki będzie on zobowiązany ponieść przy uwzględnieniu tej zmiany, przy zachowaniu dotychczasowej kwoty netto wynagrodzenia osób bezpośrednio wykonujących zamówienie,</w:t>
      </w:r>
    </w:p>
    <w:p w14:paraId="6E800CDD" w14:textId="77777777" w:rsidR="001A1B89" w:rsidRPr="00A57FF9" w:rsidRDefault="001A1B89" w:rsidP="00F34A73">
      <w:pPr>
        <w:numPr>
          <w:ilvl w:val="3"/>
          <w:numId w:val="36"/>
        </w:numPr>
        <w:spacing w:after="0" w:line="240" w:lineRule="auto"/>
        <w:ind w:left="709" w:right="-1" w:hanging="425"/>
        <w:jc w:val="both"/>
        <w:rPr>
          <w:rFonts w:eastAsia="Calibri" w:cs="Segoe UI"/>
          <w:szCs w:val="20"/>
          <w:lang w:eastAsia="pl-PL"/>
        </w:rPr>
      </w:pPr>
      <w:r w:rsidRPr="00A57FF9">
        <w:rPr>
          <w:rFonts w:eastAsia="Calibri" w:cs="Segoe UI"/>
          <w:szCs w:val="20"/>
          <w:lang w:eastAsia="pl-PL"/>
        </w:rPr>
        <w:lastRenderedPageBreak/>
        <w:t>zasad gromadzenia i wysokości wpłat do pracowniczych planów kapitałowych, o których mowa w ustawie z dnia 4 października 2018 r. o pracowniczych planach kapitałowych (Dz. U. z 2020 r. poz. 1342).</w:t>
      </w:r>
    </w:p>
    <w:p w14:paraId="417A6E0D" w14:textId="77777777" w:rsidR="001A1B89" w:rsidRPr="00A57FF9" w:rsidRDefault="001A1B89" w:rsidP="00F34A73">
      <w:pPr>
        <w:pStyle w:val="Akapitzlist"/>
        <w:numPr>
          <w:ilvl w:val="1"/>
          <w:numId w:val="31"/>
        </w:numPr>
        <w:tabs>
          <w:tab w:val="clear" w:pos="1440"/>
        </w:tabs>
        <w:spacing w:after="0" w:line="240" w:lineRule="auto"/>
        <w:ind w:left="284" w:hanging="284"/>
        <w:contextualSpacing w:val="0"/>
        <w:jc w:val="both"/>
        <w:rPr>
          <w:rFonts w:cs="Segoe UI"/>
          <w:szCs w:val="20"/>
        </w:rPr>
      </w:pPr>
      <w:r w:rsidRPr="00A57FF9">
        <w:rPr>
          <w:rFonts w:cs="Segoe UI"/>
          <w:szCs w:val="20"/>
        </w:rPr>
        <w:t xml:space="preserve">Wprowadzenie zmian wysokości wynagrodzenia wymaga uprzedniego złożenia przez Wykonawcę wniosku wraz z uzasadnieniem oraz odpowiednimi dokumentami potwierdzającymi wpływ zmian na wynagrodzenie Wykonawcy. </w:t>
      </w:r>
    </w:p>
    <w:p w14:paraId="10DCB4A1" w14:textId="77777777" w:rsidR="001A1B89" w:rsidRPr="00A57FF9" w:rsidRDefault="001A1B89" w:rsidP="00F34A73">
      <w:pPr>
        <w:pStyle w:val="Akapitzlist"/>
        <w:numPr>
          <w:ilvl w:val="1"/>
          <w:numId w:val="31"/>
        </w:numPr>
        <w:tabs>
          <w:tab w:val="clear" w:pos="1440"/>
        </w:tabs>
        <w:spacing w:after="0" w:line="240" w:lineRule="auto"/>
        <w:ind w:left="284" w:hanging="284"/>
        <w:contextualSpacing w:val="0"/>
        <w:jc w:val="both"/>
        <w:rPr>
          <w:rFonts w:cs="Segoe UI"/>
          <w:szCs w:val="20"/>
        </w:rPr>
      </w:pPr>
      <w:r w:rsidRPr="00A57FF9">
        <w:rPr>
          <w:rFonts w:cs="Segoe UI"/>
          <w:szCs w:val="20"/>
        </w:rPr>
        <w:t xml:space="preserve">Zmiany zostaną wprowadzone aneksem, który będzie obowiązywał od dnia jego podpisania i będzie obejmował wyrównanie za okres od dnia wejścia w życie zmian, o których mowa w ust. 1, lecz nie wcześniej niż od dnia złożenia wniosku, o którym mowa w ust. 2. </w:t>
      </w:r>
    </w:p>
    <w:p w14:paraId="7E0A3809" w14:textId="77777777" w:rsidR="001A1B89" w:rsidRPr="00A57FF9" w:rsidRDefault="001A1B89" w:rsidP="00F34A73">
      <w:pPr>
        <w:pStyle w:val="Akapitzlist"/>
        <w:numPr>
          <w:ilvl w:val="1"/>
          <w:numId w:val="31"/>
        </w:numPr>
        <w:tabs>
          <w:tab w:val="clear" w:pos="1440"/>
        </w:tabs>
        <w:spacing w:after="0" w:line="240" w:lineRule="auto"/>
        <w:ind w:left="284" w:hanging="284"/>
        <w:contextualSpacing w:val="0"/>
        <w:jc w:val="both"/>
        <w:rPr>
          <w:rFonts w:cs="Segoe UI"/>
          <w:szCs w:val="20"/>
        </w:rPr>
      </w:pPr>
      <w:r w:rsidRPr="00A57FF9">
        <w:rPr>
          <w:rFonts w:cs="Segoe UI"/>
          <w:szCs w:val="20"/>
        </w:rPr>
        <w:t>Zmiana postanowień niniejszej umowy może być dokonana przez obie strony w formie pisemnej w drodze aneksu do niniejszej umowy, pod rygorem nieważności takiej zmiany.</w:t>
      </w:r>
    </w:p>
    <w:p w14:paraId="6914B045" w14:textId="77777777" w:rsidR="001A1B89" w:rsidRPr="00A57FF9" w:rsidRDefault="001A1B89" w:rsidP="001A1B89">
      <w:pPr>
        <w:spacing w:after="0" w:line="240" w:lineRule="auto"/>
        <w:jc w:val="center"/>
        <w:rPr>
          <w:rFonts w:eastAsia="Calibri" w:cs="Segoe UI"/>
          <w:szCs w:val="20"/>
        </w:rPr>
      </w:pPr>
    </w:p>
    <w:p w14:paraId="59BB42C6" w14:textId="3EDA81C8" w:rsidR="001A1B89" w:rsidRPr="0034344A" w:rsidRDefault="001A1B89" w:rsidP="001A1B89">
      <w:pPr>
        <w:spacing w:after="0" w:line="240" w:lineRule="auto"/>
        <w:jc w:val="center"/>
        <w:rPr>
          <w:rFonts w:eastAsia="Calibri" w:cs="Segoe UI"/>
          <w:b/>
          <w:szCs w:val="20"/>
        </w:rPr>
      </w:pPr>
      <w:r w:rsidRPr="0034344A">
        <w:rPr>
          <w:rFonts w:eastAsia="Calibri" w:cs="Segoe UI"/>
          <w:b/>
          <w:szCs w:val="20"/>
        </w:rPr>
        <w:sym w:font="Times New Roman" w:char="00A7"/>
      </w:r>
      <w:r w:rsidRPr="0034344A">
        <w:rPr>
          <w:rFonts w:eastAsia="Calibri" w:cs="Segoe UI"/>
          <w:b/>
          <w:szCs w:val="20"/>
        </w:rPr>
        <w:t xml:space="preserve"> 1</w:t>
      </w:r>
      <w:r w:rsidR="006B7EEF" w:rsidRPr="0034344A">
        <w:rPr>
          <w:rFonts w:eastAsia="Calibri" w:cs="Segoe UI"/>
          <w:b/>
          <w:szCs w:val="20"/>
        </w:rPr>
        <w:t>4</w:t>
      </w:r>
    </w:p>
    <w:p w14:paraId="5FB1AFDE" w14:textId="46C7CBDF" w:rsidR="0034344A" w:rsidRPr="0034344A" w:rsidRDefault="0034344A" w:rsidP="001A1B89">
      <w:pPr>
        <w:spacing w:after="0" w:line="240" w:lineRule="auto"/>
        <w:jc w:val="center"/>
        <w:rPr>
          <w:rFonts w:eastAsia="Calibri" w:cs="Segoe UI"/>
          <w:b/>
          <w:szCs w:val="20"/>
        </w:rPr>
      </w:pPr>
      <w:r w:rsidRPr="0034344A">
        <w:rPr>
          <w:rFonts w:eastAsia="Calibri" w:cs="Segoe UI"/>
          <w:b/>
          <w:szCs w:val="20"/>
        </w:rPr>
        <w:t>Postanowienia końcowe</w:t>
      </w:r>
    </w:p>
    <w:p w14:paraId="7FFD7B7F" w14:textId="77777777" w:rsidR="001A1B89" w:rsidRPr="00A57FF9" w:rsidRDefault="001A1B89" w:rsidP="001A1B89">
      <w:pPr>
        <w:spacing w:after="0" w:line="240" w:lineRule="auto"/>
        <w:ind w:left="284" w:hanging="284"/>
        <w:jc w:val="both"/>
        <w:rPr>
          <w:rFonts w:eastAsia="Calibri" w:cs="Segoe UI"/>
          <w:szCs w:val="20"/>
        </w:rPr>
      </w:pPr>
      <w:r w:rsidRPr="00A57FF9">
        <w:rPr>
          <w:rFonts w:eastAsia="Calibri" w:cs="Segoe UI"/>
          <w:szCs w:val="20"/>
        </w:rPr>
        <w:t>1. Spory wynikające z niniejszej umowy strony zobowiązane są rozstrzygać polubownie, w przypadku braku porozumienia rozstrzygane będą przez sąd właściwy dla siedziby Zamawiającego.</w:t>
      </w:r>
    </w:p>
    <w:p w14:paraId="3A77A19C" w14:textId="2D1F371A" w:rsidR="001A1B89" w:rsidRPr="00A57FF9" w:rsidRDefault="001A1B89" w:rsidP="001A1B89">
      <w:pPr>
        <w:spacing w:after="0" w:line="240" w:lineRule="auto"/>
        <w:ind w:left="284" w:hanging="284"/>
        <w:jc w:val="both"/>
        <w:rPr>
          <w:rFonts w:eastAsia="Calibri" w:cs="Segoe UI"/>
          <w:szCs w:val="20"/>
        </w:rPr>
      </w:pPr>
      <w:r w:rsidRPr="00A57FF9">
        <w:rPr>
          <w:rFonts w:eastAsia="Calibri" w:cs="Segoe UI"/>
          <w:szCs w:val="20"/>
        </w:rPr>
        <w:t xml:space="preserve">2. W sprawach nieuregulowanych niniejszą umową zastosowanie mają przepisy ustawy z dnia </w:t>
      </w:r>
      <w:r w:rsidRPr="00A57FF9">
        <w:rPr>
          <w:rFonts w:eastAsia="Calibri" w:cs="Segoe UI"/>
          <w:szCs w:val="20"/>
        </w:rPr>
        <w:br/>
        <w:t>11 września 2019r. Prawo zamówień publicznych (Dz.U. z 20</w:t>
      </w:r>
      <w:r w:rsidR="006B7EEF">
        <w:rPr>
          <w:rFonts w:eastAsia="Calibri" w:cs="Segoe UI"/>
          <w:szCs w:val="20"/>
        </w:rPr>
        <w:t>23</w:t>
      </w:r>
      <w:r w:rsidRPr="00A57FF9">
        <w:rPr>
          <w:rFonts w:eastAsia="Calibri" w:cs="Segoe UI"/>
          <w:szCs w:val="20"/>
        </w:rPr>
        <w:t>r., poz.</w:t>
      </w:r>
      <w:r w:rsidR="006B7EEF">
        <w:rPr>
          <w:rFonts w:eastAsia="Calibri" w:cs="Segoe UI"/>
          <w:szCs w:val="20"/>
        </w:rPr>
        <w:t>1605</w:t>
      </w:r>
      <w:r w:rsidRPr="00A57FF9">
        <w:rPr>
          <w:rFonts w:eastAsia="Calibri" w:cs="Segoe UI"/>
          <w:szCs w:val="20"/>
        </w:rPr>
        <w:t xml:space="preserve"> z </w:t>
      </w:r>
      <w:proofErr w:type="spellStart"/>
      <w:r w:rsidRPr="00A57FF9">
        <w:rPr>
          <w:rFonts w:eastAsia="Calibri" w:cs="Segoe UI"/>
          <w:szCs w:val="20"/>
        </w:rPr>
        <w:t>późn</w:t>
      </w:r>
      <w:proofErr w:type="spellEnd"/>
      <w:r w:rsidRPr="00A57FF9">
        <w:rPr>
          <w:rFonts w:eastAsia="Calibri" w:cs="Segoe UI"/>
          <w:szCs w:val="20"/>
        </w:rPr>
        <w:t xml:space="preserve">. zm.),  ustawy z dnia 23 kwietnia 1964 r. - Kodeks cywilny (Dz.U. z 2020 r., poz. 1740), ustawy z dnia 11 września 2015 r. o działalności ubezpieczeniowej i reasekuracyjnej (Dz. U. z 2020 r. poz. 895 z </w:t>
      </w:r>
      <w:proofErr w:type="spellStart"/>
      <w:r w:rsidRPr="00A57FF9">
        <w:rPr>
          <w:rFonts w:eastAsia="Calibri" w:cs="Segoe UI"/>
          <w:szCs w:val="20"/>
        </w:rPr>
        <w:t>późn</w:t>
      </w:r>
      <w:proofErr w:type="spellEnd"/>
      <w:r w:rsidRPr="00A57FF9">
        <w:rPr>
          <w:rFonts w:eastAsia="Calibri" w:cs="Segoe UI"/>
          <w:szCs w:val="20"/>
        </w:rPr>
        <w:t xml:space="preserve">. </w:t>
      </w:r>
      <w:proofErr w:type="spellStart"/>
      <w:r w:rsidRPr="00A57FF9">
        <w:rPr>
          <w:rFonts w:eastAsia="Calibri" w:cs="Segoe UI"/>
          <w:szCs w:val="20"/>
        </w:rPr>
        <w:t>zm</w:t>
      </w:r>
      <w:proofErr w:type="spellEnd"/>
      <w:r w:rsidRPr="00A57FF9">
        <w:rPr>
          <w:rFonts w:eastAsia="Calibri" w:cs="Segoe UI"/>
          <w:szCs w:val="20"/>
        </w:rPr>
        <w:t xml:space="preserve">), oraz postanowienia OWU </w:t>
      </w:r>
    </w:p>
    <w:p w14:paraId="1A7FBBDC" w14:textId="79E4F649" w:rsidR="001A1B89" w:rsidRPr="00A57FF9" w:rsidRDefault="001A1B89" w:rsidP="001A1B89">
      <w:pPr>
        <w:spacing w:after="0" w:line="240" w:lineRule="auto"/>
        <w:ind w:left="284" w:hanging="284"/>
        <w:jc w:val="both"/>
        <w:rPr>
          <w:rFonts w:eastAsia="Calibri" w:cs="Segoe UI"/>
          <w:szCs w:val="20"/>
        </w:rPr>
      </w:pPr>
      <w:r w:rsidRPr="00A57FF9">
        <w:rPr>
          <w:rFonts w:eastAsia="Calibri" w:cs="Segoe UI"/>
          <w:szCs w:val="20"/>
        </w:rPr>
        <w:t xml:space="preserve">3. </w:t>
      </w:r>
      <w:r w:rsidRPr="00A57FF9">
        <w:rPr>
          <w:rFonts w:eastAsia="Calibri" w:cs="Segoe UI"/>
          <w:szCs w:val="20"/>
        </w:rPr>
        <w:tab/>
        <w:t>Zapisy OWU mają zastosowanie, o ile nie są sprzeczne z zapisami SWZ oraz przepisów przywołanych</w:t>
      </w:r>
      <w:r w:rsidRPr="00CB4D7A">
        <w:rPr>
          <w:rFonts w:ascii="Times New Roman" w:eastAsia="Calibri" w:hAnsi="Times New Roman" w:cs="Times New Roman"/>
          <w:sz w:val="24"/>
          <w:szCs w:val="24"/>
        </w:rPr>
        <w:t xml:space="preserve"> </w:t>
      </w:r>
      <w:r w:rsidRPr="00A57FF9">
        <w:rPr>
          <w:rFonts w:eastAsia="Calibri" w:cs="Segoe UI"/>
          <w:szCs w:val="20"/>
        </w:rPr>
        <w:t>powyżej.</w:t>
      </w:r>
    </w:p>
    <w:p w14:paraId="64485763" w14:textId="1261F878" w:rsidR="001A1B89" w:rsidRDefault="001A1B89" w:rsidP="001A1B89">
      <w:pPr>
        <w:spacing w:after="0"/>
        <w:ind w:left="284" w:hanging="284"/>
        <w:jc w:val="both"/>
        <w:rPr>
          <w:rFonts w:eastAsia="Calibri" w:cs="Segoe UI"/>
          <w:szCs w:val="20"/>
        </w:rPr>
      </w:pPr>
      <w:r w:rsidRPr="00A57FF9">
        <w:rPr>
          <w:rFonts w:eastAsia="Calibri" w:cs="Segoe UI"/>
          <w:szCs w:val="20"/>
        </w:rPr>
        <w:t xml:space="preserve">4. Umowę sporządzono w </w:t>
      </w:r>
      <w:r w:rsidR="006B7EEF">
        <w:rPr>
          <w:rFonts w:eastAsia="Calibri" w:cs="Segoe UI"/>
          <w:szCs w:val="20"/>
        </w:rPr>
        <w:t xml:space="preserve">2 </w:t>
      </w:r>
      <w:r w:rsidRPr="00A57FF9">
        <w:rPr>
          <w:rFonts w:eastAsia="Calibri" w:cs="Segoe UI"/>
          <w:szCs w:val="20"/>
        </w:rPr>
        <w:t xml:space="preserve">jednobrzmiących egzemplarzach, </w:t>
      </w:r>
      <w:r w:rsidR="006B7EEF">
        <w:rPr>
          <w:rFonts w:eastAsia="Calibri" w:cs="Segoe UI"/>
          <w:szCs w:val="20"/>
        </w:rPr>
        <w:t>po 1 dla każdej ze stron.</w:t>
      </w:r>
    </w:p>
    <w:p w14:paraId="464D54EB" w14:textId="77777777" w:rsidR="001A1B89" w:rsidRPr="00A57FF9" w:rsidRDefault="001A1B89" w:rsidP="001A1B89">
      <w:pPr>
        <w:spacing w:after="0"/>
        <w:ind w:left="284" w:hanging="284"/>
        <w:jc w:val="both"/>
        <w:rPr>
          <w:rFonts w:eastAsia="Calibri" w:cs="Segoe UI"/>
          <w:szCs w:val="20"/>
          <w:u w:val="single"/>
        </w:rPr>
      </w:pPr>
    </w:p>
    <w:p w14:paraId="1FBFA10D" w14:textId="77777777" w:rsidR="001A1B89" w:rsidRPr="00A57FF9" w:rsidRDefault="001A1B89" w:rsidP="001A1B89">
      <w:pPr>
        <w:spacing w:after="0" w:line="240" w:lineRule="auto"/>
        <w:rPr>
          <w:rFonts w:eastAsia="Calibri" w:cs="Segoe UI"/>
          <w:szCs w:val="20"/>
          <w:u w:val="single"/>
        </w:rPr>
      </w:pPr>
    </w:p>
    <w:p w14:paraId="159235DC" w14:textId="77777777" w:rsidR="001A1B89" w:rsidRPr="00A57FF9" w:rsidRDefault="001A1B89" w:rsidP="001A1B89">
      <w:pPr>
        <w:spacing w:after="0" w:line="240" w:lineRule="auto"/>
        <w:rPr>
          <w:rFonts w:eastAsia="Calibri" w:cs="Segoe UI"/>
          <w:szCs w:val="20"/>
          <w:u w:val="single"/>
        </w:rPr>
      </w:pPr>
      <w:r w:rsidRPr="00A57FF9">
        <w:rPr>
          <w:rFonts w:eastAsia="Calibri" w:cs="Segoe UI"/>
          <w:szCs w:val="20"/>
          <w:u w:val="single"/>
        </w:rPr>
        <w:t>Załączniki do umowy:</w:t>
      </w:r>
    </w:p>
    <w:p w14:paraId="2528ED00" w14:textId="77777777" w:rsidR="001A1B89" w:rsidRPr="00A57FF9" w:rsidRDefault="001A1B89" w:rsidP="001A1B89">
      <w:pPr>
        <w:spacing w:after="0" w:line="240" w:lineRule="auto"/>
        <w:rPr>
          <w:rFonts w:eastAsia="Calibri" w:cs="Segoe UI"/>
          <w:szCs w:val="20"/>
          <w:u w:val="single"/>
        </w:rPr>
      </w:pPr>
    </w:p>
    <w:p w14:paraId="2E18D5B1" w14:textId="600F8D6F" w:rsidR="001A1B89" w:rsidRPr="0034344A" w:rsidRDefault="0034344A" w:rsidP="00F34A73">
      <w:pPr>
        <w:pStyle w:val="Akapitzlist"/>
        <w:numPr>
          <w:ilvl w:val="1"/>
          <w:numId w:val="33"/>
        </w:numPr>
        <w:tabs>
          <w:tab w:val="clear" w:pos="1440"/>
          <w:tab w:val="num" w:pos="426"/>
        </w:tabs>
        <w:spacing w:after="0" w:line="240" w:lineRule="auto"/>
        <w:ind w:hanging="1298"/>
        <w:rPr>
          <w:rFonts w:eastAsia="Calibri" w:cs="Segoe UI"/>
          <w:szCs w:val="20"/>
          <w:lang w:eastAsia="pl-PL"/>
        </w:rPr>
      </w:pPr>
      <w:r>
        <w:rPr>
          <w:rFonts w:eastAsia="Calibri" w:cs="Segoe UI"/>
          <w:szCs w:val="20"/>
          <w:lang w:eastAsia="pl-PL"/>
        </w:rPr>
        <w:t>Opis przedmiotu umowy</w:t>
      </w:r>
    </w:p>
    <w:p w14:paraId="09CAC617" w14:textId="77777777" w:rsidR="001A1B89" w:rsidRPr="00A57FF9" w:rsidRDefault="001A1B89" w:rsidP="00F34A73">
      <w:pPr>
        <w:numPr>
          <w:ilvl w:val="4"/>
          <w:numId w:val="37"/>
        </w:numPr>
        <w:tabs>
          <w:tab w:val="clear" w:pos="3600"/>
          <w:tab w:val="num" w:pos="426"/>
        </w:tabs>
        <w:spacing w:after="0" w:line="240" w:lineRule="auto"/>
        <w:ind w:hanging="3458"/>
        <w:rPr>
          <w:rFonts w:eastAsia="Calibri" w:cs="Segoe UI"/>
          <w:szCs w:val="20"/>
          <w:lang w:eastAsia="pl-PL"/>
        </w:rPr>
      </w:pPr>
      <w:r w:rsidRPr="00A57FF9">
        <w:rPr>
          <w:rFonts w:eastAsia="Calibri" w:cs="Segoe UI"/>
          <w:szCs w:val="20"/>
          <w:lang w:eastAsia="pl-PL"/>
        </w:rPr>
        <w:t>Formularz ofertowy</w:t>
      </w:r>
    </w:p>
    <w:p w14:paraId="431E0B37" w14:textId="77777777" w:rsidR="001A1B89" w:rsidRPr="00A57FF9" w:rsidRDefault="001A1B89" w:rsidP="00F34A73">
      <w:pPr>
        <w:numPr>
          <w:ilvl w:val="4"/>
          <w:numId w:val="37"/>
        </w:numPr>
        <w:tabs>
          <w:tab w:val="num" w:pos="426"/>
        </w:tabs>
        <w:spacing w:after="0" w:line="240" w:lineRule="auto"/>
        <w:ind w:left="426" w:hanging="284"/>
        <w:rPr>
          <w:rFonts w:eastAsia="Calibri" w:cs="Segoe UI"/>
          <w:szCs w:val="20"/>
          <w:lang w:eastAsia="pl-PL"/>
        </w:rPr>
      </w:pPr>
      <w:r w:rsidRPr="00A57FF9">
        <w:rPr>
          <w:rFonts w:eastAsia="Calibri" w:cs="Segoe UI"/>
          <w:szCs w:val="20"/>
          <w:lang w:eastAsia="pl-PL"/>
        </w:rPr>
        <w:t>OWU (jeżeli dotyczy)</w:t>
      </w:r>
    </w:p>
    <w:p w14:paraId="72A112EC" w14:textId="77777777" w:rsidR="001A1B89" w:rsidRPr="00A57FF9" w:rsidRDefault="001A1B89" w:rsidP="001A1B89">
      <w:pPr>
        <w:spacing w:after="0" w:line="240" w:lineRule="auto"/>
        <w:rPr>
          <w:rFonts w:eastAsia="Calibri" w:cs="Segoe UI"/>
          <w:szCs w:val="20"/>
        </w:rPr>
      </w:pPr>
    </w:p>
    <w:p w14:paraId="285FCEB0" w14:textId="77777777" w:rsidR="001A1B89" w:rsidRPr="00A57FF9" w:rsidRDefault="001A1B89" w:rsidP="001A1B89">
      <w:pPr>
        <w:spacing w:after="0" w:line="240" w:lineRule="auto"/>
        <w:rPr>
          <w:rFonts w:eastAsia="Calibri" w:cs="Segoe UI"/>
          <w:szCs w:val="20"/>
        </w:rPr>
      </w:pPr>
    </w:p>
    <w:p w14:paraId="7E88FF97" w14:textId="77777777" w:rsidR="001A1B89" w:rsidRPr="00A57FF9" w:rsidRDefault="001A1B89" w:rsidP="001A1B89">
      <w:pPr>
        <w:spacing w:after="0" w:line="240" w:lineRule="auto"/>
        <w:rPr>
          <w:rFonts w:eastAsia="Calibri" w:cs="Segoe UI"/>
          <w:szCs w:val="20"/>
        </w:rPr>
      </w:pPr>
    </w:p>
    <w:p w14:paraId="68C232E6" w14:textId="77777777" w:rsidR="001A1B89" w:rsidRPr="00A57FF9" w:rsidRDefault="001A1B89" w:rsidP="001A1B89">
      <w:pPr>
        <w:spacing w:after="0" w:line="240" w:lineRule="auto"/>
        <w:jc w:val="center"/>
        <w:rPr>
          <w:rFonts w:cs="Segoe UI"/>
          <w:b/>
          <w:bCs/>
          <w:szCs w:val="20"/>
        </w:rPr>
      </w:pPr>
      <w:r w:rsidRPr="00A57FF9">
        <w:rPr>
          <w:rFonts w:eastAsia="Calibri" w:cs="Segoe UI"/>
          <w:b/>
          <w:bCs/>
          <w:szCs w:val="20"/>
        </w:rPr>
        <w:t>Zamawiający</w:t>
      </w:r>
      <w:r w:rsidRPr="00A57FF9">
        <w:rPr>
          <w:rFonts w:eastAsia="Calibri" w:cs="Segoe UI"/>
          <w:b/>
          <w:bCs/>
          <w:szCs w:val="20"/>
        </w:rPr>
        <w:tab/>
      </w:r>
      <w:r w:rsidRPr="00A57FF9">
        <w:rPr>
          <w:rFonts w:eastAsia="Calibri" w:cs="Segoe UI"/>
          <w:b/>
          <w:bCs/>
          <w:szCs w:val="20"/>
        </w:rPr>
        <w:tab/>
      </w:r>
      <w:r w:rsidRPr="00A57FF9">
        <w:rPr>
          <w:rFonts w:eastAsia="Calibri" w:cs="Segoe UI"/>
          <w:b/>
          <w:bCs/>
          <w:szCs w:val="20"/>
        </w:rPr>
        <w:tab/>
      </w:r>
      <w:r w:rsidRPr="00A57FF9">
        <w:rPr>
          <w:rFonts w:eastAsia="Calibri" w:cs="Segoe UI"/>
          <w:b/>
          <w:bCs/>
          <w:szCs w:val="20"/>
        </w:rPr>
        <w:tab/>
      </w:r>
      <w:r w:rsidRPr="00A57FF9">
        <w:rPr>
          <w:rFonts w:eastAsia="Calibri" w:cs="Segoe UI"/>
          <w:b/>
          <w:bCs/>
          <w:szCs w:val="20"/>
        </w:rPr>
        <w:tab/>
      </w:r>
      <w:r w:rsidRPr="00A57FF9">
        <w:rPr>
          <w:rFonts w:eastAsia="Calibri" w:cs="Segoe UI"/>
          <w:b/>
          <w:bCs/>
          <w:szCs w:val="20"/>
        </w:rPr>
        <w:tab/>
        <w:t>Wykonawca</w:t>
      </w:r>
    </w:p>
    <w:p w14:paraId="7D2782E2" w14:textId="77777777" w:rsidR="001A1B89" w:rsidRDefault="001A1B89" w:rsidP="001A1B89">
      <w:pPr>
        <w:rPr>
          <w:lang w:eastAsia="pl-PL"/>
        </w:rPr>
      </w:pPr>
    </w:p>
    <w:p w14:paraId="6FD5166E" w14:textId="77777777" w:rsidR="001A1B89" w:rsidRDefault="001A1B89" w:rsidP="001A1B89">
      <w:pPr>
        <w:rPr>
          <w:lang w:eastAsia="pl-PL"/>
        </w:rPr>
      </w:pPr>
      <w:r>
        <w:rPr>
          <w:lang w:eastAsia="pl-PL"/>
        </w:rPr>
        <w:t>………………………………………………………..</w:t>
      </w:r>
      <w:r>
        <w:rPr>
          <w:lang w:eastAsia="pl-PL"/>
        </w:rPr>
        <w:tab/>
      </w:r>
      <w:r>
        <w:rPr>
          <w:lang w:eastAsia="pl-PL"/>
        </w:rPr>
        <w:tab/>
      </w:r>
      <w:r>
        <w:rPr>
          <w:lang w:eastAsia="pl-PL"/>
        </w:rPr>
        <w:tab/>
        <w:t>………………………………………………………………..</w:t>
      </w:r>
    </w:p>
    <w:p w14:paraId="2191F5B4" w14:textId="77777777" w:rsidR="001A1B89" w:rsidRDefault="001A1B89" w:rsidP="005814F5">
      <w:pPr>
        <w:keepNext/>
        <w:keepLines/>
        <w:spacing w:before="120" w:after="120" w:line="240" w:lineRule="auto"/>
        <w:jc w:val="center"/>
        <w:outlineLvl w:val="0"/>
        <w:rPr>
          <w:rFonts w:eastAsiaTheme="majorEastAsia" w:cs="Segoe UI"/>
          <w:b/>
          <w:szCs w:val="20"/>
          <w:lang w:eastAsia="pl-PL"/>
        </w:rPr>
      </w:pPr>
    </w:p>
    <w:p w14:paraId="45324877" w14:textId="77777777" w:rsidR="001A1B89" w:rsidRDefault="001A1B89" w:rsidP="005814F5">
      <w:pPr>
        <w:keepNext/>
        <w:keepLines/>
        <w:spacing w:before="120" w:after="120" w:line="240" w:lineRule="auto"/>
        <w:jc w:val="center"/>
        <w:outlineLvl w:val="0"/>
        <w:rPr>
          <w:rFonts w:eastAsiaTheme="majorEastAsia" w:cs="Segoe UI"/>
          <w:b/>
          <w:szCs w:val="20"/>
          <w:lang w:eastAsia="pl-PL"/>
        </w:rPr>
      </w:pPr>
    </w:p>
    <w:p w14:paraId="30868B8E" w14:textId="77777777" w:rsidR="001A1B89" w:rsidRDefault="001A1B89" w:rsidP="005814F5">
      <w:pPr>
        <w:keepNext/>
        <w:keepLines/>
        <w:spacing w:before="120" w:after="120" w:line="240" w:lineRule="auto"/>
        <w:jc w:val="center"/>
        <w:outlineLvl w:val="0"/>
        <w:rPr>
          <w:rFonts w:eastAsiaTheme="majorEastAsia" w:cs="Segoe UI"/>
          <w:b/>
          <w:szCs w:val="20"/>
          <w:lang w:eastAsia="pl-PL"/>
        </w:rPr>
      </w:pPr>
    </w:p>
    <w:p w14:paraId="28B71DC6" w14:textId="4C8607E6" w:rsidR="0034344A" w:rsidRDefault="0034344A">
      <w:pPr>
        <w:spacing w:line="259" w:lineRule="auto"/>
        <w:rPr>
          <w:rFonts w:eastAsiaTheme="majorEastAsia" w:cs="Segoe UI"/>
          <w:b/>
          <w:szCs w:val="20"/>
          <w:lang w:eastAsia="pl-PL"/>
        </w:rPr>
      </w:pPr>
      <w:r>
        <w:rPr>
          <w:rFonts w:eastAsiaTheme="majorEastAsia" w:cs="Segoe UI"/>
          <w:b/>
          <w:szCs w:val="20"/>
          <w:lang w:eastAsia="pl-PL"/>
        </w:rPr>
        <w:br w:type="page"/>
      </w:r>
    </w:p>
    <w:p w14:paraId="5C5BDB81" w14:textId="77777777" w:rsidR="0034344A" w:rsidRDefault="0034344A" w:rsidP="0034344A">
      <w:pPr>
        <w:spacing w:after="0" w:line="240" w:lineRule="auto"/>
        <w:jc w:val="both"/>
        <w:outlineLvl w:val="0"/>
        <w:rPr>
          <w:rFonts w:cs="Segoe UI"/>
          <w:lang w:eastAsia="pl-PL"/>
        </w:rPr>
      </w:pPr>
      <w:r w:rsidRPr="0034344A">
        <w:rPr>
          <w:rFonts w:eastAsiaTheme="majorEastAsia" w:cs="Segoe UI"/>
          <w:b/>
          <w:color w:val="043E71"/>
          <w:szCs w:val="26"/>
        </w:rPr>
        <w:lastRenderedPageBreak/>
        <w:t>ZAŁĄCZNIK NR 1 do umowy</w:t>
      </w:r>
    </w:p>
    <w:p w14:paraId="4B00D00F" w14:textId="77777777" w:rsidR="0034344A" w:rsidRPr="00E20B86" w:rsidRDefault="0034344A" w:rsidP="0034344A">
      <w:pPr>
        <w:spacing w:after="0" w:line="240" w:lineRule="auto"/>
        <w:ind w:left="360" w:hanging="360"/>
        <w:jc w:val="both"/>
        <w:outlineLvl w:val="0"/>
        <w:rPr>
          <w:rFonts w:cs="Segoe UI"/>
          <w:lang w:eastAsia="pl-PL"/>
        </w:rPr>
      </w:pPr>
      <w:r>
        <w:rPr>
          <w:rFonts w:cs="Segoe UI"/>
          <w:lang w:eastAsia="pl-PL"/>
        </w:rPr>
        <w:t xml:space="preserve"> </w:t>
      </w:r>
    </w:p>
    <w:p w14:paraId="793AB460" w14:textId="77777777" w:rsidR="0034344A" w:rsidRDefault="0034344A" w:rsidP="0034344A">
      <w:pPr>
        <w:pStyle w:val="Tekstpodstawowywcity3"/>
        <w:ind w:left="0"/>
        <w:rPr>
          <w:rFonts w:ascii="Segoe UI" w:eastAsiaTheme="majorEastAsia" w:hAnsi="Segoe UI" w:cs="Segoe UI"/>
          <w:b/>
          <w:color w:val="043E71"/>
          <w:sz w:val="22"/>
          <w:szCs w:val="26"/>
        </w:rPr>
      </w:pPr>
    </w:p>
    <w:p w14:paraId="5C26BA6A" w14:textId="77777777" w:rsidR="0034344A" w:rsidRPr="00E260E5" w:rsidRDefault="0034344A" w:rsidP="0034344A"/>
    <w:p w14:paraId="54CA51F1" w14:textId="77777777" w:rsidR="0034344A" w:rsidRPr="00217EB7" w:rsidRDefault="0034344A" w:rsidP="0034344A">
      <w:pPr>
        <w:widowControl w:val="0"/>
        <w:jc w:val="both"/>
        <w:rPr>
          <w:rFonts w:eastAsiaTheme="majorEastAsia" w:cs="Segoe UI"/>
          <w:b/>
          <w:color w:val="043E71"/>
          <w:sz w:val="36"/>
          <w:szCs w:val="32"/>
          <w:lang w:eastAsia="pl-PL"/>
        </w:rPr>
      </w:pPr>
      <w:bookmarkStart w:id="3" w:name="_Hlk159399705"/>
      <w:r w:rsidRPr="00217EB7">
        <w:rPr>
          <w:rFonts w:eastAsiaTheme="majorEastAsia" w:cs="Segoe UI"/>
          <w:b/>
          <w:color w:val="043E71"/>
          <w:sz w:val="36"/>
          <w:szCs w:val="32"/>
          <w:lang w:eastAsia="pl-PL"/>
        </w:rPr>
        <w:t>SZCZEGÓŁOWY OPIS PRZEDMIOTU ZAMÓWIENIA</w:t>
      </w:r>
    </w:p>
    <w:p w14:paraId="70B677CB" w14:textId="77777777" w:rsidR="0034344A" w:rsidRPr="00B2593F" w:rsidRDefault="0034344A" w:rsidP="0034344A">
      <w:pPr>
        <w:widowControl w:val="0"/>
        <w:jc w:val="both"/>
        <w:rPr>
          <w:rFonts w:eastAsiaTheme="majorEastAsia" w:cs="Segoe UI"/>
          <w:b/>
          <w:color w:val="FF0000"/>
          <w:szCs w:val="26"/>
          <w:lang w:eastAsia="pl-PL"/>
        </w:rPr>
      </w:pPr>
      <w:r w:rsidRPr="00217EB7">
        <w:rPr>
          <w:rFonts w:eastAsiaTheme="majorEastAsia" w:cs="Segoe UI"/>
          <w:b/>
          <w:color w:val="043E71"/>
          <w:szCs w:val="26"/>
          <w:lang w:eastAsia="pl-PL"/>
        </w:rPr>
        <w:t>Usługi grupowego ubezpieczenia na życie pracowników, współmałżonków</w:t>
      </w:r>
      <w:r>
        <w:rPr>
          <w:rFonts w:eastAsiaTheme="majorEastAsia" w:cs="Segoe UI"/>
          <w:b/>
          <w:color w:val="043E71"/>
          <w:szCs w:val="26"/>
          <w:lang w:eastAsia="pl-PL"/>
        </w:rPr>
        <w:t xml:space="preserve">/ partnerów życiowych </w:t>
      </w:r>
      <w:r w:rsidRPr="00217EB7">
        <w:rPr>
          <w:rFonts w:eastAsiaTheme="majorEastAsia" w:cs="Segoe UI"/>
          <w:b/>
          <w:color w:val="043E71"/>
          <w:szCs w:val="26"/>
          <w:lang w:eastAsia="pl-PL"/>
        </w:rPr>
        <w:t>oraz pełnoletnich dzieci pracowników urzędu Miasta Białogard oraz jednostek organizacyjnych Miasta Białogard</w:t>
      </w:r>
      <w:r>
        <w:rPr>
          <w:rFonts w:eastAsiaTheme="majorEastAsia" w:cs="Segoe UI"/>
          <w:b/>
          <w:color w:val="043E71"/>
          <w:szCs w:val="26"/>
          <w:lang w:eastAsia="pl-PL"/>
        </w:rPr>
        <w:t xml:space="preserve"> w latach 2024-2027 r</w:t>
      </w:r>
      <w:r w:rsidRPr="00217EB7">
        <w:rPr>
          <w:rFonts w:eastAsiaTheme="majorEastAsia" w:cs="Segoe UI"/>
          <w:b/>
          <w:color w:val="043E71"/>
          <w:szCs w:val="26"/>
          <w:lang w:eastAsia="pl-PL"/>
        </w:rPr>
        <w:t>.</w:t>
      </w:r>
      <w:r>
        <w:rPr>
          <w:rFonts w:eastAsiaTheme="majorEastAsia" w:cs="Segoe UI"/>
          <w:b/>
          <w:color w:val="043E71"/>
          <w:szCs w:val="26"/>
          <w:lang w:eastAsia="pl-PL"/>
        </w:rPr>
        <w:t xml:space="preserve"> </w:t>
      </w:r>
    </w:p>
    <w:bookmarkEnd w:id="3"/>
    <w:p w14:paraId="231EA082" w14:textId="77777777" w:rsidR="0034344A" w:rsidRPr="00217EB7" w:rsidRDefault="0034344A" w:rsidP="0034344A">
      <w:pPr>
        <w:pStyle w:val="Nagwek2"/>
        <w:spacing w:before="120" w:after="120" w:line="312" w:lineRule="auto"/>
        <w:jc w:val="center"/>
        <w:rPr>
          <w:rFonts w:cs="Segoe UI"/>
          <w:lang w:eastAsia="pl-PL"/>
        </w:rPr>
      </w:pPr>
    </w:p>
    <w:p w14:paraId="69005525" w14:textId="77777777" w:rsidR="0034344A" w:rsidRPr="00217EB7" w:rsidRDefault="0034344A" w:rsidP="0034344A">
      <w:pPr>
        <w:pStyle w:val="Normalny1"/>
        <w:jc w:val="both"/>
        <w:rPr>
          <w:rFonts w:ascii="Segoe UI" w:eastAsia="Calibri" w:hAnsi="Segoe UI" w:cs="Segoe UI"/>
          <w:bCs/>
          <w:color w:val="000000"/>
          <w:sz w:val="22"/>
          <w:szCs w:val="22"/>
        </w:rPr>
      </w:pPr>
    </w:p>
    <w:p w14:paraId="4CCF55F1" w14:textId="77777777" w:rsidR="0034344A" w:rsidRPr="00B02572" w:rsidRDefault="0034344A" w:rsidP="0034344A">
      <w:pPr>
        <w:pStyle w:val="Akapitzlist1"/>
        <w:widowControl w:val="0"/>
        <w:spacing w:after="0" w:line="240" w:lineRule="auto"/>
        <w:ind w:left="0"/>
        <w:jc w:val="both"/>
        <w:rPr>
          <w:rFonts w:ascii="Segoe UI" w:eastAsiaTheme="minorHAnsi" w:hAnsi="Segoe UI" w:cs="Segoe UI"/>
          <w:sz w:val="20"/>
          <w:lang w:eastAsia="pl-PL"/>
        </w:rPr>
      </w:pPr>
      <w:r w:rsidRPr="00B02572">
        <w:rPr>
          <w:rFonts w:ascii="Segoe UI" w:eastAsiaTheme="minorHAnsi" w:hAnsi="Segoe UI" w:cs="Segoe UI"/>
          <w:sz w:val="20"/>
          <w:lang w:eastAsia="pl-PL"/>
        </w:rPr>
        <w:t xml:space="preserve">Postępowanie prowadzone jest przy udziale brokera ubezpieczeniowego STBU Brokerzy Ubezpieczeniowi Sp. z o.o. z siedzibą: </w:t>
      </w:r>
    </w:p>
    <w:p w14:paraId="4920CECC" w14:textId="77777777" w:rsidR="0034344A" w:rsidRPr="00B02572" w:rsidRDefault="0034344A" w:rsidP="0034344A">
      <w:pPr>
        <w:pStyle w:val="Akapitzlist1"/>
        <w:widowControl w:val="0"/>
        <w:spacing w:after="0" w:line="240" w:lineRule="auto"/>
        <w:ind w:left="0"/>
        <w:jc w:val="both"/>
        <w:rPr>
          <w:rFonts w:ascii="Segoe UI" w:hAnsi="Segoe UI" w:cs="Segoe UI"/>
          <w:sz w:val="20"/>
          <w:lang w:eastAsia="pl-PL"/>
        </w:rPr>
      </w:pPr>
      <w:r w:rsidRPr="00B02572">
        <w:rPr>
          <w:rFonts w:ascii="Segoe UI" w:hAnsi="Segoe UI" w:cs="Segoe UI"/>
          <w:sz w:val="20"/>
          <w:lang w:eastAsia="pl-PL"/>
        </w:rPr>
        <w:t>ul. Rzemieślnicza 33, 81-855 Sopot,</w:t>
      </w:r>
    </w:p>
    <w:p w14:paraId="0AAA568F" w14:textId="77777777" w:rsidR="0034344A" w:rsidRPr="00B02572" w:rsidRDefault="0034344A" w:rsidP="0034344A">
      <w:pPr>
        <w:pStyle w:val="Akapitzlist1"/>
        <w:widowControl w:val="0"/>
        <w:spacing w:after="0" w:line="240" w:lineRule="auto"/>
        <w:ind w:left="0"/>
        <w:jc w:val="both"/>
        <w:rPr>
          <w:rFonts w:ascii="Segoe UI" w:eastAsiaTheme="minorHAnsi" w:hAnsi="Segoe UI" w:cs="Segoe UI"/>
          <w:sz w:val="20"/>
          <w:lang w:eastAsia="pl-PL"/>
        </w:rPr>
      </w:pPr>
      <w:r w:rsidRPr="00B02572">
        <w:rPr>
          <w:rFonts w:ascii="Segoe UI" w:hAnsi="Segoe UI" w:cs="Segoe UI"/>
          <w:sz w:val="20"/>
          <w:lang w:eastAsia="pl-PL"/>
        </w:rPr>
        <w:t>tel. (58) 555 82 00</w:t>
      </w:r>
      <w:r w:rsidRPr="00B02572">
        <w:rPr>
          <w:rFonts w:ascii="Segoe UI" w:eastAsiaTheme="minorHAnsi" w:hAnsi="Segoe UI" w:cs="Segoe UI"/>
          <w:sz w:val="20"/>
          <w:lang w:eastAsia="pl-PL"/>
        </w:rPr>
        <w:t xml:space="preserve">, </w:t>
      </w:r>
    </w:p>
    <w:p w14:paraId="43C75562" w14:textId="77777777" w:rsidR="0034344A" w:rsidRPr="0070021C" w:rsidRDefault="0034344A" w:rsidP="0034344A">
      <w:pPr>
        <w:pStyle w:val="Akapitzlist1"/>
        <w:widowControl w:val="0"/>
        <w:spacing w:after="0" w:line="240" w:lineRule="auto"/>
        <w:ind w:left="0"/>
        <w:jc w:val="both"/>
        <w:rPr>
          <w:rFonts w:ascii="Segoe UI" w:eastAsiaTheme="minorHAnsi" w:hAnsi="Segoe UI" w:cs="Segoe UI"/>
          <w:sz w:val="20"/>
          <w:lang w:eastAsia="pl-PL"/>
        </w:rPr>
      </w:pPr>
      <w:r w:rsidRPr="00B02572">
        <w:rPr>
          <w:rFonts w:ascii="Segoe UI" w:eastAsiaTheme="minorHAnsi" w:hAnsi="Segoe UI" w:cs="Segoe UI"/>
          <w:sz w:val="20"/>
          <w:lang w:eastAsia="pl-PL"/>
        </w:rPr>
        <w:t>który jako pośrednik ubezpieczeniowy działa w imieniu i na rzecz Zamawiającego. Broker ubezpieczeniowy pośredniczy przy zawarciu umowy i będzie nadzorował jej realizację przez Wykonawcę.</w:t>
      </w:r>
    </w:p>
    <w:p w14:paraId="51237B99" w14:textId="77777777" w:rsidR="0034344A" w:rsidRPr="00217EB7" w:rsidRDefault="0034344A" w:rsidP="0034344A">
      <w:pPr>
        <w:pStyle w:val="Normalny1"/>
        <w:jc w:val="both"/>
        <w:rPr>
          <w:rFonts w:ascii="Segoe UI" w:eastAsia="Calibri" w:hAnsi="Segoe UI" w:cs="Segoe UI"/>
          <w:bCs/>
          <w:sz w:val="22"/>
          <w:szCs w:val="22"/>
        </w:rPr>
      </w:pPr>
    </w:p>
    <w:p w14:paraId="5949851B" w14:textId="77777777" w:rsidR="0034344A" w:rsidRPr="0082047E" w:rsidRDefault="0034344A" w:rsidP="0034344A">
      <w:pPr>
        <w:spacing w:before="120" w:after="120" w:line="312" w:lineRule="auto"/>
        <w:rPr>
          <w:rFonts w:eastAsiaTheme="majorEastAsia" w:cs="Segoe UI"/>
          <w:b/>
          <w:color w:val="043E71"/>
          <w:szCs w:val="26"/>
        </w:rPr>
      </w:pPr>
      <w:r w:rsidRPr="00217EB7">
        <w:rPr>
          <w:rFonts w:cs="Segoe UI"/>
          <w:lang w:eastAsia="pl-PL"/>
        </w:rPr>
        <w:br w:type="page"/>
      </w:r>
      <w:r w:rsidRPr="0082047E">
        <w:rPr>
          <w:rFonts w:eastAsiaTheme="majorEastAsia" w:cs="Segoe UI"/>
          <w:b/>
          <w:color w:val="043E71"/>
          <w:szCs w:val="26"/>
        </w:rPr>
        <w:lastRenderedPageBreak/>
        <w:t>SZCZEGÓŁOWY OPIS PRZEDMIOTU ZAMÓWIENIA</w:t>
      </w:r>
    </w:p>
    <w:p w14:paraId="7484458E" w14:textId="77777777" w:rsidR="0034344A" w:rsidRPr="00217EB7" w:rsidRDefault="0034344A" w:rsidP="00F34A73">
      <w:pPr>
        <w:pStyle w:val="Akapitzlist"/>
        <w:widowControl w:val="0"/>
        <w:numPr>
          <w:ilvl w:val="0"/>
          <w:numId w:val="46"/>
        </w:numPr>
        <w:jc w:val="both"/>
        <w:rPr>
          <w:rFonts w:eastAsiaTheme="majorEastAsia" w:cs="Segoe UI"/>
          <w:b/>
          <w:color w:val="043E71"/>
          <w:sz w:val="22"/>
          <w:szCs w:val="26"/>
        </w:rPr>
      </w:pPr>
      <w:r w:rsidRPr="00217EB7">
        <w:rPr>
          <w:rFonts w:eastAsiaTheme="majorEastAsia" w:cs="Segoe UI"/>
          <w:b/>
          <w:color w:val="043E71"/>
          <w:sz w:val="22"/>
          <w:szCs w:val="26"/>
        </w:rPr>
        <w:t>UPRAWNIENI DO UBEZPIECZENIA</w:t>
      </w:r>
    </w:p>
    <w:p w14:paraId="116D563E" w14:textId="77777777" w:rsidR="0034344A" w:rsidRPr="007619F0" w:rsidRDefault="0034344A" w:rsidP="00F34A73">
      <w:pPr>
        <w:pStyle w:val="Akapitzlist"/>
        <w:widowControl w:val="0"/>
        <w:numPr>
          <w:ilvl w:val="1"/>
          <w:numId w:val="46"/>
        </w:numPr>
        <w:ind w:left="426"/>
        <w:jc w:val="both"/>
        <w:rPr>
          <w:rFonts w:cs="Segoe UI"/>
          <w:szCs w:val="20"/>
        </w:rPr>
      </w:pPr>
      <w:r w:rsidRPr="007619F0">
        <w:rPr>
          <w:rFonts w:cs="Segoe UI"/>
          <w:szCs w:val="20"/>
        </w:rPr>
        <w:t>Przedmiotem zamówienia jest świadczenie usług grupowego ubezpieczenia na życie dla pracowników Ubezpieczającego oraz członków ich rodzin (współmałżonków, pełnoletnich dzieci) oraz partnerów życiowych.</w:t>
      </w:r>
    </w:p>
    <w:p w14:paraId="2A925387" w14:textId="77777777" w:rsidR="0034344A" w:rsidRPr="007619F0" w:rsidRDefault="0034344A" w:rsidP="00F34A73">
      <w:pPr>
        <w:pStyle w:val="Akapitzlist"/>
        <w:widowControl w:val="0"/>
        <w:numPr>
          <w:ilvl w:val="1"/>
          <w:numId w:val="46"/>
        </w:numPr>
        <w:spacing w:after="0"/>
        <w:ind w:left="426" w:hanging="431"/>
        <w:jc w:val="both"/>
        <w:rPr>
          <w:rFonts w:cs="Segoe UI"/>
          <w:szCs w:val="20"/>
        </w:rPr>
      </w:pPr>
      <w:r w:rsidRPr="007619F0">
        <w:rPr>
          <w:rFonts w:cs="Segoe UI"/>
          <w:szCs w:val="20"/>
        </w:rPr>
        <w:t>Zamawiającym jest:</w:t>
      </w:r>
    </w:p>
    <w:p w14:paraId="4A9B3510" w14:textId="77777777" w:rsidR="0034344A" w:rsidRPr="007619F0" w:rsidRDefault="0034344A" w:rsidP="0034344A">
      <w:pPr>
        <w:pStyle w:val="Akapitzlist7"/>
        <w:spacing w:after="0" w:line="240" w:lineRule="auto"/>
        <w:ind w:left="709"/>
        <w:jc w:val="both"/>
        <w:rPr>
          <w:rFonts w:ascii="Segoe UI" w:hAnsi="Segoe UI" w:cs="Segoe UI"/>
          <w:b/>
          <w:sz w:val="20"/>
          <w:szCs w:val="20"/>
        </w:rPr>
      </w:pPr>
      <w:r w:rsidRPr="007619F0">
        <w:rPr>
          <w:rFonts w:ascii="Segoe UI" w:hAnsi="Segoe UI" w:cs="Segoe UI"/>
          <w:b/>
          <w:sz w:val="20"/>
          <w:szCs w:val="20"/>
        </w:rPr>
        <w:t>Miasto Białogard</w:t>
      </w:r>
      <w:r>
        <w:rPr>
          <w:rFonts w:ascii="Segoe UI" w:hAnsi="Segoe UI" w:cs="Segoe UI"/>
          <w:b/>
          <w:sz w:val="20"/>
          <w:szCs w:val="20"/>
        </w:rPr>
        <w:t xml:space="preserve"> – </w:t>
      </w:r>
      <w:r w:rsidRPr="004F34B2">
        <w:rPr>
          <w:rFonts w:ascii="Segoe UI" w:hAnsi="Segoe UI" w:cs="Segoe UI"/>
          <w:b/>
          <w:sz w:val="20"/>
          <w:szCs w:val="20"/>
        </w:rPr>
        <w:t>Urząd Miasta Białogard</w:t>
      </w:r>
    </w:p>
    <w:p w14:paraId="3F4F8A8B" w14:textId="77777777" w:rsidR="0034344A" w:rsidRPr="007619F0" w:rsidRDefault="0034344A" w:rsidP="0034344A">
      <w:pPr>
        <w:pStyle w:val="Akapitzlist7"/>
        <w:spacing w:after="0" w:line="240" w:lineRule="auto"/>
        <w:ind w:left="709"/>
        <w:jc w:val="both"/>
        <w:rPr>
          <w:rFonts w:ascii="Segoe UI" w:hAnsi="Segoe UI" w:cs="Segoe UI"/>
          <w:sz w:val="20"/>
          <w:szCs w:val="20"/>
        </w:rPr>
      </w:pPr>
      <w:r w:rsidRPr="007619F0">
        <w:rPr>
          <w:rFonts w:ascii="Segoe UI" w:hAnsi="Segoe UI" w:cs="Segoe UI"/>
          <w:sz w:val="20"/>
          <w:szCs w:val="20"/>
        </w:rPr>
        <w:t>ul. 1 Maja 18, 78-200 Białogard</w:t>
      </w:r>
    </w:p>
    <w:p w14:paraId="6982C744" w14:textId="77777777" w:rsidR="0034344A" w:rsidRPr="007619F0" w:rsidRDefault="0034344A" w:rsidP="0034344A">
      <w:pPr>
        <w:pStyle w:val="Akapitzlist7"/>
        <w:spacing w:after="0" w:line="240" w:lineRule="auto"/>
        <w:ind w:left="709"/>
        <w:jc w:val="both"/>
        <w:rPr>
          <w:rFonts w:ascii="Segoe UI" w:hAnsi="Segoe UI" w:cs="Segoe UI"/>
          <w:sz w:val="20"/>
          <w:szCs w:val="20"/>
        </w:rPr>
      </w:pPr>
      <w:r w:rsidRPr="007619F0">
        <w:rPr>
          <w:rFonts w:ascii="Segoe UI" w:hAnsi="Segoe UI" w:cs="Segoe UI"/>
          <w:sz w:val="20"/>
          <w:szCs w:val="20"/>
        </w:rPr>
        <w:t>NIP: 672-100-18-14</w:t>
      </w:r>
    </w:p>
    <w:p w14:paraId="59237490" w14:textId="77777777" w:rsidR="0034344A" w:rsidRPr="007619F0" w:rsidRDefault="0034344A" w:rsidP="0034344A">
      <w:pPr>
        <w:pStyle w:val="Akapitzlist7"/>
        <w:spacing w:after="0" w:line="240" w:lineRule="auto"/>
        <w:ind w:left="709"/>
        <w:jc w:val="both"/>
        <w:rPr>
          <w:rFonts w:ascii="Segoe UI" w:hAnsi="Segoe UI" w:cs="Segoe UI"/>
          <w:sz w:val="20"/>
          <w:szCs w:val="20"/>
        </w:rPr>
      </w:pPr>
      <w:r w:rsidRPr="004F34B2">
        <w:rPr>
          <w:rFonts w:ascii="Segoe UI" w:hAnsi="Segoe UI" w:cs="Segoe UI"/>
          <w:sz w:val="20"/>
          <w:szCs w:val="20"/>
        </w:rPr>
        <w:t>REGON: 330920452</w:t>
      </w:r>
    </w:p>
    <w:p w14:paraId="403B91A1" w14:textId="77777777" w:rsidR="0034344A" w:rsidRPr="00217EB7" w:rsidRDefault="0034344A" w:rsidP="0034344A">
      <w:pPr>
        <w:pStyle w:val="Akapitzlist7"/>
        <w:spacing w:after="0" w:line="240" w:lineRule="auto"/>
        <w:ind w:left="709"/>
        <w:jc w:val="both"/>
        <w:rPr>
          <w:rFonts w:ascii="Segoe UI" w:hAnsi="Segoe UI" w:cs="Segoe UI"/>
          <w:bCs/>
          <w:sz w:val="20"/>
          <w:szCs w:val="20"/>
        </w:rPr>
      </w:pPr>
    </w:p>
    <w:p w14:paraId="484E94BF" w14:textId="77777777" w:rsidR="0034344A" w:rsidRPr="00217EB7" w:rsidRDefault="0034344A" w:rsidP="00F34A73">
      <w:pPr>
        <w:pStyle w:val="Akapitzlist7"/>
        <w:numPr>
          <w:ilvl w:val="1"/>
          <w:numId w:val="46"/>
        </w:numPr>
        <w:spacing w:after="0" w:line="240" w:lineRule="auto"/>
        <w:jc w:val="both"/>
        <w:rPr>
          <w:rFonts w:ascii="Segoe UI" w:hAnsi="Segoe UI" w:cs="Segoe UI"/>
          <w:bCs/>
          <w:sz w:val="20"/>
          <w:szCs w:val="20"/>
        </w:rPr>
      </w:pPr>
      <w:r w:rsidRPr="00217EB7">
        <w:rPr>
          <w:rFonts w:ascii="Segoe UI" w:hAnsi="Segoe UI" w:cs="Segoe UI"/>
          <w:bCs/>
          <w:sz w:val="20"/>
          <w:szCs w:val="20"/>
        </w:rPr>
        <w:t xml:space="preserve">Ubezpieczającym są jednostki organizacyjne Zamawiającego podlegające ubezpieczeniu: </w:t>
      </w:r>
    </w:p>
    <w:p w14:paraId="09AD3344" w14:textId="77777777" w:rsidR="0034344A" w:rsidRPr="00217EB7" w:rsidRDefault="0034344A" w:rsidP="0034344A">
      <w:pPr>
        <w:pStyle w:val="Akapitzlist7"/>
        <w:spacing w:after="0" w:line="240" w:lineRule="auto"/>
        <w:ind w:left="709"/>
        <w:jc w:val="both"/>
        <w:rPr>
          <w:rFonts w:ascii="Segoe UI" w:hAnsi="Segoe UI" w:cs="Segoe UI"/>
          <w:b/>
          <w:sz w:val="20"/>
          <w:szCs w:val="20"/>
        </w:rPr>
      </w:pPr>
      <w:r w:rsidRPr="00217EB7">
        <w:rPr>
          <w:rFonts w:ascii="Segoe UI" w:hAnsi="Segoe UI" w:cs="Segoe UI"/>
          <w:b/>
          <w:sz w:val="20"/>
          <w:szCs w:val="20"/>
        </w:rPr>
        <w:t>Urząd Miasta Białogard</w:t>
      </w:r>
    </w:p>
    <w:p w14:paraId="54945CF1" w14:textId="77777777" w:rsidR="0034344A" w:rsidRPr="00217EB7" w:rsidRDefault="0034344A" w:rsidP="0034344A">
      <w:pPr>
        <w:pStyle w:val="Akapitzlist7"/>
        <w:spacing w:after="0" w:line="240" w:lineRule="auto"/>
        <w:ind w:left="709"/>
        <w:jc w:val="both"/>
        <w:rPr>
          <w:rFonts w:ascii="Segoe UI" w:hAnsi="Segoe UI" w:cs="Segoe UI"/>
          <w:sz w:val="20"/>
          <w:szCs w:val="20"/>
        </w:rPr>
      </w:pPr>
      <w:r w:rsidRPr="00217EB7">
        <w:rPr>
          <w:rFonts w:ascii="Segoe UI" w:hAnsi="Segoe UI" w:cs="Segoe UI"/>
          <w:sz w:val="20"/>
          <w:szCs w:val="20"/>
        </w:rPr>
        <w:t>ul. 1 Maja 18, 78-200 Białogard</w:t>
      </w:r>
    </w:p>
    <w:p w14:paraId="5ABE6DF4" w14:textId="77777777" w:rsidR="0034344A" w:rsidRPr="00217EB7" w:rsidRDefault="0034344A" w:rsidP="0034344A">
      <w:pPr>
        <w:pStyle w:val="Akapitzlist7"/>
        <w:spacing w:after="0" w:line="240" w:lineRule="auto"/>
        <w:ind w:left="709"/>
        <w:jc w:val="both"/>
        <w:rPr>
          <w:rFonts w:ascii="Segoe UI" w:hAnsi="Segoe UI" w:cs="Segoe UI"/>
          <w:sz w:val="20"/>
          <w:szCs w:val="20"/>
        </w:rPr>
      </w:pPr>
      <w:r w:rsidRPr="00217EB7">
        <w:rPr>
          <w:rFonts w:ascii="Segoe UI" w:hAnsi="Segoe UI" w:cs="Segoe UI"/>
          <w:sz w:val="20"/>
          <w:szCs w:val="20"/>
        </w:rPr>
        <w:t>NIP: 672-100-18-14</w:t>
      </w:r>
    </w:p>
    <w:p w14:paraId="568D12C4" w14:textId="77777777" w:rsidR="0034344A" w:rsidRPr="00217EB7" w:rsidRDefault="0034344A" w:rsidP="0034344A">
      <w:pPr>
        <w:pStyle w:val="Akapitzlist7"/>
        <w:spacing w:after="0" w:line="240" w:lineRule="auto"/>
        <w:ind w:left="709"/>
        <w:jc w:val="both"/>
        <w:rPr>
          <w:rFonts w:ascii="Segoe UI" w:hAnsi="Segoe UI" w:cs="Segoe UI"/>
          <w:sz w:val="20"/>
          <w:szCs w:val="20"/>
        </w:rPr>
      </w:pPr>
      <w:r w:rsidRPr="00217EB7">
        <w:rPr>
          <w:rFonts w:ascii="Segoe UI" w:hAnsi="Segoe UI" w:cs="Segoe UI"/>
          <w:sz w:val="20"/>
          <w:szCs w:val="20"/>
        </w:rPr>
        <w:t>REGON: 000523821</w:t>
      </w:r>
    </w:p>
    <w:p w14:paraId="7D15BCF8" w14:textId="77777777" w:rsidR="0034344A" w:rsidRPr="00217EB7" w:rsidRDefault="0034344A" w:rsidP="0034344A">
      <w:pPr>
        <w:pStyle w:val="Akapitzlist7"/>
        <w:spacing w:after="0" w:line="240" w:lineRule="auto"/>
        <w:ind w:left="709"/>
        <w:jc w:val="both"/>
        <w:rPr>
          <w:rFonts w:ascii="Segoe UI" w:hAnsi="Segoe UI" w:cs="Segoe UI"/>
          <w:b/>
          <w:sz w:val="20"/>
          <w:szCs w:val="20"/>
        </w:rPr>
      </w:pPr>
    </w:p>
    <w:p w14:paraId="45FF7925" w14:textId="77777777" w:rsidR="0034344A" w:rsidRPr="00217EB7" w:rsidRDefault="0034344A" w:rsidP="0034344A">
      <w:pPr>
        <w:pStyle w:val="Akapitzlist7"/>
        <w:spacing w:after="0" w:line="240" w:lineRule="auto"/>
        <w:ind w:left="709"/>
        <w:jc w:val="both"/>
        <w:rPr>
          <w:rFonts w:ascii="Segoe UI" w:hAnsi="Segoe UI" w:cs="Segoe UI"/>
          <w:b/>
          <w:sz w:val="20"/>
          <w:szCs w:val="20"/>
        </w:rPr>
      </w:pPr>
      <w:r w:rsidRPr="00217EB7">
        <w:rPr>
          <w:rFonts w:ascii="Segoe UI" w:hAnsi="Segoe UI" w:cs="Segoe UI"/>
          <w:b/>
          <w:sz w:val="20"/>
          <w:szCs w:val="20"/>
        </w:rPr>
        <w:t>Miejski Ośrodek Pomocy Społecznej</w:t>
      </w:r>
    </w:p>
    <w:p w14:paraId="74D74E70" w14:textId="77777777" w:rsidR="0034344A" w:rsidRPr="00217EB7" w:rsidRDefault="0034344A" w:rsidP="0034344A">
      <w:pPr>
        <w:pStyle w:val="Akapitzlist7"/>
        <w:spacing w:after="0" w:line="240" w:lineRule="auto"/>
        <w:ind w:left="709"/>
        <w:jc w:val="both"/>
        <w:rPr>
          <w:rFonts w:ascii="Segoe UI" w:hAnsi="Segoe UI" w:cs="Segoe UI"/>
          <w:sz w:val="20"/>
          <w:szCs w:val="20"/>
        </w:rPr>
      </w:pPr>
      <w:r w:rsidRPr="00217EB7">
        <w:rPr>
          <w:rFonts w:ascii="Segoe UI" w:hAnsi="Segoe UI" w:cs="Segoe UI"/>
          <w:sz w:val="20"/>
          <w:szCs w:val="20"/>
        </w:rPr>
        <w:t>ul. Krótka 1, 78-200 Białogard</w:t>
      </w:r>
    </w:p>
    <w:p w14:paraId="02E92244" w14:textId="77777777" w:rsidR="0034344A" w:rsidRPr="00217EB7" w:rsidRDefault="0034344A" w:rsidP="0034344A">
      <w:pPr>
        <w:pStyle w:val="Akapitzlist7"/>
        <w:spacing w:after="0" w:line="240" w:lineRule="auto"/>
        <w:ind w:left="709"/>
        <w:jc w:val="both"/>
        <w:rPr>
          <w:rFonts w:ascii="Segoe UI" w:hAnsi="Segoe UI" w:cs="Segoe UI"/>
          <w:sz w:val="20"/>
          <w:szCs w:val="20"/>
        </w:rPr>
      </w:pPr>
      <w:r w:rsidRPr="00217EB7">
        <w:rPr>
          <w:rFonts w:ascii="Segoe UI" w:hAnsi="Segoe UI" w:cs="Segoe UI"/>
          <w:sz w:val="20"/>
          <w:szCs w:val="20"/>
        </w:rPr>
        <w:t>NIP: 672-12-96-212</w:t>
      </w:r>
    </w:p>
    <w:p w14:paraId="44D43CAE" w14:textId="77777777" w:rsidR="0034344A" w:rsidRPr="00217EB7" w:rsidRDefault="0034344A" w:rsidP="0034344A">
      <w:pPr>
        <w:pStyle w:val="Akapitzlist7"/>
        <w:spacing w:after="0" w:line="240" w:lineRule="auto"/>
        <w:ind w:left="709"/>
        <w:jc w:val="both"/>
        <w:rPr>
          <w:rFonts w:ascii="Segoe UI" w:hAnsi="Segoe UI" w:cs="Segoe UI"/>
          <w:sz w:val="20"/>
          <w:szCs w:val="20"/>
        </w:rPr>
      </w:pPr>
      <w:r w:rsidRPr="00217EB7">
        <w:rPr>
          <w:rFonts w:ascii="Segoe UI" w:hAnsi="Segoe UI" w:cs="Segoe UI"/>
          <w:sz w:val="20"/>
          <w:szCs w:val="20"/>
        </w:rPr>
        <w:t>REGON: 003801491</w:t>
      </w:r>
    </w:p>
    <w:p w14:paraId="1D28BEF9" w14:textId="77777777" w:rsidR="0034344A" w:rsidRPr="00217EB7" w:rsidRDefault="0034344A" w:rsidP="0034344A">
      <w:pPr>
        <w:pStyle w:val="Akapitzlist8"/>
        <w:spacing w:after="0" w:line="240" w:lineRule="auto"/>
        <w:ind w:left="709"/>
        <w:rPr>
          <w:rFonts w:ascii="Segoe UI" w:hAnsi="Segoe UI" w:cs="Segoe UI"/>
          <w:b/>
          <w:sz w:val="20"/>
          <w:szCs w:val="20"/>
        </w:rPr>
      </w:pPr>
    </w:p>
    <w:p w14:paraId="3F33262E" w14:textId="77777777" w:rsidR="0034344A" w:rsidRPr="00217EB7" w:rsidRDefault="0034344A" w:rsidP="0034344A">
      <w:pPr>
        <w:pStyle w:val="Akapitzlist8"/>
        <w:spacing w:after="0" w:line="240" w:lineRule="auto"/>
        <w:ind w:left="709"/>
        <w:rPr>
          <w:rFonts w:ascii="Segoe UI" w:hAnsi="Segoe UI" w:cs="Segoe UI"/>
          <w:b/>
          <w:sz w:val="20"/>
          <w:szCs w:val="20"/>
        </w:rPr>
      </w:pPr>
      <w:r w:rsidRPr="00217EB7">
        <w:rPr>
          <w:rFonts w:ascii="Segoe UI" w:hAnsi="Segoe UI" w:cs="Segoe UI"/>
          <w:b/>
          <w:sz w:val="20"/>
          <w:szCs w:val="20"/>
        </w:rPr>
        <w:t>Centrum Kultury i Spotkań Europejskich</w:t>
      </w:r>
    </w:p>
    <w:p w14:paraId="284C96BE" w14:textId="77777777" w:rsidR="0034344A" w:rsidRPr="00217EB7" w:rsidRDefault="0034344A" w:rsidP="0034344A">
      <w:pPr>
        <w:pStyle w:val="Akapitzlist8"/>
        <w:spacing w:after="0" w:line="240" w:lineRule="auto"/>
        <w:ind w:left="709"/>
        <w:rPr>
          <w:rFonts w:ascii="Segoe UI" w:hAnsi="Segoe UI" w:cs="Segoe UI"/>
          <w:sz w:val="20"/>
          <w:szCs w:val="20"/>
        </w:rPr>
      </w:pPr>
      <w:r w:rsidRPr="00217EB7">
        <w:rPr>
          <w:rFonts w:ascii="Segoe UI" w:hAnsi="Segoe UI" w:cs="Segoe UI"/>
          <w:sz w:val="20"/>
          <w:szCs w:val="20"/>
        </w:rPr>
        <w:t>ul. 1 Maja 15, 78-200 Białogard</w:t>
      </w:r>
    </w:p>
    <w:p w14:paraId="1D3FBD4F" w14:textId="77777777" w:rsidR="0034344A" w:rsidRPr="00217EB7" w:rsidRDefault="0034344A" w:rsidP="0034344A">
      <w:pPr>
        <w:pStyle w:val="Akapitzlist8"/>
        <w:spacing w:after="0" w:line="240" w:lineRule="auto"/>
        <w:ind w:left="709"/>
        <w:rPr>
          <w:rFonts w:ascii="Segoe UI" w:hAnsi="Segoe UI" w:cs="Segoe UI"/>
          <w:sz w:val="20"/>
          <w:szCs w:val="20"/>
        </w:rPr>
      </w:pPr>
      <w:r w:rsidRPr="00217EB7">
        <w:rPr>
          <w:rFonts w:ascii="Segoe UI" w:hAnsi="Segoe UI" w:cs="Segoe UI"/>
          <w:sz w:val="20"/>
          <w:szCs w:val="20"/>
        </w:rPr>
        <w:t>NIP: 672-202-96-77</w:t>
      </w:r>
    </w:p>
    <w:p w14:paraId="314E41B6" w14:textId="77777777" w:rsidR="0034344A" w:rsidRPr="00217EB7" w:rsidRDefault="0034344A" w:rsidP="0034344A">
      <w:pPr>
        <w:pStyle w:val="Akapitzlist8"/>
        <w:spacing w:after="0" w:line="240" w:lineRule="auto"/>
        <w:ind w:left="709"/>
        <w:rPr>
          <w:rFonts w:ascii="Segoe UI" w:hAnsi="Segoe UI" w:cs="Segoe UI"/>
          <w:sz w:val="20"/>
          <w:szCs w:val="20"/>
        </w:rPr>
      </w:pPr>
      <w:r w:rsidRPr="00217EB7">
        <w:rPr>
          <w:rFonts w:ascii="Segoe UI" w:hAnsi="Segoe UI" w:cs="Segoe UI"/>
          <w:sz w:val="20"/>
          <w:szCs w:val="20"/>
        </w:rPr>
        <w:t>REGON: 320551353</w:t>
      </w:r>
    </w:p>
    <w:p w14:paraId="223BBDEF" w14:textId="77777777" w:rsidR="0034344A" w:rsidRPr="00217EB7" w:rsidRDefault="0034344A" w:rsidP="0034344A">
      <w:pPr>
        <w:pStyle w:val="Akapitzlist8"/>
        <w:spacing w:after="0" w:line="240" w:lineRule="auto"/>
        <w:ind w:left="709"/>
        <w:rPr>
          <w:rFonts w:ascii="Segoe UI" w:hAnsi="Segoe UI" w:cs="Segoe UI"/>
          <w:b/>
          <w:sz w:val="20"/>
          <w:szCs w:val="20"/>
        </w:rPr>
      </w:pPr>
    </w:p>
    <w:p w14:paraId="68F232FE" w14:textId="77777777" w:rsidR="0034344A" w:rsidRPr="00217EB7" w:rsidRDefault="0034344A" w:rsidP="0034344A">
      <w:pPr>
        <w:pStyle w:val="Akapitzlist8"/>
        <w:spacing w:after="0" w:line="240" w:lineRule="auto"/>
        <w:ind w:left="709"/>
        <w:rPr>
          <w:rFonts w:ascii="Segoe UI" w:hAnsi="Segoe UI" w:cs="Segoe UI"/>
          <w:b/>
          <w:sz w:val="20"/>
          <w:szCs w:val="20"/>
        </w:rPr>
      </w:pPr>
      <w:r w:rsidRPr="00217EB7">
        <w:rPr>
          <w:rFonts w:ascii="Segoe UI" w:hAnsi="Segoe UI" w:cs="Segoe UI"/>
          <w:b/>
          <w:sz w:val="20"/>
          <w:szCs w:val="20"/>
        </w:rPr>
        <w:t>Przedszkole Miejskie Nr 3 „Niezapominajka”</w:t>
      </w:r>
    </w:p>
    <w:p w14:paraId="2E9B2AD1" w14:textId="77777777" w:rsidR="0034344A" w:rsidRPr="00217EB7" w:rsidRDefault="0034344A" w:rsidP="0034344A">
      <w:pPr>
        <w:pStyle w:val="Akapitzlist8"/>
        <w:spacing w:after="0" w:line="240" w:lineRule="auto"/>
        <w:ind w:left="709"/>
        <w:rPr>
          <w:rFonts w:ascii="Segoe UI" w:hAnsi="Segoe UI" w:cs="Segoe UI"/>
          <w:sz w:val="20"/>
          <w:szCs w:val="20"/>
        </w:rPr>
      </w:pPr>
      <w:r w:rsidRPr="00217EB7">
        <w:rPr>
          <w:rFonts w:ascii="Segoe UI" w:hAnsi="Segoe UI" w:cs="Segoe UI"/>
          <w:sz w:val="20"/>
          <w:szCs w:val="20"/>
        </w:rPr>
        <w:t>ul. Kochanowskiego 21, 78-200 Białogard</w:t>
      </w:r>
    </w:p>
    <w:p w14:paraId="11C66706" w14:textId="77777777" w:rsidR="0034344A" w:rsidRPr="00217EB7" w:rsidRDefault="0034344A" w:rsidP="0034344A">
      <w:pPr>
        <w:pStyle w:val="Akapitzlist8"/>
        <w:spacing w:after="0" w:line="240" w:lineRule="auto"/>
        <w:ind w:left="709"/>
        <w:rPr>
          <w:rFonts w:ascii="Segoe UI" w:hAnsi="Segoe UI" w:cs="Segoe UI"/>
          <w:sz w:val="20"/>
          <w:szCs w:val="20"/>
        </w:rPr>
      </w:pPr>
      <w:r w:rsidRPr="00217EB7">
        <w:rPr>
          <w:rFonts w:ascii="Segoe UI" w:hAnsi="Segoe UI" w:cs="Segoe UI"/>
          <w:sz w:val="20"/>
          <w:szCs w:val="20"/>
        </w:rPr>
        <w:t>NIP: 672-206-54-72</w:t>
      </w:r>
    </w:p>
    <w:p w14:paraId="036B1585" w14:textId="77777777" w:rsidR="0034344A" w:rsidRPr="00217EB7" w:rsidRDefault="0034344A" w:rsidP="0034344A">
      <w:pPr>
        <w:pStyle w:val="Akapitzlist8"/>
        <w:spacing w:after="0" w:line="240" w:lineRule="auto"/>
        <w:ind w:left="709"/>
        <w:rPr>
          <w:rFonts w:ascii="Segoe UI" w:hAnsi="Segoe UI" w:cs="Segoe UI"/>
          <w:sz w:val="20"/>
          <w:szCs w:val="20"/>
        </w:rPr>
      </w:pPr>
      <w:r w:rsidRPr="00217EB7">
        <w:rPr>
          <w:rFonts w:ascii="Segoe UI" w:hAnsi="Segoe UI" w:cs="Segoe UI"/>
          <w:sz w:val="20"/>
          <w:szCs w:val="20"/>
        </w:rPr>
        <w:t>REGON: 320934120</w:t>
      </w:r>
    </w:p>
    <w:p w14:paraId="3E25359B" w14:textId="77777777" w:rsidR="0034344A" w:rsidRPr="00217EB7" w:rsidRDefault="0034344A" w:rsidP="0034344A">
      <w:pPr>
        <w:pStyle w:val="Akapitzlist8"/>
        <w:spacing w:after="0" w:line="240" w:lineRule="auto"/>
        <w:ind w:left="709"/>
        <w:rPr>
          <w:rFonts w:ascii="Segoe UI" w:hAnsi="Segoe UI" w:cs="Segoe UI"/>
          <w:b/>
          <w:sz w:val="20"/>
          <w:szCs w:val="20"/>
        </w:rPr>
      </w:pPr>
    </w:p>
    <w:p w14:paraId="34864E2E" w14:textId="77777777" w:rsidR="0034344A" w:rsidRPr="00217EB7" w:rsidRDefault="0034344A" w:rsidP="0034344A">
      <w:pPr>
        <w:pStyle w:val="Akapitzlist8"/>
        <w:spacing w:after="0" w:line="240" w:lineRule="auto"/>
        <w:ind w:left="709"/>
        <w:rPr>
          <w:rFonts w:ascii="Segoe UI" w:hAnsi="Segoe UI" w:cs="Segoe UI"/>
          <w:b/>
          <w:sz w:val="20"/>
          <w:szCs w:val="20"/>
        </w:rPr>
      </w:pPr>
      <w:r w:rsidRPr="00217EB7">
        <w:rPr>
          <w:rFonts w:ascii="Segoe UI" w:hAnsi="Segoe UI" w:cs="Segoe UI"/>
          <w:b/>
          <w:sz w:val="20"/>
          <w:szCs w:val="20"/>
        </w:rPr>
        <w:t>Szkoła Podstawowa Nr 1 im. Marii Skłodowskiej – Curie</w:t>
      </w:r>
    </w:p>
    <w:p w14:paraId="1F721082" w14:textId="77777777" w:rsidR="0034344A" w:rsidRPr="00217EB7" w:rsidRDefault="0034344A" w:rsidP="0034344A">
      <w:pPr>
        <w:pStyle w:val="Akapitzlist8"/>
        <w:spacing w:after="0" w:line="240" w:lineRule="auto"/>
        <w:ind w:left="709"/>
        <w:rPr>
          <w:rFonts w:ascii="Segoe UI" w:hAnsi="Segoe UI" w:cs="Segoe UI"/>
          <w:sz w:val="20"/>
          <w:szCs w:val="20"/>
        </w:rPr>
      </w:pPr>
      <w:r w:rsidRPr="00217EB7">
        <w:rPr>
          <w:rFonts w:ascii="Segoe UI" w:hAnsi="Segoe UI" w:cs="Segoe UI"/>
          <w:sz w:val="20"/>
          <w:szCs w:val="20"/>
        </w:rPr>
        <w:t>ul. Świdwińska 7, 78-200 Białogard</w:t>
      </w:r>
    </w:p>
    <w:p w14:paraId="75EFFDE0" w14:textId="77777777" w:rsidR="0034344A" w:rsidRPr="00217EB7" w:rsidRDefault="0034344A" w:rsidP="0034344A">
      <w:pPr>
        <w:pStyle w:val="Akapitzlist8"/>
        <w:spacing w:after="0" w:line="240" w:lineRule="auto"/>
        <w:ind w:left="709"/>
        <w:rPr>
          <w:rFonts w:ascii="Segoe UI" w:hAnsi="Segoe UI" w:cs="Segoe UI"/>
          <w:sz w:val="20"/>
          <w:szCs w:val="20"/>
        </w:rPr>
      </w:pPr>
      <w:r w:rsidRPr="00217EB7">
        <w:rPr>
          <w:rFonts w:ascii="Segoe UI" w:hAnsi="Segoe UI" w:cs="Segoe UI"/>
          <w:sz w:val="20"/>
          <w:szCs w:val="20"/>
        </w:rPr>
        <w:t>NIP: 672-208-82-66</w:t>
      </w:r>
    </w:p>
    <w:p w14:paraId="12EB727D" w14:textId="77777777" w:rsidR="0034344A" w:rsidRPr="00217EB7" w:rsidRDefault="0034344A" w:rsidP="0034344A">
      <w:pPr>
        <w:pStyle w:val="Akapitzlist8"/>
        <w:spacing w:after="0" w:line="240" w:lineRule="auto"/>
        <w:ind w:left="709"/>
        <w:rPr>
          <w:rFonts w:ascii="Segoe UI" w:hAnsi="Segoe UI" w:cs="Segoe UI"/>
          <w:sz w:val="20"/>
          <w:szCs w:val="20"/>
        </w:rPr>
      </w:pPr>
      <w:r w:rsidRPr="00217EB7">
        <w:rPr>
          <w:rFonts w:ascii="Segoe UI" w:hAnsi="Segoe UI" w:cs="Segoe UI"/>
          <w:sz w:val="20"/>
          <w:szCs w:val="20"/>
        </w:rPr>
        <w:t>REGON: 367628547</w:t>
      </w:r>
    </w:p>
    <w:p w14:paraId="6D93DF7A" w14:textId="77777777" w:rsidR="0034344A" w:rsidRPr="0002289E" w:rsidRDefault="0034344A" w:rsidP="00F34A73">
      <w:pPr>
        <w:pStyle w:val="Akapitzlist"/>
        <w:numPr>
          <w:ilvl w:val="1"/>
          <w:numId w:val="46"/>
        </w:numPr>
        <w:spacing w:before="120" w:after="120" w:line="312" w:lineRule="auto"/>
        <w:ind w:left="426"/>
        <w:jc w:val="both"/>
        <w:rPr>
          <w:rFonts w:cs="Segoe UI"/>
          <w:szCs w:val="20"/>
        </w:rPr>
      </w:pPr>
      <w:r w:rsidRPr="0002289E">
        <w:rPr>
          <w:rFonts w:cs="Segoe UI"/>
          <w:szCs w:val="20"/>
        </w:rPr>
        <w:t>W każdym czasie trwania ubezpieczenia do umowy może przystąpić: pracownik, jego współmałżonek / partner życiowy albo pełnoletnie dziecko pod warunkiem, że w chwili przystąpienia ma ukończone 18 lat i nie ukończył 69 roku życia,</w:t>
      </w:r>
      <w:r w:rsidRPr="0002289E">
        <w:rPr>
          <w:rFonts w:cs="Segoe UI"/>
          <w:szCs w:val="20"/>
        </w:rPr>
        <w:tab/>
      </w:r>
    </w:p>
    <w:p w14:paraId="5CF142C1" w14:textId="77777777" w:rsidR="0034344A" w:rsidRPr="0002289E" w:rsidRDefault="0034344A" w:rsidP="00F34A73">
      <w:pPr>
        <w:pStyle w:val="Akapitzlist"/>
        <w:numPr>
          <w:ilvl w:val="1"/>
          <w:numId w:val="46"/>
        </w:numPr>
        <w:ind w:left="426"/>
        <w:jc w:val="both"/>
        <w:rPr>
          <w:rFonts w:cs="Segoe UI"/>
          <w:szCs w:val="20"/>
        </w:rPr>
      </w:pPr>
      <w:r w:rsidRPr="0002289E">
        <w:rPr>
          <w:rFonts w:cs="Segoe UI"/>
          <w:szCs w:val="20"/>
        </w:rPr>
        <w:t xml:space="preserve">Odpowiedzialność Wykonawcy w stosunku do Ubezpieczonego w pełnym zakresie ubezpieczenia kończy się w dniu rocznicy polisy przypadającej w roku kalendarzowym, </w:t>
      </w:r>
      <w:r>
        <w:rPr>
          <w:rFonts w:cs="Segoe UI"/>
          <w:szCs w:val="20"/>
        </w:rPr>
        <w:br/>
      </w:r>
      <w:r w:rsidRPr="0002289E">
        <w:rPr>
          <w:rFonts w:cs="Segoe UI"/>
          <w:szCs w:val="20"/>
        </w:rPr>
        <w:t>w którym wiek ubezpieczonego wynosi 70 lat.</w:t>
      </w:r>
    </w:p>
    <w:p w14:paraId="2E9AD4A2" w14:textId="77777777" w:rsidR="0034344A" w:rsidRPr="0002289E" w:rsidRDefault="0034344A" w:rsidP="00F34A73">
      <w:pPr>
        <w:pStyle w:val="Akapitzlist"/>
        <w:numPr>
          <w:ilvl w:val="1"/>
          <w:numId w:val="46"/>
        </w:numPr>
        <w:spacing w:before="120" w:after="120" w:line="312" w:lineRule="auto"/>
        <w:ind w:left="426"/>
        <w:jc w:val="both"/>
        <w:rPr>
          <w:rFonts w:cs="Segoe UI"/>
          <w:szCs w:val="20"/>
        </w:rPr>
      </w:pPr>
      <w:r w:rsidRPr="0002289E">
        <w:rPr>
          <w:rFonts w:cs="Segoe UI"/>
          <w:szCs w:val="20"/>
        </w:rPr>
        <w:t>Ograniczenie wiekowe wskazane w pkt. 1.</w:t>
      </w:r>
      <w:r>
        <w:rPr>
          <w:rFonts w:cs="Segoe UI"/>
          <w:szCs w:val="20"/>
        </w:rPr>
        <w:t>4</w:t>
      </w:r>
      <w:r w:rsidRPr="0002289E">
        <w:rPr>
          <w:rFonts w:cs="Segoe UI"/>
          <w:szCs w:val="20"/>
        </w:rPr>
        <w:t xml:space="preserve"> oraz 1.</w:t>
      </w:r>
      <w:r>
        <w:rPr>
          <w:rFonts w:cs="Segoe UI"/>
          <w:szCs w:val="20"/>
        </w:rPr>
        <w:t>5</w:t>
      </w:r>
      <w:r w:rsidRPr="0002289E">
        <w:rPr>
          <w:rFonts w:cs="Segoe UI"/>
          <w:szCs w:val="20"/>
        </w:rPr>
        <w:t xml:space="preserve"> nie dotyczy aktualnie objętych ochroną </w:t>
      </w:r>
      <w:r>
        <w:rPr>
          <w:rFonts w:cs="Segoe UI"/>
          <w:szCs w:val="20"/>
        </w:rPr>
        <w:br/>
      </w:r>
      <w:r w:rsidRPr="0002289E">
        <w:rPr>
          <w:rFonts w:cs="Segoe UI"/>
          <w:szCs w:val="20"/>
        </w:rPr>
        <w:t xml:space="preserve">w ramach grupowego ubezpieczenia na życie funkcjonującego u Ubezpieczającego przez okres minimum pół roku. W takim przypadku ochrona w pełnym zakresie świadczona jest przez cały okres umowy ubezpieczenia zawartej w wyniku niniejszego postępowania przetargowego i nie ulega ograniczeniu ze względu na wiek uprawnionych przez cały okres jej trwania. </w:t>
      </w:r>
      <w:r w:rsidRPr="0002289E">
        <w:rPr>
          <w:rFonts w:cs="Segoe UI"/>
          <w:szCs w:val="20"/>
        </w:rPr>
        <w:lastRenderedPageBreak/>
        <w:t>Odpowiedzialność w stosunku do tych osób kończy się z ustaniem stosunku prawnego łączącego ubezpieczonego z Ubezpieczającym oraz w innych przypadkach określonych w OWU Wykonawcy.</w:t>
      </w:r>
    </w:p>
    <w:p w14:paraId="04DC219F" w14:textId="77777777" w:rsidR="0034344A" w:rsidRPr="00217EB7" w:rsidRDefault="0034344A" w:rsidP="0034344A">
      <w:pPr>
        <w:pStyle w:val="Akapitzlist"/>
        <w:spacing w:before="120" w:after="120" w:line="312" w:lineRule="auto"/>
        <w:ind w:left="792"/>
        <w:jc w:val="both"/>
        <w:rPr>
          <w:rFonts w:cs="Segoe UI"/>
        </w:rPr>
      </w:pPr>
    </w:p>
    <w:p w14:paraId="0C029147" w14:textId="77777777" w:rsidR="0034344A" w:rsidRPr="00217EB7" w:rsidRDefault="0034344A" w:rsidP="00F34A73">
      <w:pPr>
        <w:pStyle w:val="Akapitzlist"/>
        <w:numPr>
          <w:ilvl w:val="0"/>
          <w:numId w:val="46"/>
        </w:numPr>
        <w:spacing w:before="120" w:after="120" w:line="312" w:lineRule="auto"/>
        <w:contextualSpacing w:val="0"/>
        <w:jc w:val="both"/>
        <w:rPr>
          <w:rFonts w:eastAsiaTheme="majorEastAsia" w:cs="Segoe UI"/>
          <w:b/>
          <w:color w:val="043E71"/>
          <w:sz w:val="22"/>
          <w:szCs w:val="26"/>
        </w:rPr>
      </w:pPr>
      <w:r w:rsidRPr="00217EB7">
        <w:rPr>
          <w:rFonts w:eastAsiaTheme="majorEastAsia" w:cs="Segoe UI"/>
          <w:b/>
          <w:color w:val="043E71"/>
          <w:sz w:val="22"/>
          <w:szCs w:val="26"/>
        </w:rPr>
        <w:t>ZASADY OBEJMOWANIA OCHRONĄ UBEZPIECZENIOWĄ</w:t>
      </w:r>
    </w:p>
    <w:p w14:paraId="598C1354" w14:textId="77777777" w:rsidR="0034344A" w:rsidRPr="0002289E"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02289E">
        <w:rPr>
          <w:rFonts w:cs="Segoe UI"/>
          <w:szCs w:val="20"/>
        </w:rPr>
        <w:t>Warunkiem objęcia ochroną pracowników Ubezpieczającego, ich współmałżonków / partnerów życiowych oraz pełnoletnich dzieci jest złożenie oświadczenia woli o przystąpieniu do umowy ubezpieczenia, które odbywa się poprzez wypełnienie i podpisanie formularza Deklaracji przystąpienia. Każda z wymienionych w zdaniu poprzedzającym osób składa Deklarację przystąpienia we własnym imieniu.</w:t>
      </w:r>
    </w:p>
    <w:p w14:paraId="6DCE62BE" w14:textId="77777777" w:rsidR="0034344A" w:rsidRPr="004033BA"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4033BA">
        <w:rPr>
          <w:rFonts w:cs="Segoe UI"/>
          <w:szCs w:val="20"/>
        </w:rPr>
        <w:t xml:space="preserve">Pracownik Ubezpieczającego dokonuje swobodnego wyboru jednego z zaoferowanych wariantów ubezpieczenia (I, II, III), w ramach którego chce być objęty ochroną ubezpieczeniową. </w:t>
      </w:r>
    </w:p>
    <w:p w14:paraId="21AEFC13" w14:textId="77777777" w:rsidR="0034344A" w:rsidRPr="004033BA"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4033BA">
        <w:rPr>
          <w:rFonts w:cs="Segoe UI"/>
          <w:szCs w:val="20"/>
        </w:rPr>
        <w:t xml:space="preserve">Członkowie rodziny pracownika (współmałżonkowie / partnerzy życiowi oraz pełnoletnie dzieci) mogą przystąpić do wariantu wybranego przez pracownika lub wariantu z niższą składką. </w:t>
      </w:r>
    </w:p>
    <w:p w14:paraId="510931DA" w14:textId="77777777" w:rsidR="0034344A" w:rsidRPr="0002289E"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02289E">
        <w:rPr>
          <w:rFonts w:cs="Segoe UI"/>
          <w:szCs w:val="20"/>
        </w:rPr>
        <w:t xml:space="preserve">Warunkiem objęcia ich ochroną jest przystąpienie do programu także pracownika. </w:t>
      </w:r>
    </w:p>
    <w:p w14:paraId="68CA66F0" w14:textId="77777777" w:rsidR="0034344A" w:rsidRPr="0002289E"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02289E">
        <w:rPr>
          <w:rFonts w:cs="Segoe UI"/>
          <w:szCs w:val="20"/>
        </w:rPr>
        <w:t xml:space="preserve">Początek odpowiedzialności Wykonawcy względem Ubezpieczonego następuje pierwszego dnia następnego miesiąca, po miesiącu, w którym Ubezpieczony złożył Deklarację przystąpienia, </w:t>
      </w:r>
      <w:r>
        <w:rPr>
          <w:rFonts w:cs="Segoe UI"/>
          <w:szCs w:val="20"/>
        </w:rPr>
        <w:br/>
      </w:r>
      <w:r w:rsidRPr="0002289E">
        <w:rPr>
          <w:rFonts w:cs="Segoe UI"/>
          <w:szCs w:val="20"/>
        </w:rPr>
        <w:t xml:space="preserve">a Ubezpieczający przekazał Wykonawcy składkę ubezpieczeniową za niniejszą osobę. </w:t>
      </w:r>
    </w:p>
    <w:p w14:paraId="37DBF0DC" w14:textId="77777777" w:rsidR="0034344A" w:rsidRPr="0002289E"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02289E">
        <w:rPr>
          <w:rFonts w:cs="Segoe UI"/>
          <w:szCs w:val="20"/>
        </w:rPr>
        <w:t xml:space="preserve">Zamawiający nie dopuszcza, aby Wykonawca żądał od pracowników przystępujących do ubezpieczenia w pierwszych trzech miesiącach od daty wskazanej w nowo zawieranej Umowie ubezpieczenia, jako początek odpowiedzialności Wykonawcy oraz od daty zatrudnienia składania jakichkolwiek oświadczeń o: stanie zdrowia, przebytych chorobach, podania innych danych </w:t>
      </w:r>
      <w:r>
        <w:rPr>
          <w:rFonts w:cs="Segoe UI"/>
          <w:szCs w:val="20"/>
        </w:rPr>
        <w:br/>
      </w:r>
      <w:r w:rsidRPr="0002289E">
        <w:rPr>
          <w:rFonts w:cs="Segoe UI"/>
          <w:szCs w:val="20"/>
        </w:rPr>
        <w:t xml:space="preserve">o charakterze medycznym lub uzależniał udzielenie ochrony ubezpieczeniowej od poddania się przez Ubezpieczonych weryfikacji stanu zdrowia w jakiejkolwiek innej formie. </w:t>
      </w:r>
    </w:p>
    <w:p w14:paraId="0BB40270" w14:textId="77777777" w:rsidR="0034344A" w:rsidRPr="0002289E"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02289E">
        <w:rPr>
          <w:rFonts w:cs="Segoe UI"/>
          <w:szCs w:val="20"/>
        </w:rPr>
        <w:t xml:space="preserve">Zamawiający nie dopuszcza, aby Wykonawca żądał od aktualnie objętych ochroną ubezpieczeniową w ramach grupowego ubezpieczenia na życie u Ubezpieczającego współmałżonków, partnerów życiowych i pełnoletnich dzieci przystępujących do ubezpieczenia w pierwszych trzech miesiącach od daty wskazanej w nowo zawieranej Umowie ubezpieczenia, jako początek odpowiedzialności Wykonawcy, składania jakichkolwiek oświadczeń o: stanie zdrowia, przebytych chorobach, podania innych danych o charakterze medycznym lub uzależniał udzielenie ochrony ubezpieczeniowej od poddania się przez Ubezpieczonych weryfikacji stanu zdrowia w jakiejkolwiek innej formie. </w:t>
      </w:r>
    </w:p>
    <w:p w14:paraId="13CE465A" w14:textId="77777777" w:rsidR="0034344A" w:rsidRPr="0002289E"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02289E">
        <w:rPr>
          <w:rFonts w:cs="Segoe UI"/>
          <w:szCs w:val="20"/>
        </w:rPr>
        <w:t xml:space="preserve">Każdy z Ubezpieczonych ma prawo w dowolnym momencie zrezygnować z ubezpieczenia. </w:t>
      </w:r>
      <w:r w:rsidRPr="0002289E">
        <w:rPr>
          <w:rFonts w:cs="Segoe UI"/>
          <w:szCs w:val="20"/>
        </w:rPr>
        <w:br/>
        <w:t xml:space="preserve">W sytuacji, o której mowa w zdaniu poprzedzającym, ochrona ubezpieczeniowa </w:t>
      </w:r>
      <w:r w:rsidRPr="0002289E">
        <w:rPr>
          <w:rFonts w:cs="Segoe UI"/>
          <w:szCs w:val="20"/>
        </w:rPr>
        <w:br/>
        <w:t xml:space="preserve">w stosunku do danego Ubezpieczonego wygasa z upływem ostatniego dnia miesiąca, za który Ubezpieczający przekazał Wykonawcy ostatnią składkę ubezpieczeniową za danego </w:t>
      </w:r>
      <w:r w:rsidRPr="0002289E">
        <w:rPr>
          <w:rFonts w:cs="Segoe UI"/>
          <w:szCs w:val="20"/>
        </w:rPr>
        <w:lastRenderedPageBreak/>
        <w:t>Ubezpieczonego, z uwzględnieniem odpowiednich zapisów OWU odnośnie zakończenia ochrony ubezpieczeniowej.</w:t>
      </w:r>
      <w:bookmarkStart w:id="4" w:name="_Hlk507074463"/>
    </w:p>
    <w:p w14:paraId="6B6D9EFE" w14:textId="77777777" w:rsidR="0034344A" w:rsidRPr="0002289E"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02289E">
        <w:rPr>
          <w:rFonts w:cs="Segoe UI"/>
          <w:szCs w:val="20"/>
        </w:rPr>
        <w:t xml:space="preserve">Wystąpienie z umowy ubezpieczenia pracownika, wiąże się z końcem odpowiedzialności Wykonawcy względem członków rodziny tegoż pracownika. Niniejsze oznacza, iż ochrona ubezpieczeniowa współmałżonka / partnera życiowego / pełnoletniego dziecka kończy się </w:t>
      </w:r>
      <w:r w:rsidRPr="0002289E">
        <w:rPr>
          <w:rFonts w:cs="Segoe UI"/>
          <w:szCs w:val="20"/>
        </w:rPr>
        <w:br/>
        <w:t>z upływem ostatniego dnia miesiąca, za który Ubezpieczający przekazał Wykonawcy ostatnią składkę ubezpieczeniową za danego Ubezpieczonego, nie później jednak niż w dniu zakończenia ochrony ubezpieczeniowej w stosunku do pracownika.</w:t>
      </w:r>
    </w:p>
    <w:p w14:paraId="67796E3B" w14:textId="77777777" w:rsidR="0034344A"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02289E">
        <w:rPr>
          <w:rFonts w:cs="Segoe UI"/>
          <w:szCs w:val="20"/>
        </w:rPr>
        <w:t xml:space="preserve">W przypadku rozwiązania umowy będącej podstawą zatrudnienia pracownika </w:t>
      </w:r>
      <w:r w:rsidRPr="0002289E">
        <w:rPr>
          <w:rFonts w:cs="Segoe UI"/>
          <w:szCs w:val="20"/>
        </w:rPr>
        <w:br/>
        <w:t>u Ubezpieczającego ochrona ubezpieczeniowa pracownika, jego współmałżonka / partnera życiowego oraz pełnoletnich dzieci wygasa z upływem ostatniego dnia miesiąca, za który Ubezpieczający przekazał Wykonawcy ostatnią składkę ubezpieczeniową za danego Ubezpieczonego / Ubezpieczonych</w:t>
      </w:r>
      <w:bookmarkEnd w:id="4"/>
      <w:r w:rsidRPr="0002289E">
        <w:rPr>
          <w:rFonts w:cs="Segoe UI"/>
          <w:szCs w:val="20"/>
        </w:rPr>
        <w:t>.</w:t>
      </w:r>
    </w:p>
    <w:p w14:paraId="3886C64B" w14:textId="77777777" w:rsidR="0034344A" w:rsidRPr="009C6E06" w:rsidRDefault="0034344A" w:rsidP="00F34A73">
      <w:pPr>
        <w:pStyle w:val="Akapitzlist"/>
        <w:numPr>
          <w:ilvl w:val="0"/>
          <w:numId w:val="46"/>
        </w:numPr>
        <w:spacing w:before="120" w:after="120" w:line="312" w:lineRule="auto"/>
        <w:contextualSpacing w:val="0"/>
        <w:jc w:val="both"/>
        <w:rPr>
          <w:rFonts w:eastAsiaTheme="majorEastAsia" w:cs="Segoe UI"/>
          <w:b/>
          <w:color w:val="043E71"/>
          <w:sz w:val="22"/>
          <w:szCs w:val="26"/>
        </w:rPr>
      </w:pPr>
      <w:r w:rsidRPr="009C6E06">
        <w:rPr>
          <w:rFonts w:eastAsiaTheme="majorEastAsia" w:cs="Segoe UI"/>
          <w:b/>
          <w:color w:val="043E71"/>
          <w:sz w:val="22"/>
          <w:szCs w:val="26"/>
        </w:rPr>
        <w:t>SKŁADKA</w:t>
      </w:r>
    </w:p>
    <w:p w14:paraId="25720490" w14:textId="77777777" w:rsidR="0034344A" w:rsidRPr="009C6E06"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9C6E06">
        <w:rPr>
          <w:rFonts w:cs="Segoe UI"/>
          <w:szCs w:val="20"/>
        </w:rPr>
        <w:t>Składka za pracownika oraz ubezpieczonych bliskich, zgłoszonych przez niego do ubezpieczenia,  potrącana jest przez Zamawiającego z wynagrodzenia pracownika i jest przekazywana w cyklach miesięcznych na konto wskazane przez Wykonawcę.</w:t>
      </w:r>
    </w:p>
    <w:p w14:paraId="2225CF92" w14:textId="77777777" w:rsidR="0034344A" w:rsidRPr="009C6E06" w:rsidRDefault="0034344A" w:rsidP="00F34A73">
      <w:pPr>
        <w:pStyle w:val="Akapitzlist"/>
        <w:numPr>
          <w:ilvl w:val="1"/>
          <w:numId w:val="46"/>
        </w:numPr>
        <w:spacing w:before="120" w:after="120" w:line="312" w:lineRule="auto"/>
        <w:ind w:left="374" w:hanging="431"/>
        <w:contextualSpacing w:val="0"/>
        <w:jc w:val="both"/>
        <w:rPr>
          <w:rFonts w:cs="Segoe UI"/>
          <w:szCs w:val="20"/>
        </w:rPr>
      </w:pPr>
      <w:bookmarkStart w:id="5" w:name="_Hlk159400548"/>
      <w:r w:rsidRPr="009C6E06">
        <w:rPr>
          <w:rFonts w:cs="Segoe UI"/>
          <w:szCs w:val="20"/>
        </w:rPr>
        <w:t xml:space="preserve">Składki za ubezpieczenie będą przekazywane przez Zamawiającego </w:t>
      </w:r>
      <w:r w:rsidRPr="00E27F67">
        <w:rPr>
          <w:rFonts w:cs="Segoe UI"/>
          <w:szCs w:val="20"/>
        </w:rPr>
        <w:t xml:space="preserve">do </w:t>
      </w:r>
      <w:ins w:id="6" w:author="Karolina Chorosz" w:date="2024-02-22T11:18:00Z">
        <w:r w:rsidRPr="00E27F67">
          <w:rPr>
            <w:rFonts w:cs="Segoe UI"/>
            <w:szCs w:val="20"/>
          </w:rPr>
          <w:t xml:space="preserve">26 </w:t>
        </w:r>
      </w:ins>
      <w:r w:rsidRPr="00E27F67">
        <w:rPr>
          <w:rFonts w:cs="Segoe UI"/>
          <w:szCs w:val="20"/>
        </w:rPr>
        <w:t>dnia miesiąca,</w:t>
      </w:r>
      <w:r w:rsidRPr="009C6E06">
        <w:rPr>
          <w:rFonts w:cs="Segoe UI"/>
          <w:szCs w:val="20"/>
        </w:rPr>
        <w:t xml:space="preserve"> za który są należne. </w:t>
      </w:r>
    </w:p>
    <w:bookmarkEnd w:id="5"/>
    <w:p w14:paraId="1F98E3EA" w14:textId="77777777" w:rsidR="0034344A" w:rsidRPr="009C6E06"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9C6E06">
        <w:rPr>
          <w:rFonts w:cs="Segoe UI"/>
          <w:szCs w:val="20"/>
        </w:rPr>
        <w:t>W przypadku, gdy składka za ubezpieczenie płatna jest w formie przelewu bankowego, składkę uważa się za opłaconą z chwilą uznania rachunku bankowego wskazanego przez Wykonawcę.</w:t>
      </w:r>
    </w:p>
    <w:p w14:paraId="476C539C" w14:textId="77777777" w:rsidR="0034344A" w:rsidRPr="009C6E06"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9C6E06">
        <w:rPr>
          <w:rFonts w:cs="Segoe UI"/>
          <w:szCs w:val="20"/>
        </w:rPr>
        <w:t xml:space="preserve">Pracownik w formie pisemnej wyraża zgodę na </w:t>
      </w:r>
      <w:bookmarkStart w:id="7" w:name="_Hlk85796470"/>
      <w:r w:rsidRPr="009C6E06">
        <w:rPr>
          <w:rFonts w:cs="Segoe UI"/>
          <w:szCs w:val="20"/>
        </w:rPr>
        <w:t>potrącanie przez Zamawiającego odpowiedniej wysokości składki z comiesięcznego wynagrodzenia za ubezpieczenie własne oraz członków swojej rodziny (współmałżonka / partnera życiowego lub/i pełnoletnie dzieci) o ile wyrazili oni wolę przystąpienia do ubezpieczenia oraz zostali zgłoszeni do niego przez Zamawiającego.</w:t>
      </w:r>
    </w:p>
    <w:p w14:paraId="21D06C14" w14:textId="77777777" w:rsidR="0034344A" w:rsidRPr="009C6E06"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9C6E06">
        <w:rPr>
          <w:rFonts w:cs="Segoe UI"/>
          <w:szCs w:val="20"/>
        </w:rPr>
        <w:t>W przypadku braku możliwości potrącenia przez Zamawiającego kwoty należnej składki za ubezpieczenie pracownika, czy też członków jego rodziny, z wynagrodzenia bądź innego świadczenia wypłacanego przez Zamawiającego, na pracowniku ciąży obowiązek wpłaty na konto Zamawiającego kwoty pieniężnej odpowiadającej wysokości należnej składki ubezpieczeniowej za osoby objęte ubezpieczeniem, w terminie umożliwiającym terminową realizację przelewu pełnej, należnej Wykonawcy kwoty składki ubezpieczeniowej.</w:t>
      </w:r>
      <w:bookmarkEnd w:id="7"/>
    </w:p>
    <w:p w14:paraId="53CEFE07" w14:textId="77777777" w:rsidR="0034344A" w:rsidRPr="009C6E06"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9C6E06">
        <w:rPr>
          <w:rFonts w:cs="Segoe UI"/>
          <w:szCs w:val="20"/>
        </w:rPr>
        <w:t>Nieopłacenie składek w całości lub części w terminie, nie powoduje rozwiązania umowy ubezpieczenia ani zawieszenia udzielanej ochrony ubezpieczeniowej pod warunkiem, że składka za ubezpieczenie zostanie przekazana do końca miesiąca, za który jest należna.</w:t>
      </w:r>
    </w:p>
    <w:p w14:paraId="46F42650" w14:textId="77777777" w:rsidR="0034344A" w:rsidRPr="009C6E06"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9C6E06">
        <w:rPr>
          <w:rFonts w:cs="Segoe UI"/>
          <w:szCs w:val="20"/>
        </w:rPr>
        <w:t>W przypadku zaległości w opłacie składki lub jej części przekraczającej 1 miesiąc, Ubezpieczyciel ma prawo zawiesić udzielanie ochrony ubezpieczeniowe</w:t>
      </w:r>
      <w:r>
        <w:rPr>
          <w:rFonts w:cs="Segoe UI"/>
          <w:szCs w:val="20"/>
        </w:rPr>
        <w:t>j</w:t>
      </w:r>
      <w:r w:rsidRPr="009C6E06">
        <w:rPr>
          <w:rFonts w:cs="Segoe UI"/>
          <w:szCs w:val="20"/>
        </w:rPr>
        <w:t>.</w:t>
      </w:r>
    </w:p>
    <w:p w14:paraId="1F6EA7C0" w14:textId="77777777" w:rsidR="0034344A" w:rsidRPr="009C6E06"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9C6E06">
        <w:rPr>
          <w:rFonts w:cs="Segoe UI"/>
          <w:szCs w:val="20"/>
        </w:rPr>
        <w:lastRenderedPageBreak/>
        <w:t xml:space="preserve">W przypadku zaległości w opłacie składki lub jej części przekraczającej 1 miesiąc, Ubezpieczyciel wzywa Ubezpieczającego do uzupełnienia zaległości, wskazując w wezwaniu co najmniej 14-dniowy dodatkowy termin do zapłaty.  </w:t>
      </w:r>
    </w:p>
    <w:p w14:paraId="73263EAC" w14:textId="77777777" w:rsidR="0034344A" w:rsidRPr="009C6E06"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9C6E06">
        <w:rPr>
          <w:rFonts w:cs="Segoe UI"/>
          <w:szCs w:val="20"/>
        </w:rPr>
        <w:t>Odpowiedzialność Ubezpieczyciela zostaje wznowiona z zachowaniem ciągłości odpowiedzialności pod warunkiem, że uzupełnienie zaległości w przekazywaniu składki nastąpi przed upływem trzeciego miesiąca zaległości.</w:t>
      </w:r>
    </w:p>
    <w:p w14:paraId="1D3F4918" w14:textId="77777777" w:rsidR="0034344A" w:rsidRPr="009C6E06" w:rsidRDefault="0034344A" w:rsidP="00F34A73">
      <w:pPr>
        <w:pStyle w:val="Akapitzlist"/>
        <w:numPr>
          <w:ilvl w:val="1"/>
          <w:numId w:val="46"/>
        </w:numPr>
        <w:spacing w:before="120" w:after="120" w:line="312" w:lineRule="auto"/>
        <w:ind w:left="374" w:hanging="431"/>
        <w:contextualSpacing w:val="0"/>
        <w:jc w:val="both"/>
        <w:rPr>
          <w:rFonts w:cs="Segoe UI"/>
          <w:szCs w:val="20"/>
        </w:rPr>
      </w:pPr>
      <w:r w:rsidRPr="009C6E06">
        <w:rPr>
          <w:rFonts w:cs="Segoe UI"/>
          <w:szCs w:val="20"/>
        </w:rPr>
        <w:t xml:space="preserve">Zapisy </w:t>
      </w:r>
      <w:r w:rsidRPr="00393DF6">
        <w:rPr>
          <w:rFonts w:cs="Segoe UI"/>
          <w:szCs w:val="20"/>
        </w:rPr>
        <w:t>dotyczące pkt. 3.2 – 3.9 nie</w:t>
      </w:r>
      <w:r w:rsidRPr="009C6E06">
        <w:rPr>
          <w:rFonts w:cs="Segoe UI"/>
          <w:szCs w:val="20"/>
        </w:rPr>
        <w:t xml:space="preserve"> odnoszą się do pierwszej składki, której wpłata w terminie jest niezbędna do nadania początku odpowiedzialności.</w:t>
      </w:r>
    </w:p>
    <w:p w14:paraId="1FE3D3E5" w14:textId="77777777" w:rsidR="0034344A" w:rsidRPr="00217EB7" w:rsidRDefault="0034344A" w:rsidP="0034344A">
      <w:pPr>
        <w:pStyle w:val="Akapitzlist"/>
        <w:spacing w:before="120" w:after="120" w:line="312" w:lineRule="auto"/>
        <w:ind w:left="792"/>
        <w:jc w:val="both"/>
        <w:rPr>
          <w:rFonts w:cs="Segoe UI"/>
          <w:iCs/>
          <w:sz w:val="22"/>
          <w:shd w:val="clear" w:color="auto" w:fill="FFFFFF"/>
        </w:rPr>
      </w:pPr>
    </w:p>
    <w:p w14:paraId="0244B82F" w14:textId="77777777" w:rsidR="0034344A" w:rsidRPr="00217EB7" w:rsidRDefault="0034344A" w:rsidP="00F34A73">
      <w:pPr>
        <w:pStyle w:val="Akapitzlist"/>
        <w:numPr>
          <w:ilvl w:val="0"/>
          <w:numId w:val="46"/>
        </w:numPr>
        <w:spacing w:before="120" w:after="120" w:line="312" w:lineRule="auto"/>
        <w:contextualSpacing w:val="0"/>
        <w:jc w:val="both"/>
        <w:rPr>
          <w:rFonts w:eastAsiaTheme="majorEastAsia" w:cs="Segoe UI"/>
          <w:b/>
          <w:color w:val="043E71"/>
          <w:sz w:val="22"/>
          <w:szCs w:val="26"/>
        </w:rPr>
      </w:pPr>
      <w:r w:rsidRPr="00217EB7">
        <w:rPr>
          <w:rFonts w:eastAsiaTheme="majorEastAsia" w:cs="Segoe UI"/>
          <w:b/>
          <w:color w:val="043E71"/>
          <w:sz w:val="22"/>
          <w:szCs w:val="26"/>
        </w:rPr>
        <w:t>DEFINICJE</w:t>
      </w:r>
    </w:p>
    <w:p w14:paraId="215A9B33" w14:textId="77777777" w:rsidR="0034344A" w:rsidRDefault="0034344A" w:rsidP="00F34A73">
      <w:pPr>
        <w:pStyle w:val="Akapitzlist"/>
        <w:numPr>
          <w:ilvl w:val="1"/>
          <w:numId w:val="46"/>
        </w:numPr>
        <w:spacing w:before="120" w:after="120" w:line="312" w:lineRule="auto"/>
        <w:ind w:left="426"/>
        <w:contextualSpacing w:val="0"/>
        <w:jc w:val="both"/>
        <w:rPr>
          <w:rFonts w:cs="Segoe UI"/>
          <w:szCs w:val="20"/>
        </w:rPr>
      </w:pPr>
      <w:r w:rsidRPr="0002289E">
        <w:rPr>
          <w:rFonts w:cs="Segoe UI"/>
          <w:szCs w:val="20"/>
        </w:rPr>
        <w:t>Zwroty i pojęcia użyte w dokumencie SWZ, jego załącznikach i innej załączonej dokumentacji oznaczają:</w:t>
      </w:r>
    </w:p>
    <w:p w14:paraId="2C00A8E1" w14:textId="77777777" w:rsidR="0034344A" w:rsidRPr="00285636" w:rsidRDefault="0034344A" w:rsidP="00F34A73">
      <w:pPr>
        <w:pStyle w:val="Akapitzlist"/>
        <w:numPr>
          <w:ilvl w:val="2"/>
          <w:numId w:val="46"/>
        </w:numPr>
        <w:spacing w:before="120" w:after="120" w:line="312" w:lineRule="auto"/>
        <w:contextualSpacing w:val="0"/>
        <w:jc w:val="both"/>
        <w:rPr>
          <w:rFonts w:cs="Segoe UI"/>
          <w:szCs w:val="20"/>
        </w:rPr>
      </w:pPr>
      <w:r w:rsidRPr="00285636">
        <w:rPr>
          <w:rFonts w:cs="Segoe UI"/>
          <w:b/>
          <w:bCs/>
          <w:szCs w:val="20"/>
        </w:rPr>
        <w:t>Deklaracja przystąpienia</w:t>
      </w:r>
      <w:r w:rsidRPr="00285636">
        <w:rPr>
          <w:rFonts w:cs="Segoe UI"/>
          <w:szCs w:val="20"/>
        </w:rPr>
        <w:t xml:space="preserve"> – pisemne oświadczenie woli pracownika (współmałżonka / partnera życiowego albo pełnoletniego dziecka) o przystąpieniu do umowy ubezpieczenia, </w:t>
      </w:r>
      <w:r w:rsidRPr="00285636">
        <w:rPr>
          <w:rFonts w:cs="Segoe UI"/>
          <w:szCs w:val="20"/>
        </w:rPr>
        <w:br/>
        <w:t>w wybranym przez siebie wariancie ubezpieczenia.</w:t>
      </w:r>
      <w:r>
        <w:rPr>
          <w:rFonts w:cs="Segoe UI"/>
          <w:szCs w:val="20"/>
        </w:rPr>
        <w:t xml:space="preserve"> Zamawiający dopuszcza równocześnie  możliwość składania deklaracji w formie on </w:t>
      </w:r>
      <w:proofErr w:type="spellStart"/>
      <w:r>
        <w:rPr>
          <w:rFonts w:cs="Segoe UI"/>
          <w:szCs w:val="20"/>
        </w:rPr>
        <w:t>line</w:t>
      </w:r>
      <w:proofErr w:type="spellEnd"/>
      <w:r>
        <w:rPr>
          <w:rFonts w:cs="Segoe UI"/>
          <w:szCs w:val="20"/>
        </w:rPr>
        <w:t>, za pośrednictwem narzędzia udostępnionego przez Wykonawcę.</w:t>
      </w:r>
    </w:p>
    <w:p w14:paraId="305B96CE" w14:textId="77777777" w:rsidR="0034344A" w:rsidRPr="0002289E" w:rsidRDefault="0034344A" w:rsidP="00F34A73">
      <w:pPr>
        <w:pStyle w:val="Akapitzlist"/>
        <w:numPr>
          <w:ilvl w:val="2"/>
          <w:numId w:val="46"/>
        </w:numPr>
        <w:spacing w:before="120" w:after="120" w:line="312" w:lineRule="auto"/>
        <w:contextualSpacing w:val="0"/>
        <w:jc w:val="both"/>
        <w:rPr>
          <w:rFonts w:eastAsia="Times New Roman" w:cs="Segoe UI"/>
          <w:szCs w:val="20"/>
        </w:rPr>
      </w:pPr>
      <w:r w:rsidRPr="0002289E">
        <w:rPr>
          <w:rFonts w:cs="Segoe UI"/>
          <w:b/>
          <w:bCs/>
          <w:szCs w:val="20"/>
        </w:rPr>
        <w:t xml:space="preserve">Dziecko Ubezpieczonego – </w:t>
      </w:r>
      <w:r w:rsidRPr="0002289E">
        <w:rPr>
          <w:rFonts w:eastAsia="Times New Roman" w:cs="Segoe UI"/>
          <w:szCs w:val="20"/>
        </w:rPr>
        <w:t xml:space="preserve">w przypadku umowy dodatkowej na wypadek śmierci dziecka – dziecko własne, przysposobione oraz pasierb Ubezpieczonego (jeżeli nie żyje ojciec lub matka), pod warunkiem, ze nie ukończyło 25 roku życia. </w:t>
      </w:r>
    </w:p>
    <w:p w14:paraId="44B53939" w14:textId="77777777" w:rsidR="0034344A" w:rsidRPr="0002289E" w:rsidRDefault="0034344A" w:rsidP="0034344A">
      <w:pPr>
        <w:spacing w:before="120" w:after="120" w:line="312" w:lineRule="auto"/>
        <w:ind w:left="993"/>
        <w:jc w:val="both"/>
        <w:rPr>
          <w:rFonts w:eastAsia="Times New Roman" w:cs="Segoe UI"/>
          <w:szCs w:val="20"/>
          <w:lang w:eastAsia="pl-PL"/>
        </w:rPr>
      </w:pPr>
      <w:r w:rsidRPr="0002289E">
        <w:rPr>
          <w:rFonts w:eastAsia="Times New Roman" w:cs="Segoe UI"/>
          <w:szCs w:val="20"/>
          <w:lang w:eastAsia="pl-PL"/>
        </w:rPr>
        <w:t xml:space="preserve">W przypadku umowy dodatkowej na wypadek osierocenie dziecka – dziecko własne, przysposobione oraz pasierb Ubezpieczonego (jeżeli nie żyje ojciec lub matka), w wieku do 18 lat, a w przypadku jego uczęszczania do szkoły w wieku do 25 lat lub bez względu na wiek w przypadku całkowitej niezdolności dziecka do pracy. </w:t>
      </w:r>
    </w:p>
    <w:p w14:paraId="7761181F"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Leczenie specjalistyczne</w:t>
      </w:r>
      <w:r w:rsidRPr="0002289E">
        <w:rPr>
          <w:rFonts w:cs="Segoe UI"/>
          <w:szCs w:val="20"/>
        </w:rPr>
        <w:t xml:space="preserve"> – przeprowadzenie u Ubezpieczonego leczenia w zakresie obejmującym co najmniej poniższe procedury medyczne: </w:t>
      </w:r>
    </w:p>
    <w:p w14:paraId="62E743FD" w14:textId="77777777" w:rsidR="0034344A" w:rsidRPr="0002289E" w:rsidRDefault="0034344A" w:rsidP="00F34A73">
      <w:pPr>
        <w:pStyle w:val="Akapitzlist"/>
        <w:numPr>
          <w:ilvl w:val="0"/>
          <w:numId w:val="39"/>
        </w:numPr>
        <w:spacing w:before="120" w:after="120" w:line="312" w:lineRule="auto"/>
        <w:ind w:left="1276" w:hanging="284"/>
        <w:jc w:val="both"/>
        <w:rPr>
          <w:rFonts w:cs="Segoe UI"/>
          <w:szCs w:val="20"/>
        </w:rPr>
      </w:pPr>
      <w:r w:rsidRPr="0002289E">
        <w:rPr>
          <w:rFonts w:cs="Segoe UI"/>
          <w:szCs w:val="20"/>
        </w:rPr>
        <w:t xml:space="preserve">ablacji (wykonanie ablacji), </w:t>
      </w:r>
    </w:p>
    <w:p w14:paraId="5D281BF2" w14:textId="77777777" w:rsidR="0034344A" w:rsidRPr="0002289E" w:rsidRDefault="0034344A" w:rsidP="00F34A73">
      <w:pPr>
        <w:pStyle w:val="Akapitzlist"/>
        <w:numPr>
          <w:ilvl w:val="0"/>
          <w:numId w:val="39"/>
        </w:numPr>
        <w:spacing w:before="120" w:after="120" w:line="312" w:lineRule="auto"/>
        <w:ind w:left="1276" w:hanging="284"/>
        <w:jc w:val="both"/>
        <w:rPr>
          <w:rFonts w:cs="Segoe UI"/>
          <w:szCs w:val="20"/>
        </w:rPr>
      </w:pPr>
      <w:r w:rsidRPr="0002289E">
        <w:rPr>
          <w:rFonts w:cs="Segoe UI"/>
          <w:szCs w:val="20"/>
        </w:rPr>
        <w:t xml:space="preserve">chemioterapii (podanie pierwszej dawki leku) albo radioterapii (podanie pierwszej dawki promieniowania jonizującego), </w:t>
      </w:r>
    </w:p>
    <w:p w14:paraId="66C5075A" w14:textId="77777777" w:rsidR="0034344A" w:rsidRPr="0002289E" w:rsidRDefault="0034344A" w:rsidP="00F34A73">
      <w:pPr>
        <w:pStyle w:val="Akapitzlist"/>
        <w:numPr>
          <w:ilvl w:val="0"/>
          <w:numId w:val="39"/>
        </w:numPr>
        <w:spacing w:before="120" w:after="120" w:line="312" w:lineRule="auto"/>
        <w:ind w:left="1276" w:hanging="284"/>
        <w:jc w:val="both"/>
        <w:rPr>
          <w:rFonts w:cs="Segoe UI"/>
          <w:szCs w:val="20"/>
        </w:rPr>
      </w:pPr>
      <w:r w:rsidRPr="0002289E">
        <w:rPr>
          <w:rFonts w:cs="Segoe UI"/>
          <w:szCs w:val="20"/>
        </w:rPr>
        <w:t xml:space="preserve">wszczepienia kardiowertera / defibrylatora (wszczepienie kardiowertera / defibrylatora), </w:t>
      </w:r>
    </w:p>
    <w:p w14:paraId="2FB7EBE0" w14:textId="77777777" w:rsidR="0034344A" w:rsidRPr="0002289E" w:rsidRDefault="0034344A" w:rsidP="00F34A73">
      <w:pPr>
        <w:pStyle w:val="Akapitzlist"/>
        <w:numPr>
          <w:ilvl w:val="0"/>
          <w:numId w:val="39"/>
        </w:numPr>
        <w:spacing w:before="120" w:after="120" w:line="312" w:lineRule="auto"/>
        <w:ind w:left="1276" w:hanging="284"/>
        <w:jc w:val="both"/>
        <w:rPr>
          <w:rFonts w:cs="Segoe UI"/>
          <w:szCs w:val="20"/>
        </w:rPr>
      </w:pPr>
      <w:r w:rsidRPr="0002289E">
        <w:rPr>
          <w:rFonts w:cs="Segoe UI"/>
          <w:szCs w:val="20"/>
        </w:rPr>
        <w:t>wszczepienia rozrusznika serca (wszczepienie rozrusznika serca),</w:t>
      </w:r>
    </w:p>
    <w:p w14:paraId="3DE0C498" w14:textId="77777777" w:rsidR="0034344A" w:rsidRPr="0002289E" w:rsidRDefault="0034344A" w:rsidP="00F34A73">
      <w:pPr>
        <w:pStyle w:val="Akapitzlist"/>
        <w:numPr>
          <w:ilvl w:val="0"/>
          <w:numId w:val="39"/>
        </w:numPr>
        <w:spacing w:before="120" w:after="120" w:line="312" w:lineRule="auto"/>
        <w:ind w:left="1276" w:hanging="284"/>
        <w:jc w:val="both"/>
        <w:rPr>
          <w:rFonts w:cs="Segoe UI"/>
          <w:szCs w:val="20"/>
        </w:rPr>
      </w:pPr>
      <w:r w:rsidRPr="0002289E">
        <w:rPr>
          <w:rFonts w:cs="Segoe UI"/>
          <w:szCs w:val="20"/>
        </w:rPr>
        <w:t>terapii interferonowej (podanie pierwszej dawki leku).</w:t>
      </w:r>
    </w:p>
    <w:p w14:paraId="72E2DB59" w14:textId="77777777" w:rsidR="0034344A" w:rsidRDefault="0034344A" w:rsidP="0034344A">
      <w:pPr>
        <w:spacing w:before="120" w:after="120" w:line="312" w:lineRule="auto"/>
        <w:ind w:left="993"/>
        <w:jc w:val="both"/>
        <w:rPr>
          <w:rFonts w:cs="Segoe UI"/>
          <w:szCs w:val="20"/>
        </w:rPr>
      </w:pPr>
      <w:r w:rsidRPr="0002289E">
        <w:rPr>
          <w:rFonts w:cs="Segoe UI"/>
          <w:szCs w:val="20"/>
        </w:rPr>
        <w:t>Po zrealizowaniu wypłaty świadczenia z tytułu danej procedury medycznej odpowiedzialność Wykonawcy wygasa w zakresie tego specjalistycznego leczenia w stosunku do danego Ubezpieczonego.</w:t>
      </w:r>
    </w:p>
    <w:p w14:paraId="0405E743" w14:textId="77777777" w:rsidR="0034344A" w:rsidRPr="00E27F67"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lastRenderedPageBreak/>
        <w:t>Nieszczęśliwy wypadek</w:t>
      </w:r>
      <w:r w:rsidRPr="0002289E">
        <w:rPr>
          <w:rFonts w:cs="Segoe UI"/>
          <w:szCs w:val="20"/>
        </w:rPr>
        <w:t xml:space="preserve"> – </w:t>
      </w:r>
      <w:r>
        <w:rPr>
          <w:rFonts w:cs="Segoe UI"/>
          <w:szCs w:val="20"/>
        </w:rPr>
        <w:t xml:space="preserve">przypadkowe, </w:t>
      </w:r>
      <w:r w:rsidRPr="0002289E">
        <w:rPr>
          <w:rFonts w:cs="Segoe UI"/>
          <w:szCs w:val="20"/>
        </w:rPr>
        <w:t>nagłe</w:t>
      </w:r>
      <w:r>
        <w:rPr>
          <w:rFonts w:cs="Segoe UI"/>
          <w:szCs w:val="20"/>
        </w:rPr>
        <w:t xml:space="preserve"> </w:t>
      </w:r>
      <w:r w:rsidRPr="0002289E">
        <w:rPr>
          <w:rFonts w:cs="Segoe UI"/>
          <w:szCs w:val="20"/>
        </w:rPr>
        <w:t>i niezależne od woli Ubezpieczonego</w:t>
      </w:r>
      <w:r>
        <w:rPr>
          <w:rFonts w:cs="Segoe UI"/>
          <w:szCs w:val="20"/>
        </w:rPr>
        <w:t xml:space="preserve"> </w:t>
      </w:r>
      <w:r w:rsidRPr="00EF4EB6">
        <w:rPr>
          <w:rFonts w:cs="Segoe UI"/>
          <w:szCs w:val="20"/>
        </w:rPr>
        <w:t xml:space="preserve">i stanu jego zdrowia </w:t>
      </w:r>
      <w:r w:rsidRPr="009A17C7">
        <w:rPr>
          <w:rFonts w:cs="Segoe UI"/>
          <w:szCs w:val="20"/>
        </w:rPr>
        <w:t>gwałtowne</w:t>
      </w:r>
      <w:r w:rsidRPr="00EF4EB6">
        <w:rPr>
          <w:rFonts w:cs="Segoe UI"/>
          <w:szCs w:val="20"/>
        </w:rPr>
        <w:t xml:space="preserve"> zdarzenie wywołane przyczyną zewnętrzną, będące wyłączną oraz bezpośrednią przyczyną zdarzenia objętego odpowiedzialnością </w:t>
      </w:r>
      <w:r w:rsidRPr="00E27F67">
        <w:rPr>
          <w:rFonts w:cs="Segoe UI"/>
          <w:szCs w:val="20"/>
        </w:rPr>
        <w:t>Wykonawcy. Za Nieszczęśliwy wypadek nie uważa się Zawału serca, Udaru mózgu, zatrucia (niezależnie od jego przyczyny) oraz wszelkich innych chorób będących wynikiem infekcji (w tym występujących nagle).</w:t>
      </w:r>
    </w:p>
    <w:p w14:paraId="7185A79D" w14:textId="77777777" w:rsidR="0034344A" w:rsidRPr="00E27F67" w:rsidRDefault="0034344A" w:rsidP="00F34A73">
      <w:pPr>
        <w:pStyle w:val="Akapitzlist"/>
        <w:numPr>
          <w:ilvl w:val="2"/>
          <w:numId w:val="46"/>
        </w:numPr>
        <w:spacing w:before="120" w:after="120" w:line="312" w:lineRule="auto"/>
        <w:contextualSpacing w:val="0"/>
        <w:jc w:val="both"/>
        <w:rPr>
          <w:rFonts w:cs="Segoe UI"/>
          <w:szCs w:val="20"/>
        </w:rPr>
      </w:pPr>
      <w:r w:rsidRPr="00E27F67">
        <w:rPr>
          <w:rFonts w:cs="Segoe UI"/>
          <w:b/>
          <w:bCs/>
          <w:szCs w:val="20"/>
        </w:rPr>
        <w:t>OIOM/OIT/OAIT</w:t>
      </w:r>
      <w:r w:rsidRPr="00E27F67">
        <w:rPr>
          <w:rFonts w:cs="Segoe UI"/>
          <w:szCs w:val="20"/>
        </w:rPr>
        <w:t xml:space="preserve"> – co najmniej 48 godzinny pobyt Ubezpieczonego na oddziale szpitalnym przeznaczonym dla chorych wymagających intensywnego leczenia, opieki i stałego nadzoru, jako osobny oddział w strukturach szpitala i wyposażony w sprzęt, który umożliwia stałe monitorowanie podstawowych czynności życiowych oraz podjęcie czynności zastępczych w przypadku niewydolności narządów lub układów. Wykonawca nie może ograniczyć ilości wypłat z tytułu pobytu ubezpieczonego na OIOM/OIT/OAIT, o ile pobyt ubezpieczonego na OIOM/OIT/OAIT związany jest z pobytem ubezpieczonego w szpitalu w różnych okresach czasu. Jeżeli podczas jednego pobytu w szpitalu ubezpieczony przebywał kilkukrotnie na OIOM/OIT/OAIT przysługuje tylko jedno świadczenie za pobyt na OIOM/OIT/OAIT.</w:t>
      </w:r>
    </w:p>
    <w:p w14:paraId="2F7C2DAB" w14:textId="77777777" w:rsidR="0034344A" w:rsidRPr="00E27F67" w:rsidRDefault="0034344A" w:rsidP="00F34A73">
      <w:pPr>
        <w:pStyle w:val="Akapitzlist"/>
        <w:numPr>
          <w:ilvl w:val="2"/>
          <w:numId w:val="46"/>
        </w:numPr>
        <w:spacing w:before="120" w:after="120" w:line="312" w:lineRule="auto"/>
        <w:contextualSpacing w:val="0"/>
        <w:jc w:val="both"/>
        <w:rPr>
          <w:rFonts w:cs="Segoe UI"/>
          <w:szCs w:val="20"/>
        </w:rPr>
      </w:pPr>
      <w:r w:rsidRPr="00E27F67">
        <w:rPr>
          <w:rFonts w:cs="Segoe UI"/>
          <w:b/>
          <w:bCs/>
          <w:szCs w:val="20"/>
        </w:rPr>
        <w:t>Operacja chirurgiczna</w:t>
      </w:r>
      <w:r w:rsidRPr="00E27F67">
        <w:rPr>
          <w:rFonts w:cs="Segoe UI"/>
          <w:szCs w:val="20"/>
        </w:rPr>
        <w:t xml:space="preserve"> – zabieg chirurgiczny wykonany w publicznym lub niepublicznym zakładzie opieki zdrowotnej co najmniej na terytorium Unii Europejskiej, Australii, Islandii, Japonii, Kanady, Monako, Norwegii, Nowej Zelandii, Stanów Zjednoczonych Ameryki, Szwajcarii, Watykanu, Wielkiej Brytanii, przeprowadzony w znieczuleniu ogólnym, przewodowym lub miejscowym metodą endoskopową, zamkniętą oraz otwartą, wymieniony w katalogu operacji chirurgicznych Wykonawcy.</w:t>
      </w:r>
    </w:p>
    <w:p w14:paraId="49F0C7DF" w14:textId="77777777" w:rsidR="0034344A" w:rsidRPr="0002289E" w:rsidRDefault="0034344A" w:rsidP="0034344A">
      <w:pPr>
        <w:spacing w:before="60" w:after="60"/>
        <w:ind w:left="993"/>
        <w:contextualSpacing/>
        <w:jc w:val="both"/>
        <w:rPr>
          <w:rFonts w:cs="Segoe UI"/>
          <w:szCs w:val="20"/>
        </w:rPr>
      </w:pPr>
      <w:r w:rsidRPr="0002289E">
        <w:rPr>
          <w:rFonts w:cs="Segoe UI"/>
          <w:szCs w:val="20"/>
        </w:rPr>
        <w:t xml:space="preserve">Wartości wskazane w tabeli zakresów ochrony ubezpieczeniowej, w wierszu „operacje chirurgiczne”, dla wariantów I - III, są wysokością świadczenia przysługującego za operacje chirurgiczne zaliczane przez Wykonawcę (zgodnie z katalogiem operacji chirurgicznych stanowiącym załącznik do OWU Wykonawcy) do klasy operacji najpoważniejszych (tj. operacji o najwyższym stopniu skomplikowania), za które przysługuje świadczenie na poziomie 100% sumy ubezpieczenia z uwzględnieniem, że Zamawiający wymaga zastosowanie minimalnego świadczenia w klasie/kategorii operacji o najmniejszym stopniu skomplikowania nie mniej niż </w:t>
      </w:r>
      <w:r w:rsidRPr="00E27F67">
        <w:rPr>
          <w:rFonts w:cs="Segoe UI"/>
          <w:szCs w:val="20"/>
        </w:rPr>
        <w:t>12,5% sumy</w:t>
      </w:r>
      <w:r w:rsidRPr="0002289E">
        <w:rPr>
          <w:rFonts w:cs="Segoe UI"/>
          <w:szCs w:val="20"/>
        </w:rPr>
        <w:t xml:space="preserve"> ubezpieczenia.</w:t>
      </w:r>
      <w:r w:rsidRPr="0041047F">
        <w:rPr>
          <w:rFonts w:cstheme="minorHAnsi"/>
          <w:color w:val="000000" w:themeColor="text1"/>
        </w:rPr>
        <w:t xml:space="preserve"> </w:t>
      </w:r>
    </w:p>
    <w:p w14:paraId="35308C2E" w14:textId="77777777" w:rsidR="0034344A" w:rsidRPr="0002289E" w:rsidRDefault="0034344A" w:rsidP="0034344A">
      <w:pPr>
        <w:spacing w:before="120" w:after="120" w:line="312" w:lineRule="auto"/>
        <w:ind w:left="993"/>
        <w:jc w:val="both"/>
        <w:rPr>
          <w:rFonts w:cs="Segoe UI"/>
          <w:szCs w:val="20"/>
        </w:rPr>
      </w:pPr>
      <w:r w:rsidRPr="0002289E">
        <w:rPr>
          <w:rFonts w:cs="Segoe UI"/>
          <w:szCs w:val="20"/>
        </w:rPr>
        <w:t>Wysokość świadczeń uzależniona jest od rodzaju (stopnia skomplikowania) operacji, według klasyfikacji operacji chirurgicznych obowiązującego u Wykonawcy zgodnie z OWU Wykonawcy. W przypadku, gdy operacja chirurgiczna, której został poddany Ubezpieczony nie znajduje się w tej klasyfikacji, Wykonawca decyduje, do której klasie/kategorii zostanie przypisane dane zdarzenie.</w:t>
      </w:r>
    </w:p>
    <w:p w14:paraId="227E9635" w14:textId="77777777" w:rsidR="0034344A" w:rsidRPr="0002289E" w:rsidRDefault="0034344A" w:rsidP="0034344A">
      <w:pPr>
        <w:spacing w:before="120" w:after="120" w:line="312" w:lineRule="auto"/>
        <w:ind w:left="993"/>
        <w:jc w:val="both"/>
        <w:rPr>
          <w:rFonts w:cs="Segoe UI"/>
          <w:szCs w:val="20"/>
        </w:rPr>
      </w:pPr>
      <w:r w:rsidRPr="0002289E">
        <w:rPr>
          <w:rFonts w:cs="Segoe UI"/>
          <w:szCs w:val="20"/>
        </w:rPr>
        <w:t xml:space="preserve">Wykaz operacji powinien zawierać minimum </w:t>
      </w:r>
      <w:r>
        <w:rPr>
          <w:rFonts w:cs="Segoe UI"/>
          <w:szCs w:val="20"/>
        </w:rPr>
        <w:t>600</w:t>
      </w:r>
      <w:r w:rsidRPr="0002289E">
        <w:rPr>
          <w:rFonts w:cs="Segoe UI"/>
          <w:szCs w:val="20"/>
        </w:rPr>
        <w:t xml:space="preserve"> operacji.</w:t>
      </w:r>
    </w:p>
    <w:p w14:paraId="6D552C65" w14:textId="77777777" w:rsidR="0034344A" w:rsidRPr="0002289E" w:rsidRDefault="0034344A" w:rsidP="0034344A">
      <w:pPr>
        <w:spacing w:before="120" w:after="120" w:line="312" w:lineRule="auto"/>
        <w:ind w:left="993"/>
        <w:jc w:val="both"/>
        <w:rPr>
          <w:rFonts w:cs="Segoe UI"/>
          <w:szCs w:val="20"/>
        </w:rPr>
      </w:pPr>
      <w:r w:rsidRPr="0002289E">
        <w:rPr>
          <w:rFonts w:cs="Segoe UI"/>
          <w:szCs w:val="20"/>
        </w:rPr>
        <w:t xml:space="preserve">Zamawiający wymaga aby Wykonawca wypłacał świadczenia za każdą operację chirurgiczną Ubezpieczonego (o ile wyszczególniona jest ona w katalogu operacji chirurgicznych stanowiącym załącznik do OWU Wykonawcy), co oznacza, iż Wykonawca </w:t>
      </w:r>
      <w:r w:rsidRPr="0002289E">
        <w:rPr>
          <w:rFonts w:cs="Segoe UI"/>
          <w:szCs w:val="20"/>
        </w:rPr>
        <w:lastRenderedPageBreak/>
        <w:t>nie może uchylić się od odpowiedzialności poprzez stosowanie jakichkolwiek limitów czasowych dotyczących odstępu pomiędzy poszczególnymi operacjami.</w:t>
      </w:r>
    </w:p>
    <w:p w14:paraId="779500EB" w14:textId="77777777" w:rsidR="0034344A" w:rsidRPr="0002289E" w:rsidRDefault="0034344A" w:rsidP="0034344A">
      <w:pPr>
        <w:spacing w:before="120" w:after="120" w:line="312" w:lineRule="auto"/>
        <w:ind w:left="993"/>
        <w:jc w:val="both"/>
        <w:rPr>
          <w:rFonts w:cs="Segoe UI"/>
          <w:szCs w:val="20"/>
        </w:rPr>
      </w:pPr>
      <w:r w:rsidRPr="0002289E">
        <w:rPr>
          <w:rFonts w:cs="Segoe UI"/>
          <w:szCs w:val="20"/>
        </w:rPr>
        <w:t xml:space="preserve">Zamawiający dopuszcza zastosowanie ograniczenia do wypłaty jednego świadczenia </w:t>
      </w:r>
      <w:r>
        <w:rPr>
          <w:rFonts w:cs="Segoe UI"/>
          <w:szCs w:val="20"/>
        </w:rPr>
        <w:br/>
      </w:r>
      <w:r w:rsidRPr="0002289E">
        <w:rPr>
          <w:rFonts w:cs="Segoe UI"/>
          <w:szCs w:val="20"/>
        </w:rPr>
        <w:t xml:space="preserve">w przypadku wykonania kilku operacji chirurgicznych tego samego narządu, pozostających w związku przyczynowo – skutkowym z pierwszą operacją chirurgiczną, wykonane w ramach leczenia tego samego stanu chorobowego lub skutków tego samego nieszczęśliwego wypadku (reoperacja) </w:t>
      </w:r>
    </w:p>
    <w:p w14:paraId="2A513CAC" w14:textId="77777777" w:rsidR="0034344A" w:rsidRPr="00E27F67" w:rsidRDefault="0034344A" w:rsidP="0034344A">
      <w:pPr>
        <w:spacing w:before="60" w:after="60"/>
        <w:ind w:left="993"/>
        <w:contextualSpacing/>
        <w:jc w:val="both"/>
        <w:rPr>
          <w:rFonts w:cstheme="minorHAnsi"/>
          <w:color w:val="000000" w:themeColor="text1"/>
        </w:rPr>
      </w:pPr>
      <w:r w:rsidRPr="0002289E">
        <w:rPr>
          <w:rFonts w:cs="Segoe UI"/>
          <w:b/>
          <w:bCs/>
          <w:szCs w:val="20"/>
        </w:rPr>
        <w:t>Partner życiowy (pracownika)</w:t>
      </w:r>
      <w:r w:rsidRPr="0002289E">
        <w:rPr>
          <w:rFonts w:cs="Segoe UI"/>
          <w:szCs w:val="20"/>
        </w:rPr>
        <w:t xml:space="preserve"> – osoba fizyczna wskazana imiennie przez pracownika </w:t>
      </w:r>
      <w:r w:rsidRPr="0002289E">
        <w:rPr>
          <w:rFonts w:cs="Segoe UI"/>
          <w:szCs w:val="20"/>
        </w:rPr>
        <w:br/>
        <w:t xml:space="preserve">w Deklaracji przystąpienia, niespokrewniona z pracownikiem, pozostająca z nim związku nieformalnym (z </w:t>
      </w:r>
      <w:r w:rsidRPr="00E27F67">
        <w:rPr>
          <w:rFonts w:cs="Segoe UI"/>
          <w:szCs w:val="20"/>
        </w:rPr>
        <w:t>zastrzeżeniem, że ani pracownik, ani partner życiowy pracownika nie może pozostawać w związku małżeńskim z inną osobą). Wskazanie innego partnera może nastąpić nie wcześniej niż po upływie 12 miesięcy od daty złożenia tego oświadczenia. W jednym czasie ochroną może być objęty tylko jeden partner pracownika.</w:t>
      </w:r>
    </w:p>
    <w:p w14:paraId="09914B5C" w14:textId="77777777" w:rsidR="0034344A" w:rsidRPr="00E27F67" w:rsidRDefault="0034344A" w:rsidP="00F34A73">
      <w:pPr>
        <w:pStyle w:val="Akapitzlist"/>
        <w:numPr>
          <w:ilvl w:val="2"/>
          <w:numId w:val="46"/>
        </w:numPr>
        <w:spacing w:before="120" w:after="120" w:line="312" w:lineRule="auto"/>
        <w:contextualSpacing w:val="0"/>
        <w:jc w:val="both"/>
        <w:rPr>
          <w:rFonts w:cs="Segoe UI"/>
          <w:szCs w:val="20"/>
        </w:rPr>
      </w:pPr>
      <w:r w:rsidRPr="00E27F67">
        <w:rPr>
          <w:rFonts w:cs="Segoe UI"/>
          <w:b/>
          <w:bCs/>
          <w:szCs w:val="20"/>
        </w:rPr>
        <w:t>Pełnoletnie dziecko</w:t>
      </w:r>
      <w:r w:rsidRPr="00E27F67">
        <w:rPr>
          <w:rFonts w:cs="Segoe UI"/>
          <w:szCs w:val="20"/>
        </w:rPr>
        <w:t xml:space="preserve"> – dziecko własne, przysposobione lub pasierb Ubezpieczonego, jeżeli nie żyje jego ojciec lub matka, które w dniu przystąpienia do Umowy ubezpieczenia ukończyło 18 rok życia.</w:t>
      </w:r>
    </w:p>
    <w:p w14:paraId="2604B6BB" w14:textId="77777777" w:rsidR="0034344A" w:rsidRPr="00E27F67" w:rsidRDefault="0034344A" w:rsidP="00F34A73">
      <w:pPr>
        <w:pStyle w:val="Akapitzlist"/>
        <w:numPr>
          <w:ilvl w:val="2"/>
          <w:numId w:val="46"/>
        </w:numPr>
        <w:spacing w:before="120" w:after="120" w:line="312" w:lineRule="auto"/>
        <w:contextualSpacing w:val="0"/>
        <w:jc w:val="both"/>
        <w:rPr>
          <w:rFonts w:cs="Segoe UI"/>
          <w:szCs w:val="20"/>
        </w:rPr>
      </w:pPr>
      <w:r w:rsidRPr="00E27F67">
        <w:rPr>
          <w:rFonts w:cs="Segoe UI"/>
          <w:b/>
          <w:bCs/>
          <w:szCs w:val="20"/>
        </w:rPr>
        <w:t>Pobyt w szpitalu</w:t>
      </w:r>
      <w:r w:rsidRPr="00E27F67">
        <w:rPr>
          <w:rFonts w:cs="Segoe UI"/>
          <w:szCs w:val="20"/>
        </w:rPr>
        <w:t xml:space="preserve"> – pobyt Ubezpieczonego w szpitalu na terytorium kraju należącego do Unii Europejskiej oraz Australii, Islandii, Japonii, Kanady, Monako, Norwegii, Nowej Zelandii, Stanów Zjednoczonych Ameryki, Szwajcarii, Watykanu, Wielkiej Brytanii, trwający dłużej niż 1 dzień (jedna zmiana daty), jeżeli był spowodowany chorobą i co najmniej 1 dzień w przypadku pobytu w szpitalu spowodowanego nieszczęśliwym wypadkiem.</w:t>
      </w:r>
    </w:p>
    <w:p w14:paraId="1DE2E127" w14:textId="77777777" w:rsidR="0034344A" w:rsidRPr="0002289E" w:rsidRDefault="0034344A" w:rsidP="0034344A">
      <w:pPr>
        <w:pStyle w:val="Akapitzlist"/>
        <w:spacing w:before="120" w:after="120" w:line="312" w:lineRule="auto"/>
        <w:ind w:left="993"/>
        <w:jc w:val="both"/>
        <w:rPr>
          <w:rFonts w:cs="Segoe UI"/>
          <w:szCs w:val="20"/>
        </w:rPr>
      </w:pPr>
      <w:r w:rsidRPr="00E27F67">
        <w:rPr>
          <w:rFonts w:cs="Segoe UI"/>
          <w:szCs w:val="20"/>
        </w:rPr>
        <w:t>Każdy rozpoczęty dzień pobytu Ubezpieczonego w szpitalu uważa się za pełny.</w:t>
      </w:r>
      <w:r w:rsidRPr="0002289E">
        <w:rPr>
          <w:rFonts w:cs="Segoe UI"/>
          <w:szCs w:val="20"/>
        </w:rPr>
        <w:t xml:space="preserve"> </w:t>
      </w:r>
    </w:p>
    <w:p w14:paraId="23E45802" w14:textId="77777777" w:rsidR="0034344A" w:rsidRPr="0002289E" w:rsidRDefault="0034344A" w:rsidP="0034344A">
      <w:pPr>
        <w:pStyle w:val="Akapitzlist"/>
        <w:spacing w:before="120" w:after="120" w:line="312" w:lineRule="auto"/>
        <w:ind w:left="993"/>
        <w:jc w:val="both"/>
        <w:rPr>
          <w:rFonts w:cs="Segoe UI"/>
          <w:szCs w:val="20"/>
        </w:rPr>
      </w:pPr>
      <w:r w:rsidRPr="0002289E">
        <w:rPr>
          <w:rFonts w:cs="Segoe UI"/>
          <w:szCs w:val="20"/>
        </w:rPr>
        <w:t>Zamawiający wymaga, aby Wykonawca wypłacał dzienne świadczenie szpitalne z tytułu pobytu Ubezpieczonego w szpitalu co najmniej przez okres 180 dni w każdym Roku ubezpieczenia.</w:t>
      </w:r>
    </w:p>
    <w:p w14:paraId="0A10F91B" w14:textId="77777777" w:rsidR="0034344A" w:rsidRDefault="0034344A" w:rsidP="0034344A">
      <w:pPr>
        <w:spacing w:before="120" w:after="120" w:line="312" w:lineRule="auto"/>
        <w:ind w:left="993"/>
        <w:jc w:val="both"/>
        <w:rPr>
          <w:rFonts w:cs="Segoe UI"/>
          <w:szCs w:val="20"/>
          <w:lang w:eastAsia="pl-PL"/>
        </w:rPr>
      </w:pPr>
      <w:bookmarkStart w:id="8" w:name="_Hlk159402091"/>
      <w:r w:rsidRPr="0002289E">
        <w:rPr>
          <w:rFonts w:cs="Segoe UI"/>
          <w:szCs w:val="20"/>
        </w:rPr>
        <w:t xml:space="preserve">Zamawiający wymaga aby Wykonawca za pobyt w szpitalu uznawał również pobyt Ubezpieczonego w szpitalu rehabilitacyjnym – o ile pobyt ten jest pierwszym pobytem Ubezpieczonego w szpitalu rehabilitacyjnym </w:t>
      </w:r>
      <w:r w:rsidRPr="0002289E">
        <w:rPr>
          <w:rFonts w:cs="Segoe UI"/>
          <w:szCs w:val="20"/>
          <w:lang w:eastAsia="pl-PL"/>
        </w:rPr>
        <w:t>koniecznym do usunięcia bezpośrednich następstw nieszczęśliwego wypadku albo choroby, pod warunkiem, że pobyt ubezpieczonego w szpitalu, związany – odpowiednio – z tym samym nieszczęśliwym wypadkiem albo tą samą chorobą, bezpośrednio poprzedzający rehabilitację objęty był odpowiedzialnością Wykonawcy.</w:t>
      </w:r>
    </w:p>
    <w:bookmarkEnd w:id="8"/>
    <w:p w14:paraId="48313303" w14:textId="77777777" w:rsidR="0034344A" w:rsidRPr="0002289E" w:rsidRDefault="0034344A" w:rsidP="0034344A">
      <w:pPr>
        <w:spacing w:before="120" w:after="120" w:line="312" w:lineRule="auto"/>
        <w:ind w:left="993"/>
        <w:jc w:val="both"/>
        <w:rPr>
          <w:rFonts w:cs="Segoe UI"/>
          <w:szCs w:val="20"/>
          <w:lang w:eastAsia="pl-PL"/>
        </w:rPr>
      </w:pPr>
      <w:r w:rsidRPr="003802C0">
        <w:rPr>
          <w:rFonts w:cs="Segoe UI"/>
          <w:szCs w:val="20"/>
          <w:lang w:eastAsia="pl-PL"/>
        </w:rPr>
        <w:t xml:space="preserve">W przypadku kolejnego pobytu w szpitalu spowodowanego tym samym nieszczęśliwym wypadkiem, wypadkiem komunikacyjnym, wypadkiem przy pracy, wypadkiem komunikacyjnym przy pracy, zawałem serca lub udarem; ubezpieczonemu przysługują podwyższone świadczenia określone </w:t>
      </w:r>
      <w:r w:rsidRPr="00903F2B">
        <w:rPr>
          <w:rFonts w:cs="Segoe UI"/>
          <w:color w:val="FF0000"/>
          <w:szCs w:val="20"/>
          <w:highlight w:val="yellow"/>
          <w:lang w:eastAsia="pl-PL"/>
        </w:rPr>
        <w:t xml:space="preserve">w tabeli w pkt. </w:t>
      </w:r>
      <w:r>
        <w:rPr>
          <w:rFonts w:cs="Segoe UI"/>
          <w:color w:val="FF0000"/>
          <w:szCs w:val="20"/>
          <w:lang w:eastAsia="pl-PL"/>
        </w:rPr>
        <w:t>7</w:t>
      </w:r>
      <w:r w:rsidRPr="003802C0">
        <w:rPr>
          <w:rFonts w:cs="Segoe UI"/>
          <w:szCs w:val="20"/>
          <w:lang w:eastAsia="pl-PL"/>
        </w:rPr>
        <w:t>.,  o ile limit 14 dni nie był wykorzystany w związku z poprzednimi pobytami.</w:t>
      </w:r>
    </w:p>
    <w:p w14:paraId="227EC864" w14:textId="77777777" w:rsidR="0034344A" w:rsidRPr="00851BB0"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lastRenderedPageBreak/>
        <w:t>Poważne zachorowanie</w:t>
      </w:r>
      <w:r w:rsidRPr="0002289E">
        <w:rPr>
          <w:rFonts w:cs="Segoe UI"/>
          <w:szCs w:val="20"/>
        </w:rPr>
        <w:t xml:space="preserve"> – wystąpieniu u Ubezpieczonego stanu chorobowego objętego ochroną Wykonawcy. Minimalny zakres chorób objętych ochroną ubezpieczeniową winien </w:t>
      </w:r>
      <w:r w:rsidRPr="00851BB0">
        <w:rPr>
          <w:rFonts w:cs="Segoe UI"/>
          <w:szCs w:val="20"/>
        </w:rPr>
        <w:t>obejmować następujące jednostki chorobowe:</w:t>
      </w:r>
    </w:p>
    <w:tbl>
      <w:tblPr>
        <w:tblW w:w="8152" w:type="dxa"/>
        <w:tblInd w:w="98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356"/>
        <w:gridCol w:w="7796"/>
      </w:tblGrid>
      <w:tr w:rsidR="0034344A" w:rsidRPr="00851BB0" w14:paraId="717B1018" w14:textId="77777777" w:rsidTr="0034344A">
        <w:trPr>
          <w:trHeight w:val="288"/>
        </w:trPr>
        <w:tc>
          <w:tcPr>
            <w:tcW w:w="356" w:type="dxa"/>
            <w:shd w:val="clear" w:color="000000" w:fill="FFFFFF"/>
            <w:noWrap/>
            <w:vAlign w:val="center"/>
            <w:hideMark/>
          </w:tcPr>
          <w:p w14:paraId="74DA770C"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w:t>
            </w:r>
          </w:p>
        </w:tc>
        <w:tc>
          <w:tcPr>
            <w:tcW w:w="7796" w:type="dxa"/>
            <w:shd w:val="clear" w:color="000000" w:fill="FFFFFF"/>
            <w:noWrap/>
            <w:vAlign w:val="center"/>
            <w:hideMark/>
          </w:tcPr>
          <w:p w14:paraId="7C15F593"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 xml:space="preserve">Anemia </w:t>
            </w:r>
            <w:proofErr w:type="spellStart"/>
            <w:r w:rsidRPr="00851BB0">
              <w:rPr>
                <w:rFonts w:eastAsia="Times New Roman" w:cs="Segoe UI"/>
                <w:color w:val="000000"/>
                <w:szCs w:val="20"/>
                <w:lang w:eastAsia="pl-PL"/>
              </w:rPr>
              <w:t>aplastyczna</w:t>
            </w:r>
            <w:proofErr w:type="spellEnd"/>
            <w:r w:rsidRPr="00851BB0">
              <w:rPr>
                <w:rFonts w:eastAsia="Times New Roman" w:cs="Segoe UI"/>
                <w:color w:val="000000"/>
                <w:szCs w:val="20"/>
                <w:lang w:eastAsia="pl-PL"/>
              </w:rPr>
              <w:t xml:space="preserve"> </w:t>
            </w:r>
          </w:p>
        </w:tc>
      </w:tr>
      <w:tr w:rsidR="0034344A" w:rsidRPr="00851BB0" w14:paraId="40271CAA" w14:textId="77777777" w:rsidTr="0034344A">
        <w:trPr>
          <w:trHeight w:val="288"/>
        </w:trPr>
        <w:tc>
          <w:tcPr>
            <w:tcW w:w="356" w:type="dxa"/>
            <w:shd w:val="clear" w:color="000000" w:fill="FFFFFF"/>
            <w:noWrap/>
            <w:vAlign w:val="center"/>
            <w:hideMark/>
          </w:tcPr>
          <w:p w14:paraId="19256720"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2</w:t>
            </w:r>
          </w:p>
        </w:tc>
        <w:tc>
          <w:tcPr>
            <w:tcW w:w="7796" w:type="dxa"/>
            <w:shd w:val="clear" w:color="000000" w:fill="FFFFFF"/>
            <w:noWrap/>
            <w:vAlign w:val="center"/>
            <w:hideMark/>
          </w:tcPr>
          <w:p w14:paraId="4AF1FA96"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Angioplastyka naczyń wieńcowych</w:t>
            </w:r>
          </w:p>
        </w:tc>
      </w:tr>
      <w:tr w:rsidR="0034344A" w:rsidRPr="00851BB0" w14:paraId="177DF91B" w14:textId="77777777" w:rsidTr="0034344A">
        <w:trPr>
          <w:trHeight w:val="288"/>
        </w:trPr>
        <w:tc>
          <w:tcPr>
            <w:tcW w:w="356" w:type="dxa"/>
            <w:shd w:val="clear" w:color="000000" w:fill="FFFFFF"/>
            <w:noWrap/>
            <w:vAlign w:val="center"/>
            <w:hideMark/>
          </w:tcPr>
          <w:p w14:paraId="37838D3C"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3</w:t>
            </w:r>
          </w:p>
        </w:tc>
        <w:tc>
          <w:tcPr>
            <w:tcW w:w="7796" w:type="dxa"/>
            <w:shd w:val="clear" w:color="000000" w:fill="FFFFFF"/>
            <w:noWrap/>
            <w:vAlign w:val="center"/>
            <w:hideMark/>
          </w:tcPr>
          <w:p w14:paraId="4CCE0AB7"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Chirurgiczne leczenie choroby naczyń wieńcowych – by-pass</w:t>
            </w:r>
          </w:p>
        </w:tc>
      </w:tr>
      <w:tr w:rsidR="0034344A" w:rsidRPr="00851BB0" w14:paraId="5F7F029F" w14:textId="77777777" w:rsidTr="0034344A">
        <w:trPr>
          <w:trHeight w:val="288"/>
        </w:trPr>
        <w:tc>
          <w:tcPr>
            <w:tcW w:w="356" w:type="dxa"/>
            <w:shd w:val="clear" w:color="000000" w:fill="FFFFFF"/>
            <w:noWrap/>
            <w:vAlign w:val="center"/>
            <w:hideMark/>
          </w:tcPr>
          <w:p w14:paraId="56CA467E"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4</w:t>
            </w:r>
          </w:p>
        </w:tc>
        <w:tc>
          <w:tcPr>
            <w:tcW w:w="7796" w:type="dxa"/>
            <w:shd w:val="clear" w:color="000000" w:fill="FFFFFF"/>
            <w:noWrap/>
            <w:vAlign w:val="center"/>
            <w:hideMark/>
          </w:tcPr>
          <w:p w14:paraId="28FF26C4"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 xml:space="preserve">Choroba </w:t>
            </w:r>
            <w:proofErr w:type="spellStart"/>
            <w:r w:rsidRPr="00851BB0">
              <w:rPr>
                <w:rFonts w:eastAsia="Times New Roman" w:cs="Segoe UI"/>
                <w:color w:val="000000"/>
                <w:szCs w:val="20"/>
                <w:lang w:eastAsia="pl-PL"/>
              </w:rPr>
              <w:t>Creutzfelda</w:t>
            </w:r>
            <w:proofErr w:type="spellEnd"/>
            <w:r w:rsidRPr="00851BB0">
              <w:rPr>
                <w:rFonts w:eastAsia="Times New Roman" w:cs="Segoe UI"/>
                <w:color w:val="000000"/>
                <w:szCs w:val="20"/>
                <w:lang w:eastAsia="pl-PL"/>
              </w:rPr>
              <w:t xml:space="preserve"> – Jakoba</w:t>
            </w:r>
          </w:p>
        </w:tc>
      </w:tr>
      <w:tr w:rsidR="0034344A" w:rsidRPr="00851BB0" w14:paraId="00A37ADB" w14:textId="77777777" w:rsidTr="0034344A">
        <w:trPr>
          <w:trHeight w:val="288"/>
        </w:trPr>
        <w:tc>
          <w:tcPr>
            <w:tcW w:w="356" w:type="dxa"/>
            <w:shd w:val="clear" w:color="000000" w:fill="FFFFFF"/>
            <w:noWrap/>
            <w:vAlign w:val="center"/>
            <w:hideMark/>
          </w:tcPr>
          <w:p w14:paraId="26946A4D"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5</w:t>
            </w:r>
          </w:p>
        </w:tc>
        <w:tc>
          <w:tcPr>
            <w:tcW w:w="7796" w:type="dxa"/>
            <w:shd w:val="clear" w:color="000000" w:fill="FFFFFF"/>
            <w:noWrap/>
            <w:vAlign w:val="center"/>
            <w:hideMark/>
          </w:tcPr>
          <w:p w14:paraId="26BECBF7"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Choroba Parkinsona</w:t>
            </w:r>
          </w:p>
        </w:tc>
      </w:tr>
      <w:tr w:rsidR="0034344A" w:rsidRPr="00851BB0" w14:paraId="43E26AB5" w14:textId="77777777" w:rsidTr="0034344A">
        <w:trPr>
          <w:trHeight w:val="288"/>
        </w:trPr>
        <w:tc>
          <w:tcPr>
            <w:tcW w:w="356" w:type="dxa"/>
            <w:shd w:val="clear" w:color="000000" w:fill="FFFFFF"/>
            <w:noWrap/>
            <w:vAlign w:val="center"/>
            <w:hideMark/>
          </w:tcPr>
          <w:p w14:paraId="1AACD8E9"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6</w:t>
            </w:r>
          </w:p>
        </w:tc>
        <w:tc>
          <w:tcPr>
            <w:tcW w:w="7796" w:type="dxa"/>
            <w:shd w:val="clear" w:color="000000" w:fill="FFFFFF"/>
            <w:noWrap/>
            <w:vAlign w:val="center"/>
            <w:hideMark/>
          </w:tcPr>
          <w:p w14:paraId="740A22B5"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Ciężki uraz głowy</w:t>
            </w:r>
          </w:p>
        </w:tc>
      </w:tr>
      <w:tr w:rsidR="0034344A" w:rsidRPr="00851BB0" w14:paraId="71C97911" w14:textId="77777777" w:rsidTr="0034344A">
        <w:trPr>
          <w:trHeight w:val="288"/>
        </w:trPr>
        <w:tc>
          <w:tcPr>
            <w:tcW w:w="356" w:type="dxa"/>
            <w:shd w:val="clear" w:color="000000" w:fill="FFFFFF"/>
            <w:noWrap/>
            <w:vAlign w:val="center"/>
            <w:hideMark/>
          </w:tcPr>
          <w:p w14:paraId="60248808"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7</w:t>
            </w:r>
          </w:p>
        </w:tc>
        <w:tc>
          <w:tcPr>
            <w:tcW w:w="7796" w:type="dxa"/>
            <w:shd w:val="clear" w:color="000000" w:fill="FFFFFF"/>
            <w:noWrap/>
            <w:vAlign w:val="center"/>
            <w:hideMark/>
          </w:tcPr>
          <w:p w14:paraId="7483726B"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Gruźlica</w:t>
            </w:r>
          </w:p>
        </w:tc>
      </w:tr>
      <w:tr w:rsidR="0034344A" w:rsidRPr="00851BB0" w14:paraId="23CEACF5" w14:textId="77777777" w:rsidTr="0034344A">
        <w:trPr>
          <w:trHeight w:val="288"/>
        </w:trPr>
        <w:tc>
          <w:tcPr>
            <w:tcW w:w="356" w:type="dxa"/>
            <w:shd w:val="clear" w:color="000000" w:fill="FFFFFF"/>
            <w:noWrap/>
            <w:vAlign w:val="center"/>
            <w:hideMark/>
          </w:tcPr>
          <w:p w14:paraId="5936674D"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8</w:t>
            </w:r>
          </w:p>
        </w:tc>
        <w:tc>
          <w:tcPr>
            <w:tcW w:w="7796" w:type="dxa"/>
            <w:shd w:val="clear" w:color="000000" w:fill="FFFFFF"/>
            <w:noWrap/>
            <w:vAlign w:val="center"/>
            <w:hideMark/>
          </w:tcPr>
          <w:p w14:paraId="1725E4FE"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Łagodny guz mózgu</w:t>
            </w:r>
          </w:p>
        </w:tc>
      </w:tr>
      <w:tr w:rsidR="0034344A" w:rsidRPr="00851BB0" w14:paraId="2860DBBC" w14:textId="77777777" w:rsidTr="0034344A">
        <w:trPr>
          <w:trHeight w:val="288"/>
        </w:trPr>
        <w:tc>
          <w:tcPr>
            <w:tcW w:w="356" w:type="dxa"/>
            <w:shd w:val="clear" w:color="000000" w:fill="FFFFFF"/>
            <w:noWrap/>
            <w:vAlign w:val="center"/>
            <w:hideMark/>
          </w:tcPr>
          <w:p w14:paraId="4ACDEDD3"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9</w:t>
            </w:r>
          </w:p>
        </w:tc>
        <w:tc>
          <w:tcPr>
            <w:tcW w:w="7796" w:type="dxa"/>
            <w:shd w:val="clear" w:color="000000" w:fill="FFFFFF"/>
            <w:noWrap/>
            <w:vAlign w:val="center"/>
            <w:hideMark/>
          </w:tcPr>
          <w:p w14:paraId="592981AE"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Niewydolność nerek</w:t>
            </w:r>
          </w:p>
        </w:tc>
      </w:tr>
      <w:tr w:rsidR="0034344A" w:rsidRPr="00851BB0" w14:paraId="6CFC45B4" w14:textId="77777777" w:rsidTr="0034344A">
        <w:trPr>
          <w:trHeight w:val="288"/>
        </w:trPr>
        <w:tc>
          <w:tcPr>
            <w:tcW w:w="356" w:type="dxa"/>
            <w:shd w:val="clear" w:color="000000" w:fill="FFFFFF"/>
            <w:noWrap/>
            <w:vAlign w:val="center"/>
            <w:hideMark/>
          </w:tcPr>
          <w:p w14:paraId="26DA87E0"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10</w:t>
            </w:r>
          </w:p>
        </w:tc>
        <w:tc>
          <w:tcPr>
            <w:tcW w:w="7796" w:type="dxa"/>
            <w:shd w:val="clear" w:color="000000" w:fill="FFFFFF"/>
            <w:noWrap/>
            <w:vAlign w:val="center"/>
            <w:hideMark/>
          </w:tcPr>
          <w:p w14:paraId="289B6847"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 xml:space="preserve">Nowotwór złośliwy </w:t>
            </w:r>
          </w:p>
        </w:tc>
      </w:tr>
      <w:tr w:rsidR="0034344A" w:rsidRPr="00851BB0" w14:paraId="0D5657D7" w14:textId="77777777" w:rsidTr="0034344A">
        <w:trPr>
          <w:trHeight w:val="288"/>
        </w:trPr>
        <w:tc>
          <w:tcPr>
            <w:tcW w:w="356" w:type="dxa"/>
            <w:shd w:val="clear" w:color="000000" w:fill="FFFFFF"/>
            <w:noWrap/>
            <w:vAlign w:val="center"/>
          </w:tcPr>
          <w:p w14:paraId="250B0965"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11</w:t>
            </w:r>
          </w:p>
        </w:tc>
        <w:tc>
          <w:tcPr>
            <w:tcW w:w="7796" w:type="dxa"/>
            <w:shd w:val="clear" w:color="000000" w:fill="FFFFFF"/>
            <w:noWrap/>
            <w:vAlign w:val="center"/>
          </w:tcPr>
          <w:p w14:paraId="33743D09" w14:textId="77777777" w:rsidR="0034344A" w:rsidRPr="00851BB0" w:rsidRDefault="0034344A" w:rsidP="0034344A">
            <w:pPr>
              <w:spacing w:after="0" w:line="240" w:lineRule="auto"/>
              <w:jc w:val="both"/>
              <w:rPr>
                <w:rFonts w:eastAsia="Times New Roman" w:cs="Segoe UI"/>
                <w:color w:val="000000"/>
                <w:szCs w:val="20"/>
                <w:lang w:eastAsia="pl-PL"/>
              </w:rPr>
            </w:pPr>
            <w:proofErr w:type="spellStart"/>
            <w:r>
              <w:rPr>
                <w:rFonts w:eastAsia="Times New Roman" w:cs="Segoe UI"/>
                <w:color w:val="000000"/>
                <w:szCs w:val="20"/>
                <w:lang w:eastAsia="pl-PL"/>
              </w:rPr>
              <w:t>Odkleszczowe</w:t>
            </w:r>
            <w:proofErr w:type="spellEnd"/>
            <w:r>
              <w:rPr>
                <w:rFonts w:eastAsia="Times New Roman" w:cs="Segoe UI"/>
                <w:color w:val="000000"/>
                <w:szCs w:val="20"/>
                <w:lang w:eastAsia="pl-PL"/>
              </w:rPr>
              <w:t xml:space="preserve"> zapalenie mózgu</w:t>
            </w:r>
          </w:p>
        </w:tc>
      </w:tr>
      <w:tr w:rsidR="0034344A" w:rsidRPr="00851BB0" w14:paraId="0FE90C98" w14:textId="77777777" w:rsidTr="0034344A">
        <w:trPr>
          <w:trHeight w:val="288"/>
        </w:trPr>
        <w:tc>
          <w:tcPr>
            <w:tcW w:w="356" w:type="dxa"/>
            <w:shd w:val="clear" w:color="000000" w:fill="FFFFFF"/>
            <w:noWrap/>
            <w:vAlign w:val="center"/>
            <w:hideMark/>
          </w:tcPr>
          <w:p w14:paraId="44749737"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12</w:t>
            </w:r>
          </w:p>
        </w:tc>
        <w:tc>
          <w:tcPr>
            <w:tcW w:w="7796" w:type="dxa"/>
            <w:shd w:val="clear" w:color="000000" w:fill="FFFFFF"/>
            <w:noWrap/>
            <w:vAlign w:val="center"/>
            <w:hideMark/>
          </w:tcPr>
          <w:p w14:paraId="47D9F717"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Oparzenia</w:t>
            </w:r>
          </w:p>
        </w:tc>
      </w:tr>
      <w:tr w:rsidR="0034344A" w:rsidRPr="00851BB0" w14:paraId="6705FE40" w14:textId="77777777" w:rsidTr="0034344A">
        <w:trPr>
          <w:trHeight w:val="288"/>
        </w:trPr>
        <w:tc>
          <w:tcPr>
            <w:tcW w:w="356" w:type="dxa"/>
            <w:shd w:val="clear" w:color="000000" w:fill="FFFFFF"/>
            <w:noWrap/>
            <w:vAlign w:val="center"/>
            <w:hideMark/>
          </w:tcPr>
          <w:p w14:paraId="7A94D185"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13</w:t>
            </w:r>
          </w:p>
        </w:tc>
        <w:tc>
          <w:tcPr>
            <w:tcW w:w="7796" w:type="dxa"/>
            <w:shd w:val="clear" w:color="000000" w:fill="FFFFFF"/>
            <w:noWrap/>
            <w:vAlign w:val="center"/>
            <w:hideMark/>
          </w:tcPr>
          <w:p w14:paraId="3A36E543"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Operacja aorty</w:t>
            </w:r>
          </w:p>
        </w:tc>
      </w:tr>
      <w:tr w:rsidR="0034344A" w:rsidRPr="00851BB0" w14:paraId="4589B787" w14:textId="77777777" w:rsidTr="0034344A">
        <w:trPr>
          <w:trHeight w:val="288"/>
        </w:trPr>
        <w:tc>
          <w:tcPr>
            <w:tcW w:w="356" w:type="dxa"/>
            <w:shd w:val="clear" w:color="000000" w:fill="FFFFFF"/>
            <w:noWrap/>
            <w:vAlign w:val="center"/>
            <w:hideMark/>
          </w:tcPr>
          <w:p w14:paraId="6BF7BEF4"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14</w:t>
            </w:r>
          </w:p>
        </w:tc>
        <w:tc>
          <w:tcPr>
            <w:tcW w:w="7796" w:type="dxa"/>
            <w:shd w:val="clear" w:color="000000" w:fill="FFFFFF"/>
            <w:noWrap/>
            <w:vAlign w:val="center"/>
            <w:hideMark/>
          </w:tcPr>
          <w:p w14:paraId="1A659173"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 xml:space="preserve">Operacja zastawek serca </w:t>
            </w:r>
          </w:p>
        </w:tc>
      </w:tr>
      <w:tr w:rsidR="0034344A" w:rsidRPr="00851BB0" w14:paraId="3A051AAD" w14:textId="77777777" w:rsidTr="0034344A">
        <w:trPr>
          <w:trHeight w:val="288"/>
        </w:trPr>
        <w:tc>
          <w:tcPr>
            <w:tcW w:w="356" w:type="dxa"/>
            <w:shd w:val="clear" w:color="000000" w:fill="FFFFFF"/>
            <w:noWrap/>
            <w:vAlign w:val="center"/>
            <w:hideMark/>
          </w:tcPr>
          <w:p w14:paraId="4F528C36"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15</w:t>
            </w:r>
          </w:p>
        </w:tc>
        <w:tc>
          <w:tcPr>
            <w:tcW w:w="7796" w:type="dxa"/>
            <w:shd w:val="clear" w:color="000000" w:fill="FFFFFF"/>
            <w:noWrap/>
            <w:vAlign w:val="center"/>
            <w:hideMark/>
          </w:tcPr>
          <w:p w14:paraId="2CD9C91D"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Paraliż</w:t>
            </w:r>
          </w:p>
        </w:tc>
      </w:tr>
      <w:tr w:rsidR="0034344A" w:rsidRPr="00851BB0" w14:paraId="407E52F7" w14:textId="77777777" w:rsidTr="0034344A">
        <w:trPr>
          <w:trHeight w:val="288"/>
        </w:trPr>
        <w:tc>
          <w:tcPr>
            <w:tcW w:w="356" w:type="dxa"/>
            <w:shd w:val="clear" w:color="000000" w:fill="FFFFFF"/>
            <w:noWrap/>
            <w:vAlign w:val="center"/>
            <w:hideMark/>
          </w:tcPr>
          <w:p w14:paraId="70DD4113"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16</w:t>
            </w:r>
          </w:p>
        </w:tc>
        <w:tc>
          <w:tcPr>
            <w:tcW w:w="7796" w:type="dxa"/>
            <w:shd w:val="clear" w:color="000000" w:fill="FFFFFF"/>
            <w:noWrap/>
            <w:vAlign w:val="center"/>
            <w:hideMark/>
          </w:tcPr>
          <w:p w14:paraId="73167B1F"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Piorunujące wirusowe zapalenie wątroby</w:t>
            </w:r>
          </w:p>
        </w:tc>
      </w:tr>
      <w:tr w:rsidR="0034344A" w:rsidRPr="00851BB0" w14:paraId="2906FFC3" w14:textId="77777777" w:rsidTr="0034344A">
        <w:trPr>
          <w:trHeight w:val="288"/>
        </w:trPr>
        <w:tc>
          <w:tcPr>
            <w:tcW w:w="356" w:type="dxa"/>
            <w:shd w:val="clear" w:color="000000" w:fill="FFFFFF"/>
            <w:noWrap/>
            <w:vAlign w:val="center"/>
            <w:hideMark/>
          </w:tcPr>
          <w:p w14:paraId="4941AD90"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17</w:t>
            </w:r>
          </w:p>
        </w:tc>
        <w:tc>
          <w:tcPr>
            <w:tcW w:w="7796" w:type="dxa"/>
            <w:shd w:val="clear" w:color="000000" w:fill="FFFFFF"/>
            <w:noWrap/>
            <w:vAlign w:val="center"/>
            <w:hideMark/>
          </w:tcPr>
          <w:p w14:paraId="77AC535D"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Sepsa</w:t>
            </w:r>
          </w:p>
        </w:tc>
      </w:tr>
      <w:tr w:rsidR="0034344A" w:rsidRPr="00851BB0" w14:paraId="6BAAA193" w14:textId="77777777" w:rsidTr="0034344A">
        <w:trPr>
          <w:trHeight w:val="288"/>
        </w:trPr>
        <w:tc>
          <w:tcPr>
            <w:tcW w:w="356" w:type="dxa"/>
            <w:shd w:val="clear" w:color="000000" w:fill="FFFFFF"/>
            <w:noWrap/>
            <w:vAlign w:val="center"/>
            <w:hideMark/>
          </w:tcPr>
          <w:p w14:paraId="0C8EA1C0"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18</w:t>
            </w:r>
          </w:p>
        </w:tc>
        <w:tc>
          <w:tcPr>
            <w:tcW w:w="7796" w:type="dxa"/>
            <w:shd w:val="clear" w:color="000000" w:fill="FFFFFF"/>
            <w:noWrap/>
            <w:vAlign w:val="center"/>
            <w:hideMark/>
          </w:tcPr>
          <w:p w14:paraId="56E00848"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Stwardnienie rozsiane</w:t>
            </w:r>
          </w:p>
        </w:tc>
      </w:tr>
      <w:tr w:rsidR="0034344A" w:rsidRPr="00851BB0" w14:paraId="3AEE29B8" w14:textId="77777777" w:rsidTr="0034344A">
        <w:trPr>
          <w:trHeight w:val="288"/>
        </w:trPr>
        <w:tc>
          <w:tcPr>
            <w:tcW w:w="356" w:type="dxa"/>
            <w:shd w:val="clear" w:color="000000" w:fill="FFFFFF"/>
            <w:noWrap/>
            <w:vAlign w:val="center"/>
            <w:hideMark/>
          </w:tcPr>
          <w:p w14:paraId="0C056211"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19</w:t>
            </w:r>
          </w:p>
        </w:tc>
        <w:tc>
          <w:tcPr>
            <w:tcW w:w="7796" w:type="dxa"/>
            <w:shd w:val="clear" w:color="000000" w:fill="FFFFFF"/>
            <w:noWrap/>
            <w:vAlign w:val="center"/>
            <w:hideMark/>
          </w:tcPr>
          <w:p w14:paraId="458FDBC0"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Śpiączka</w:t>
            </w:r>
          </w:p>
        </w:tc>
      </w:tr>
      <w:tr w:rsidR="0034344A" w:rsidRPr="00851BB0" w14:paraId="354EBF5F" w14:textId="77777777" w:rsidTr="0034344A">
        <w:trPr>
          <w:trHeight w:val="288"/>
        </w:trPr>
        <w:tc>
          <w:tcPr>
            <w:tcW w:w="356" w:type="dxa"/>
            <w:shd w:val="clear" w:color="000000" w:fill="FFFFFF"/>
            <w:noWrap/>
            <w:vAlign w:val="center"/>
            <w:hideMark/>
          </w:tcPr>
          <w:p w14:paraId="5DC350EF"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20</w:t>
            </w:r>
          </w:p>
        </w:tc>
        <w:tc>
          <w:tcPr>
            <w:tcW w:w="7796" w:type="dxa"/>
            <w:shd w:val="clear" w:color="000000" w:fill="FFFFFF"/>
            <w:noWrap/>
            <w:vAlign w:val="center"/>
            <w:hideMark/>
          </w:tcPr>
          <w:p w14:paraId="2904B98B"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Transplantacja</w:t>
            </w:r>
            <w:r>
              <w:rPr>
                <w:rFonts w:eastAsia="Times New Roman" w:cs="Segoe UI"/>
                <w:color w:val="000000"/>
                <w:szCs w:val="20"/>
                <w:lang w:eastAsia="pl-PL"/>
              </w:rPr>
              <w:t>/ przeszczep</w:t>
            </w:r>
            <w:r w:rsidRPr="00851BB0">
              <w:rPr>
                <w:rFonts w:eastAsia="Times New Roman" w:cs="Segoe UI"/>
                <w:color w:val="000000"/>
                <w:szCs w:val="20"/>
                <w:lang w:eastAsia="pl-PL"/>
              </w:rPr>
              <w:t xml:space="preserve"> organów</w:t>
            </w:r>
          </w:p>
        </w:tc>
      </w:tr>
      <w:tr w:rsidR="0034344A" w:rsidRPr="00851BB0" w14:paraId="3B1E7AF4" w14:textId="77777777" w:rsidTr="0034344A">
        <w:trPr>
          <w:trHeight w:val="288"/>
        </w:trPr>
        <w:tc>
          <w:tcPr>
            <w:tcW w:w="356" w:type="dxa"/>
            <w:shd w:val="clear" w:color="000000" w:fill="FFFFFF"/>
            <w:noWrap/>
            <w:vAlign w:val="center"/>
            <w:hideMark/>
          </w:tcPr>
          <w:p w14:paraId="291069FE"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21</w:t>
            </w:r>
          </w:p>
        </w:tc>
        <w:tc>
          <w:tcPr>
            <w:tcW w:w="7796" w:type="dxa"/>
            <w:shd w:val="clear" w:color="000000" w:fill="FFFFFF"/>
            <w:noWrap/>
            <w:vAlign w:val="center"/>
            <w:hideMark/>
          </w:tcPr>
          <w:p w14:paraId="75BEFDE0"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Udar mózgu</w:t>
            </w:r>
          </w:p>
        </w:tc>
      </w:tr>
      <w:tr w:rsidR="0034344A" w:rsidRPr="00851BB0" w14:paraId="5602D181" w14:textId="77777777" w:rsidTr="0034344A">
        <w:trPr>
          <w:trHeight w:val="288"/>
        </w:trPr>
        <w:tc>
          <w:tcPr>
            <w:tcW w:w="356" w:type="dxa"/>
            <w:shd w:val="clear" w:color="000000" w:fill="FFFFFF"/>
            <w:noWrap/>
            <w:vAlign w:val="center"/>
            <w:hideMark/>
          </w:tcPr>
          <w:p w14:paraId="1B5FB0CB"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22</w:t>
            </w:r>
          </w:p>
        </w:tc>
        <w:tc>
          <w:tcPr>
            <w:tcW w:w="7796" w:type="dxa"/>
            <w:shd w:val="clear" w:color="000000" w:fill="FFFFFF"/>
            <w:noWrap/>
            <w:vAlign w:val="center"/>
            <w:hideMark/>
          </w:tcPr>
          <w:p w14:paraId="410E2088"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Utrata kończyn</w:t>
            </w:r>
            <w:r>
              <w:rPr>
                <w:rFonts w:eastAsia="Times New Roman" w:cs="Segoe UI"/>
                <w:color w:val="000000"/>
                <w:szCs w:val="20"/>
                <w:lang w:eastAsia="pl-PL"/>
              </w:rPr>
              <w:t>y</w:t>
            </w:r>
          </w:p>
        </w:tc>
      </w:tr>
      <w:tr w:rsidR="0034344A" w:rsidRPr="00851BB0" w14:paraId="3BB10179" w14:textId="77777777" w:rsidTr="0034344A">
        <w:trPr>
          <w:trHeight w:val="288"/>
        </w:trPr>
        <w:tc>
          <w:tcPr>
            <w:tcW w:w="356" w:type="dxa"/>
            <w:shd w:val="clear" w:color="000000" w:fill="FFFFFF"/>
            <w:noWrap/>
            <w:vAlign w:val="center"/>
            <w:hideMark/>
          </w:tcPr>
          <w:p w14:paraId="452C225F"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23</w:t>
            </w:r>
          </w:p>
        </w:tc>
        <w:tc>
          <w:tcPr>
            <w:tcW w:w="7796" w:type="dxa"/>
            <w:shd w:val="clear" w:color="000000" w:fill="FFFFFF"/>
            <w:noWrap/>
            <w:vAlign w:val="center"/>
            <w:hideMark/>
          </w:tcPr>
          <w:p w14:paraId="492F6E8D"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 xml:space="preserve">Utrata mowy </w:t>
            </w:r>
          </w:p>
        </w:tc>
      </w:tr>
      <w:tr w:rsidR="0034344A" w:rsidRPr="00851BB0" w14:paraId="7F6F0D51" w14:textId="77777777" w:rsidTr="0034344A">
        <w:trPr>
          <w:trHeight w:val="288"/>
        </w:trPr>
        <w:tc>
          <w:tcPr>
            <w:tcW w:w="356" w:type="dxa"/>
            <w:shd w:val="clear" w:color="000000" w:fill="FFFFFF"/>
            <w:noWrap/>
            <w:vAlign w:val="center"/>
            <w:hideMark/>
          </w:tcPr>
          <w:p w14:paraId="1092482A" w14:textId="77777777" w:rsidR="0034344A" w:rsidRPr="00851BB0" w:rsidRDefault="0034344A" w:rsidP="0034344A">
            <w:pPr>
              <w:spacing w:after="0" w:line="240" w:lineRule="auto"/>
              <w:jc w:val="center"/>
              <w:rPr>
                <w:rFonts w:eastAsia="Times New Roman" w:cs="Segoe UI"/>
                <w:color w:val="000000"/>
                <w:szCs w:val="20"/>
                <w:lang w:eastAsia="pl-PL"/>
              </w:rPr>
            </w:pPr>
            <w:r w:rsidRPr="00851BB0">
              <w:rPr>
                <w:rFonts w:eastAsia="Times New Roman" w:cs="Segoe UI"/>
                <w:color w:val="000000"/>
                <w:szCs w:val="20"/>
                <w:lang w:eastAsia="pl-PL"/>
              </w:rPr>
              <w:t>24</w:t>
            </w:r>
          </w:p>
        </w:tc>
        <w:tc>
          <w:tcPr>
            <w:tcW w:w="7796" w:type="dxa"/>
            <w:shd w:val="clear" w:color="000000" w:fill="FFFFFF"/>
            <w:noWrap/>
            <w:vAlign w:val="center"/>
            <w:hideMark/>
          </w:tcPr>
          <w:p w14:paraId="56E7387E"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 xml:space="preserve">Utrata słuchu </w:t>
            </w:r>
          </w:p>
        </w:tc>
      </w:tr>
      <w:tr w:rsidR="0034344A" w:rsidRPr="0002289E" w14:paraId="0C0DB461" w14:textId="77777777" w:rsidTr="0034344A">
        <w:trPr>
          <w:trHeight w:val="288"/>
        </w:trPr>
        <w:tc>
          <w:tcPr>
            <w:tcW w:w="356" w:type="dxa"/>
            <w:shd w:val="clear" w:color="000000" w:fill="FFFFFF"/>
            <w:noWrap/>
            <w:vAlign w:val="center"/>
            <w:hideMark/>
          </w:tcPr>
          <w:p w14:paraId="625ECA92" w14:textId="77777777" w:rsidR="0034344A" w:rsidRPr="00851BB0" w:rsidRDefault="0034344A" w:rsidP="0034344A">
            <w:pPr>
              <w:spacing w:after="0" w:line="240" w:lineRule="auto"/>
              <w:jc w:val="center"/>
              <w:rPr>
                <w:rFonts w:eastAsia="Times New Roman" w:cs="Segoe UI"/>
                <w:color w:val="000000"/>
                <w:szCs w:val="20"/>
                <w:lang w:eastAsia="pl-PL"/>
              </w:rPr>
            </w:pPr>
            <w:r w:rsidRPr="0002289E">
              <w:rPr>
                <w:rFonts w:eastAsia="Times New Roman" w:cs="Segoe UI"/>
                <w:color w:val="000000"/>
                <w:szCs w:val="20"/>
                <w:lang w:eastAsia="pl-PL"/>
              </w:rPr>
              <w:t>25</w:t>
            </w:r>
          </w:p>
        </w:tc>
        <w:tc>
          <w:tcPr>
            <w:tcW w:w="7796" w:type="dxa"/>
            <w:shd w:val="clear" w:color="000000" w:fill="FFFFFF"/>
            <w:noWrap/>
            <w:vAlign w:val="center"/>
            <w:hideMark/>
          </w:tcPr>
          <w:p w14:paraId="698E1D7A" w14:textId="77777777" w:rsidR="0034344A" w:rsidRPr="00851BB0" w:rsidRDefault="0034344A" w:rsidP="0034344A">
            <w:pPr>
              <w:spacing w:after="0" w:line="240" w:lineRule="auto"/>
              <w:jc w:val="both"/>
              <w:rPr>
                <w:rFonts w:eastAsia="Times New Roman" w:cs="Segoe UI"/>
                <w:color w:val="000000"/>
                <w:szCs w:val="20"/>
                <w:lang w:eastAsia="pl-PL"/>
              </w:rPr>
            </w:pPr>
            <w:r w:rsidRPr="00851BB0">
              <w:rPr>
                <w:rFonts w:eastAsia="Times New Roman" w:cs="Segoe UI"/>
                <w:color w:val="000000"/>
                <w:szCs w:val="20"/>
                <w:lang w:eastAsia="pl-PL"/>
              </w:rPr>
              <w:t>Utrata wzroku</w:t>
            </w:r>
          </w:p>
        </w:tc>
      </w:tr>
      <w:tr w:rsidR="0034344A" w:rsidRPr="0002289E" w14:paraId="549F2457" w14:textId="77777777" w:rsidTr="0034344A">
        <w:trPr>
          <w:trHeight w:val="288"/>
        </w:trPr>
        <w:tc>
          <w:tcPr>
            <w:tcW w:w="356" w:type="dxa"/>
            <w:shd w:val="clear" w:color="000000" w:fill="FFFFFF"/>
            <w:noWrap/>
            <w:vAlign w:val="center"/>
            <w:hideMark/>
          </w:tcPr>
          <w:p w14:paraId="04CDA5AA" w14:textId="77777777" w:rsidR="0034344A" w:rsidRPr="0002289E" w:rsidRDefault="0034344A" w:rsidP="0034344A">
            <w:pPr>
              <w:spacing w:after="0" w:line="240" w:lineRule="auto"/>
              <w:jc w:val="center"/>
              <w:rPr>
                <w:rFonts w:eastAsia="Times New Roman" w:cs="Segoe UI"/>
                <w:color w:val="000000"/>
                <w:szCs w:val="20"/>
                <w:lang w:eastAsia="pl-PL"/>
              </w:rPr>
            </w:pPr>
            <w:r w:rsidRPr="0002289E">
              <w:rPr>
                <w:rFonts w:eastAsia="Times New Roman" w:cs="Segoe UI"/>
                <w:color w:val="000000"/>
                <w:szCs w:val="20"/>
                <w:lang w:eastAsia="pl-PL"/>
              </w:rPr>
              <w:t>26</w:t>
            </w:r>
          </w:p>
        </w:tc>
        <w:tc>
          <w:tcPr>
            <w:tcW w:w="7796" w:type="dxa"/>
            <w:shd w:val="clear" w:color="000000" w:fill="FFFFFF"/>
            <w:noWrap/>
            <w:vAlign w:val="center"/>
            <w:hideMark/>
          </w:tcPr>
          <w:p w14:paraId="6059159D" w14:textId="77777777" w:rsidR="0034344A" w:rsidRPr="0002289E" w:rsidRDefault="0034344A" w:rsidP="0034344A">
            <w:pPr>
              <w:spacing w:after="0" w:line="240" w:lineRule="auto"/>
              <w:jc w:val="both"/>
              <w:rPr>
                <w:rFonts w:eastAsia="Times New Roman" w:cs="Segoe UI"/>
                <w:color w:val="000000"/>
                <w:szCs w:val="20"/>
                <w:lang w:eastAsia="pl-PL"/>
              </w:rPr>
            </w:pPr>
            <w:r w:rsidRPr="0002289E">
              <w:rPr>
                <w:rFonts w:eastAsia="Times New Roman" w:cs="Segoe UI"/>
                <w:color w:val="000000"/>
                <w:szCs w:val="20"/>
                <w:lang w:eastAsia="pl-PL"/>
              </w:rPr>
              <w:t>Wada serca</w:t>
            </w:r>
          </w:p>
        </w:tc>
      </w:tr>
      <w:tr w:rsidR="0034344A" w:rsidRPr="0002289E" w14:paraId="2F7F6253" w14:textId="77777777" w:rsidTr="0034344A">
        <w:trPr>
          <w:trHeight w:val="288"/>
        </w:trPr>
        <w:tc>
          <w:tcPr>
            <w:tcW w:w="356" w:type="dxa"/>
            <w:shd w:val="clear" w:color="000000" w:fill="FFFFFF"/>
            <w:noWrap/>
            <w:vAlign w:val="center"/>
            <w:hideMark/>
          </w:tcPr>
          <w:p w14:paraId="7842048E" w14:textId="77777777" w:rsidR="0034344A" w:rsidRPr="0002289E" w:rsidRDefault="0034344A" w:rsidP="0034344A">
            <w:pPr>
              <w:spacing w:after="0" w:line="240" w:lineRule="auto"/>
              <w:jc w:val="center"/>
              <w:rPr>
                <w:rFonts w:eastAsia="Times New Roman" w:cs="Segoe UI"/>
                <w:color w:val="000000"/>
                <w:szCs w:val="20"/>
                <w:lang w:eastAsia="pl-PL"/>
              </w:rPr>
            </w:pPr>
            <w:r w:rsidRPr="0002289E">
              <w:rPr>
                <w:rFonts w:eastAsia="Times New Roman" w:cs="Segoe UI"/>
                <w:color w:val="000000"/>
                <w:szCs w:val="20"/>
                <w:lang w:eastAsia="pl-PL"/>
              </w:rPr>
              <w:t>27</w:t>
            </w:r>
          </w:p>
        </w:tc>
        <w:tc>
          <w:tcPr>
            <w:tcW w:w="7796" w:type="dxa"/>
            <w:shd w:val="clear" w:color="000000" w:fill="FFFFFF"/>
            <w:noWrap/>
            <w:vAlign w:val="center"/>
            <w:hideMark/>
          </w:tcPr>
          <w:p w14:paraId="17B5AB75" w14:textId="77777777" w:rsidR="0034344A" w:rsidRPr="0002289E" w:rsidRDefault="0034344A" w:rsidP="0034344A">
            <w:pPr>
              <w:spacing w:after="0" w:line="240" w:lineRule="auto"/>
              <w:jc w:val="both"/>
              <w:rPr>
                <w:rFonts w:eastAsia="Times New Roman" w:cs="Segoe UI"/>
                <w:color w:val="000000"/>
                <w:szCs w:val="20"/>
                <w:lang w:eastAsia="pl-PL"/>
              </w:rPr>
            </w:pPr>
            <w:r w:rsidRPr="0002289E">
              <w:rPr>
                <w:rFonts w:eastAsia="Times New Roman" w:cs="Segoe UI"/>
                <w:color w:val="000000"/>
                <w:szCs w:val="20"/>
                <w:lang w:eastAsia="pl-PL"/>
              </w:rPr>
              <w:t>Wszczepienie zastawki serca</w:t>
            </w:r>
          </w:p>
        </w:tc>
      </w:tr>
      <w:tr w:rsidR="0034344A" w:rsidRPr="0002289E" w14:paraId="46D5CE60" w14:textId="77777777" w:rsidTr="0034344A">
        <w:trPr>
          <w:trHeight w:val="792"/>
        </w:trPr>
        <w:tc>
          <w:tcPr>
            <w:tcW w:w="356" w:type="dxa"/>
            <w:shd w:val="clear" w:color="000000" w:fill="FFFFFF"/>
            <w:noWrap/>
            <w:vAlign w:val="center"/>
            <w:hideMark/>
          </w:tcPr>
          <w:p w14:paraId="44EBD42E" w14:textId="77777777" w:rsidR="0034344A" w:rsidRPr="0002289E" w:rsidRDefault="0034344A" w:rsidP="0034344A">
            <w:pPr>
              <w:spacing w:after="0" w:line="240" w:lineRule="auto"/>
              <w:jc w:val="center"/>
              <w:rPr>
                <w:rFonts w:eastAsia="Times New Roman" w:cs="Segoe UI"/>
                <w:color w:val="000000"/>
                <w:szCs w:val="20"/>
                <w:lang w:eastAsia="pl-PL"/>
              </w:rPr>
            </w:pPr>
            <w:r w:rsidRPr="0002289E">
              <w:rPr>
                <w:rFonts w:eastAsia="Times New Roman" w:cs="Segoe UI"/>
                <w:color w:val="000000"/>
                <w:szCs w:val="20"/>
                <w:lang w:eastAsia="pl-PL"/>
              </w:rPr>
              <w:t>28</w:t>
            </w:r>
          </w:p>
        </w:tc>
        <w:tc>
          <w:tcPr>
            <w:tcW w:w="7796" w:type="dxa"/>
            <w:shd w:val="clear" w:color="000000" w:fill="FFFFFF"/>
            <w:vAlign w:val="center"/>
            <w:hideMark/>
          </w:tcPr>
          <w:p w14:paraId="2637D43C" w14:textId="77777777" w:rsidR="0034344A" w:rsidRPr="0002289E" w:rsidRDefault="0034344A" w:rsidP="0034344A">
            <w:pPr>
              <w:spacing w:after="0" w:line="240" w:lineRule="auto"/>
              <w:rPr>
                <w:rFonts w:eastAsia="Times New Roman" w:cs="Segoe UI"/>
                <w:color w:val="000000"/>
                <w:szCs w:val="20"/>
                <w:lang w:eastAsia="pl-PL"/>
              </w:rPr>
            </w:pPr>
            <w:r w:rsidRPr="0002289E">
              <w:rPr>
                <w:rFonts w:eastAsia="Times New Roman" w:cs="Segoe UI"/>
                <w:color w:val="000000"/>
                <w:szCs w:val="20"/>
                <w:lang w:eastAsia="pl-PL"/>
              </w:rPr>
              <w:t>Zakażenie wirusem HIV (zakażenie wirusem HIV w związku z wykonywaniem obowiązków zawodowych oraz zakażenie w wyniku transfuzji krwi)</w:t>
            </w:r>
          </w:p>
        </w:tc>
      </w:tr>
      <w:tr w:rsidR="0034344A" w:rsidRPr="0002289E" w14:paraId="2F8769E5" w14:textId="77777777" w:rsidTr="0034344A">
        <w:trPr>
          <w:trHeight w:val="288"/>
        </w:trPr>
        <w:tc>
          <w:tcPr>
            <w:tcW w:w="356" w:type="dxa"/>
            <w:shd w:val="clear" w:color="000000" w:fill="FFFFFF"/>
            <w:noWrap/>
            <w:vAlign w:val="center"/>
            <w:hideMark/>
          </w:tcPr>
          <w:p w14:paraId="135B04C8" w14:textId="77777777" w:rsidR="0034344A" w:rsidRPr="0002289E" w:rsidRDefault="0034344A" w:rsidP="0034344A">
            <w:pPr>
              <w:spacing w:after="0" w:line="240" w:lineRule="auto"/>
              <w:jc w:val="center"/>
              <w:rPr>
                <w:rFonts w:eastAsia="Times New Roman" w:cs="Segoe UI"/>
                <w:color w:val="000000"/>
                <w:szCs w:val="20"/>
                <w:lang w:eastAsia="pl-PL"/>
              </w:rPr>
            </w:pPr>
            <w:r w:rsidRPr="0002289E">
              <w:rPr>
                <w:rFonts w:eastAsia="Times New Roman" w:cs="Segoe UI"/>
                <w:color w:val="000000"/>
                <w:szCs w:val="20"/>
                <w:lang w:eastAsia="pl-PL"/>
              </w:rPr>
              <w:t>2</w:t>
            </w:r>
            <w:r>
              <w:rPr>
                <w:rFonts w:eastAsia="Times New Roman" w:cs="Segoe UI"/>
                <w:color w:val="000000"/>
                <w:szCs w:val="20"/>
                <w:lang w:eastAsia="pl-PL"/>
              </w:rPr>
              <w:t>9</w:t>
            </w:r>
          </w:p>
        </w:tc>
        <w:tc>
          <w:tcPr>
            <w:tcW w:w="7796" w:type="dxa"/>
            <w:shd w:val="clear" w:color="000000" w:fill="FFFFFF"/>
            <w:noWrap/>
            <w:vAlign w:val="center"/>
            <w:hideMark/>
          </w:tcPr>
          <w:p w14:paraId="25D32035" w14:textId="77777777" w:rsidR="0034344A" w:rsidRPr="0002289E" w:rsidRDefault="0034344A" w:rsidP="0034344A">
            <w:pPr>
              <w:spacing w:after="0" w:line="240" w:lineRule="auto"/>
              <w:jc w:val="both"/>
              <w:rPr>
                <w:rFonts w:eastAsia="Times New Roman" w:cs="Segoe UI"/>
                <w:color w:val="000000"/>
                <w:szCs w:val="20"/>
                <w:lang w:eastAsia="pl-PL"/>
              </w:rPr>
            </w:pPr>
            <w:r w:rsidRPr="0002289E">
              <w:rPr>
                <w:rFonts w:eastAsia="Times New Roman" w:cs="Segoe UI"/>
                <w:color w:val="000000"/>
                <w:szCs w:val="20"/>
                <w:lang w:eastAsia="pl-PL"/>
              </w:rPr>
              <w:t>Zawał serca</w:t>
            </w:r>
          </w:p>
        </w:tc>
      </w:tr>
    </w:tbl>
    <w:p w14:paraId="78F64B75" w14:textId="77777777" w:rsidR="0034344A" w:rsidRPr="0002289E" w:rsidRDefault="0034344A" w:rsidP="0034344A">
      <w:pPr>
        <w:pStyle w:val="Tekstpodstawowy2"/>
        <w:autoSpaceDE w:val="0"/>
        <w:spacing w:before="120" w:line="312" w:lineRule="auto"/>
        <w:rPr>
          <w:rFonts w:ascii="Segoe UI" w:eastAsiaTheme="minorHAnsi" w:hAnsi="Segoe UI" w:cs="Segoe UI"/>
          <w:sz w:val="20"/>
        </w:rPr>
      </w:pPr>
    </w:p>
    <w:p w14:paraId="1BB9BC78" w14:textId="77777777" w:rsidR="0034344A" w:rsidRDefault="0034344A" w:rsidP="0034344A">
      <w:pPr>
        <w:pStyle w:val="Tekstpodstawowy2"/>
        <w:autoSpaceDE w:val="0"/>
        <w:spacing w:before="120" w:line="312" w:lineRule="auto"/>
        <w:ind w:left="993"/>
        <w:rPr>
          <w:rFonts w:ascii="Segoe UI" w:eastAsiaTheme="minorHAnsi" w:hAnsi="Segoe UI" w:cs="Segoe UI"/>
          <w:sz w:val="20"/>
        </w:rPr>
      </w:pPr>
    </w:p>
    <w:p w14:paraId="3F800FE6" w14:textId="77777777" w:rsidR="0034344A" w:rsidRDefault="0034344A" w:rsidP="0034344A">
      <w:pPr>
        <w:pStyle w:val="Tekstpodstawowy2"/>
        <w:autoSpaceDE w:val="0"/>
        <w:spacing w:before="120" w:line="312" w:lineRule="auto"/>
        <w:ind w:left="993"/>
        <w:rPr>
          <w:rFonts w:ascii="Segoe UI" w:eastAsiaTheme="minorHAnsi" w:hAnsi="Segoe UI" w:cs="Segoe UI"/>
          <w:sz w:val="20"/>
        </w:rPr>
      </w:pPr>
      <w:r w:rsidRPr="0002289E">
        <w:rPr>
          <w:rFonts w:ascii="Segoe UI" w:eastAsiaTheme="minorHAnsi" w:hAnsi="Segoe UI" w:cs="Segoe UI"/>
          <w:sz w:val="20"/>
        </w:rPr>
        <w:t xml:space="preserve">Wykonawca uzna swoją odpowiedzialność z tytułu zdiagnozowania w trakcie ochrony ubezpieczeniowej każdej z wymienionych jednostek chorobowych, przy czym Ubezpieczonemu przysługuje jedno świadczenie za wystąpienie danej choroby, w wysokości określonej w tabeli </w:t>
      </w:r>
      <w:r w:rsidRPr="007C4866">
        <w:rPr>
          <w:rFonts w:ascii="Segoe UI" w:eastAsiaTheme="minorHAnsi" w:hAnsi="Segoe UI" w:cs="Segoe UI"/>
          <w:sz w:val="20"/>
        </w:rPr>
        <w:t xml:space="preserve">w pkt. </w:t>
      </w:r>
      <w:r w:rsidRPr="007C4866">
        <w:rPr>
          <w:rFonts w:ascii="Segoe UI" w:eastAsiaTheme="minorHAnsi" w:hAnsi="Segoe UI" w:cs="Segoe UI"/>
          <w:sz w:val="20"/>
        </w:rPr>
        <w:t>7–</w:t>
      </w:r>
      <w:r w:rsidRPr="0002289E">
        <w:rPr>
          <w:rFonts w:ascii="Segoe UI" w:eastAsiaTheme="minorHAnsi" w:hAnsi="Segoe UI" w:cs="Segoe UI"/>
          <w:sz w:val="20"/>
        </w:rPr>
        <w:t xml:space="preserve"> ZAKRES OCHRONY UBEZPIECZENIOWEJ. </w:t>
      </w:r>
    </w:p>
    <w:p w14:paraId="2EEECF42" w14:textId="77777777" w:rsidR="0034344A" w:rsidRPr="00F86C2D" w:rsidRDefault="0034344A" w:rsidP="0034344A">
      <w:pPr>
        <w:pStyle w:val="Akapitzlist"/>
        <w:autoSpaceDE w:val="0"/>
        <w:spacing w:before="60" w:after="60"/>
        <w:ind w:left="993"/>
        <w:jc w:val="both"/>
        <w:rPr>
          <w:rFonts w:cs="Segoe UI"/>
          <w:szCs w:val="20"/>
        </w:rPr>
      </w:pPr>
      <w:r w:rsidRPr="00393DF6">
        <w:rPr>
          <w:rFonts w:cs="Segoe UI"/>
          <w:szCs w:val="20"/>
        </w:rPr>
        <w:t xml:space="preserve">Nie będą miały zastosowania postanowienia OWU Wykonawcy, które będą miały zastosowanie do umowy ubezpieczenia ograniczające odpowiedzialność Wykonawcy w przypadku wystąpienia dwóch zdarzeń objętych zakresem ubezpieczenia w ramach ryzyka </w:t>
      </w:r>
      <w:r w:rsidRPr="00393DF6">
        <w:rPr>
          <w:rFonts w:cs="Segoe UI"/>
          <w:szCs w:val="20"/>
        </w:rPr>
        <w:lastRenderedPageBreak/>
        <w:t xml:space="preserve">poważnych </w:t>
      </w:r>
      <w:proofErr w:type="spellStart"/>
      <w:r w:rsidRPr="00393DF6">
        <w:rPr>
          <w:rFonts w:cs="Segoe UI"/>
          <w:szCs w:val="20"/>
        </w:rPr>
        <w:t>zachorowań</w:t>
      </w:r>
      <w:proofErr w:type="spellEnd"/>
      <w:r w:rsidRPr="00393DF6">
        <w:rPr>
          <w:rFonts w:cs="Segoe UI"/>
          <w:szCs w:val="20"/>
        </w:rPr>
        <w:t xml:space="preserve"> w zależności od minimalnego okresu czasu pomiędzy tymi zdarzeniami.</w:t>
      </w:r>
    </w:p>
    <w:p w14:paraId="1A91F59D" w14:textId="77777777" w:rsidR="0034344A" w:rsidRDefault="0034344A" w:rsidP="0034344A">
      <w:pPr>
        <w:pStyle w:val="Tekstpodstawowy2"/>
        <w:autoSpaceDE w:val="0"/>
        <w:spacing w:before="120" w:line="312" w:lineRule="auto"/>
        <w:ind w:left="993"/>
        <w:rPr>
          <w:rFonts w:ascii="Segoe UI" w:eastAsiaTheme="minorHAnsi" w:hAnsi="Segoe UI" w:cs="Segoe UI"/>
          <w:sz w:val="20"/>
        </w:rPr>
      </w:pPr>
      <w:r w:rsidRPr="0002289E">
        <w:rPr>
          <w:rFonts w:ascii="Segoe UI" w:eastAsiaTheme="minorHAnsi" w:hAnsi="Segoe UI" w:cs="Segoe UI"/>
          <w:sz w:val="20"/>
        </w:rPr>
        <w:t xml:space="preserve">W przypadku wystąpienia kolejnego poważnego zachorowania Ubezpieczonego, Wykonawca może odmówić prawa do świadczenia, jeżeli pomiędzy poszczególnymi poważnymi </w:t>
      </w:r>
      <w:proofErr w:type="spellStart"/>
      <w:r w:rsidRPr="0002289E">
        <w:rPr>
          <w:rFonts w:ascii="Segoe UI" w:eastAsiaTheme="minorHAnsi" w:hAnsi="Segoe UI" w:cs="Segoe UI"/>
          <w:sz w:val="20"/>
        </w:rPr>
        <w:t>zachorowaniami</w:t>
      </w:r>
      <w:proofErr w:type="spellEnd"/>
      <w:r w:rsidRPr="0002289E">
        <w:rPr>
          <w:rFonts w:ascii="Segoe UI" w:eastAsiaTheme="minorHAnsi" w:hAnsi="Segoe UI" w:cs="Segoe UI"/>
          <w:sz w:val="20"/>
        </w:rPr>
        <w:t xml:space="preserve"> zachodzi bezpośredni związek przyczynowo – skutkowy, potwierdzony przez lekarza orzecznika wskazanego przez Wykonawcę.</w:t>
      </w:r>
    </w:p>
    <w:p w14:paraId="6C884B52" w14:textId="77777777" w:rsidR="0034344A" w:rsidRPr="00241FF6" w:rsidRDefault="0034344A" w:rsidP="0034344A">
      <w:pPr>
        <w:pStyle w:val="Akapitzlist"/>
        <w:autoSpaceDE w:val="0"/>
        <w:spacing w:before="60" w:after="60"/>
        <w:ind w:left="993"/>
        <w:jc w:val="both"/>
        <w:rPr>
          <w:rFonts w:cs="Segoe UI"/>
          <w:szCs w:val="20"/>
        </w:rPr>
      </w:pPr>
      <w:r w:rsidRPr="00241FF6">
        <w:rPr>
          <w:rFonts w:cs="Segoe UI"/>
          <w:szCs w:val="20"/>
        </w:rPr>
        <w:t xml:space="preserve">Po wypłacie świadczenia z tytułu danej choroby wygasa odpowiedzialność Ubezpieczyciela </w:t>
      </w:r>
      <w:r w:rsidRPr="00241FF6">
        <w:rPr>
          <w:rFonts w:cs="Segoe UI"/>
          <w:szCs w:val="20"/>
        </w:rPr>
        <w:br/>
        <w:t>w zakresie tej choroby, co oznacza, że odpowiedzialnością Ubezpieczyciela objęte są pozostałe choroby wymienione w katalogu.</w:t>
      </w:r>
    </w:p>
    <w:p w14:paraId="43BE66F9" w14:textId="77777777" w:rsidR="0034344A" w:rsidRPr="000F0FC5"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Rekonwalescencja poszpitalna</w:t>
      </w:r>
      <w:r w:rsidRPr="0002289E">
        <w:rPr>
          <w:rFonts w:cs="Segoe UI"/>
          <w:szCs w:val="20"/>
        </w:rPr>
        <w:t xml:space="preserve"> – pobyt Ubezpieczonego na zwolnieniu lekarskim, następujący bezpośrednio po pobycie w Szpitalu, które wystawione zostało przez Szpital, </w:t>
      </w:r>
      <w:r w:rsidRPr="0002289E">
        <w:rPr>
          <w:rFonts w:cs="Segoe UI"/>
          <w:szCs w:val="20"/>
        </w:rPr>
        <w:br/>
        <w:t xml:space="preserve">w którym Ubezpieczony był hospitalizowany w następstwie choroby lub nieszczęśliwego wypadku. Świadczenie należne jest Ubezpieczonemu, jeżeli pobyt Ubezpieczonego </w:t>
      </w:r>
      <w:r w:rsidRPr="0002289E">
        <w:rPr>
          <w:rFonts w:cs="Segoe UI"/>
          <w:szCs w:val="20"/>
        </w:rPr>
        <w:br/>
        <w:t xml:space="preserve">w Szpitalu trwał nieprzerwanie minimum </w:t>
      </w:r>
      <w:r w:rsidRPr="00393DF6">
        <w:rPr>
          <w:rFonts w:cs="Segoe UI"/>
          <w:szCs w:val="20"/>
        </w:rPr>
        <w:t>10 dni</w:t>
      </w:r>
      <w:r w:rsidRPr="0002289E">
        <w:rPr>
          <w:rFonts w:cs="Segoe UI"/>
          <w:szCs w:val="20"/>
        </w:rPr>
        <w:t xml:space="preserve"> (każdy rozpoczęty dzień pobytu w szpitalu uznaje się za pełny). Świadczenie wypłacane jest za każdy dzień rekonwalescencji (zwolnienia lekarskiego), maksymalnie za okres 30 dni z tytułu jednej rekonwalescencji, nie więcej jednak niż za 90 dni w każdym Roku ubezpieczenia, niezależnie od liczby pobytów w Szpitalu będących podstawą przyznania świadczenia z tytułu rekonwalescencji.</w:t>
      </w:r>
      <w:r w:rsidRPr="000F0FC5">
        <w:rPr>
          <w:rFonts w:cstheme="minorHAnsi"/>
          <w:color w:val="000000" w:themeColor="text1"/>
        </w:rPr>
        <w:t xml:space="preserve"> </w:t>
      </w:r>
    </w:p>
    <w:p w14:paraId="7A8144BB" w14:textId="77777777" w:rsidR="0034344A" w:rsidRPr="00393DF6"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szCs w:val="20"/>
        </w:rPr>
        <w:t xml:space="preserve">Rodzic </w:t>
      </w:r>
      <w:r w:rsidRPr="0002289E">
        <w:rPr>
          <w:rFonts w:cs="Segoe UI"/>
          <w:szCs w:val="20"/>
        </w:rPr>
        <w:t>–</w:t>
      </w:r>
      <w:r>
        <w:rPr>
          <w:rFonts w:cs="Segoe UI"/>
          <w:szCs w:val="20"/>
        </w:rPr>
        <w:t xml:space="preserve"> </w:t>
      </w:r>
      <w:r w:rsidRPr="00E04102">
        <w:rPr>
          <w:rFonts w:cs="Segoe UI"/>
          <w:szCs w:val="20"/>
        </w:rPr>
        <w:t xml:space="preserve">ojciec lub matka Ubezpieczonego pracownika lub współmałżonka pracownika oraz macocha lub ojczym pracownika lub współmałżonka pracownika bądź osoba, która dokonała częściowego lub </w:t>
      </w:r>
      <w:r w:rsidRPr="00393DF6">
        <w:rPr>
          <w:rFonts w:cs="Segoe UI"/>
          <w:szCs w:val="20"/>
        </w:rPr>
        <w:t xml:space="preserve">pełnego przysposobienia pracownika lub współmałżonka pracownika. Przez ojczyma i macochę rozumie się osobę, nie będącą biologicznym rodzicem pracownika lub współmałżonka pracownika, która w dniu zgonu pozostawała w związku małżeńskim z odpowiednio naturalną matką lub naturalnym ojcem pracownika lub współmałżonka pracownika lub wdowę/wdowca po naturalnej matce lub naturalnym ojcu, nie będącą biologicznym rodzicem pracownika lub współmałżonka pracownika, o ile nie wstąpiła ponownie w związek małżeński. </w:t>
      </w:r>
    </w:p>
    <w:p w14:paraId="4C36B7D0" w14:textId="77777777" w:rsidR="0034344A" w:rsidRPr="00393DF6" w:rsidRDefault="0034344A" w:rsidP="0034344A">
      <w:pPr>
        <w:spacing w:before="60" w:after="60"/>
        <w:ind w:left="1276"/>
        <w:contextualSpacing/>
        <w:jc w:val="both"/>
        <w:rPr>
          <w:rFonts w:eastAsia="Calibri" w:cs="Segoe UI"/>
          <w:szCs w:val="20"/>
          <w:lang w:eastAsia="pl-PL"/>
        </w:rPr>
      </w:pPr>
      <w:r w:rsidRPr="00393DF6">
        <w:rPr>
          <w:rFonts w:eastAsia="Calibri" w:cs="Segoe UI"/>
          <w:szCs w:val="20"/>
          <w:lang w:eastAsia="pl-PL"/>
        </w:rPr>
        <w:t>Ubezpieczyciel wypłaca uprawnionemu świadczenie bez względu na wiek rodzica Ubezpieczonego lub rodzica małżonka Ubezpieczonego.</w:t>
      </w:r>
    </w:p>
    <w:p w14:paraId="6A368665" w14:textId="77777777" w:rsidR="0034344A" w:rsidRPr="00E04102" w:rsidRDefault="0034344A" w:rsidP="0034344A">
      <w:pPr>
        <w:spacing w:before="60" w:after="60"/>
        <w:ind w:left="1276"/>
        <w:contextualSpacing/>
        <w:jc w:val="both"/>
        <w:rPr>
          <w:rFonts w:eastAsia="Calibri" w:cs="Segoe UI"/>
          <w:szCs w:val="20"/>
          <w:lang w:eastAsia="pl-PL"/>
        </w:rPr>
      </w:pPr>
      <w:r w:rsidRPr="00393DF6">
        <w:rPr>
          <w:rFonts w:eastAsia="Calibri" w:cs="Segoe UI"/>
          <w:szCs w:val="20"/>
          <w:lang w:eastAsia="pl-PL"/>
        </w:rPr>
        <w:t>Ubezpieczyciel zobowiązany jest również do wypłaty świadczenia</w:t>
      </w:r>
      <w:r w:rsidRPr="00E04102">
        <w:rPr>
          <w:rFonts w:eastAsia="Calibri" w:cs="Segoe UI"/>
          <w:szCs w:val="20"/>
          <w:lang w:eastAsia="pl-PL"/>
        </w:rPr>
        <w:t xml:space="preserve"> z tytułu zgonu rodziców lub zgonu rodziców współmałżonka w sytuacji, gdy zgon rodzica współmałżonka Ubezpieczonego nastąpił po śmierci współmałżonka Ubezpieczonego pod warunkiem że Ubezpieczony nie zawarł kolejnego związku małżeńskiego, bądź nie zgłosił do ubezpieczenia nowego partnera życiowego.</w:t>
      </w:r>
    </w:p>
    <w:p w14:paraId="48CEB6BE" w14:textId="77777777" w:rsidR="0034344A" w:rsidRPr="00E04102" w:rsidRDefault="0034344A" w:rsidP="0034344A">
      <w:pPr>
        <w:spacing w:before="60" w:after="60"/>
        <w:ind w:left="1276"/>
        <w:contextualSpacing/>
        <w:jc w:val="both"/>
        <w:rPr>
          <w:rFonts w:eastAsia="Calibri" w:cs="Segoe UI"/>
          <w:szCs w:val="20"/>
          <w:lang w:eastAsia="pl-PL"/>
        </w:rPr>
      </w:pPr>
      <w:r w:rsidRPr="00E04102">
        <w:rPr>
          <w:rFonts w:eastAsia="Calibri" w:cs="Segoe UI"/>
          <w:szCs w:val="20"/>
          <w:lang w:eastAsia="pl-PL"/>
        </w:rPr>
        <w:lastRenderedPageBreak/>
        <w:t xml:space="preserve">W przypadku wskazania w Deklaracji przystąpienia partnera życiowego pracownika, ojciec lub matka / ojczym lub macocha bądź osoba, która dokonała przysposobienia partnera życiowego – traktowani są jak rodzice współmałżonka. </w:t>
      </w:r>
    </w:p>
    <w:p w14:paraId="3D458000" w14:textId="77777777" w:rsidR="0034344A"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Rok ubezpieczenia (rok polisowy)</w:t>
      </w:r>
      <w:r w:rsidRPr="0002289E">
        <w:rPr>
          <w:rFonts w:cs="Segoe UI"/>
          <w:szCs w:val="20"/>
        </w:rPr>
        <w:t xml:space="preserve"> – okres liczony od dnia początku odpowiedzialności </w:t>
      </w:r>
      <w:r w:rsidRPr="0002289E">
        <w:rPr>
          <w:rFonts w:cs="Segoe UI"/>
          <w:szCs w:val="20"/>
        </w:rPr>
        <w:br/>
        <w:t xml:space="preserve">z tytułu zawartej umowy ubezpieczenia do dnia poprzedzającego dzień rocznicy umowy ubezpieczenia oraz kolejne okresy pomiędzy rocznicami Umowy ubezpieczenia. </w:t>
      </w:r>
    </w:p>
    <w:p w14:paraId="2E4C45D6" w14:textId="77777777" w:rsidR="0034344A" w:rsidRPr="000E307B" w:rsidRDefault="0034344A" w:rsidP="00F34A73">
      <w:pPr>
        <w:pStyle w:val="Akapitzlist"/>
        <w:numPr>
          <w:ilvl w:val="2"/>
          <w:numId w:val="46"/>
        </w:numPr>
        <w:spacing w:before="120" w:after="120" w:line="312" w:lineRule="auto"/>
        <w:contextualSpacing w:val="0"/>
        <w:jc w:val="both"/>
        <w:rPr>
          <w:rFonts w:cs="Segoe UI"/>
          <w:color w:val="000000" w:themeColor="text1"/>
        </w:rPr>
      </w:pPr>
      <w:r w:rsidRPr="000E307B">
        <w:rPr>
          <w:rFonts w:cs="Segoe UI"/>
          <w:b/>
          <w:bCs/>
          <w:color w:val="000000" w:themeColor="text1"/>
        </w:rPr>
        <w:t xml:space="preserve">Rocznica ubezpieczenia </w:t>
      </w:r>
      <w:r w:rsidRPr="000E307B">
        <w:rPr>
          <w:rFonts w:cs="Segoe UI"/>
          <w:color w:val="000000" w:themeColor="text1"/>
        </w:rPr>
        <w:t>– dzień rozpoczynający drugi i każdy kolejny rok trwania ubezpieczenia, przy czym lata ubezpieczenia są to bezpośrednio po sobie następujące okresy rozpoczynające się odpowiednio w dniu zawarcia umowy ubezpieczenia oraz w przypadające w następnych latach kalendarzowych dni oznaczone tą samą datą dzienna.</w:t>
      </w:r>
    </w:p>
    <w:p w14:paraId="3F1FE14F" w14:textId="77777777" w:rsidR="0034344A" w:rsidRPr="00B31E95" w:rsidRDefault="0034344A" w:rsidP="00F34A73">
      <w:pPr>
        <w:pStyle w:val="Akapitzlist"/>
        <w:numPr>
          <w:ilvl w:val="2"/>
          <w:numId w:val="46"/>
        </w:numPr>
        <w:spacing w:before="120" w:after="120" w:line="312" w:lineRule="auto"/>
        <w:contextualSpacing w:val="0"/>
        <w:jc w:val="both"/>
        <w:rPr>
          <w:rFonts w:cs="Segoe UI"/>
          <w:szCs w:val="20"/>
        </w:rPr>
      </w:pPr>
      <w:r w:rsidRPr="00B17813">
        <w:rPr>
          <w:rFonts w:cs="Segoe UI"/>
          <w:b/>
          <w:bCs/>
          <w:color w:val="000000" w:themeColor="text1"/>
        </w:rPr>
        <w:t>Szpital –</w:t>
      </w:r>
      <w:r>
        <w:rPr>
          <w:rFonts w:cs="Segoe UI"/>
          <w:b/>
          <w:bCs/>
          <w:color w:val="000000" w:themeColor="text1"/>
        </w:rPr>
        <w:t xml:space="preserve"> </w:t>
      </w:r>
      <w:r w:rsidRPr="00B17813">
        <w:rPr>
          <w:rFonts w:cs="Segoe UI"/>
          <w:b/>
          <w:bCs/>
          <w:color w:val="000000" w:themeColor="text1"/>
        </w:rPr>
        <w:t>publiczny lub niepubliczny zakład opieki zdrowotnej</w:t>
      </w:r>
      <w:r w:rsidRPr="00B31E95">
        <w:rPr>
          <w:rFonts w:cs="Segoe UI"/>
          <w:color w:val="000000" w:themeColor="text1"/>
        </w:rPr>
        <w:t xml:space="preserve"> udzielający świadczeń w formie leczenia stacjonarnego, zamkniętego. Szpitalem nie są: hospicja, prewentoria, sanatoria, uzdrowiska, zakłady leczenia uzależnień (niezależnie od ich rodzaju), szpitale i oddziały psychiatryczne.</w:t>
      </w:r>
    </w:p>
    <w:p w14:paraId="451360E0"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Śmierć ubezpieczonego w wyniku nieszczęśliwego wypadku</w:t>
      </w:r>
      <w:r w:rsidRPr="0002289E">
        <w:rPr>
          <w:rFonts w:cs="Segoe UI"/>
          <w:szCs w:val="20"/>
        </w:rPr>
        <w:t xml:space="preserve"> – zgon Ubezpieczonego, będący następstwem Nieszczęśliwego wypadku. Wykonawca nie może uzależnić wypłaty świadczenia od okresu czasu, jaki upłynął pomiędzy nieszczęśliwym wypadkiem, a śmiercią ubezpieczonego.</w:t>
      </w:r>
    </w:p>
    <w:p w14:paraId="13784EAA"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Śmierć ubezpieczonego w wyniku wypadku komunikacyjnego</w:t>
      </w:r>
      <w:r w:rsidRPr="0002289E">
        <w:rPr>
          <w:rFonts w:cs="Segoe UI"/>
          <w:szCs w:val="20"/>
        </w:rPr>
        <w:t xml:space="preserve"> – zgon Ubezpieczonego będący następstwem Wypadku komunikacyjnego. Wykonawca nie może uzależnić wypłaty świadczenia od okresu czasu, jaki upłynął pomiędzy nieszczęśliwym wypadkiem, a śmiercią ubezpieczonego.</w:t>
      </w:r>
    </w:p>
    <w:p w14:paraId="096E88B5"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Śmierć ubezpieczonego w wyniku wypadku komunikacyjnego przy pracy</w:t>
      </w:r>
      <w:r w:rsidRPr="0002289E">
        <w:rPr>
          <w:rFonts w:cs="Segoe UI"/>
          <w:szCs w:val="20"/>
        </w:rPr>
        <w:t xml:space="preserve"> – zgon Ubezpieczonego będący następstwem Wypadku komunikacyjnego przy pracy. Wykonawca nie może uzależnić wypłaty świadczenia od okresu czasu, jaki upłynął pomiędzy nieszczęśliwym wypadkiem, a śmiercią ubezpieczonego.</w:t>
      </w:r>
    </w:p>
    <w:p w14:paraId="707F3D06"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Śmierć ubezpieczonego w wyniku wypadku przy pracy</w:t>
      </w:r>
      <w:r w:rsidRPr="0002289E">
        <w:rPr>
          <w:rFonts w:cs="Segoe UI"/>
          <w:szCs w:val="20"/>
        </w:rPr>
        <w:t xml:space="preserve"> – zgon Ubezpieczonego będący następstwem Wypadku przy pracy. Wykonawca nie może uzależnić wypłaty świadczenia od okresu czasu, jaki upłynął pomiędzy nieszczęśliwym wypadkiem, a śmiercią ubezpieczonego.</w:t>
      </w:r>
    </w:p>
    <w:p w14:paraId="5C551500"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Śmierć ubezpieczonego w wyniku zawału serca lub udaru mózgu</w:t>
      </w:r>
      <w:r w:rsidRPr="0002289E">
        <w:rPr>
          <w:rFonts w:cs="Segoe UI"/>
          <w:szCs w:val="20"/>
        </w:rPr>
        <w:t xml:space="preserve"> – zgon Ubezpieczonego będący następstwem Zawału serca lub Udaru mózgu. Świadczenie zostanie wypłacone niezależnie od tego czy choroby będące przyczyną Zawału serca lub Udaru mózgu były zdiagnozowane lub leczone przed datą objęcia danego ubezpieczonego ochroną</w:t>
      </w:r>
      <w:r>
        <w:rPr>
          <w:rFonts w:cs="Segoe UI"/>
          <w:szCs w:val="20"/>
        </w:rPr>
        <w:t xml:space="preserve"> </w:t>
      </w:r>
      <w:r w:rsidRPr="0002289E">
        <w:rPr>
          <w:rFonts w:cs="Segoe UI"/>
          <w:szCs w:val="20"/>
        </w:rPr>
        <w:t xml:space="preserve">z tytułu niniejszego ryzyka ubezpieczeniowego. Wykonawca </w:t>
      </w:r>
      <w:r w:rsidRPr="0002289E">
        <w:rPr>
          <w:rFonts w:cs="Segoe UI"/>
          <w:szCs w:val="20"/>
        </w:rPr>
        <w:lastRenderedPageBreak/>
        <w:t>nie może uzależnić wypłaty świadczenia od okresu czasu, jaki upłynął pomiędzy zawałem serca lub udarem mózgu,</w:t>
      </w:r>
      <w:r>
        <w:rPr>
          <w:rFonts w:cs="Segoe UI"/>
          <w:szCs w:val="20"/>
        </w:rPr>
        <w:t xml:space="preserve"> </w:t>
      </w:r>
      <w:r w:rsidRPr="0002289E">
        <w:rPr>
          <w:rFonts w:cs="Segoe UI"/>
          <w:szCs w:val="20"/>
        </w:rPr>
        <w:t>a śmiercią ubezpieczonego.</w:t>
      </w:r>
      <w:r>
        <w:rPr>
          <w:rFonts w:cs="Segoe UI"/>
          <w:szCs w:val="20"/>
        </w:rPr>
        <w:t xml:space="preserve"> </w:t>
      </w:r>
    </w:p>
    <w:p w14:paraId="47138AB9" w14:textId="77777777" w:rsidR="0034344A" w:rsidRPr="009A17C7" w:rsidRDefault="0034344A" w:rsidP="00F34A73">
      <w:pPr>
        <w:pStyle w:val="Akapitzlist"/>
        <w:numPr>
          <w:ilvl w:val="2"/>
          <w:numId w:val="46"/>
        </w:numPr>
        <w:spacing w:before="120" w:after="120" w:line="312" w:lineRule="auto"/>
        <w:contextualSpacing w:val="0"/>
        <w:jc w:val="both"/>
        <w:rPr>
          <w:rFonts w:cs="Segoe UI"/>
          <w:szCs w:val="20"/>
        </w:rPr>
      </w:pPr>
      <w:r w:rsidRPr="009A17C7">
        <w:rPr>
          <w:rFonts w:cs="Segoe UI"/>
          <w:b/>
          <w:bCs/>
          <w:szCs w:val="20"/>
        </w:rPr>
        <w:t>Świadczenie apteczne</w:t>
      </w:r>
      <w:r w:rsidRPr="009A17C7">
        <w:rPr>
          <w:rFonts w:cs="Segoe UI"/>
          <w:szCs w:val="20"/>
        </w:rPr>
        <w:t xml:space="preserve"> – przyznawane w formie uprawnienia do bezgotówkowego odbioru produktów w aptece bądź w formie świadczenia pieniężnego do wysokości określonej w Umowie ubezpieczenia kwoty, po każdym pobycie Ubezpieczonego w szpitalu, za który Wykonawca wypłacił świadczenie z tytułu leczenia szpitalnego. Świadczenie należne jest maksymalnie trzy razy w każdym Roku ubezpieczenia. </w:t>
      </w:r>
    </w:p>
    <w:p w14:paraId="53BDC05C" w14:textId="77777777" w:rsidR="0034344A" w:rsidRPr="009A17C7" w:rsidRDefault="0034344A" w:rsidP="00F34A73">
      <w:pPr>
        <w:pStyle w:val="Akapitzlist"/>
        <w:numPr>
          <w:ilvl w:val="2"/>
          <w:numId w:val="46"/>
        </w:numPr>
        <w:spacing w:before="120" w:after="120" w:line="312" w:lineRule="auto"/>
        <w:contextualSpacing w:val="0"/>
        <w:jc w:val="both"/>
        <w:rPr>
          <w:rFonts w:cs="Segoe UI"/>
          <w:i/>
          <w:szCs w:val="20"/>
        </w:rPr>
      </w:pPr>
      <w:r w:rsidRPr="009A17C7">
        <w:rPr>
          <w:rFonts w:cs="Segoe UI"/>
          <w:b/>
          <w:szCs w:val="20"/>
        </w:rPr>
        <w:t>Teść</w:t>
      </w:r>
      <w:r w:rsidRPr="009A17C7">
        <w:rPr>
          <w:rFonts w:cs="Segoe UI"/>
          <w:szCs w:val="20"/>
        </w:rPr>
        <w:t xml:space="preserve"> – matka lub ojciec aktualnego Współmałżonka Ubezpieczonego w rozumieniu kodeksu rodzinnego i opiekuńczego, a także macocha lub ojczym Współmałżonka Ubezpieczonego, o ile nie żyje odpowiednio matka lub ojciec Współmałżonka Ubezpieczonego.</w:t>
      </w:r>
    </w:p>
    <w:p w14:paraId="31896B81"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 xml:space="preserve">Trwały uszczerbek na zdrowiu w wyniku nieszczęśliwego wypadku </w:t>
      </w:r>
      <w:r w:rsidRPr="0002289E">
        <w:rPr>
          <w:rFonts w:cs="Segoe UI"/>
          <w:szCs w:val="20"/>
        </w:rPr>
        <w:t xml:space="preserve">(który wystąpił </w:t>
      </w:r>
      <w:r>
        <w:rPr>
          <w:rFonts w:cs="Segoe UI"/>
          <w:szCs w:val="20"/>
        </w:rPr>
        <w:br/>
      </w:r>
      <w:r w:rsidRPr="0002289E">
        <w:rPr>
          <w:rFonts w:cs="Segoe UI"/>
          <w:szCs w:val="20"/>
        </w:rPr>
        <w:t>w okresie odpowiedzialności Wykonawcy) – każde naruszenie sprawności organizmu będące następstwem nieszczęśliwego wypadku, polegające na fizycznej utracie organu, narządu, układu lub trwałym uszkodzeniu ciała, upośledzeniu czynności organizmu lub narządu, lub ograniczeniu, upośledzeniu ich funkcji.</w:t>
      </w:r>
    </w:p>
    <w:p w14:paraId="7FEE04C8"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Trwały uszczerbek na zdrowiu w wyniku Zawału serca lub Udaru mózgu</w:t>
      </w:r>
      <w:r w:rsidRPr="0002289E">
        <w:rPr>
          <w:rFonts w:cs="Segoe UI"/>
          <w:szCs w:val="20"/>
        </w:rPr>
        <w:t xml:space="preserve">, (który wystąpił w okresie odpowiedzialności Wykonawcy) – trwałe zaburzenie czynności uszkodzonego układu, narządu, organu, powodujące jego trwałą dysfunkcję. Świadczenie zostanie wypłacone niezależnie od tego czy choroby będące przyczyną Zawału serca lub Udaru mózgu były zdiagnozowane lub leczone u Ubezpieczonego przed dniem początku odpowiedzialności Wykonawcy. </w:t>
      </w:r>
    </w:p>
    <w:p w14:paraId="693A7373"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Ubezpieczony</w:t>
      </w:r>
      <w:r w:rsidRPr="0002289E">
        <w:rPr>
          <w:rFonts w:cs="Segoe UI"/>
          <w:szCs w:val="20"/>
        </w:rPr>
        <w:t xml:space="preserve"> – osoba fizyczna, która przystąpiła do Umowy ubezpieczenia i jest:</w:t>
      </w:r>
    </w:p>
    <w:p w14:paraId="026BFA4B" w14:textId="77777777" w:rsidR="0034344A" w:rsidRPr="0002289E" w:rsidRDefault="0034344A" w:rsidP="00F34A73">
      <w:pPr>
        <w:numPr>
          <w:ilvl w:val="0"/>
          <w:numId w:val="45"/>
        </w:numPr>
        <w:spacing w:before="120" w:after="120" w:line="312" w:lineRule="auto"/>
        <w:ind w:left="1276" w:hanging="218"/>
        <w:jc w:val="both"/>
        <w:rPr>
          <w:rFonts w:cs="Segoe UI"/>
          <w:szCs w:val="20"/>
        </w:rPr>
      </w:pPr>
      <w:r w:rsidRPr="0002289E">
        <w:rPr>
          <w:rFonts w:cs="Segoe UI"/>
          <w:szCs w:val="20"/>
        </w:rPr>
        <w:t>pracownikiem –</w:t>
      </w:r>
      <w:r w:rsidRPr="0002289E">
        <w:rPr>
          <w:rFonts w:cs="Segoe UI"/>
          <w:szCs w:val="20"/>
          <w:lang w:eastAsia="pl-PL"/>
        </w:rPr>
        <w:t xml:space="preserve"> osobą fizyczną zatrudnioną przez Ubezpieczającego lub wskazanego pracodawcę na podstawie umowy o pracę, powołania, wyboru, mianowania, umowy </w:t>
      </w:r>
      <w:r>
        <w:rPr>
          <w:rFonts w:cs="Segoe UI"/>
          <w:szCs w:val="20"/>
          <w:lang w:eastAsia="pl-PL"/>
        </w:rPr>
        <w:br/>
      </w:r>
      <w:r w:rsidRPr="0002289E">
        <w:rPr>
          <w:rFonts w:cs="Segoe UI"/>
          <w:szCs w:val="20"/>
          <w:lang w:eastAsia="pl-PL"/>
        </w:rPr>
        <w:t>o pracę nakładczą, spółdzielczej umowy o pracę, w pełnym lub niepełnym wymiarze czasu pracy; osobą związana kontraktem menedżerskim, osobą wykonująca na rzecz Ubezpieczającego lub wskazanego pracodawcy pracę na podstawie umowy cywilnoprawnej, osoba zatrudniona na podstawie umowy zawartej w wyniku powołania lub wyboru do organu reprezentującego osobę prawną.</w:t>
      </w:r>
    </w:p>
    <w:p w14:paraId="036DB7DC" w14:textId="77777777" w:rsidR="0034344A" w:rsidRPr="0002289E" w:rsidRDefault="0034344A" w:rsidP="00F34A73">
      <w:pPr>
        <w:numPr>
          <w:ilvl w:val="0"/>
          <w:numId w:val="45"/>
        </w:numPr>
        <w:spacing w:before="120" w:after="120" w:line="312" w:lineRule="auto"/>
        <w:ind w:left="1276" w:hanging="218"/>
        <w:jc w:val="both"/>
        <w:rPr>
          <w:rFonts w:cs="Segoe UI"/>
          <w:szCs w:val="20"/>
        </w:rPr>
      </w:pPr>
      <w:r w:rsidRPr="0002289E">
        <w:rPr>
          <w:rFonts w:cs="Segoe UI"/>
          <w:szCs w:val="20"/>
        </w:rPr>
        <w:t xml:space="preserve">współmałżonkiem/ partnerem życiowym ubezpieczonego pracownika, albo </w:t>
      </w:r>
    </w:p>
    <w:p w14:paraId="233337A3" w14:textId="77777777" w:rsidR="0034344A" w:rsidRPr="0002289E" w:rsidRDefault="0034344A" w:rsidP="00F34A73">
      <w:pPr>
        <w:numPr>
          <w:ilvl w:val="0"/>
          <w:numId w:val="45"/>
        </w:numPr>
        <w:spacing w:before="120" w:after="120" w:line="312" w:lineRule="auto"/>
        <w:ind w:left="1276" w:hanging="218"/>
        <w:jc w:val="both"/>
        <w:rPr>
          <w:rFonts w:cs="Segoe UI"/>
          <w:szCs w:val="20"/>
        </w:rPr>
      </w:pPr>
      <w:r w:rsidRPr="0002289E">
        <w:rPr>
          <w:rFonts w:cs="Segoe UI"/>
          <w:szCs w:val="20"/>
        </w:rPr>
        <w:t>pełnoletnim dzieckiem ubezpieczonego pracownika.</w:t>
      </w:r>
    </w:p>
    <w:p w14:paraId="7EEA21F9" w14:textId="77777777" w:rsidR="0034344A" w:rsidRDefault="0034344A" w:rsidP="00F34A73">
      <w:pPr>
        <w:pStyle w:val="Akapitzlist"/>
        <w:numPr>
          <w:ilvl w:val="2"/>
          <w:numId w:val="46"/>
        </w:numPr>
        <w:spacing w:before="120" w:after="120" w:line="312" w:lineRule="auto"/>
        <w:contextualSpacing w:val="0"/>
        <w:jc w:val="both"/>
        <w:rPr>
          <w:rFonts w:cs="Segoe UI"/>
          <w:szCs w:val="20"/>
        </w:rPr>
      </w:pPr>
      <w:r w:rsidRPr="00922BEF">
        <w:rPr>
          <w:rFonts w:cs="Segoe UI"/>
          <w:b/>
          <w:bCs/>
          <w:szCs w:val="20"/>
        </w:rPr>
        <w:t xml:space="preserve">Udar mózgu </w:t>
      </w:r>
      <w:r w:rsidRPr="00922BEF">
        <w:rPr>
          <w:rFonts w:cs="Segoe UI"/>
          <w:szCs w:val="20"/>
        </w:rPr>
        <w:t xml:space="preserve">– nagłe ogniskowe lub </w:t>
      </w:r>
      <w:r>
        <w:rPr>
          <w:rFonts w:cs="Segoe UI"/>
          <w:szCs w:val="20"/>
        </w:rPr>
        <w:t>u</w:t>
      </w:r>
      <w:r w:rsidRPr="00922BEF">
        <w:rPr>
          <w:rFonts w:cs="Segoe UI"/>
          <w:szCs w:val="20"/>
        </w:rPr>
        <w:t xml:space="preserve">ogólnione zaburzenie czynności mózgu, prowadzące do trwałych ubytków neurologicznych, wywołane  wyłącznie przyczynami naczyniowymi rozumianymi jako zamknięcie światła lub przerwanie ciągłości  ściany naczynia mózgowego, za wyjątkiem przyczyn naczyniowych spowodowanych chorobą </w:t>
      </w:r>
      <w:r w:rsidRPr="00922BEF">
        <w:rPr>
          <w:rFonts w:cs="Segoe UI"/>
          <w:szCs w:val="20"/>
        </w:rPr>
        <w:lastRenderedPageBreak/>
        <w:t>mózgu lub  wywołanych czynnikami urazowymi. Konieczne jest przedstawienie dowodów na utrwalone ubytki neurologiczne.</w:t>
      </w:r>
    </w:p>
    <w:p w14:paraId="77264022" w14:textId="77777777" w:rsidR="0034344A" w:rsidRPr="00922BEF" w:rsidRDefault="0034344A" w:rsidP="0034344A">
      <w:pPr>
        <w:pStyle w:val="Akapitzlist"/>
        <w:spacing w:before="60" w:after="60"/>
        <w:ind w:left="993"/>
        <w:jc w:val="both"/>
        <w:rPr>
          <w:rFonts w:cs="Segoe UI"/>
          <w:szCs w:val="20"/>
        </w:rPr>
      </w:pPr>
      <w:r w:rsidRPr="00922BEF">
        <w:rPr>
          <w:rFonts w:cs="Segoe UI"/>
          <w:szCs w:val="20"/>
        </w:rPr>
        <w:t xml:space="preserve">Powyższa definicja będzie miała zastosowanie do wszystkich </w:t>
      </w:r>
      <w:proofErr w:type="spellStart"/>
      <w:r w:rsidRPr="00922BEF">
        <w:rPr>
          <w:rFonts w:cs="Segoe UI"/>
          <w:szCs w:val="20"/>
        </w:rPr>
        <w:t>ryzyk</w:t>
      </w:r>
      <w:proofErr w:type="spellEnd"/>
      <w:r w:rsidRPr="00922BEF">
        <w:rPr>
          <w:rFonts w:cs="Segoe UI"/>
          <w:szCs w:val="20"/>
        </w:rPr>
        <w:t>/ubezpieczeń dodatkowych, w których występuje ochrona z tytułu wystąpienia udaru mózgu.</w:t>
      </w:r>
    </w:p>
    <w:p w14:paraId="11774586"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Urodzenie się dziecka</w:t>
      </w:r>
      <w:r w:rsidRPr="0002289E">
        <w:rPr>
          <w:rFonts w:cs="Segoe UI"/>
          <w:szCs w:val="20"/>
        </w:rPr>
        <w:t xml:space="preserve"> – urodzenie się Ubezpieczonemu dziecka w okresie odpowiedzialności Wykonawcy. </w:t>
      </w:r>
      <w:r w:rsidRPr="0002289E">
        <w:rPr>
          <w:rFonts w:cs="Segoe UI"/>
          <w:color w:val="000000" w:themeColor="text1"/>
          <w:szCs w:val="20"/>
        </w:rPr>
        <w:t>Za urodzenie dziecka uważa się także przysposobienie dziecka w okresie odpowiedzialności Wykonawcy.</w:t>
      </w:r>
      <w:r w:rsidRPr="00655245">
        <w:rPr>
          <w:rFonts w:cs="Segoe UI"/>
          <w:color w:val="000000" w:themeColor="text1"/>
          <w:szCs w:val="20"/>
        </w:rPr>
        <w:t xml:space="preserve"> Za datę zajścia zdarzenia uważa się datę uprawomocnienia się postanowienia orzekającego o przysposobieniu dziecka przez Ubezpieczonego.</w:t>
      </w:r>
    </w:p>
    <w:p w14:paraId="27B2F22F"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Urodzenie się martwego dziecka</w:t>
      </w:r>
      <w:r w:rsidRPr="0002289E">
        <w:rPr>
          <w:rFonts w:cs="Segoe UI"/>
          <w:szCs w:val="20"/>
        </w:rPr>
        <w:t xml:space="preserve"> – urodzenie martwego dziecka w okresie odpowiedzialności Wykonawcy, bez względu na tydzień trwania ciąży, pod warunkiem zarejestrowania faktu urodzenia. </w:t>
      </w:r>
      <w:r w:rsidRPr="00A2533F">
        <w:rPr>
          <w:rFonts w:cs="Segoe UI"/>
          <w:szCs w:val="20"/>
        </w:rPr>
        <w:t>Fakt martwego urodzenia winien zostać potwierdzony wydaniem urzędowego dokumentu, zgodnie z obowiązującymi przepisami</w:t>
      </w:r>
      <w:r w:rsidRPr="00DE21A7">
        <w:rPr>
          <w:rFonts w:asciiTheme="minorHAnsi" w:hAnsiTheme="minorHAnsi" w:cstheme="minorHAnsi"/>
          <w:color w:val="000000" w:themeColor="text1"/>
        </w:rPr>
        <w:t>.</w:t>
      </w:r>
    </w:p>
    <w:p w14:paraId="1701BA03"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Współmałżonek pracownika</w:t>
      </w:r>
      <w:r w:rsidRPr="0002289E">
        <w:rPr>
          <w:rFonts w:cs="Segoe UI"/>
          <w:szCs w:val="20"/>
        </w:rPr>
        <w:t xml:space="preserve"> – osoba fizyczna pozostająca z pracownikiem w związku małżeńskim, w rozumieniu przepisów kodeksu rodzinnego i opiekuńczego, w stosunku do której na dzień zajścia zdarzenia ubezpieczeniowego objętego ochroną ubezpieczeniową nie została orzeczona separacja zgodnie z obowiązującymi przepisami prawa. W przypadku, gdy Ubezpieczony pracownik wskaże w Deklaracji przystąpienia partnera życiowego Zamawiający wymaga, aby Wykonawca traktował go jako współmałżonka pracownika.</w:t>
      </w:r>
    </w:p>
    <w:p w14:paraId="3849BCC3" w14:textId="77777777" w:rsidR="0034344A" w:rsidRPr="0002289E"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Wypadek komunikacyjny</w:t>
      </w:r>
      <w:r w:rsidRPr="0002289E">
        <w:rPr>
          <w:rFonts w:cs="Segoe UI"/>
          <w:szCs w:val="20"/>
        </w:rPr>
        <w:t xml:space="preserve"> – nieszczęśliwy wypadek, któremu uległ Ubezpieczony </w:t>
      </w:r>
      <w:r w:rsidRPr="0002289E">
        <w:rPr>
          <w:rFonts w:cs="Segoe UI"/>
          <w:szCs w:val="20"/>
        </w:rPr>
        <w:br/>
        <w:t>w ruchu lądowym, powietrznym lub wodnym, jako: pasażer lub kierujący pojazdem silnikowym (w rozumieniu ustawy Prawo o ruchu drogowym), a także jako pasażer lub kierujący pojazdem szynowym (w tym: tramwajem i metrem), statkiem morskim (w tym promem morskim) lub pasażerskim statkiem powietrznym; rowerzysta oraz pieszy.</w:t>
      </w:r>
    </w:p>
    <w:p w14:paraId="7FDB5D1A" w14:textId="77777777" w:rsidR="0034344A" w:rsidRDefault="0034344A" w:rsidP="00F34A73">
      <w:pPr>
        <w:pStyle w:val="Akapitzlist"/>
        <w:numPr>
          <w:ilvl w:val="2"/>
          <w:numId w:val="46"/>
        </w:numPr>
        <w:spacing w:before="120" w:after="120" w:line="312" w:lineRule="auto"/>
        <w:contextualSpacing w:val="0"/>
        <w:jc w:val="both"/>
        <w:rPr>
          <w:rFonts w:cs="Segoe UI"/>
          <w:szCs w:val="20"/>
        </w:rPr>
      </w:pPr>
      <w:r w:rsidRPr="0002289E">
        <w:rPr>
          <w:rFonts w:cs="Segoe UI"/>
          <w:b/>
          <w:bCs/>
          <w:szCs w:val="20"/>
        </w:rPr>
        <w:t>Wypadek komunikacyjny przy pracy</w:t>
      </w:r>
      <w:r w:rsidRPr="0002289E">
        <w:rPr>
          <w:rFonts w:cs="Segoe UI"/>
          <w:szCs w:val="20"/>
        </w:rPr>
        <w:t xml:space="preserve"> – nieszczęśliwy wypadek, dla którego spełnione są łącznie definicję Wypadku przy pracy oraz Wypadku komunikacyjnego.</w:t>
      </w:r>
    </w:p>
    <w:p w14:paraId="1D8FAD9A" w14:textId="77777777" w:rsidR="0034344A" w:rsidRPr="0098111A" w:rsidRDefault="0034344A" w:rsidP="00F34A73">
      <w:pPr>
        <w:pStyle w:val="Akapitzlist"/>
        <w:numPr>
          <w:ilvl w:val="2"/>
          <w:numId w:val="46"/>
        </w:numPr>
        <w:spacing w:before="120" w:after="120" w:line="312" w:lineRule="auto"/>
        <w:contextualSpacing w:val="0"/>
        <w:jc w:val="both"/>
        <w:rPr>
          <w:rFonts w:cs="Segoe UI"/>
          <w:color w:val="000000" w:themeColor="text1"/>
        </w:rPr>
      </w:pPr>
      <w:r w:rsidRPr="0002289E">
        <w:rPr>
          <w:rFonts w:cs="Segoe UI"/>
          <w:b/>
          <w:bCs/>
          <w:szCs w:val="20"/>
        </w:rPr>
        <w:t>Wypadek przy pracy</w:t>
      </w:r>
      <w:r w:rsidRPr="0002289E">
        <w:rPr>
          <w:rFonts w:cs="Segoe UI"/>
          <w:szCs w:val="20"/>
        </w:rPr>
        <w:t xml:space="preserve"> – </w:t>
      </w:r>
      <w:r w:rsidRPr="0098111A">
        <w:rPr>
          <w:rFonts w:cs="Segoe UI"/>
          <w:color w:val="000000" w:themeColor="text1"/>
        </w:rPr>
        <w:t xml:space="preserve">nieszczęśliwy wypadek, który nastąpił podczas lub w związku </w:t>
      </w:r>
      <w:r w:rsidRPr="0098111A">
        <w:rPr>
          <w:rFonts w:cs="Segoe UI"/>
          <w:color w:val="000000" w:themeColor="text1"/>
        </w:rPr>
        <w:br/>
        <w:t xml:space="preserve">z wykonywaniem przez Ubezpieczonego: </w:t>
      </w:r>
    </w:p>
    <w:p w14:paraId="2C03A9DD" w14:textId="77777777" w:rsidR="0034344A" w:rsidRPr="0098111A" w:rsidRDefault="0034344A" w:rsidP="00F34A73">
      <w:pPr>
        <w:pStyle w:val="Akapitzlist"/>
        <w:numPr>
          <w:ilvl w:val="0"/>
          <w:numId w:val="48"/>
        </w:numPr>
        <w:spacing w:before="60" w:after="60"/>
        <w:ind w:left="1418" w:hanging="425"/>
        <w:jc w:val="both"/>
        <w:rPr>
          <w:rFonts w:cs="Segoe UI"/>
          <w:color w:val="000000" w:themeColor="text1"/>
        </w:rPr>
      </w:pPr>
      <w:r w:rsidRPr="0098111A">
        <w:rPr>
          <w:rFonts w:cs="Segoe UI"/>
          <w:color w:val="000000" w:themeColor="text1"/>
        </w:rPr>
        <w:t>podczas lub w związku z wykonywaniem przez Ubezpieczonego zwykłych czynności lub poleceń przełożonych w ramach stosunku pracy lub stosunku cywilnoprawnego,</w:t>
      </w:r>
    </w:p>
    <w:p w14:paraId="2398509D" w14:textId="77777777" w:rsidR="0034344A" w:rsidRPr="0098111A" w:rsidRDefault="0034344A" w:rsidP="00F34A73">
      <w:pPr>
        <w:pStyle w:val="Akapitzlist"/>
        <w:numPr>
          <w:ilvl w:val="0"/>
          <w:numId w:val="48"/>
        </w:numPr>
        <w:spacing w:before="60" w:after="60"/>
        <w:ind w:left="1418" w:hanging="425"/>
        <w:jc w:val="both"/>
        <w:rPr>
          <w:rFonts w:cs="Segoe UI"/>
          <w:color w:val="000000" w:themeColor="text1"/>
        </w:rPr>
      </w:pPr>
      <w:r w:rsidRPr="0098111A">
        <w:rPr>
          <w:rFonts w:cs="Segoe UI"/>
          <w:color w:val="000000" w:themeColor="text1"/>
        </w:rPr>
        <w:t>podczas lub w związku z wykonywaniem przez Ubezpieczonego czynności na rzecz pracodawcy, nawet bez polecenia,</w:t>
      </w:r>
    </w:p>
    <w:p w14:paraId="25595BE5" w14:textId="77777777" w:rsidR="0034344A" w:rsidRPr="0098111A" w:rsidRDefault="0034344A" w:rsidP="00F34A73">
      <w:pPr>
        <w:pStyle w:val="Akapitzlist"/>
        <w:numPr>
          <w:ilvl w:val="0"/>
          <w:numId w:val="48"/>
        </w:numPr>
        <w:spacing w:before="60" w:after="60"/>
        <w:ind w:left="1418" w:hanging="425"/>
        <w:jc w:val="both"/>
        <w:rPr>
          <w:rFonts w:cs="Segoe UI"/>
          <w:color w:val="000000" w:themeColor="text1"/>
        </w:rPr>
      </w:pPr>
      <w:r w:rsidRPr="0098111A">
        <w:rPr>
          <w:rFonts w:cs="Segoe UI"/>
          <w:color w:val="000000" w:themeColor="text1"/>
        </w:rPr>
        <w:t>w czasie pozostawania Ubezpieczonego w dyspozycji pracodawcy w drodze między siedzibą pracodawcy a miejscem wykonywania obowiązku wynikającego ze stosunku pracy,</w:t>
      </w:r>
    </w:p>
    <w:p w14:paraId="70273741" w14:textId="77777777" w:rsidR="0034344A" w:rsidRPr="0098111A" w:rsidRDefault="0034344A" w:rsidP="00F34A73">
      <w:pPr>
        <w:pStyle w:val="Akapitzlist"/>
        <w:numPr>
          <w:ilvl w:val="0"/>
          <w:numId w:val="48"/>
        </w:numPr>
        <w:spacing w:before="60" w:after="60"/>
        <w:ind w:left="1418" w:hanging="425"/>
        <w:jc w:val="both"/>
        <w:rPr>
          <w:rFonts w:cs="Segoe UI"/>
          <w:color w:val="000000" w:themeColor="text1"/>
        </w:rPr>
      </w:pPr>
      <w:r w:rsidRPr="0098111A">
        <w:rPr>
          <w:rFonts w:cs="Segoe UI"/>
          <w:color w:val="000000" w:themeColor="text1"/>
        </w:rPr>
        <w:lastRenderedPageBreak/>
        <w:t xml:space="preserve">w czasie podróży służbowej w okolicznościach innych niż określone w 1)-3), chyba że wypadek spowodowany został postępowaniem Ubezpieczonego, które nie pozostawało w </w:t>
      </w:r>
      <w:proofErr w:type="spellStart"/>
      <w:r w:rsidRPr="0098111A">
        <w:rPr>
          <w:rFonts w:cs="Segoe UI"/>
          <w:color w:val="000000" w:themeColor="text1"/>
        </w:rPr>
        <w:t>związkuz</w:t>
      </w:r>
      <w:proofErr w:type="spellEnd"/>
      <w:r w:rsidRPr="0098111A">
        <w:rPr>
          <w:rFonts w:cs="Segoe UI"/>
          <w:color w:val="000000" w:themeColor="text1"/>
        </w:rPr>
        <w:t xml:space="preserve"> wykonywaniem powierzonych mu zadań,</w:t>
      </w:r>
    </w:p>
    <w:p w14:paraId="2B7FBB5D" w14:textId="77777777" w:rsidR="0034344A" w:rsidRPr="0098111A" w:rsidRDefault="0034344A" w:rsidP="00F34A73">
      <w:pPr>
        <w:pStyle w:val="Akapitzlist"/>
        <w:numPr>
          <w:ilvl w:val="0"/>
          <w:numId w:val="48"/>
        </w:numPr>
        <w:spacing w:before="60" w:after="60"/>
        <w:ind w:left="1418" w:hanging="425"/>
        <w:jc w:val="both"/>
        <w:rPr>
          <w:rFonts w:cs="Segoe UI"/>
          <w:color w:val="000000" w:themeColor="text1"/>
        </w:rPr>
      </w:pPr>
      <w:r w:rsidRPr="0098111A">
        <w:rPr>
          <w:rFonts w:cs="Segoe UI"/>
          <w:color w:val="000000" w:themeColor="text1"/>
        </w:rPr>
        <w:t>podczas szkolenia w zakresie powszechnej samoobrony,</w:t>
      </w:r>
    </w:p>
    <w:p w14:paraId="5E43B746" w14:textId="77777777" w:rsidR="0034344A" w:rsidRPr="0098111A" w:rsidRDefault="0034344A" w:rsidP="00F34A73">
      <w:pPr>
        <w:pStyle w:val="Akapitzlist"/>
        <w:numPr>
          <w:ilvl w:val="0"/>
          <w:numId w:val="48"/>
        </w:numPr>
        <w:spacing w:before="60" w:after="60"/>
        <w:ind w:left="1418" w:hanging="425"/>
        <w:jc w:val="both"/>
        <w:rPr>
          <w:rFonts w:cs="Segoe UI"/>
          <w:color w:val="000000" w:themeColor="text1"/>
        </w:rPr>
      </w:pPr>
      <w:r w:rsidRPr="0098111A">
        <w:rPr>
          <w:rFonts w:cs="Segoe UI"/>
          <w:color w:val="000000" w:themeColor="text1"/>
        </w:rPr>
        <w:t>przy wykonywaniu zadań zleconych przez działające u pracodawcy organizacje związkowe i było bezpośrednią oraz wyłączną przyczyną zgonu Ubezpieczonego.</w:t>
      </w:r>
    </w:p>
    <w:p w14:paraId="66DAE61F" w14:textId="77777777" w:rsidR="0034344A" w:rsidRPr="0098111A" w:rsidRDefault="0034344A" w:rsidP="0034344A">
      <w:pPr>
        <w:spacing w:before="60" w:after="60"/>
        <w:ind w:left="709"/>
        <w:contextualSpacing/>
        <w:jc w:val="both"/>
        <w:rPr>
          <w:rFonts w:cs="Segoe UI"/>
          <w:color w:val="000000" w:themeColor="text1"/>
        </w:rPr>
      </w:pPr>
      <w:r w:rsidRPr="0098111A">
        <w:rPr>
          <w:rFonts w:cs="Segoe UI"/>
          <w:color w:val="000000" w:themeColor="text1"/>
        </w:rPr>
        <w:t>Wypadek przy pracy musi być potwierdzony protokołem BHP lub stosowną dokumentacja organu uprawnionego do potwierdzenia charakteru wypadku.</w:t>
      </w:r>
    </w:p>
    <w:p w14:paraId="76BB3077" w14:textId="77777777" w:rsidR="0034344A" w:rsidRPr="00A17C88" w:rsidRDefault="0034344A" w:rsidP="00F34A73">
      <w:pPr>
        <w:pStyle w:val="Akapitzlist"/>
        <w:numPr>
          <w:ilvl w:val="2"/>
          <w:numId w:val="46"/>
        </w:numPr>
        <w:spacing w:before="120" w:after="120" w:line="312" w:lineRule="auto"/>
        <w:contextualSpacing w:val="0"/>
        <w:jc w:val="both"/>
        <w:rPr>
          <w:rFonts w:cs="Segoe UI"/>
          <w:color w:val="000000" w:themeColor="text1"/>
        </w:rPr>
      </w:pPr>
      <w:r w:rsidRPr="0002289E">
        <w:rPr>
          <w:rFonts w:cs="Segoe UI"/>
          <w:b/>
          <w:bCs/>
          <w:szCs w:val="20"/>
        </w:rPr>
        <w:t>Zawał serca</w:t>
      </w:r>
      <w:r w:rsidRPr="0002289E">
        <w:rPr>
          <w:rFonts w:cs="Segoe UI"/>
          <w:szCs w:val="20"/>
        </w:rPr>
        <w:t xml:space="preserve"> – </w:t>
      </w:r>
      <w:r w:rsidRPr="00A17C88">
        <w:rPr>
          <w:rFonts w:cs="Segoe UI"/>
          <w:color w:val="000000" w:themeColor="text1"/>
        </w:rPr>
        <w:t>jednoznaczne rozpoznanie martwicy części mięśnia sercowego w następstwie niedokrwienia danego obszaru kiedy u Ubezpieczonego spełnione są trzy z pięciu niżej wymienionych kryteriów:</w:t>
      </w:r>
    </w:p>
    <w:p w14:paraId="063F3314" w14:textId="77777777" w:rsidR="0034344A" w:rsidRPr="00A17C88" w:rsidRDefault="0034344A" w:rsidP="00F34A73">
      <w:pPr>
        <w:pStyle w:val="Akapitzlist"/>
        <w:numPr>
          <w:ilvl w:val="0"/>
          <w:numId w:val="49"/>
        </w:numPr>
        <w:spacing w:before="60" w:after="60"/>
        <w:ind w:left="1560"/>
        <w:jc w:val="both"/>
        <w:rPr>
          <w:rFonts w:cs="Segoe UI"/>
          <w:color w:val="000000" w:themeColor="text1"/>
        </w:rPr>
      </w:pPr>
      <w:r w:rsidRPr="00A17C88">
        <w:rPr>
          <w:rFonts w:cs="Segoe UI"/>
          <w:color w:val="000000" w:themeColor="text1"/>
        </w:rPr>
        <w:t xml:space="preserve">występuje ból </w:t>
      </w:r>
      <w:proofErr w:type="spellStart"/>
      <w:r w:rsidRPr="00A17C88">
        <w:rPr>
          <w:rFonts w:cs="Segoe UI"/>
          <w:color w:val="000000" w:themeColor="text1"/>
        </w:rPr>
        <w:t>zamostkowy</w:t>
      </w:r>
      <w:proofErr w:type="spellEnd"/>
      <w:r w:rsidRPr="00A17C88">
        <w:rPr>
          <w:rFonts w:cs="Segoe UI"/>
          <w:color w:val="000000" w:themeColor="text1"/>
        </w:rPr>
        <w:t xml:space="preserve"> typowy dla zawału serca;</w:t>
      </w:r>
    </w:p>
    <w:p w14:paraId="419744D5" w14:textId="77777777" w:rsidR="0034344A" w:rsidRPr="00A17C88" w:rsidRDefault="0034344A" w:rsidP="00F34A73">
      <w:pPr>
        <w:pStyle w:val="Akapitzlist"/>
        <w:numPr>
          <w:ilvl w:val="0"/>
          <w:numId w:val="49"/>
        </w:numPr>
        <w:spacing w:before="60" w:after="60"/>
        <w:ind w:left="1560"/>
        <w:jc w:val="both"/>
        <w:rPr>
          <w:rFonts w:cs="Segoe UI"/>
          <w:color w:val="000000" w:themeColor="text1"/>
        </w:rPr>
      </w:pPr>
      <w:r w:rsidRPr="00A17C88">
        <w:rPr>
          <w:rFonts w:cs="Segoe UI"/>
          <w:color w:val="000000" w:themeColor="text1"/>
        </w:rPr>
        <w:t>zmiany w zapisie EKG są charakterystyczne dla świeżego zawału serca;</w:t>
      </w:r>
    </w:p>
    <w:p w14:paraId="63386C8E" w14:textId="77777777" w:rsidR="0034344A" w:rsidRPr="00A17C88" w:rsidRDefault="0034344A" w:rsidP="00F34A73">
      <w:pPr>
        <w:pStyle w:val="Akapitzlist"/>
        <w:numPr>
          <w:ilvl w:val="0"/>
          <w:numId w:val="49"/>
        </w:numPr>
        <w:spacing w:before="60" w:after="60"/>
        <w:ind w:left="1560"/>
        <w:jc w:val="both"/>
        <w:rPr>
          <w:rFonts w:cs="Segoe UI"/>
          <w:color w:val="000000" w:themeColor="text1"/>
        </w:rPr>
      </w:pPr>
      <w:r w:rsidRPr="00A17C88">
        <w:rPr>
          <w:rFonts w:cs="Segoe UI"/>
          <w:color w:val="000000" w:themeColor="text1"/>
        </w:rPr>
        <w:t>znamiennie podwyższona aktywność markerów sercowych typowych dla zawału serca;</w:t>
      </w:r>
    </w:p>
    <w:p w14:paraId="06A960E0" w14:textId="77777777" w:rsidR="0034344A" w:rsidRPr="00A17C88" w:rsidRDefault="0034344A" w:rsidP="00F34A73">
      <w:pPr>
        <w:pStyle w:val="Akapitzlist"/>
        <w:numPr>
          <w:ilvl w:val="0"/>
          <w:numId w:val="49"/>
        </w:numPr>
        <w:spacing w:before="60" w:after="60"/>
        <w:ind w:left="1560"/>
        <w:jc w:val="both"/>
        <w:rPr>
          <w:rFonts w:cs="Segoe UI"/>
          <w:color w:val="000000" w:themeColor="text1"/>
        </w:rPr>
      </w:pPr>
      <w:r w:rsidRPr="00A17C88">
        <w:rPr>
          <w:rFonts w:cs="Segoe UI"/>
          <w:color w:val="000000" w:themeColor="text1"/>
        </w:rPr>
        <w:t>udokumentowane obniżenie funkcji lewej komory, takie jak zaburzenia kinetyki skurczu współistniejące z upośledzeniem frakcji wyrzutowej lewej komory serca poniżej 45%, uwidocznione w badaniu echokardiograficznym wykonanym co najmniej 6 tygodni po stwierdzeniu zawału serca.</w:t>
      </w:r>
    </w:p>
    <w:p w14:paraId="2AF62A52" w14:textId="77777777" w:rsidR="0034344A" w:rsidRPr="00A17C88" w:rsidRDefault="0034344A" w:rsidP="00F34A73">
      <w:pPr>
        <w:pStyle w:val="Akapitzlist"/>
        <w:numPr>
          <w:ilvl w:val="0"/>
          <w:numId w:val="49"/>
        </w:numPr>
        <w:spacing w:before="60" w:after="60"/>
        <w:ind w:left="1560"/>
        <w:jc w:val="both"/>
        <w:rPr>
          <w:rFonts w:cs="Segoe UI"/>
          <w:color w:val="000000" w:themeColor="text1"/>
        </w:rPr>
      </w:pPr>
      <w:r w:rsidRPr="00A17C88">
        <w:rPr>
          <w:rFonts w:cs="Segoe UI"/>
          <w:color w:val="000000" w:themeColor="text1"/>
        </w:rPr>
        <w:t>potwierdzone w badaniach inwazyjnych (</w:t>
      </w:r>
      <w:proofErr w:type="spellStart"/>
      <w:r w:rsidRPr="00A17C88">
        <w:rPr>
          <w:rFonts w:cs="Segoe UI"/>
          <w:color w:val="000000" w:themeColor="text1"/>
        </w:rPr>
        <w:t>koronografia</w:t>
      </w:r>
      <w:proofErr w:type="spellEnd"/>
      <w:r w:rsidRPr="00A17C88">
        <w:rPr>
          <w:rFonts w:cs="Segoe UI"/>
          <w:color w:val="000000" w:themeColor="text1"/>
        </w:rPr>
        <w:t>) zamkniecie naczynia wieńcowego odpowiedzialnego za zmiany niedokrwienne mięśnia sercowego lub jego krytyczne zwężenie.</w:t>
      </w:r>
    </w:p>
    <w:p w14:paraId="40C2676D" w14:textId="77777777" w:rsidR="0034344A" w:rsidRPr="0002289E" w:rsidRDefault="0034344A" w:rsidP="00F34A73">
      <w:pPr>
        <w:pStyle w:val="Akapitzlist"/>
        <w:numPr>
          <w:ilvl w:val="2"/>
          <w:numId w:val="46"/>
        </w:numPr>
        <w:spacing w:before="120" w:after="120" w:line="312" w:lineRule="auto"/>
        <w:contextualSpacing w:val="0"/>
        <w:jc w:val="both"/>
        <w:rPr>
          <w:rFonts w:cs="Segoe UI"/>
          <w:iCs/>
        </w:rPr>
      </w:pPr>
      <w:r>
        <w:rPr>
          <w:rFonts w:cs="Segoe UI"/>
          <w:szCs w:val="20"/>
        </w:rPr>
        <w:t>P</w:t>
      </w:r>
      <w:r w:rsidRPr="00B17813">
        <w:rPr>
          <w:rFonts w:cs="Segoe UI"/>
          <w:szCs w:val="20"/>
        </w:rPr>
        <w:t>ojęcia</w:t>
      </w:r>
      <w:r w:rsidRPr="0002289E">
        <w:rPr>
          <w:rFonts w:cs="Segoe UI"/>
        </w:rPr>
        <w:t xml:space="preserve"> i zwroty nie zdefiniowane w pkt. 3.1. powyżej rozumie się zgodnie z definicjami zawartymi </w:t>
      </w:r>
      <w:r w:rsidRPr="0002289E">
        <w:rPr>
          <w:rFonts w:cs="Segoe UI"/>
        </w:rPr>
        <w:br/>
        <w:t>w OWU Wykonawcy.</w:t>
      </w:r>
    </w:p>
    <w:p w14:paraId="7D06A00E" w14:textId="77777777" w:rsidR="0034344A" w:rsidRDefault="0034344A" w:rsidP="00F34A73">
      <w:pPr>
        <w:pStyle w:val="Akapitzlist"/>
        <w:numPr>
          <w:ilvl w:val="0"/>
          <w:numId w:val="46"/>
        </w:numPr>
        <w:spacing w:before="120" w:after="120" w:line="312" w:lineRule="auto"/>
        <w:contextualSpacing w:val="0"/>
        <w:jc w:val="both"/>
        <w:rPr>
          <w:rFonts w:eastAsiaTheme="majorEastAsia" w:cs="Segoe UI"/>
          <w:b/>
          <w:color w:val="043E71"/>
          <w:sz w:val="22"/>
          <w:szCs w:val="26"/>
        </w:rPr>
      </w:pPr>
      <w:r w:rsidRPr="00217EB7">
        <w:rPr>
          <w:rFonts w:eastAsiaTheme="majorEastAsia" w:cs="Segoe UI"/>
          <w:b/>
          <w:color w:val="043E71"/>
          <w:sz w:val="22"/>
          <w:szCs w:val="26"/>
        </w:rPr>
        <w:t>INNE SZCZEGÓŁOWE OBLIGATORYJNE WARUNKI UBEZPIECZENIA</w:t>
      </w:r>
    </w:p>
    <w:p w14:paraId="023722AA" w14:textId="77777777" w:rsidR="0034344A" w:rsidRPr="00B17813" w:rsidRDefault="0034344A" w:rsidP="00F34A73">
      <w:pPr>
        <w:pStyle w:val="Akapitzlist"/>
        <w:numPr>
          <w:ilvl w:val="1"/>
          <w:numId w:val="46"/>
        </w:numPr>
        <w:spacing w:before="120" w:after="120" w:line="312" w:lineRule="auto"/>
        <w:contextualSpacing w:val="0"/>
        <w:jc w:val="both"/>
        <w:rPr>
          <w:rFonts w:eastAsiaTheme="majorEastAsia" w:cs="Segoe UI"/>
          <w:b/>
          <w:color w:val="043E71"/>
          <w:sz w:val="22"/>
          <w:szCs w:val="26"/>
        </w:rPr>
      </w:pPr>
      <w:r w:rsidRPr="00B17813">
        <w:rPr>
          <w:rFonts w:cs="Segoe UI"/>
          <w:color w:val="000000" w:themeColor="text1"/>
        </w:rPr>
        <w:t>Całodobowa ochrona ubezpieczeniowa, obejmująca terytorialnie wszystkie kraje Świata, z wyłączeniem umowy pobytu w szpitalu oraz operacji chirurgicznych oraz leczenia specjalistycznego Ubezpieczonego, których to zakresy terytorialne opisane są w poszczególnych definicjach.</w:t>
      </w:r>
    </w:p>
    <w:p w14:paraId="183984B0"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2289E">
        <w:rPr>
          <w:rFonts w:cs="Segoe UI"/>
          <w:szCs w:val="20"/>
        </w:rPr>
        <w:t>Ograniczenie w ochronie ubezpieczeniowej – karencje.</w:t>
      </w:r>
    </w:p>
    <w:p w14:paraId="71A41EDE" w14:textId="77777777" w:rsidR="0034344A" w:rsidRPr="0002289E" w:rsidRDefault="0034344A" w:rsidP="0034344A">
      <w:pPr>
        <w:pStyle w:val="Akapitzlist"/>
        <w:tabs>
          <w:tab w:val="left" w:pos="284"/>
        </w:tabs>
        <w:spacing w:before="120" w:after="120" w:line="312" w:lineRule="auto"/>
        <w:ind w:left="360"/>
        <w:jc w:val="both"/>
        <w:rPr>
          <w:rFonts w:cs="Segoe UI"/>
          <w:szCs w:val="20"/>
        </w:rPr>
      </w:pPr>
      <w:r w:rsidRPr="0002289E">
        <w:rPr>
          <w:rFonts w:cs="Segoe UI"/>
          <w:szCs w:val="20"/>
        </w:rPr>
        <w:t xml:space="preserve">Wskazane w OWU Wykonawcy okresy karencji w odniesieniu do </w:t>
      </w:r>
      <w:proofErr w:type="spellStart"/>
      <w:r w:rsidRPr="0002289E">
        <w:rPr>
          <w:rFonts w:cs="Segoe UI"/>
          <w:szCs w:val="20"/>
        </w:rPr>
        <w:t>ryzyk</w:t>
      </w:r>
      <w:proofErr w:type="spellEnd"/>
      <w:r w:rsidRPr="0002289E">
        <w:rPr>
          <w:rFonts w:cs="Segoe UI"/>
          <w:szCs w:val="20"/>
        </w:rPr>
        <w:t xml:space="preserve"> objętych ochroną ubezpieczeniową w ramach Umowy ubezpieczenia nie mają zastosowania w stosunku do:</w:t>
      </w:r>
    </w:p>
    <w:p w14:paraId="40410DB4" w14:textId="77777777" w:rsidR="0034344A" w:rsidRPr="0002289E" w:rsidRDefault="0034344A" w:rsidP="00F34A73">
      <w:pPr>
        <w:numPr>
          <w:ilvl w:val="0"/>
          <w:numId w:val="42"/>
        </w:numPr>
        <w:tabs>
          <w:tab w:val="left" w:pos="284"/>
        </w:tabs>
        <w:spacing w:before="120" w:after="120" w:line="312" w:lineRule="auto"/>
        <w:ind w:left="709"/>
        <w:jc w:val="both"/>
        <w:rPr>
          <w:rFonts w:cs="Segoe UI"/>
          <w:szCs w:val="20"/>
        </w:rPr>
      </w:pPr>
      <w:r w:rsidRPr="0002289E">
        <w:rPr>
          <w:rFonts w:cs="Segoe UI"/>
          <w:szCs w:val="20"/>
        </w:rPr>
        <w:t>Ubezpieczonych (będących: pracownikami, współmałżonkami/ partnerami życiowymi oraz pełnoletnimi dziećmi) – niezależnie do faktu czy byli objęci ochroną ubezpieczeniową w ramach dotychczasowej umowy ubezpieczenia grupowego na życie u Zamawiającego, którzy przystąpią do Umowy ubezpieczenia w okresie 3 miesięcy od daty wskazanej w nowo zawieranej Umowie ubezpieczenia, jako początek odpowiedzialności Wykonawcy.</w:t>
      </w:r>
    </w:p>
    <w:p w14:paraId="1AB79154" w14:textId="77777777" w:rsidR="0034344A" w:rsidRPr="0002289E" w:rsidRDefault="0034344A" w:rsidP="00F34A73">
      <w:pPr>
        <w:numPr>
          <w:ilvl w:val="0"/>
          <w:numId w:val="42"/>
        </w:numPr>
        <w:tabs>
          <w:tab w:val="left" w:pos="284"/>
        </w:tabs>
        <w:spacing w:before="120" w:after="120" w:line="312" w:lineRule="auto"/>
        <w:ind w:left="709"/>
        <w:jc w:val="both"/>
        <w:rPr>
          <w:rFonts w:cs="Segoe UI"/>
          <w:szCs w:val="20"/>
        </w:rPr>
      </w:pPr>
      <w:r w:rsidRPr="0002289E">
        <w:rPr>
          <w:rFonts w:cs="Segoe UI"/>
          <w:szCs w:val="20"/>
        </w:rPr>
        <w:lastRenderedPageBreak/>
        <w:t xml:space="preserve">Ubezpieczonych (będących: pracownikami, współmałżonkami oraz pełnoletnimi dziećmi), którzy przystąpią do Umowy ubezpieczenia w okresie 3 miesięcy licząc od daty powstania stosunku prawnego łączącego pracownika z Zamawiającym. </w:t>
      </w:r>
    </w:p>
    <w:p w14:paraId="0F4EFC51" w14:textId="77777777" w:rsidR="0034344A" w:rsidRPr="0002289E" w:rsidRDefault="0034344A" w:rsidP="00F34A73">
      <w:pPr>
        <w:numPr>
          <w:ilvl w:val="0"/>
          <w:numId w:val="42"/>
        </w:numPr>
        <w:tabs>
          <w:tab w:val="left" w:pos="284"/>
        </w:tabs>
        <w:spacing w:before="120" w:after="120" w:line="312" w:lineRule="auto"/>
        <w:ind w:left="709"/>
        <w:jc w:val="both"/>
        <w:rPr>
          <w:rFonts w:cs="Segoe UI"/>
          <w:szCs w:val="20"/>
        </w:rPr>
      </w:pPr>
      <w:r w:rsidRPr="0002289E">
        <w:rPr>
          <w:rFonts w:cs="Segoe UI"/>
          <w:szCs w:val="20"/>
        </w:rPr>
        <w:t xml:space="preserve">Ubezpieczonych (będących współmałżonkami pracowników), którzy przystąpią do umowy ubezpieczenia po dniu początku odpowiedzialności Wykonawcy, ale przed upływem 3 miesięcy licząc od daty zawarcia związku małżeńskiego z pracownikiem. </w:t>
      </w:r>
    </w:p>
    <w:p w14:paraId="643256C3" w14:textId="77777777" w:rsidR="0034344A" w:rsidRPr="0002289E" w:rsidRDefault="0034344A" w:rsidP="00F34A73">
      <w:pPr>
        <w:numPr>
          <w:ilvl w:val="0"/>
          <w:numId w:val="42"/>
        </w:numPr>
        <w:tabs>
          <w:tab w:val="left" w:pos="284"/>
        </w:tabs>
        <w:spacing w:before="120" w:after="120" w:line="312" w:lineRule="auto"/>
        <w:ind w:left="709"/>
        <w:jc w:val="both"/>
        <w:rPr>
          <w:rFonts w:cs="Segoe UI"/>
          <w:szCs w:val="20"/>
        </w:rPr>
      </w:pPr>
      <w:r w:rsidRPr="0002289E">
        <w:rPr>
          <w:rFonts w:cs="Segoe UI"/>
          <w:szCs w:val="20"/>
        </w:rPr>
        <w:t>Ubezpieczonych (będących: pełnoletnimi dziećmi pracownika) – jeżeli osoby te ukończą 18 rok życia i przystąpią do Umowy ubezpieczenia po dniu początku odpowiedzialności Wykonawcy, ale przed upływem 3 miesięcy licząc od daty ukończenia 18 roku życia.</w:t>
      </w:r>
    </w:p>
    <w:p w14:paraId="7A375E8A" w14:textId="77777777" w:rsidR="0034344A" w:rsidRPr="0002289E" w:rsidRDefault="0034344A" w:rsidP="00F34A73">
      <w:pPr>
        <w:numPr>
          <w:ilvl w:val="0"/>
          <w:numId w:val="42"/>
        </w:numPr>
        <w:tabs>
          <w:tab w:val="left" w:pos="284"/>
        </w:tabs>
        <w:spacing w:before="120" w:after="120" w:line="312" w:lineRule="auto"/>
        <w:ind w:left="709"/>
        <w:jc w:val="both"/>
        <w:rPr>
          <w:rFonts w:cs="Segoe UI"/>
          <w:szCs w:val="20"/>
        </w:rPr>
      </w:pPr>
      <w:r w:rsidRPr="0002289E">
        <w:rPr>
          <w:rFonts w:cs="Segoe UI"/>
          <w:szCs w:val="20"/>
        </w:rPr>
        <w:t xml:space="preserve">Ubezpieczonego zmieniającego wariant ubezpieczenia w rocznicę zawarcia umowy ubezpieczenia przez Zamawiającego (w tym karencji na różnicę sum i </w:t>
      </w:r>
      <w:proofErr w:type="spellStart"/>
      <w:r w:rsidRPr="0002289E">
        <w:rPr>
          <w:rFonts w:cs="Segoe UI"/>
          <w:szCs w:val="20"/>
        </w:rPr>
        <w:t>ryzyk</w:t>
      </w:r>
      <w:proofErr w:type="spellEnd"/>
      <w:r w:rsidRPr="0002289E">
        <w:rPr>
          <w:rFonts w:cs="Segoe UI"/>
          <w:szCs w:val="20"/>
        </w:rPr>
        <w:t>).</w:t>
      </w:r>
    </w:p>
    <w:p w14:paraId="3932BCF5" w14:textId="77777777" w:rsidR="0034344A" w:rsidRPr="0002289E" w:rsidRDefault="0034344A" w:rsidP="0034344A">
      <w:pPr>
        <w:pStyle w:val="Akapitzlist"/>
        <w:shd w:val="clear" w:color="auto" w:fill="FFFFFF" w:themeFill="background1"/>
        <w:tabs>
          <w:tab w:val="left" w:pos="284"/>
        </w:tabs>
        <w:spacing w:before="120" w:after="120" w:line="312" w:lineRule="auto"/>
        <w:ind w:left="360"/>
        <w:jc w:val="both"/>
        <w:rPr>
          <w:rFonts w:cs="Segoe UI"/>
          <w:szCs w:val="20"/>
        </w:rPr>
      </w:pPr>
      <w:r w:rsidRPr="0002289E">
        <w:rPr>
          <w:rFonts w:cs="Segoe UI"/>
          <w:szCs w:val="20"/>
        </w:rPr>
        <w:t xml:space="preserve">Zamawiający dopuszcza zastosowanie okresów karencji w stosunku do partnerów życiowych pracowników, którzy przystąpią do ubezpieczenia po okresie 3 miesięcy od daty wskazanej w nowo zawieranej Umowie ubezpieczenia, jako początek odpowiedzialności Wykonawcy. </w:t>
      </w:r>
    </w:p>
    <w:p w14:paraId="6A87E156" w14:textId="77777777" w:rsidR="0034344A" w:rsidRPr="0002289E" w:rsidRDefault="0034344A" w:rsidP="0034344A">
      <w:pPr>
        <w:pStyle w:val="Akapitzlist"/>
        <w:tabs>
          <w:tab w:val="left" w:pos="284"/>
        </w:tabs>
        <w:spacing w:before="120" w:after="120" w:line="312" w:lineRule="auto"/>
        <w:ind w:left="360"/>
        <w:jc w:val="both"/>
        <w:rPr>
          <w:rFonts w:cs="Segoe UI"/>
          <w:szCs w:val="20"/>
        </w:rPr>
      </w:pPr>
      <w:r w:rsidRPr="0002289E">
        <w:rPr>
          <w:rFonts w:cs="Segoe UI"/>
          <w:szCs w:val="20"/>
        </w:rPr>
        <w:t xml:space="preserve">Po upływie terminów oraz z zastrzeżeniem zapisów </w:t>
      </w:r>
      <w:r w:rsidRPr="00393DF6">
        <w:rPr>
          <w:rFonts w:cs="Segoe UI"/>
          <w:szCs w:val="20"/>
        </w:rPr>
        <w:t>wskazanych w pkt. 5.2. Zamawiający</w:t>
      </w:r>
      <w:r w:rsidRPr="0002289E">
        <w:rPr>
          <w:rFonts w:cs="Segoe UI"/>
          <w:szCs w:val="20"/>
        </w:rPr>
        <w:t xml:space="preserve"> dopuszcza stosowanie przez Wykonawcę karencji przez okres: </w:t>
      </w:r>
    </w:p>
    <w:p w14:paraId="79DC9461" w14:textId="77777777" w:rsidR="0034344A" w:rsidRPr="0002289E" w:rsidRDefault="0034344A" w:rsidP="00F34A73">
      <w:pPr>
        <w:numPr>
          <w:ilvl w:val="0"/>
          <w:numId w:val="40"/>
        </w:numPr>
        <w:spacing w:before="120" w:after="120" w:line="312" w:lineRule="auto"/>
        <w:ind w:left="709" w:hanging="357"/>
        <w:contextualSpacing/>
        <w:jc w:val="both"/>
        <w:rPr>
          <w:rFonts w:cs="Segoe UI"/>
          <w:szCs w:val="20"/>
        </w:rPr>
      </w:pPr>
      <w:r w:rsidRPr="0002289E">
        <w:rPr>
          <w:rFonts w:cs="Segoe UI"/>
          <w:szCs w:val="20"/>
        </w:rPr>
        <w:t>9 miesięcy dla następujących świadczeń: urodzenie się żywego dziecka Ubezpieczonemu,</w:t>
      </w:r>
    </w:p>
    <w:p w14:paraId="1E353BE9" w14:textId="77777777" w:rsidR="0034344A" w:rsidRPr="0002289E" w:rsidRDefault="0034344A" w:rsidP="00F34A73">
      <w:pPr>
        <w:numPr>
          <w:ilvl w:val="0"/>
          <w:numId w:val="40"/>
        </w:numPr>
        <w:spacing w:before="120" w:after="120" w:line="312" w:lineRule="auto"/>
        <w:ind w:left="709" w:hanging="357"/>
        <w:contextualSpacing/>
        <w:jc w:val="both"/>
        <w:rPr>
          <w:rFonts w:cs="Segoe UI"/>
          <w:szCs w:val="20"/>
        </w:rPr>
      </w:pPr>
      <w:r w:rsidRPr="0002289E">
        <w:rPr>
          <w:rFonts w:cs="Segoe UI"/>
          <w:szCs w:val="20"/>
        </w:rPr>
        <w:t>6 miesięcy dla następujących świadczeń: śmierć Ubezpieczonego, śmierć rodziców Ubezpieczonego lub rodziców współmałżonka / partnera życiowego, śmierć współmałżonka / partnera życiowego, śmierć dziecka, osierocenie dziecka, urodzenie się martwego dziecka Ubezpieczonemu, operacje chirurgiczne Ubezpieczonego,</w:t>
      </w:r>
    </w:p>
    <w:p w14:paraId="7B48180E" w14:textId="77777777" w:rsidR="0034344A" w:rsidRPr="0002289E" w:rsidRDefault="0034344A" w:rsidP="00F34A73">
      <w:pPr>
        <w:numPr>
          <w:ilvl w:val="0"/>
          <w:numId w:val="40"/>
        </w:numPr>
        <w:spacing w:before="120" w:after="120" w:line="312" w:lineRule="auto"/>
        <w:ind w:left="709" w:hanging="357"/>
        <w:contextualSpacing/>
        <w:jc w:val="both"/>
        <w:rPr>
          <w:rFonts w:cs="Segoe UI"/>
          <w:szCs w:val="20"/>
        </w:rPr>
      </w:pPr>
      <w:r w:rsidRPr="0002289E">
        <w:rPr>
          <w:rFonts w:cs="Segoe UI"/>
          <w:szCs w:val="20"/>
        </w:rPr>
        <w:t>3 miesiące dla następujących świadczeń: poważne zachorowanie Ubezpieczonego, leczenie specjalistyczne Ubezpieczonego,</w:t>
      </w:r>
    </w:p>
    <w:p w14:paraId="17CFDD0E" w14:textId="77777777" w:rsidR="0034344A" w:rsidRPr="0002289E" w:rsidRDefault="0034344A" w:rsidP="00F34A73">
      <w:pPr>
        <w:numPr>
          <w:ilvl w:val="0"/>
          <w:numId w:val="40"/>
        </w:numPr>
        <w:spacing w:before="120" w:after="120" w:line="312" w:lineRule="auto"/>
        <w:ind w:left="709" w:hanging="357"/>
        <w:contextualSpacing/>
        <w:jc w:val="both"/>
        <w:rPr>
          <w:rFonts w:cs="Segoe UI"/>
          <w:szCs w:val="20"/>
        </w:rPr>
      </w:pPr>
      <w:r w:rsidRPr="0002289E">
        <w:rPr>
          <w:rFonts w:cs="Segoe UI"/>
          <w:szCs w:val="20"/>
        </w:rPr>
        <w:t>1 miesiąc dla następujących świadczeń: pobyt w szpitalu Ubezpieczonego, świadczenia aptecznego.</w:t>
      </w:r>
    </w:p>
    <w:p w14:paraId="1C602141" w14:textId="77777777" w:rsidR="0034344A" w:rsidRDefault="0034344A" w:rsidP="0034344A">
      <w:pPr>
        <w:spacing w:before="120" w:after="120" w:line="312" w:lineRule="auto"/>
        <w:jc w:val="both"/>
        <w:rPr>
          <w:rFonts w:cs="Segoe UI"/>
          <w:color w:val="000000" w:themeColor="text1"/>
        </w:rPr>
      </w:pPr>
      <w:r w:rsidRPr="0002289E">
        <w:rPr>
          <w:rFonts w:cs="Segoe UI"/>
          <w:szCs w:val="20"/>
        </w:rPr>
        <w:t>Ograniczenia ochrony nie dotyczą zdarzeń powstałych wskutek nieszczęśliwego wypadku</w:t>
      </w:r>
      <w:r>
        <w:rPr>
          <w:rFonts w:cs="Segoe UI"/>
          <w:color w:val="000000" w:themeColor="text1"/>
        </w:rPr>
        <w:t xml:space="preserve">. </w:t>
      </w:r>
    </w:p>
    <w:p w14:paraId="2EE872D0" w14:textId="77777777" w:rsidR="0034344A" w:rsidRPr="00E721A7" w:rsidRDefault="0034344A" w:rsidP="00F34A73">
      <w:pPr>
        <w:pStyle w:val="Akapitzlist"/>
        <w:numPr>
          <w:ilvl w:val="1"/>
          <w:numId w:val="46"/>
        </w:numPr>
        <w:spacing w:before="120" w:after="120" w:line="312" w:lineRule="auto"/>
        <w:contextualSpacing w:val="0"/>
        <w:jc w:val="both"/>
        <w:rPr>
          <w:rFonts w:cs="Segoe UI"/>
          <w:szCs w:val="20"/>
        </w:rPr>
      </w:pPr>
      <w:r w:rsidRPr="00E721A7">
        <w:rPr>
          <w:rFonts w:cs="Segoe UI"/>
          <w:szCs w:val="20"/>
        </w:rPr>
        <w:t>Wykonawca dopuści możliwość przystąpienia do ubezpieczenia także osobom przebywającym na zwolnieniach lekarskich, urlopach macierzyńskich lub ojcowskich, urlopach bezpłatnych pod warunkiem objęcia ochroną ubezpieczeniową w ramach poprzedniej umowy ubezpieczenia funkcjonującej u Zamawiającego.</w:t>
      </w:r>
    </w:p>
    <w:p w14:paraId="268951E2" w14:textId="77777777" w:rsidR="0034344A" w:rsidRPr="00E721A7" w:rsidRDefault="0034344A" w:rsidP="00F34A73">
      <w:pPr>
        <w:pStyle w:val="Akapitzlist"/>
        <w:numPr>
          <w:ilvl w:val="1"/>
          <w:numId w:val="46"/>
        </w:numPr>
        <w:spacing w:before="120" w:after="120" w:line="312" w:lineRule="auto"/>
        <w:contextualSpacing w:val="0"/>
        <w:jc w:val="both"/>
        <w:rPr>
          <w:rFonts w:cs="Segoe UI"/>
          <w:szCs w:val="20"/>
        </w:rPr>
      </w:pPr>
      <w:bookmarkStart w:id="9" w:name="_Hlk159402471"/>
      <w:r w:rsidRPr="00E721A7">
        <w:rPr>
          <w:rFonts w:cs="Segoe UI"/>
          <w:szCs w:val="20"/>
        </w:rPr>
        <w:t>Indywidualna Kontynuacja Ubezpieczenia Grupowego</w:t>
      </w:r>
    </w:p>
    <w:bookmarkEnd w:id="9"/>
    <w:p w14:paraId="7D17070A" w14:textId="77777777" w:rsidR="0034344A" w:rsidRPr="0002289E" w:rsidRDefault="0034344A" w:rsidP="0034344A">
      <w:pPr>
        <w:spacing w:before="120" w:after="120" w:line="312" w:lineRule="auto"/>
        <w:ind w:left="360"/>
        <w:jc w:val="both"/>
        <w:rPr>
          <w:rFonts w:cs="Segoe UI"/>
          <w:szCs w:val="20"/>
        </w:rPr>
      </w:pPr>
      <w:r w:rsidRPr="0002289E">
        <w:rPr>
          <w:rFonts w:cs="Segoe UI"/>
          <w:szCs w:val="20"/>
        </w:rPr>
        <w:t>Wymagane jest zaoferowanie możliwości indywidualnej kontynuacji, której minimalny zakres określony został poniżej:</w:t>
      </w:r>
    </w:p>
    <w:tbl>
      <w:tblPr>
        <w:tblW w:w="8930" w:type="dxa"/>
        <w:tblInd w:w="284" w:type="dxa"/>
        <w:tblBorders>
          <w:top w:val="dotted" w:sz="4" w:space="0" w:color="auto"/>
          <w:bottom w:val="dotted" w:sz="4" w:space="0" w:color="auto"/>
          <w:insideH w:val="dotted" w:sz="4" w:space="0" w:color="auto"/>
          <w:insideV w:val="dotted" w:sz="4" w:space="0" w:color="auto"/>
        </w:tblBorders>
        <w:tblLook w:val="00A0" w:firstRow="1" w:lastRow="0" w:firstColumn="1" w:lastColumn="0" w:noHBand="0" w:noVBand="0"/>
      </w:tblPr>
      <w:tblGrid>
        <w:gridCol w:w="5959"/>
        <w:gridCol w:w="2971"/>
      </w:tblGrid>
      <w:tr w:rsidR="0034344A" w:rsidRPr="00217EB7" w14:paraId="77321B59" w14:textId="77777777" w:rsidTr="0034344A">
        <w:trPr>
          <w:trHeight w:val="728"/>
        </w:trPr>
        <w:tc>
          <w:tcPr>
            <w:tcW w:w="5959" w:type="dxa"/>
            <w:shd w:val="clear" w:color="auto" w:fill="1F3864" w:themeFill="accent5" w:themeFillShade="80"/>
            <w:vAlign w:val="center"/>
          </w:tcPr>
          <w:p w14:paraId="777616D2" w14:textId="77777777" w:rsidR="0034344A" w:rsidRPr="00217EB7" w:rsidRDefault="0034344A" w:rsidP="0034344A">
            <w:pPr>
              <w:snapToGrid w:val="0"/>
              <w:spacing w:before="120" w:after="120" w:line="312" w:lineRule="auto"/>
              <w:jc w:val="center"/>
              <w:rPr>
                <w:rFonts w:cs="Segoe UI"/>
                <w:b/>
                <w:bCs/>
              </w:rPr>
            </w:pPr>
            <w:r w:rsidRPr="00217EB7">
              <w:rPr>
                <w:rFonts w:cs="Segoe UI"/>
                <w:b/>
                <w:bCs/>
              </w:rPr>
              <w:t>Minimalny obligatoryjny zakres świadczeń</w:t>
            </w:r>
          </w:p>
        </w:tc>
        <w:tc>
          <w:tcPr>
            <w:tcW w:w="2971" w:type="dxa"/>
            <w:shd w:val="clear" w:color="auto" w:fill="1F3864" w:themeFill="accent5" w:themeFillShade="80"/>
            <w:vAlign w:val="center"/>
          </w:tcPr>
          <w:p w14:paraId="085670CD" w14:textId="77777777" w:rsidR="0034344A" w:rsidRPr="00217EB7" w:rsidRDefault="0034344A" w:rsidP="0034344A">
            <w:pPr>
              <w:snapToGrid w:val="0"/>
              <w:spacing w:before="120" w:after="120" w:line="312" w:lineRule="auto"/>
              <w:jc w:val="center"/>
              <w:rPr>
                <w:rFonts w:cs="Segoe UI"/>
                <w:b/>
                <w:bCs/>
              </w:rPr>
            </w:pPr>
            <w:r w:rsidRPr="00217EB7">
              <w:rPr>
                <w:rFonts w:cs="Segoe UI"/>
                <w:b/>
                <w:bCs/>
              </w:rPr>
              <w:t>Wysokość świadczenia w % SU</w:t>
            </w:r>
          </w:p>
        </w:tc>
      </w:tr>
      <w:tr w:rsidR="0034344A" w:rsidRPr="00217EB7" w14:paraId="22E9DD78" w14:textId="77777777" w:rsidTr="0034344A">
        <w:trPr>
          <w:trHeight w:hRule="exact" w:val="454"/>
        </w:trPr>
        <w:tc>
          <w:tcPr>
            <w:tcW w:w="5959" w:type="dxa"/>
            <w:vAlign w:val="center"/>
          </w:tcPr>
          <w:p w14:paraId="58500BFC" w14:textId="77777777" w:rsidR="0034344A" w:rsidRPr="0002289E" w:rsidRDefault="0034344A" w:rsidP="0034344A">
            <w:pPr>
              <w:snapToGrid w:val="0"/>
              <w:spacing w:before="120" w:after="120" w:line="312" w:lineRule="auto"/>
              <w:jc w:val="both"/>
              <w:rPr>
                <w:rFonts w:cs="Segoe UI"/>
                <w:szCs w:val="20"/>
              </w:rPr>
            </w:pPr>
            <w:r w:rsidRPr="0002289E">
              <w:rPr>
                <w:rFonts w:cs="Segoe UI"/>
                <w:szCs w:val="20"/>
              </w:rPr>
              <w:t>Zgon Ubezpieczonego</w:t>
            </w:r>
          </w:p>
        </w:tc>
        <w:tc>
          <w:tcPr>
            <w:tcW w:w="2971" w:type="dxa"/>
            <w:vAlign w:val="center"/>
          </w:tcPr>
          <w:p w14:paraId="11E896B2" w14:textId="77777777" w:rsidR="0034344A" w:rsidRPr="0002289E" w:rsidRDefault="0034344A" w:rsidP="0034344A">
            <w:pPr>
              <w:snapToGrid w:val="0"/>
              <w:spacing w:before="120" w:after="120" w:line="312" w:lineRule="auto"/>
              <w:jc w:val="center"/>
              <w:rPr>
                <w:rFonts w:cs="Segoe UI"/>
                <w:szCs w:val="20"/>
              </w:rPr>
            </w:pPr>
            <w:r w:rsidRPr="0002289E">
              <w:rPr>
                <w:rFonts w:cs="Segoe UI"/>
                <w:szCs w:val="20"/>
              </w:rPr>
              <w:t>100%</w:t>
            </w:r>
          </w:p>
        </w:tc>
      </w:tr>
      <w:tr w:rsidR="0034344A" w:rsidRPr="00217EB7" w14:paraId="6447E07A" w14:textId="77777777" w:rsidTr="0034344A">
        <w:trPr>
          <w:trHeight w:hRule="exact" w:val="454"/>
        </w:trPr>
        <w:tc>
          <w:tcPr>
            <w:tcW w:w="5959" w:type="dxa"/>
            <w:vAlign w:val="center"/>
          </w:tcPr>
          <w:p w14:paraId="00E1FDEB" w14:textId="77777777" w:rsidR="0034344A" w:rsidRPr="0002289E" w:rsidRDefault="0034344A" w:rsidP="0034344A">
            <w:pPr>
              <w:snapToGrid w:val="0"/>
              <w:spacing w:before="120" w:after="120" w:line="312" w:lineRule="auto"/>
              <w:jc w:val="both"/>
              <w:rPr>
                <w:rFonts w:cs="Segoe UI"/>
                <w:szCs w:val="20"/>
              </w:rPr>
            </w:pPr>
            <w:r w:rsidRPr="0002289E">
              <w:rPr>
                <w:rFonts w:cs="Segoe UI"/>
                <w:szCs w:val="20"/>
              </w:rPr>
              <w:lastRenderedPageBreak/>
              <w:t>Zgon Ubezpieczonego w wyniku nieszczęśliwego wypadku</w:t>
            </w:r>
          </w:p>
        </w:tc>
        <w:tc>
          <w:tcPr>
            <w:tcW w:w="2971" w:type="dxa"/>
            <w:vAlign w:val="center"/>
          </w:tcPr>
          <w:p w14:paraId="78D6D21F" w14:textId="77777777" w:rsidR="0034344A" w:rsidRPr="0002289E" w:rsidRDefault="0034344A" w:rsidP="0034344A">
            <w:pPr>
              <w:snapToGrid w:val="0"/>
              <w:spacing w:before="120" w:after="120" w:line="312" w:lineRule="auto"/>
              <w:jc w:val="center"/>
              <w:rPr>
                <w:rFonts w:cs="Segoe UI"/>
                <w:szCs w:val="20"/>
              </w:rPr>
            </w:pPr>
            <w:r w:rsidRPr="0002289E">
              <w:rPr>
                <w:rFonts w:cs="Segoe UI"/>
                <w:szCs w:val="20"/>
              </w:rPr>
              <w:t>200%</w:t>
            </w:r>
            <w:r w:rsidRPr="0002289E">
              <w:rPr>
                <w:rFonts w:cs="Segoe UI"/>
                <w:szCs w:val="20"/>
                <w:vertAlign w:val="superscript"/>
              </w:rPr>
              <w:t>1</w:t>
            </w:r>
          </w:p>
        </w:tc>
      </w:tr>
      <w:tr w:rsidR="0034344A" w:rsidRPr="00217EB7" w14:paraId="22C2556D" w14:textId="77777777" w:rsidTr="0034344A">
        <w:trPr>
          <w:trHeight w:hRule="exact" w:val="454"/>
        </w:trPr>
        <w:tc>
          <w:tcPr>
            <w:tcW w:w="5959" w:type="dxa"/>
            <w:vAlign w:val="center"/>
          </w:tcPr>
          <w:p w14:paraId="347B9F62" w14:textId="77777777" w:rsidR="0034344A" w:rsidRPr="0002289E" w:rsidRDefault="0034344A" w:rsidP="0034344A">
            <w:pPr>
              <w:snapToGrid w:val="0"/>
              <w:spacing w:before="120" w:after="120" w:line="312" w:lineRule="auto"/>
              <w:jc w:val="both"/>
              <w:rPr>
                <w:rFonts w:cs="Segoe UI"/>
                <w:szCs w:val="20"/>
              </w:rPr>
            </w:pPr>
            <w:r w:rsidRPr="0002289E">
              <w:rPr>
                <w:rFonts w:cs="Segoe UI"/>
                <w:szCs w:val="20"/>
              </w:rPr>
              <w:t>Zgon współmałżonka / partnera życiowego Ubezpieczonego</w:t>
            </w:r>
          </w:p>
        </w:tc>
        <w:tc>
          <w:tcPr>
            <w:tcW w:w="2971" w:type="dxa"/>
            <w:vAlign w:val="center"/>
          </w:tcPr>
          <w:p w14:paraId="059E3E22" w14:textId="77777777" w:rsidR="0034344A" w:rsidRPr="0002289E" w:rsidRDefault="0034344A" w:rsidP="0034344A">
            <w:pPr>
              <w:snapToGrid w:val="0"/>
              <w:spacing w:before="120" w:after="120" w:line="312" w:lineRule="auto"/>
              <w:jc w:val="center"/>
              <w:rPr>
                <w:rFonts w:cs="Segoe UI"/>
                <w:szCs w:val="20"/>
              </w:rPr>
            </w:pPr>
            <w:r w:rsidRPr="0002289E">
              <w:rPr>
                <w:rFonts w:cs="Segoe UI"/>
                <w:szCs w:val="20"/>
              </w:rPr>
              <w:t>100%</w:t>
            </w:r>
          </w:p>
        </w:tc>
      </w:tr>
      <w:tr w:rsidR="0034344A" w:rsidRPr="00217EB7" w14:paraId="53F17E79" w14:textId="77777777" w:rsidTr="0034344A">
        <w:trPr>
          <w:trHeight w:hRule="exact" w:val="742"/>
        </w:trPr>
        <w:tc>
          <w:tcPr>
            <w:tcW w:w="5959" w:type="dxa"/>
            <w:vAlign w:val="center"/>
          </w:tcPr>
          <w:p w14:paraId="1453FD7C" w14:textId="77777777" w:rsidR="0034344A" w:rsidRPr="0002289E" w:rsidRDefault="0034344A" w:rsidP="0034344A">
            <w:pPr>
              <w:snapToGrid w:val="0"/>
              <w:spacing w:before="120" w:after="120" w:line="312" w:lineRule="auto"/>
              <w:jc w:val="both"/>
              <w:rPr>
                <w:rFonts w:cs="Segoe UI"/>
                <w:szCs w:val="20"/>
              </w:rPr>
            </w:pPr>
            <w:r w:rsidRPr="0002289E">
              <w:rPr>
                <w:rFonts w:cs="Segoe UI"/>
                <w:szCs w:val="20"/>
              </w:rPr>
              <w:t>Trwały uszczerbek na zdrowiu Ubezpieczonego w wyniku nieszczęśliwego wypadku (za 1 % uszczerbku)</w:t>
            </w:r>
          </w:p>
        </w:tc>
        <w:tc>
          <w:tcPr>
            <w:tcW w:w="2971" w:type="dxa"/>
            <w:vAlign w:val="center"/>
          </w:tcPr>
          <w:p w14:paraId="75302B13" w14:textId="77777777" w:rsidR="0034344A" w:rsidRPr="0002289E" w:rsidRDefault="0034344A" w:rsidP="0034344A">
            <w:pPr>
              <w:snapToGrid w:val="0"/>
              <w:spacing w:before="120" w:after="120" w:line="312" w:lineRule="auto"/>
              <w:jc w:val="center"/>
              <w:rPr>
                <w:rFonts w:cs="Segoe UI"/>
                <w:szCs w:val="20"/>
              </w:rPr>
            </w:pPr>
            <w:r w:rsidRPr="0002289E">
              <w:rPr>
                <w:rFonts w:cs="Segoe UI"/>
                <w:szCs w:val="20"/>
              </w:rPr>
              <w:t>4%</w:t>
            </w:r>
            <w:r w:rsidRPr="0002289E">
              <w:rPr>
                <w:rFonts w:cs="Segoe UI"/>
                <w:szCs w:val="20"/>
                <w:vertAlign w:val="superscript"/>
              </w:rPr>
              <w:t>2</w:t>
            </w:r>
          </w:p>
        </w:tc>
      </w:tr>
      <w:tr w:rsidR="0034344A" w:rsidRPr="00217EB7" w14:paraId="7A514D82" w14:textId="77777777" w:rsidTr="0034344A">
        <w:trPr>
          <w:trHeight w:hRule="exact" w:val="454"/>
        </w:trPr>
        <w:tc>
          <w:tcPr>
            <w:tcW w:w="5959" w:type="dxa"/>
            <w:vAlign w:val="center"/>
          </w:tcPr>
          <w:p w14:paraId="728DCA7C" w14:textId="77777777" w:rsidR="0034344A" w:rsidRPr="0002289E" w:rsidRDefault="0034344A" w:rsidP="0034344A">
            <w:pPr>
              <w:snapToGrid w:val="0"/>
              <w:spacing w:before="120" w:after="120" w:line="312" w:lineRule="auto"/>
              <w:jc w:val="both"/>
              <w:rPr>
                <w:rFonts w:cs="Segoe UI"/>
                <w:szCs w:val="20"/>
              </w:rPr>
            </w:pPr>
            <w:r w:rsidRPr="0002289E">
              <w:rPr>
                <w:rFonts w:cs="Segoe UI"/>
                <w:szCs w:val="20"/>
              </w:rPr>
              <w:t>Zgon dziecka Ubezpieczonego</w:t>
            </w:r>
          </w:p>
        </w:tc>
        <w:tc>
          <w:tcPr>
            <w:tcW w:w="2971" w:type="dxa"/>
            <w:vAlign w:val="center"/>
          </w:tcPr>
          <w:p w14:paraId="449DF1C8" w14:textId="77777777" w:rsidR="0034344A" w:rsidRPr="0002289E" w:rsidRDefault="0034344A" w:rsidP="0034344A">
            <w:pPr>
              <w:snapToGrid w:val="0"/>
              <w:spacing w:before="120" w:after="120" w:line="312" w:lineRule="auto"/>
              <w:jc w:val="center"/>
              <w:rPr>
                <w:rFonts w:cs="Segoe UI"/>
                <w:szCs w:val="20"/>
              </w:rPr>
            </w:pPr>
            <w:r w:rsidRPr="0002289E">
              <w:rPr>
                <w:rFonts w:cs="Segoe UI"/>
                <w:szCs w:val="20"/>
              </w:rPr>
              <w:t>30%</w:t>
            </w:r>
          </w:p>
        </w:tc>
      </w:tr>
      <w:tr w:rsidR="0034344A" w:rsidRPr="00217EB7" w14:paraId="5E86E028" w14:textId="77777777" w:rsidTr="0034344A">
        <w:trPr>
          <w:trHeight w:hRule="exact" w:val="454"/>
        </w:trPr>
        <w:tc>
          <w:tcPr>
            <w:tcW w:w="5959" w:type="dxa"/>
            <w:vAlign w:val="center"/>
          </w:tcPr>
          <w:p w14:paraId="1C177BD9" w14:textId="77777777" w:rsidR="0034344A" w:rsidRPr="0002289E" w:rsidRDefault="0034344A" w:rsidP="0034344A">
            <w:pPr>
              <w:snapToGrid w:val="0"/>
              <w:spacing w:before="120" w:after="120" w:line="312" w:lineRule="auto"/>
              <w:jc w:val="both"/>
              <w:rPr>
                <w:rFonts w:cs="Segoe UI"/>
                <w:szCs w:val="20"/>
              </w:rPr>
            </w:pPr>
            <w:r w:rsidRPr="0002289E">
              <w:rPr>
                <w:rFonts w:cs="Segoe UI"/>
                <w:szCs w:val="20"/>
              </w:rPr>
              <w:t xml:space="preserve">Zgon rodzica lub teścia </w:t>
            </w:r>
            <w:bookmarkStart w:id="10" w:name="_Hlk497766340"/>
            <w:r w:rsidRPr="0002289E">
              <w:rPr>
                <w:rFonts w:cs="Segoe UI"/>
                <w:szCs w:val="20"/>
              </w:rPr>
              <w:t>Ubezpieczonego</w:t>
            </w:r>
            <w:bookmarkEnd w:id="10"/>
          </w:p>
        </w:tc>
        <w:tc>
          <w:tcPr>
            <w:tcW w:w="2971" w:type="dxa"/>
            <w:vAlign w:val="center"/>
          </w:tcPr>
          <w:p w14:paraId="4BF704FB" w14:textId="77777777" w:rsidR="0034344A" w:rsidRPr="0002289E" w:rsidRDefault="0034344A" w:rsidP="0034344A">
            <w:pPr>
              <w:snapToGrid w:val="0"/>
              <w:spacing w:before="120" w:after="120" w:line="312" w:lineRule="auto"/>
              <w:jc w:val="center"/>
              <w:rPr>
                <w:rFonts w:cs="Segoe UI"/>
                <w:szCs w:val="20"/>
              </w:rPr>
            </w:pPr>
            <w:r w:rsidRPr="0002289E">
              <w:rPr>
                <w:rFonts w:cs="Segoe UI"/>
                <w:szCs w:val="20"/>
              </w:rPr>
              <w:t>20%</w:t>
            </w:r>
          </w:p>
        </w:tc>
      </w:tr>
      <w:tr w:rsidR="0034344A" w:rsidRPr="00217EB7" w14:paraId="36251551" w14:textId="77777777" w:rsidTr="0034344A">
        <w:trPr>
          <w:trHeight w:hRule="exact" w:val="454"/>
        </w:trPr>
        <w:tc>
          <w:tcPr>
            <w:tcW w:w="5959" w:type="dxa"/>
            <w:vAlign w:val="center"/>
          </w:tcPr>
          <w:p w14:paraId="7752499A" w14:textId="77777777" w:rsidR="0034344A" w:rsidRPr="0002289E" w:rsidRDefault="0034344A" w:rsidP="0034344A">
            <w:pPr>
              <w:snapToGrid w:val="0"/>
              <w:spacing w:before="120" w:after="120" w:line="312" w:lineRule="auto"/>
              <w:jc w:val="both"/>
              <w:rPr>
                <w:rFonts w:cs="Segoe UI"/>
                <w:szCs w:val="20"/>
              </w:rPr>
            </w:pPr>
            <w:r w:rsidRPr="0002289E">
              <w:rPr>
                <w:rFonts w:cs="Segoe UI"/>
                <w:szCs w:val="20"/>
              </w:rPr>
              <w:t>Urodzenie się dziecka Ubezpieczonemu</w:t>
            </w:r>
          </w:p>
        </w:tc>
        <w:tc>
          <w:tcPr>
            <w:tcW w:w="2971" w:type="dxa"/>
            <w:vAlign w:val="center"/>
          </w:tcPr>
          <w:p w14:paraId="2ADE8871" w14:textId="77777777" w:rsidR="0034344A" w:rsidRPr="0002289E" w:rsidRDefault="0034344A" w:rsidP="0034344A">
            <w:pPr>
              <w:snapToGrid w:val="0"/>
              <w:spacing w:before="120" w:after="120" w:line="312" w:lineRule="auto"/>
              <w:jc w:val="center"/>
              <w:rPr>
                <w:rFonts w:cs="Segoe UI"/>
                <w:szCs w:val="20"/>
              </w:rPr>
            </w:pPr>
            <w:r w:rsidRPr="0002289E">
              <w:rPr>
                <w:rFonts w:cs="Segoe UI"/>
                <w:szCs w:val="20"/>
              </w:rPr>
              <w:t>10%</w:t>
            </w:r>
          </w:p>
        </w:tc>
      </w:tr>
      <w:tr w:rsidR="0034344A" w:rsidRPr="00217EB7" w14:paraId="31520570" w14:textId="77777777" w:rsidTr="0034344A">
        <w:trPr>
          <w:trHeight w:hRule="exact" w:val="454"/>
        </w:trPr>
        <w:tc>
          <w:tcPr>
            <w:tcW w:w="5959" w:type="dxa"/>
            <w:vAlign w:val="center"/>
          </w:tcPr>
          <w:p w14:paraId="47AF9C17" w14:textId="77777777" w:rsidR="0034344A" w:rsidRPr="0002289E" w:rsidRDefault="0034344A" w:rsidP="0034344A">
            <w:pPr>
              <w:snapToGrid w:val="0"/>
              <w:spacing w:before="120" w:after="120" w:line="312" w:lineRule="auto"/>
              <w:jc w:val="both"/>
              <w:rPr>
                <w:rFonts w:cs="Segoe UI"/>
                <w:szCs w:val="20"/>
              </w:rPr>
            </w:pPr>
            <w:r w:rsidRPr="0002289E">
              <w:rPr>
                <w:rFonts w:cs="Segoe UI"/>
                <w:szCs w:val="20"/>
              </w:rPr>
              <w:t>Urodzenie się martwego dziecka Ubezpieczonemu</w:t>
            </w:r>
          </w:p>
        </w:tc>
        <w:tc>
          <w:tcPr>
            <w:tcW w:w="2971" w:type="dxa"/>
            <w:vAlign w:val="center"/>
          </w:tcPr>
          <w:p w14:paraId="37040C20" w14:textId="77777777" w:rsidR="0034344A" w:rsidRPr="0002289E" w:rsidRDefault="0034344A" w:rsidP="0034344A">
            <w:pPr>
              <w:snapToGrid w:val="0"/>
              <w:spacing w:before="120" w:after="120" w:line="312" w:lineRule="auto"/>
              <w:jc w:val="center"/>
              <w:rPr>
                <w:rFonts w:cs="Segoe UI"/>
                <w:szCs w:val="20"/>
              </w:rPr>
            </w:pPr>
            <w:r w:rsidRPr="0002289E">
              <w:rPr>
                <w:rFonts w:cs="Segoe UI"/>
                <w:szCs w:val="20"/>
              </w:rPr>
              <w:t>20%</w:t>
            </w:r>
          </w:p>
        </w:tc>
      </w:tr>
      <w:tr w:rsidR="0034344A" w:rsidRPr="00217EB7" w14:paraId="55CDD5AC" w14:textId="77777777" w:rsidTr="0034344A">
        <w:trPr>
          <w:trHeight w:hRule="exact" w:val="454"/>
        </w:trPr>
        <w:tc>
          <w:tcPr>
            <w:tcW w:w="5959" w:type="dxa"/>
            <w:vAlign w:val="center"/>
          </w:tcPr>
          <w:p w14:paraId="32A75D0D" w14:textId="77777777" w:rsidR="0034344A" w:rsidRPr="0002289E" w:rsidRDefault="0034344A" w:rsidP="0034344A">
            <w:pPr>
              <w:snapToGrid w:val="0"/>
              <w:spacing w:before="120" w:after="120" w:line="312" w:lineRule="auto"/>
              <w:jc w:val="both"/>
              <w:rPr>
                <w:rFonts w:cs="Segoe UI"/>
                <w:szCs w:val="20"/>
              </w:rPr>
            </w:pPr>
            <w:r w:rsidRPr="0002289E">
              <w:rPr>
                <w:rFonts w:cs="Segoe UI"/>
                <w:szCs w:val="20"/>
              </w:rPr>
              <w:t>Osierocenie dziecka Ubezpieczonego</w:t>
            </w:r>
          </w:p>
        </w:tc>
        <w:tc>
          <w:tcPr>
            <w:tcW w:w="2971" w:type="dxa"/>
            <w:vAlign w:val="center"/>
          </w:tcPr>
          <w:p w14:paraId="59A97A83" w14:textId="77777777" w:rsidR="0034344A" w:rsidRPr="0002289E" w:rsidRDefault="0034344A" w:rsidP="0034344A">
            <w:pPr>
              <w:snapToGrid w:val="0"/>
              <w:spacing w:before="120" w:after="120" w:line="312" w:lineRule="auto"/>
              <w:jc w:val="center"/>
              <w:rPr>
                <w:rFonts w:cs="Segoe UI"/>
                <w:szCs w:val="20"/>
              </w:rPr>
            </w:pPr>
            <w:r w:rsidRPr="0002289E">
              <w:rPr>
                <w:rFonts w:cs="Segoe UI"/>
                <w:szCs w:val="20"/>
              </w:rPr>
              <w:t>40%</w:t>
            </w:r>
          </w:p>
        </w:tc>
      </w:tr>
    </w:tbl>
    <w:p w14:paraId="548AF868" w14:textId="77777777" w:rsidR="0034344A" w:rsidRPr="00217EB7" w:rsidRDefault="0034344A" w:rsidP="0034344A">
      <w:pPr>
        <w:spacing w:before="120" w:after="120" w:line="312" w:lineRule="auto"/>
        <w:ind w:left="567" w:hanging="141"/>
        <w:jc w:val="both"/>
        <w:rPr>
          <w:rFonts w:cs="Segoe UI"/>
          <w:sz w:val="12"/>
          <w:szCs w:val="12"/>
        </w:rPr>
      </w:pPr>
      <w:r w:rsidRPr="00217EB7">
        <w:rPr>
          <w:rFonts w:cs="Segoe UI"/>
          <w:sz w:val="12"/>
          <w:szCs w:val="12"/>
          <w:vertAlign w:val="superscript"/>
        </w:rPr>
        <w:t>1</w:t>
      </w:r>
      <w:r w:rsidRPr="00217EB7">
        <w:rPr>
          <w:rFonts w:cs="Segoe UI"/>
          <w:sz w:val="12"/>
          <w:szCs w:val="12"/>
        </w:rPr>
        <w:t xml:space="preserve"> </w:t>
      </w:r>
      <w:r w:rsidRPr="00217EB7">
        <w:rPr>
          <w:rFonts w:cs="Segoe UI"/>
          <w:sz w:val="12"/>
          <w:szCs w:val="12"/>
        </w:rPr>
        <w:tab/>
        <w:t>świadczenie skumulowane składające się z sumy sum ubezpieczenia na umowach: śmierci Ubezpieczonego oraz śmierci Ubezpieczonego w wyniku nieszczęśliwego wypadku,</w:t>
      </w:r>
    </w:p>
    <w:p w14:paraId="72688E36" w14:textId="77777777" w:rsidR="0034344A" w:rsidRPr="00217EB7" w:rsidRDefault="0034344A" w:rsidP="0034344A">
      <w:pPr>
        <w:spacing w:before="120" w:after="120" w:line="312" w:lineRule="auto"/>
        <w:ind w:left="567" w:hanging="141"/>
        <w:jc w:val="both"/>
        <w:rPr>
          <w:rFonts w:cs="Segoe UI"/>
          <w:sz w:val="12"/>
          <w:szCs w:val="12"/>
        </w:rPr>
      </w:pPr>
      <w:r w:rsidRPr="00217EB7">
        <w:rPr>
          <w:rFonts w:cs="Segoe UI"/>
          <w:sz w:val="12"/>
          <w:szCs w:val="12"/>
          <w:vertAlign w:val="superscript"/>
        </w:rPr>
        <w:t>2</w:t>
      </w:r>
      <w:r w:rsidRPr="00217EB7">
        <w:rPr>
          <w:rFonts w:cs="Segoe UI"/>
          <w:sz w:val="12"/>
          <w:szCs w:val="12"/>
        </w:rPr>
        <w:t xml:space="preserve"> </w:t>
      </w:r>
      <w:r w:rsidRPr="00217EB7">
        <w:rPr>
          <w:rFonts w:cs="Segoe UI"/>
          <w:sz w:val="12"/>
          <w:szCs w:val="12"/>
        </w:rPr>
        <w:tab/>
        <w:t>świadczenie za 1% trwałego uszczerbku na zdrowiu Ubezpieczonego w wyniku nieszczęśliwego wypadku.</w:t>
      </w:r>
    </w:p>
    <w:p w14:paraId="3024A50E" w14:textId="77777777" w:rsidR="0034344A" w:rsidRPr="0002289E" w:rsidRDefault="0034344A" w:rsidP="0034344A">
      <w:pPr>
        <w:spacing w:before="120" w:after="120" w:line="312" w:lineRule="auto"/>
        <w:ind w:left="426"/>
        <w:jc w:val="both"/>
        <w:rPr>
          <w:rFonts w:cs="Segoe UI"/>
          <w:szCs w:val="20"/>
        </w:rPr>
      </w:pPr>
      <w:r w:rsidRPr="0002289E">
        <w:rPr>
          <w:rFonts w:cs="Segoe UI"/>
          <w:szCs w:val="20"/>
        </w:rPr>
        <w:t>Zamawiający wymaga, aby oferta indywidualnej kontynuacji została przygotowana w 2 wariantach, gdzie suma ubezpieczenia na umowie głównej kontynuacji (Śmierć Ubezpieczonego z dowolnej przyczyny) wynosiła odpowiednio 7 000 zł i 10 000 zł z możliwością zmiany na wniosek Ubezpieczonego.</w:t>
      </w:r>
    </w:p>
    <w:p w14:paraId="08DCD23F" w14:textId="77777777" w:rsidR="0034344A" w:rsidRPr="0002289E" w:rsidRDefault="0034344A" w:rsidP="0034344A">
      <w:pPr>
        <w:spacing w:before="120" w:after="120" w:line="312" w:lineRule="auto"/>
        <w:ind w:left="426"/>
        <w:jc w:val="both"/>
        <w:rPr>
          <w:rFonts w:cs="Segoe UI"/>
          <w:szCs w:val="20"/>
        </w:rPr>
      </w:pPr>
      <w:r w:rsidRPr="0002289E">
        <w:rPr>
          <w:rFonts w:cs="Segoe UI"/>
          <w:szCs w:val="20"/>
        </w:rPr>
        <w:t>Ubezpieczeni mają możliwość wyboru wariantu indywidualnej kontynuacji bez względu na wariant, w jakim byli ubezpieczeni w ubezpieczeniu grupowym.</w:t>
      </w:r>
    </w:p>
    <w:p w14:paraId="1A7A6B4B" w14:textId="77777777" w:rsidR="0034344A" w:rsidRPr="0002289E" w:rsidRDefault="0034344A" w:rsidP="0034344A">
      <w:pPr>
        <w:spacing w:before="120" w:after="120" w:line="312" w:lineRule="auto"/>
        <w:ind w:left="426"/>
        <w:jc w:val="both"/>
        <w:rPr>
          <w:rFonts w:cs="Segoe UI"/>
          <w:szCs w:val="20"/>
        </w:rPr>
      </w:pPr>
      <w:r w:rsidRPr="0002289E">
        <w:rPr>
          <w:rFonts w:cs="Segoe UI"/>
          <w:szCs w:val="20"/>
        </w:rPr>
        <w:t xml:space="preserve">Miesięczna składka ubezpieczeniowa przy indywidualnej kontynuacji od każdego tysiąca sumy ubezpieczenia za jednego ubezpieczonego (stawka za każdy jeden tysiąc sumy ubezpieczenia) wynosi maksymalnie </w:t>
      </w:r>
      <w:r>
        <w:rPr>
          <w:rFonts w:cs="Segoe UI"/>
          <w:szCs w:val="20"/>
        </w:rPr>
        <w:t>6</w:t>
      </w:r>
      <w:r w:rsidRPr="0002289E">
        <w:rPr>
          <w:rFonts w:cs="Segoe UI"/>
          <w:szCs w:val="20"/>
        </w:rPr>
        <w:t xml:space="preserve"> zł.</w:t>
      </w:r>
    </w:p>
    <w:p w14:paraId="6572DCC2" w14:textId="77777777" w:rsidR="0034344A" w:rsidRPr="0002289E" w:rsidRDefault="0034344A" w:rsidP="0034344A">
      <w:pPr>
        <w:spacing w:before="120" w:after="120" w:line="312" w:lineRule="auto"/>
        <w:ind w:left="426"/>
        <w:jc w:val="both"/>
        <w:rPr>
          <w:rFonts w:cs="Segoe UI"/>
          <w:szCs w:val="20"/>
        </w:rPr>
      </w:pPr>
      <w:r w:rsidRPr="0002289E">
        <w:rPr>
          <w:rFonts w:cs="Segoe UI"/>
          <w:szCs w:val="20"/>
        </w:rPr>
        <w:t xml:space="preserve">Wykonawca zobowiązany jest do podania ceny jednostkowej opłacanej za jednego ubezpieczonego za jeden tysiąc zł Sumy Ubezpieczenia (składka za 1 miesiąc). Podana cena jednostkowa będzie niezmienna </w:t>
      </w:r>
      <w:r w:rsidRPr="0002289E">
        <w:rPr>
          <w:rFonts w:cs="Segoe UI"/>
          <w:szCs w:val="20"/>
          <w:u w:val="single"/>
        </w:rPr>
        <w:t>przez cały okres trwania kontynuowanej umowy</w:t>
      </w:r>
      <w:r w:rsidRPr="0002289E">
        <w:rPr>
          <w:rFonts w:cs="Segoe UI"/>
          <w:szCs w:val="20"/>
        </w:rPr>
        <w:t xml:space="preserve"> </w:t>
      </w:r>
      <w:r w:rsidRPr="0002289E">
        <w:rPr>
          <w:rFonts w:cs="Segoe UI"/>
          <w:szCs w:val="20"/>
        </w:rPr>
        <w:br/>
        <w:t xml:space="preserve">i niezależna od wieku osoby kontynuującej ubezpieczenie. </w:t>
      </w:r>
    </w:p>
    <w:p w14:paraId="028BE761" w14:textId="77777777" w:rsidR="0034344A" w:rsidRPr="0002289E" w:rsidRDefault="0034344A" w:rsidP="0034344A">
      <w:pPr>
        <w:spacing w:before="120" w:after="120" w:line="312" w:lineRule="auto"/>
        <w:ind w:left="426"/>
        <w:jc w:val="both"/>
        <w:rPr>
          <w:rFonts w:cs="Segoe UI"/>
          <w:szCs w:val="20"/>
        </w:rPr>
      </w:pPr>
      <w:r w:rsidRPr="0002289E">
        <w:rPr>
          <w:rFonts w:cs="Segoe UI"/>
          <w:szCs w:val="20"/>
        </w:rPr>
        <w:t xml:space="preserve">Zakres ochrony ubezpieczeniowej nie może ulegać zmianie w trakcie trwania umowy indywidualnej kontynuacji. </w:t>
      </w:r>
    </w:p>
    <w:p w14:paraId="4C38331A" w14:textId="77777777" w:rsidR="0034344A" w:rsidRPr="0002289E" w:rsidRDefault="0034344A" w:rsidP="0034344A">
      <w:pPr>
        <w:spacing w:before="120" w:after="120" w:line="312" w:lineRule="auto"/>
        <w:ind w:left="426"/>
        <w:jc w:val="both"/>
        <w:rPr>
          <w:rFonts w:cs="Segoe UI"/>
          <w:szCs w:val="20"/>
        </w:rPr>
      </w:pPr>
      <w:r w:rsidRPr="0002289E">
        <w:rPr>
          <w:rFonts w:cs="Segoe UI"/>
          <w:szCs w:val="20"/>
        </w:rPr>
        <w:t xml:space="preserve">Do umowy indywidualnej kontynuacji może przystąpić Ubezpieczony, który był objęty ochroną </w:t>
      </w:r>
      <w:r>
        <w:rPr>
          <w:rFonts w:cs="Segoe UI"/>
          <w:szCs w:val="20"/>
        </w:rPr>
        <w:br/>
      </w:r>
      <w:r w:rsidRPr="0002289E">
        <w:rPr>
          <w:rFonts w:cs="Segoe UI"/>
          <w:szCs w:val="20"/>
        </w:rPr>
        <w:t xml:space="preserve">z tytułu grupowego ubezpieczenia na życie u Ubezpieczającego przez okres co najmniej 3 miesięcy. Do okresu objęcia ochroną wlicza się okres w ramach poprzednich umów ubezpieczenia funkcjonujących u Zamawiającego przed zawarciem umowy ubezpieczenia zawartej na podstawie niniejszego postępowania. W przypadku ustania stosunku prawnego łączącego Ubezpieczonego </w:t>
      </w:r>
      <w:r>
        <w:rPr>
          <w:rFonts w:cs="Segoe UI"/>
          <w:szCs w:val="20"/>
        </w:rPr>
        <w:br/>
      </w:r>
      <w:r w:rsidRPr="0002289E">
        <w:rPr>
          <w:rFonts w:cs="Segoe UI"/>
          <w:szCs w:val="20"/>
        </w:rPr>
        <w:t xml:space="preserve">z Ubezpieczającym z powodu reorganizacji lub likwidacji stanowiska pracy kontynuacja przysługuje bez względu na długość ochrony w ramach grupowego ubezpieczenia u Ubezpieczającego. </w:t>
      </w:r>
    </w:p>
    <w:p w14:paraId="230D5580" w14:textId="77777777" w:rsidR="0034344A" w:rsidRPr="0002289E" w:rsidRDefault="0034344A" w:rsidP="0034344A">
      <w:pPr>
        <w:spacing w:before="120" w:after="120" w:line="312" w:lineRule="auto"/>
        <w:ind w:left="425"/>
        <w:jc w:val="both"/>
        <w:rPr>
          <w:rFonts w:cs="Segoe UI"/>
          <w:szCs w:val="20"/>
        </w:rPr>
      </w:pPr>
      <w:r w:rsidRPr="0002289E">
        <w:rPr>
          <w:rFonts w:cs="Segoe UI"/>
          <w:szCs w:val="20"/>
        </w:rPr>
        <w:lastRenderedPageBreak/>
        <w:t>Uprawnionymi do indywidualnej kontynuacji są:</w:t>
      </w:r>
    </w:p>
    <w:p w14:paraId="5195CCF1" w14:textId="77777777" w:rsidR="0034344A" w:rsidRPr="0002289E" w:rsidRDefault="0034344A" w:rsidP="00F34A73">
      <w:pPr>
        <w:pStyle w:val="Akapitzlist"/>
        <w:numPr>
          <w:ilvl w:val="0"/>
          <w:numId w:val="43"/>
        </w:numPr>
        <w:spacing w:before="120" w:after="120" w:line="312" w:lineRule="auto"/>
        <w:ind w:left="851"/>
        <w:contextualSpacing w:val="0"/>
        <w:jc w:val="both"/>
        <w:rPr>
          <w:rFonts w:cs="Segoe UI"/>
          <w:szCs w:val="20"/>
        </w:rPr>
      </w:pPr>
      <w:r w:rsidRPr="0002289E">
        <w:rPr>
          <w:rFonts w:cs="Segoe UI"/>
          <w:szCs w:val="20"/>
        </w:rPr>
        <w:t>pracownicy, którym ustał stosunek zatrudnienia u Ubezpieczającego, w okresie urlopu wychowawczego lub bezpłatnego jak również w stosunku do Ubezpieczonego, który odbywa służbę wojskową,</w:t>
      </w:r>
    </w:p>
    <w:p w14:paraId="7AE4114A" w14:textId="77777777" w:rsidR="0034344A" w:rsidRDefault="0034344A" w:rsidP="00F34A73">
      <w:pPr>
        <w:pStyle w:val="Akapitzlist"/>
        <w:numPr>
          <w:ilvl w:val="0"/>
          <w:numId w:val="43"/>
        </w:numPr>
        <w:spacing w:before="120" w:after="120" w:line="312" w:lineRule="auto"/>
        <w:ind w:left="851"/>
        <w:contextualSpacing w:val="0"/>
        <w:jc w:val="both"/>
        <w:rPr>
          <w:rFonts w:cs="Segoe UI"/>
          <w:szCs w:val="20"/>
        </w:rPr>
      </w:pPr>
      <w:r w:rsidRPr="0002289E">
        <w:rPr>
          <w:rFonts w:cs="Segoe UI"/>
          <w:szCs w:val="20"/>
        </w:rPr>
        <w:t>współmałżonkowie / partnerzy życiowi oraz pełnoletnie dzieci w przypadku wygaśnięcia ochrony ubezpieczeniowej pracownika, który zgłosił ich do ubezpieczenia z powodu: ustania stosunku zatrudnienia u Ubezpieczającego bądź jego śmierci.</w:t>
      </w:r>
    </w:p>
    <w:p w14:paraId="1A7838A0" w14:textId="77777777" w:rsidR="0034344A" w:rsidRPr="00E721A7" w:rsidRDefault="0034344A" w:rsidP="00F34A73">
      <w:pPr>
        <w:pStyle w:val="Akapitzlist"/>
        <w:numPr>
          <w:ilvl w:val="1"/>
          <w:numId w:val="46"/>
        </w:numPr>
        <w:spacing w:before="120" w:after="120" w:line="312" w:lineRule="auto"/>
        <w:contextualSpacing w:val="0"/>
        <w:jc w:val="both"/>
        <w:rPr>
          <w:rFonts w:cs="Segoe UI"/>
          <w:szCs w:val="20"/>
        </w:rPr>
      </w:pPr>
      <w:r w:rsidRPr="00E721A7">
        <w:rPr>
          <w:rFonts w:cs="Segoe UI"/>
          <w:szCs w:val="20"/>
        </w:rPr>
        <w:t xml:space="preserve">Przewidywana liczba Ubezpieczonych – </w:t>
      </w:r>
      <w:r w:rsidRPr="00E27F67">
        <w:rPr>
          <w:rFonts w:cs="Segoe UI"/>
          <w:szCs w:val="20"/>
        </w:rPr>
        <w:t>około 250 osób.</w:t>
      </w:r>
      <w:r w:rsidRPr="00E721A7">
        <w:rPr>
          <w:rFonts w:cs="Segoe UI"/>
          <w:szCs w:val="20"/>
        </w:rPr>
        <w:t xml:space="preserve"> Zamawiający zastrzega, że są to ilości przewidywane (szacunkowe) nie wiążące dla Wykonawcy i mogą ulec zmianie, co nie stanowi zmiany umowy. Rzeczywiste ilości osób Ubezpieczonych wynikać będą z miesięcznych zgłoszeń do ubezpieczenia (pracowników i członków ich rodzin). Zamawiający nie gwarantuje, że do ubezpieczenia przystąpi określona powyżej liczba osób.</w:t>
      </w:r>
    </w:p>
    <w:p w14:paraId="1121059B" w14:textId="77777777" w:rsidR="0034344A" w:rsidRPr="00E721A7" w:rsidRDefault="0034344A" w:rsidP="0034344A">
      <w:pPr>
        <w:pStyle w:val="Akapitzlist"/>
        <w:tabs>
          <w:tab w:val="left" w:pos="284"/>
        </w:tabs>
        <w:spacing w:before="120" w:after="120" w:line="312" w:lineRule="auto"/>
        <w:ind w:left="792"/>
        <w:jc w:val="both"/>
        <w:rPr>
          <w:rFonts w:cs="Segoe UI"/>
          <w:szCs w:val="20"/>
        </w:rPr>
      </w:pPr>
      <w:r w:rsidRPr="00E721A7">
        <w:rPr>
          <w:rFonts w:cs="Segoe UI"/>
          <w:szCs w:val="20"/>
        </w:rPr>
        <w:t xml:space="preserve">Zamawiający informuje, że ubezpieczenie ma charakter dobrowolny, a składka potrącana jest </w:t>
      </w:r>
      <w:r w:rsidRPr="00E721A7">
        <w:rPr>
          <w:rFonts w:cs="Segoe UI"/>
          <w:szCs w:val="20"/>
        </w:rPr>
        <w:br/>
        <w:t>z wynagrodzenia pracowników na zasadach opisan</w:t>
      </w:r>
      <w:r w:rsidRPr="00393DF6">
        <w:rPr>
          <w:rFonts w:cs="Segoe UI"/>
          <w:szCs w:val="20"/>
        </w:rPr>
        <w:t>ych w pkt. 3.4.</w:t>
      </w:r>
    </w:p>
    <w:p w14:paraId="3AE0B69E" w14:textId="77777777" w:rsidR="0034344A" w:rsidRPr="00E721A7" w:rsidRDefault="0034344A" w:rsidP="0034344A">
      <w:pPr>
        <w:spacing w:before="60" w:after="60"/>
        <w:ind w:left="792"/>
        <w:contextualSpacing/>
        <w:jc w:val="both"/>
        <w:rPr>
          <w:rFonts w:cs="Segoe UI"/>
          <w:color w:val="000000" w:themeColor="text1"/>
        </w:rPr>
      </w:pPr>
      <w:r w:rsidRPr="00E721A7">
        <w:rPr>
          <w:rFonts w:cs="Segoe UI"/>
          <w:color w:val="000000" w:themeColor="text1"/>
        </w:rPr>
        <w:t>Wyklucza się możliwość stosowania jakichkolwiek limitów partycypacji w poszczególnych wariantach ubezpieczenia, co oznacza, że ochrona ubezpieczeniowa będzie świadczona we wszystkich wariantach programu ubezpieczeniowego bez względu na ilość osób deklarujących przystąpienie do danego wariantu.</w:t>
      </w:r>
    </w:p>
    <w:p w14:paraId="59CAA4C9" w14:textId="77777777" w:rsidR="0034344A" w:rsidRPr="00E721A7" w:rsidRDefault="0034344A" w:rsidP="00F34A73">
      <w:pPr>
        <w:pStyle w:val="Akapitzlist"/>
        <w:numPr>
          <w:ilvl w:val="1"/>
          <w:numId w:val="46"/>
        </w:numPr>
        <w:spacing w:before="120" w:after="120" w:line="312" w:lineRule="auto"/>
        <w:contextualSpacing w:val="0"/>
        <w:jc w:val="both"/>
        <w:rPr>
          <w:rFonts w:cs="Segoe UI"/>
          <w:szCs w:val="20"/>
        </w:rPr>
      </w:pPr>
      <w:r w:rsidRPr="00E721A7">
        <w:rPr>
          <w:rFonts w:cs="Segoe UI"/>
          <w:color w:val="000000" w:themeColor="text1"/>
        </w:rPr>
        <w:t xml:space="preserve">Wykonawca gwarantuje niezmienność warunków ochrony oraz wysokość zaproponowanych </w:t>
      </w:r>
      <w:r w:rsidRPr="00E721A7">
        <w:rPr>
          <w:rFonts w:cs="Segoe UI"/>
          <w:color w:val="000000" w:themeColor="text1"/>
        </w:rPr>
        <w:br/>
        <w:t>w ofercie składek ubezpieczeniowych dla poszczególnych wariantów ochrony ubezpieczeniowej niezależnie od liczby Ubezpieczonych, którzy przystąpią do Umowy ubezpieczenia i nie wymaga określenia minimalnej liczby osób przystępujących do poszczególnych wariantów za wyjątkiem okoliczności wskazanych w umowie</w:t>
      </w:r>
    </w:p>
    <w:p w14:paraId="4E20A79B" w14:textId="77777777" w:rsidR="0034344A" w:rsidRDefault="0034344A" w:rsidP="00F34A73">
      <w:pPr>
        <w:pStyle w:val="Akapitzlist"/>
        <w:numPr>
          <w:ilvl w:val="0"/>
          <w:numId w:val="46"/>
        </w:numPr>
        <w:spacing w:before="120" w:after="120" w:line="312" w:lineRule="auto"/>
        <w:contextualSpacing w:val="0"/>
        <w:jc w:val="both"/>
        <w:rPr>
          <w:rFonts w:eastAsiaTheme="majorEastAsia" w:cs="Segoe UI"/>
          <w:b/>
          <w:color w:val="043E71"/>
          <w:sz w:val="22"/>
          <w:szCs w:val="26"/>
        </w:rPr>
      </w:pPr>
      <w:r w:rsidRPr="00E721A7">
        <w:rPr>
          <w:rFonts w:eastAsiaTheme="majorEastAsia" w:cs="Segoe UI"/>
          <w:b/>
          <w:color w:val="043E71"/>
          <w:sz w:val="22"/>
          <w:szCs w:val="26"/>
        </w:rPr>
        <w:t>WYŁĄCZENIA I OGRANICZENIA ODPOWIEDZIALNOŚCI</w:t>
      </w:r>
    </w:p>
    <w:p w14:paraId="55CAD76C" w14:textId="77777777" w:rsidR="0034344A" w:rsidRPr="00B17813" w:rsidRDefault="0034344A" w:rsidP="00F34A73">
      <w:pPr>
        <w:pStyle w:val="Akapitzlist"/>
        <w:numPr>
          <w:ilvl w:val="1"/>
          <w:numId w:val="46"/>
        </w:numPr>
        <w:spacing w:before="120" w:after="120" w:line="312" w:lineRule="auto"/>
        <w:contextualSpacing w:val="0"/>
        <w:jc w:val="both"/>
        <w:rPr>
          <w:rFonts w:eastAsiaTheme="majorEastAsia" w:cs="Segoe UI"/>
          <w:b/>
          <w:color w:val="043E71"/>
          <w:sz w:val="22"/>
          <w:szCs w:val="26"/>
        </w:rPr>
      </w:pPr>
      <w:r w:rsidRPr="00B17813">
        <w:rPr>
          <w:rFonts w:cs="Segoe UI"/>
          <w:szCs w:val="20"/>
        </w:rPr>
        <w:t xml:space="preserve">Zamawiający nie dopuszcza stosowania przez Wykonawcę następujących </w:t>
      </w:r>
      <w:proofErr w:type="spellStart"/>
      <w:r w:rsidRPr="00B17813">
        <w:rPr>
          <w:rFonts w:cs="Segoe UI"/>
          <w:szCs w:val="20"/>
        </w:rPr>
        <w:t>wyłączeń</w:t>
      </w:r>
      <w:proofErr w:type="spellEnd"/>
      <w:r w:rsidRPr="00B17813">
        <w:rPr>
          <w:rFonts w:cs="Segoe UI"/>
          <w:szCs w:val="20"/>
        </w:rPr>
        <w:t xml:space="preserve"> </w:t>
      </w:r>
      <w:r w:rsidRPr="00B17813">
        <w:rPr>
          <w:rFonts w:cs="Segoe UI"/>
          <w:szCs w:val="20"/>
        </w:rPr>
        <w:br/>
        <w:t>i ograniczeń odpowiedzialności:</w:t>
      </w:r>
    </w:p>
    <w:p w14:paraId="61B73C93" w14:textId="77777777" w:rsidR="0034344A" w:rsidRPr="0002289E" w:rsidRDefault="0034344A" w:rsidP="00F34A73">
      <w:pPr>
        <w:numPr>
          <w:ilvl w:val="0"/>
          <w:numId w:val="41"/>
        </w:numPr>
        <w:tabs>
          <w:tab w:val="left" w:pos="284"/>
        </w:tabs>
        <w:spacing w:before="120" w:after="120" w:line="312" w:lineRule="auto"/>
        <w:jc w:val="both"/>
        <w:rPr>
          <w:rFonts w:cs="Segoe UI"/>
          <w:szCs w:val="20"/>
        </w:rPr>
      </w:pPr>
      <w:bookmarkStart w:id="11" w:name="_Hlk495324804"/>
      <w:r w:rsidRPr="0002289E">
        <w:rPr>
          <w:rFonts w:cs="Segoe UI"/>
          <w:szCs w:val="20"/>
        </w:rPr>
        <w:t xml:space="preserve">Wykonawca nie może odmówić wypłaty świadczenia z tytułu zgonu Ubezpieczonego pobytu w szpitalu Ubezpieczonego, </w:t>
      </w:r>
      <w:bookmarkStart w:id="12" w:name="_Hlk499495349"/>
      <w:r w:rsidRPr="0002289E">
        <w:rPr>
          <w:rFonts w:cs="Segoe UI"/>
          <w:szCs w:val="20"/>
        </w:rPr>
        <w:t xml:space="preserve">powołując się na fakt, iż przyczyna powodująca zaistnienie zdarzenia ubezpieczeniowego miała miejsce przed początkiem odpowiedzialności z tytułu umowy zawartej w drodze niniejszego postępowania przetargowego. </w:t>
      </w:r>
      <w:bookmarkEnd w:id="12"/>
      <w:r w:rsidRPr="0002289E">
        <w:rPr>
          <w:rFonts w:cs="Segoe UI"/>
          <w:szCs w:val="20"/>
        </w:rPr>
        <w:t xml:space="preserve">Chodzi o sytuację, </w:t>
      </w:r>
      <w:r>
        <w:rPr>
          <w:rFonts w:cs="Segoe UI"/>
          <w:szCs w:val="20"/>
        </w:rPr>
        <w:br/>
      </w:r>
      <w:r w:rsidRPr="0002289E">
        <w:rPr>
          <w:rFonts w:cs="Segoe UI"/>
          <w:szCs w:val="20"/>
        </w:rPr>
        <w:t xml:space="preserve">w której Wykonawca odpowie za zdarzenie ubezpieczeniowe, gdy przyczyna miała miejsce przed datą objęcia odpowiedzialności przez Wykonawcę, o ile sam pobyt Ubezpieczonego </w:t>
      </w:r>
      <w:r>
        <w:rPr>
          <w:rFonts w:cs="Segoe UI"/>
          <w:szCs w:val="20"/>
        </w:rPr>
        <w:br/>
      </w:r>
      <w:r w:rsidRPr="0002289E">
        <w:rPr>
          <w:rFonts w:cs="Segoe UI"/>
          <w:szCs w:val="20"/>
        </w:rPr>
        <w:t>w szpitalu, miał miejsce w okresie odpowiedzialności Wykonawcy.</w:t>
      </w:r>
    </w:p>
    <w:p w14:paraId="4D9BB449" w14:textId="77777777" w:rsidR="0034344A" w:rsidRPr="0002289E" w:rsidRDefault="0034344A" w:rsidP="00F34A73">
      <w:pPr>
        <w:numPr>
          <w:ilvl w:val="0"/>
          <w:numId w:val="41"/>
        </w:numPr>
        <w:tabs>
          <w:tab w:val="left" w:pos="284"/>
        </w:tabs>
        <w:spacing w:before="120" w:after="120" w:line="312" w:lineRule="auto"/>
        <w:ind w:hanging="357"/>
        <w:jc w:val="both"/>
        <w:rPr>
          <w:rFonts w:cs="Segoe UI"/>
          <w:szCs w:val="20"/>
        </w:rPr>
      </w:pPr>
      <w:r w:rsidRPr="0002289E">
        <w:rPr>
          <w:rFonts w:cs="Segoe UI"/>
          <w:szCs w:val="20"/>
        </w:rPr>
        <w:t>Wykonawca nie może odmówić wypłaty świadczenia z tytułu umów dodatkowych:</w:t>
      </w:r>
    </w:p>
    <w:p w14:paraId="69602909" w14:textId="77777777" w:rsidR="0034344A" w:rsidRPr="0002289E" w:rsidRDefault="0034344A" w:rsidP="00F34A73">
      <w:pPr>
        <w:numPr>
          <w:ilvl w:val="1"/>
          <w:numId w:val="44"/>
        </w:numPr>
        <w:tabs>
          <w:tab w:val="left" w:pos="284"/>
        </w:tabs>
        <w:spacing w:before="120" w:after="120" w:line="312" w:lineRule="auto"/>
        <w:ind w:left="1276" w:hanging="357"/>
        <w:jc w:val="both"/>
        <w:rPr>
          <w:rFonts w:cs="Segoe UI"/>
          <w:szCs w:val="20"/>
        </w:rPr>
      </w:pPr>
      <w:r w:rsidRPr="0002289E">
        <w:rPr>
          <w:rFonts w:cs="Segoe UI"/>
          <w:szCs w:val="20"/>
        </w:rPr>
        <w:t xml:space="preserve">Poważnego zachorowania Ubezpieczonego, </w:t>
      </w:r>
    </w:p>
    <w:p w14:paraId="29133A47" w14:textId="77777777" w:rsidR="0034344A" w:rsidRPr="0002289E" w:rsidRDefault="0034344A" w:rsidP="00F34A73">
      <w:pPr>
        <w:numPr>
          <w:ilvl w:val="1"/>
          <w:numId w:val="44"/>
        </w:numPr>
        <w:tabs>
          <w:tab w:val="left" w:pos="284"/>
        </w:tabs>
        <w:spacing w:before="120" w:after="120" w:line="312" w:lineRule="auto"/>
        <w:ind w:left="1276"/>
        <w:jc w:val="both"/>
        <w:rPr>
          <w:rFonts w:cs="Segoe UI"/>
          <w:szCs w:val="20"/>
        </w:rPr>
      </w:pPr>
      <w:r w:rsidRPr="0002289E">
        <w:rPr>
          <w:rFonts w:cs="Segoe UI"/>
          <w:szCs w:val="20"/>
        </w:rPr>
        <w:lastRenderedPageBreak/>
        <w:t>Leczenia specjalistycznego Ubezpieczonego,</w:t>
      </w:r>
    </w:p>
    <w:p w14:paraId="61AF80DF" w14:textId="77777777" w:rsidR="0034344A" w:rsidRPr="0002289E" w:rsidRDefault="0034344A" w:rsidP="00F34A73">
      <w:pPr>
        <w:numPr>
          <w:ilvl w:val="1"/>
          <w:numId w:val="44"/>
        </w:numPr>
        <w:tabs>
          <w:tab w:val="left" w:pos="284"/>
        </w:tabs>
        <w:spacing w:before="120" w:after="120" w:line="312" w:lineRule="auto"/>
        <w:ind w:left="1276"/>
        <w:jc w:val="both"/>
        <w:rPr>
          <w:rFonts w:cs="Segoe UI"/>
          <w:szCs w:val="20"/>
        </w:rPr>
      </w:pPr>
      <w:r w:rsidRPr="0002289E">
        <w:rPr>
          <w:rFonts w:cs="Segoe UI"/>
          <w:szCs w:val="20"/>
        </w:rPr>
        <w:t xml:space="preserve">Operacji chirurgicznych Ubezpieczonego, </w:t>
      </w:r>
    </w:p>
    <w:p w14:paraId="24EFC501" w14:textId="77777777" w:rsidR="0034344A" w:rsidRPr="0002289E" w:rsidRDefault="0034344A" w:rsidP="00F34A73">
      <w:pPr>
        <w:numPr>
          <w:ilvl w:val="1"/>
          <w:numId w:val="44"/>
        </w:numPr>
        <w:tabs>
          <w:tab w:val="left" w:pos="284"/>
        </w:tabs>
        <w:spacing w:before="120" w:after="120" w:line="312" w:lineRule="auto"/>
        <w:ind w:left="1276"/>
        <w:jc w:val="both"/>
        <w:rPr>
          <w:rFonts w:cs="Segoe UI"/>
          <w:szCs w:val="20"/>
        </w:rPr>
      </w:pPr>
      <w:r w:rsidRPr="0002289E">
        <w:rPr>
          <w:rFonts w:cs="Segoe UI"/>
          <w:szCs w:val="20"/>
        </w:rPr>
        <w:t>Zgonu Ubezpieczonego w wyniku nieszczęśliwego wypadku,</w:t>
      </w:r>
    </w:p>
    <w:p w14:paraId="1D65709C" w14:textId="77777777" w:rsidR="0034344A" w:rsidRPr="0002289E" w:rsidRDefault="0034344A" w:rsidP="00F34A73">
      <w:pPr>
        <w:numPr>
          <w:ilvl w:val="1"/>
          <w:numId w:val="44"/>
        </w:numPr>
        <w:tabs>
          <w:tab w:val="left" w:pos="284"/>
        </w:tabs>
        <w:spacing w:before="120" w:after="120" w:line="312" w:lineRule="auto"/>
        <w:ind w:left="1276"/>
        <w:jc w:val="both"/>
        <w:rPr>
          <w:rFonts w:cs="Segoe UI"/>
          <w:szCs w:val="20"/>
        </w:rPr>
      </w:pPr>
      <w:r w:rsidRPr="0002289E">
        <w:rPr>
          <w:rFonts w:cs="Segoe UI"/>
          <w:szCs w:val="20"/>
        </w:rPr>
        <w:t>Zgonu Ubezpieczonego w wyniku wypadku komunikacyjnego,</w:t>
      </w:r>
    </w:p>
    <w:p w14:paraId="579DE1D1" w14:textId="77777777" w:rsidR="0034344A" w:rsidRPr="0002289E" w:rsidRDefault="0034344A" w:rsidP="00F34A73">
      <w:pPr>
        <w:numPr>
          <w:ilvl w:val="1"/>
          <w:numId w:val="44"/>
        </w:numPr>
        <w:tabs>
          <w:tab w:val="left" w:pos="284"/>
        </w:tabs>
        <w:spacing w:before="120" w:after="120" w:line="312" w:lineRule="auto"/>
        <w:ind w:left="1276"/>
        <w:jc w:val="both"/>
        <w:rPr>
          <w:rFonts w:cs="Segoe UI"/>
          <w:szCs w:val="20"/>
        </w:rPr>
      </w:pPr>
      <w:r w:rsidRPr="0002289E">
        <w:rPr>
          <w:rFonts w:cs="Segoe UI"/>
          <w:szCs w:val="20"/>
        </w:rPr>
        <w:t>Zgonu Ubezpieczonego w wyniku nieszczęśliwego wypadku przy pracy,</w:t>
      </w:r>
    </w:p>
    <w:p w14:paraId="5EED0443" w14:textId="77777777" w:rsidR="0034344A" w:rsidRPr="0002289E" w:rsidRDefault="0034344A" w:rsidP="00F34A73">
      <w:pPr>
        <w:numPr>
          <w:ilvl w:val="1"/>
          <w:numId w:val="44"/>
        </w:numPr>
        <w:tabs>
          <w:tab w:val="left" w:pos="284"/>
        </w:tabs>
        <w:spacing w:before="120" w:after="120" w:line="312" w:lineRule="auto"/>
        <w:ind w:left="1276"/>
        <w:jc w:val="both"/>
        <w:rPr>
          <w:rFonts w:cs="Segoe UI"/>
          <w:szCs w:val="20"/>
        </w:rPr>
      </w:pPr>
      <w:r w:rsidRPr="0002289E">
        <w:rPr>
          <w:rFonts w:cs="Segoe UI"/>
          <w:szCs w:val="20"/>
        </w:rPr>
        <w:t>Zgonu Ubezpieczonego w wyniku zawału serca lub udaru mózgu,</w:t>
      </w:r>
    </w:p>
    <w:p w14:paraId="45C9696A" w14:textId="77777777" w:rsidR="0034344A" w:rsidRPr="0002289E" w:rsidRDefault="0034344A" w:rsidP="00F34A73">
      <w:pPr>
        <w:numPr>
          <w:ilvl w:val="1"/>
          <w:numId w:val="44"/>
        </w:numPr>
        <w:tabs>
          <w:tab w:val="left" w:pos="284"/>
        </w:tabs>
        <w:spacing w:before="120" w:after="120" w:line="312" w:lineRule="auto"/>
        <w:ind w:left="1276"/>
        <w:jc w:val="both"/>
        <w:rPr>
          <w:rFonts w:cs="Segoe UI"/>
          <w:szCs w:val="20"/>
        </w:rPr>
      </w:pPr>
      <w:r w:rsidRPr="0002289E">
        <w:rPr>
          <w:rFonts w:cs="Segoe UI"/>
          <w:szCs w:val="20"/>
        </w:rPr>
        <w:t>Zgon współmałżonka / partnera życiowego Ubezpieczonego w wyniku NW,</w:t>
      </w:r>
    </w:p>
    <w:p w14:paraId="5ADDD0A3" w14:textId="77777777" w:rsidR="0034344A" w:rsidRPr="0002289E" w:rsidRDefault="0034344A" w:rsidP="0034344A">
      <w:pPr>
        <w:tabs>
          <w:tab w:val="left" w:pos="284"/>
        </w:tabs>
        <w:spacing w:before="120" w:after="120" w:line="312" w:lineRule="auto"/>
        <w:ind w:left="928"/>
        <w:jc w:val="both"/>
        <w:rPr>
          <w:rFonts w:cs="Segoe UI"/>
          <w:szCs w:val="20"/>
        </w:rPr>
      </w:pPr>
      <w:r w:rsidRPr="0002289E">
        <w:rPr>
          <w:rFonts w:cs="Segoe UI"/>
          <w:szCs w:val="20"/>
        </w:rPr>
        <w:t xml:space="preserve">osobom objętym ochroną ubezpieczeniową w ramach poprzedniej umowy ubezpieczenia funkcjonującej u Zamawiającego, powołując się na fakt, iż zajście zdarzenia, jako przyczyna skutkująca wypłatą świadczenia miała miejsce przed początkiem odpowiedzialności z tytułu umowy zawartej w drodze niniejszego postępowania przetargowego. Chodzi o sytuację, </w:t>
      </w:r>
      <w:r w:rsidRPr="0002289E">
        <w:rPr>
          <w:rFonts w:cs="Segoe UI"/>
          <w:szCs w:val="20"/>
        </w:rPr>
        <w:br/>
        <w:t>w której Wykonawca odpowie za zdarzenie ubezpieczeniowe, gdy przyczyna miała miejsce przed datą objęcia odpowiedzialności przez Wykonawcę, o ile samo zdarzenie ubezpieczeniowe (tj. poważne zachorowanie, leczenie specjalistyczne, operacja chirurgiczna lub zgon) miało miejsce w okresie odpowiedzialności Wykonawcy.</w:t>
      </w:r>
    </w:p>
    <w:bookmarkEnd w:id="11"/>
    <w:p w14:paraId="0A99E1D9" w14:textId="77777777" w:rsidR="0034344A" w:rsidRPr="0002289E" w:rsidRDefault="0034344A" w:rsidP="00F34A73">
      <w:pPr>
        <w:numPr>
          <w:ilvl w:val="0"/>
          <w:numId w:val="41"/>
        </w:numPr>
        <w:tabs>
          <w:tab w:val="left" w:pos="284"/>
        </w:tabs>
        <w:spacing w:before="120" w:after="120" w:line="312" w:lineRule="auto"/>
        <w:jc w:val="both"/>
        <w:rPr>
          <w:rFonts w:cs="Segoe UI"/>
          <w:szCs w:val="20"/>
        </w:rPr>
      </w:pPr>
      <w:r w:rsidRPr="0002289E">
        <w:rPr>
          <w:rFonts w:cs="Segoe UI"/>
          <w:szCs w:val="20"/>
        </w:rPr>
        <w:t>Wykonawca nie może odmówić wypłaty świadczenia, jeśli zdarzenie ubezpieczeniowe objęte ochroną ubezpieczeniową związane było z aktami terroru, poza przypadkami czynnego udziału Ubezpieczonego w aktach terroru, które zwalniają Wykonawcę z odpowiedzialności.</w:t>
      </w:r>
    </w:p>
    <w:p w14:paraId="4C79F322" w14:textId="77777777" w:rsidR="0034344A" w:rsidRPr="0002289E" w:rsidRDefault="0034344A" w:rsidP="00F34A73">
      <w:pPr>
        <w:numPr>
          <w:ilvl w:val="0"/>
          <w:numId w:val="41"/>
        </w:numPr>
        <w:tabs>
          <w:tab w:val="left" w:pos="284"/>
        </w:tabs>
        <w:spacing w:before="120" w:after="120" w:line="312" w:lineRule="auto"/>
        <w:jc w:val="both"/>
        <w:rPr>
          <w:rFonts w:cs="Segoe UI"/>
          <w:szCs w:val="20"/>
        </w:rPr>
      </w:pPr>
      <w:r w:rsidRPr="0002289E">
        <w:rPr>
          <w:rFonts w:cs="Segoe UI"/>
          <w:szCs w:val="20"/>
        </w:rPr>
        <w:t>Wykonawca nie może pomniejszyć wypłaty świadczenia z tytułu śmierci Ubezpieczonego, śmierci wskutek wypadku, w tym: wypadku komunikacyjnego, wypadku przy pracy, wypadku</w:t>
      </w:r>
      <w:r w:rsidRPr="0002289E">
        <w:rPr>
          <w:rFonts w:cs="Segoe UI"/>
          <w:iCs/>
          <w:szCs w:val="20"/>
        </w:rPr>
        <w:t xml:space="preserve"> komunikacyjnego przy pracy oraz śmierci wskutek Zawału serca lub Udaru mózgu, o kwoty </w:t>
      </w:r>
      <w:r w:rsidRPr="0002289E">
        <w:rPr>
          <w:rFonts w:cs="Segoe UI"/>
          <w:szCs w:val="20"/>
        </w:rPr>
        <w:t xml:space="preserve">wypłaconych wcześniej świadczeń z tytułu uszczerbku na zdrowiu, poważnych </w:t>
      </w:r>
      <w:proofErr w:type="spellStart"/>
      <w:r w:rsidRPr="0002289E">
        <w:rPr>
          <w:rFonts w:cs="Segoe UI"/>
          <w:szCs w:val="20"/>
        </w:rPr>
        <w:t>zachorowań</w:t>
      </w:r>
      <w:proofErr w:type="spellEnd"/>
      <w:r w:rsidRPr="0002289E">
        <w:rPr>
          <w:rFonts w:cs="Segoe UI"/>
          <w:szCs w:val="20"/>
        </w:rPr>
        <w:t>, operacji chirurgicznych i pobytów w szpitalu, jeśli były spowodowane tą samą przyczyną.</w:t>
      </w:r>
    </w:p>
    <w:p w14:paraId="7D714D1E" w14:textId="77777777" w:rsidR="0034344A" w:rsidRPr="00390426" w:rsidRDefault="0034344A" w:rsidP="00F34A73">
      <w:pPr>
        <w:pStyle w:val="Akapitzlist"/>
        <w:numPr>
          <w:ilvl w:val="1"/>
          <w:numId w:val="46"/>
        </w:numPr>
        <w:spacing w:before="120" w:after="120" w:line="312" w:lineRule="auto"/>
        <w:contextualSpacing w:val="0"/>
        <w:jc w:val="both"/>
        <w:rPr>
          <w:rFonts w:cs="Segoe UI"/>
          <w:szCs w:val="20"/>
        </w:rPr>
      </w:pPr>
      <w:r w:rsidRPr="00390426">
        <w:rPr>
          <w:rFonts w:cs="Segoe UI"/>
          <w:szCs w:val="20"/>
        </w:rPr>
        <w:t>Zamawiający nie dopuszcza zastosowania określonych w OWU Wykonawcy ograniczeń i redukcji zakresu ochrony ubezpieczeniowej z tytułu osiągnięcia przez Ubezpieczonego określonego wieku. Niniejsze oznacza, iż zakres ochrony ubezpieczeniowej dla każdej z osób, które przystąpiły do umowy ubezpieczenia, przy spełnieniu określonego kryterium wieku, pozostaje stały i niezmienny przez cały okres trwania ochrony ubezpieczeniowej wynikającej z umowy ubezpieczenia zawartej na bazie niniejszego postępowania przetargowego. W związku z powyższym Wykonawca nie ma prawa do dokonywania jakichkolwiek redukcji zakresu ochrony ubezpieczeniowej i proponowania Ubezpieczonym nowej, obniżonej składki ubezpieczeniowej uwzględniających niniejsze redukcje zakresu ochrony ubezpieczeniowej.</w:t>
      </w:r>
    </w:p>
    <w:p w14:paraId="7EA87C12"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2289E">
        <w:rPr>
          <w:rFonts w:cs="Segoe UI"/>
          <w:szCs w:val="20"/>
        </w:rPr>
        <w:lastRenderedPageBreak/>
        <w:t>Wykonawca zobligowany będzie do zapewnienia możliwości realizowania wszelkich świadczeń objętych zakresem ubezpieczenia, w tym zapewnienia komisji lekarskich lub badań lekarskich, na terenie całej Polski.</w:t>
      </w:r>
    </w:p>
    <w:p w14:paraId="20ACA844"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D151B">
        <w:rPr>
          <w:rFonts w:cs="Segoe UI"/>
          <w:szCs w:val="20"/>
        </w:rPr>
        <w:t xml:space="preserve">Liczba </w:t>
      </w:r>
      <w:r w:rsidRPr="00E27F67">
        <w:rPr>
          <w:rFonts w:cs="Segoe UI"/>
          <w:szCs w:val="20"/>
        </w:rPr>
        <w:t>Zatrudnionych –</w:t>
      </w:r>
      <w:r w:rsidRPr="00E27F67">
        <w:rPr>
          <w:rFonts w:cs="Segoe UI"/>
          <w:b/>
          <w:bCs/>
          <w:szCs w:val="20"/>
        </w:rPr>
        <w:t xml:space="preserve"> 287 osób.</w:t>
      </w:r>
      <w:r w:rsidRPr="00E27F67">
        <w:rPr>
          <w:rFonts w:cs="Segoe UI"/>
          <w:szCs w:val="20"/>
        </w:rPr>
        <w:t xml:space="preserve"> Podana liczba nie stanowi zobowiązania Zamawiającego, iż wszystkie osoby przystąpią do ubezpieczenia. Dane te mają charakter informacyjny, w okresie obowiązywania umowy mogą ulec zmianie.  Zamawiający opłaci składki osób, które faktycznie przystąpią do ubezpieczenia. Szacunkowa liczba Pracowników przystępujących do ubezpieczenia będzie stanowiła 60% ogółu zatrudnienia.</w:t>
      </w:r>
      <w:r>
        <w:rPr>
          <w:rFonts w:cs="Segoe UI"/>
          <w:szCs w:val="20"/>
        </w:rPr>
        <w:t xml:space="preserve"> </w:t>
      </w:r>
    </w:p>
    <w:p w14:paraId="1ABFF792"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2289E">
        <w:rPr>
          <w:rFonts w:cs="Segoe UI"/>
          <w:szCs w:val="20"/>
        </w:rPr>
        <w:t xml:space="preserve">Wykonawca gwarantuje niezmienność warunków ochrony oraz wysokość zaproponowanych </w:t>
      </w:r>
      <w:r w:rsidRPr="0002289E">
        <w:rPr>
          <w:rFonts w:cs="Segoe UI"/>
          <w:szCs w:val="20"/>
        </w:rPr>
        <w:br/>
        <w:t>w ofercie składek ubezpieczeniowych dla poszczególnych wariantów ochrony ubezpieczeniowej niezależnie od liczby Ubezpieczonych, którzy przystąpią do Umowy ubezpieczenia i nie wymaga określenia minimalnej liczby osób przystępujących do poszczególnych wariantów.</w:t>
      </w:r>
    </w:p>
    <w:p w14:paraId="51895EB9"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2289E">
        <w:rPr>
          <w:rFonts w:cs="Segoe UI"/>
          <w:szCs w:val="20"/>
        </w:rPr>
        <w:t xml:space="preserve">Odpowiedzialność względem Ubezpieczonych z tytułu śmierci samobójczej Ubezpieczonego od dnia zawarcia umowy ubezpieczenia winna być interpretowana przez Wykonawcę z uwzględnieniem treści normy zawartej w art. 833 ustawy z dnia 23 kwietnia 1964 roku Kodeks cywilny (Dz. U. z 1964 r. Nr 16, poz. 93 wraz z </w:t>
      </w:r>
      <w:proofErr w:type="spellStart"/>
      <w:r w:rsidRPr="0002289E">
        <w:rPr>
          <w:rFonts w:cs="Segoe UI"/>
          <w:szCs w:val="20"/>
        </w:rPr>
        <w:t>późn</w:t>
      </w:r>
      <w:proofErr w:type="spellEnd"/>
      <w:r w:rsidRPr="0002289E">
        <w:rPr>
          <w:rFonts w:cs="Segoe UI"/>
          <w:szCs w:val="20"/>
        </w:rPr>
        <w:t xml:space="preserve">. zm.). Tym samym Zamawiający żąda, aby śmierć samobójcza ubezpieczonego nie zwalniała ubezpieczyciela z obowiązku świadczenia, jeśli nastąpiła po upływie </w:t>
      </w:r>
      <w:r w:rsidRPr="0002289E">
        <w:rPr>
          <w:rFonts w:cs="Segoe UI"/>
          <w:b/>
          <w:bCs/>
          <w:szCs w:val="20"/>
        </w:rPr>
        <w:t>6 miesięcy</w:t>
      </w:r>
      <w:r w:rsidRPr="0002289E">
        <w:rPr>
          <w:rFonts w:cs="Segoe UI"/>
          <w:szCs w:val="20"/>
        </w:rPr>
        <w:t xml:space="preserve"> od momentu, gdy ubezpieczony został objęty ochroną ubezpieczeniową. Przy czym do okresu tego zalicza się okres ubezpieczenia w poprzedniej umowie grupowego ubezpieczenia na życie zawartej przez Zamawiającego.</w:t>
      </w:r>
    </w:p>
    <w:p w14:paraId="1E03D260"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2289E">
        <w:rPr>
          <w:rFonts w:cs="Segoe UI"/>
          <w:szCs w:val="20"/>
        </w:rPr>
        <w:t xml:space="preserve">Ochrona ubezpieczeniowa obejmuje zdarzenia spowodowane wystąpieniem u Ubezpieczonego, jego współmałżonka/partnera lub dziecka chorób zakaźnych, w tym choroby COVID-19, tzn. nie jest możliwe stosowanie przez Wykonawcę </w:t>
      </w:r>
      <w:proofErr w:type="spellStart"/>
      <w:r w:rsidRPr="0002289E">
        <w:rPr>
          <w:rFonts w:cs="Segoe UI"/>
          <w:szCs w:val="20"/>
        </w:rPr>
        <w:t>wyłączeń</w:t>
      </w:r>
      <w:proofErr w:type="spellEnd"/>
      <w:r w:rsidRPr="0002289E">
        <w:rPr>
          <w:rFonts w:cs="Segoe UI"/>
          <w:szCs w:val="20"/>
        </w:rPr>
        <w:t xml:space="preserve"> lub ograniczeń odpowiedzialności w tym zakresie. Nie mają również zastosowania ewentualne wyłączenia i ograniczenia odpowiedzialności związane z wystąpieniem epidemii lub pandemii, jeżeli takie znajdują się w OWU Wykonawcy.</w:t>
      </w:r>
    </w:p>
    <w:p w14:paraId="13AA6752" w14:textId="77777777" w:rsidR="0034344A" w:rsidRPr="00810B2F" w:rsidRDefault="0034344A" w:rsidP="00F34A73">
      <w:pPr>
        <w:pStyle w:val="Akapitzlist"/>
        <w:numPr>
          <w:ilvl w:val="1"/>
          <w:numId w:val="46"/>
        </w:numPr>
        <w:spacing w:before="120" w:after="120" w:line="312" w:lineRule="auto"/>
        <w:contextualSpacing w:val="0"/>
        <w:jc w:val="both"/>
        <w:rPr>
          <w:rFonts w:cs="Segoe UI"/>
          <w:b/>
          <w:bCs/>
          <w:szCs w:val="20"/>
        </w:rPr>
      </w:pPr>
      <w:r w:rsidRPr="0002289E">
        <w:rPr>
          <w:rFonts w:cs="Segoe UI"/>
          <w:szCs w:val="20"/>
        </w:rPr>
        <w:t>Wykonawca obowiązany jest złożyć ofertę obejmującą wszystkie ryzyka (wymagane świadczenia) wyszczególnione w tabeli</w:t>
      </w:r>
      <w:r>
        <w:rPr>
          <w:rFonts w:cs="Segoe UI"/>
          <w:szCs w:val="20"/>
        </w:rPr>
        <w:t xml:space="preserve"> wskazanej 2 </w:t>
      </w:r>
      <w:r w:rsidRPr="0002289E">
        <w:rPr>
          <w:rFonts w:cs="Segoe UI"/>
          <w:szCs w:val="20"/>
        </w:rPr>
        <w:t>pkt.</w:t>
      </w:r>
      <w:r>
        <w:rPr>
          <w:rFonts w:cs="Segoe UI"/>
          <w:szCs w:val="20"/>
        </w:rPr>
        <w:t>7</w:t>
      </w:r>
      <w:r w:rsidRPr="0002289E">
        <w:rPr>
          <w:rFonts w:cs="Segoe UI"/>
          <w:szCs w:val="20"/>
        </w:rPr>
        <w:t xml:space="preserve"> – </w:t>
      </w:r>
      <w:r w:rsidRPr="00810B2F">
        <w:rPr>
          <w:rFonts w:cs="Segoe UI"/>
          <w:b/>
          <w:bCs/>
          <w:szCs w:val="20"/>
        </w:rPr>
        <w:t>ZAKRES OCHRONY UBEZPIECZENIOWEJ.</w:t>
      </w:r>
    </w:p>
    <w:p w14:paraId="0B4A8258"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2289E">
        <w:rPr>
          <w:rFonts w:cs="Segoe UI"/>
          <w:szCs w:val="20"/>
        </w:rPr>
        <w:t>Definicje i zapisy dodatkowe wskazane w niniejszym OPZ mają zastosowanie tylko wtedy, gdy nie zawężają ochrony ubezpieczeniowej wskazanej w OWU Wykonawcy. W sytuacji, gdy wskutek zastosowania zapisów OPZ, doszłoby do zawężenia odpowiedzialności Ubezpieczyciela w relacji do OWU, to zastosowanie mają tylko te postanowienia OPZ, które tej odpowiedzialności nie zawężają oraz te, które odpowiedzialność rozszerzają.</w:t>
      </w:r>
    </w:p>
    <w:p w14:paraId="28AE9038" w14:textId="77777777" w:rsidR="0034344A" w:rsidRDefault="0034344A" w:rsidP="00F34A73">
      <w:pPr>
        <w:pStyle w:val="Akapitzlist"/>
        <w:numPr>
          <w:ilvl w:val="0"/>
          <w:numId w:val="46"/>
        </w:numPr>
        <w:spacing w:before="120" w:after="120" w:line="312" w:lineRule="auto"/>
        <w:contextualSpacing w:val="0"/>
        <w:jc w:val="both"/>
        <w:rPr>
          <w:rFonts w:eastAsiaTheme="majorEastAsia" w:cs="Segoe UI"/>
          <w:b/>
          <w:color w:val="043E71"/>
          <w:sz w:val="22"/>
          <w:szCs w:val="26"/>
        </w:rPr>
      </w:pPr>
      <w:r w:rsidRPr="00217EB7">
        <w:rPr>
          <w:rFonts w:eastAsiaTheme="majorEastAsia" w:cs="Segoe UI"/>
          <w:b/>
          <w:color w:val="043E71"/>
          <w:sz w:val="22"/>
          <w:szCs w:val="26"/>
        </w:rPr>
        <w:t>ZAKRES OCHRONY UBEZPIECZENIOWEJ</w:t>
      </w:r>
    </w:p>
    <w:p w14:paraId="4BDF6B7E" w14:textId="77777777" w:rsidR="0034344A" w:rsidRPr="00390426" w:rsidRDefault="0034344A" w:rsidP="0034344A">
      <w:pPr>
        <w:tabs>
          <w:tab w:val="left" w:pos="284"/>
        </w:tabs>
        <w:spacing w:before="120" w:after="120" w:line="312" w:lineRule="auto"/>
        <w:jc w:val="both"/>
        <w:rPr>
          <w:rFonts w:eastAsiaTheme="majorEastAsia" w:cs="Segoe UI"/>
          <w:b/>
          <w:color w:val="043E71"/>
          <w:szCs w:val="26"/>
        </w:rPr>
      </w:pPr>
      <w:r w:rsidRPr="00390426">
        <w:rPr>
          <w:rFonts w:eastAsiaTheme="majorEastAsia" w:cs="Segoe UI"/>
          <w:bCs/>
          <w:color w:val="000000" w:themeColor="text1"/>
          <w:szCs w:val="20"/>
        </w:rPr>
        <w:lastRenderedPageBreak/>
        <w:t>Wykonawca zobowiązuje się zapewnić Ubezpieczonym ochronę ubezpieczeniową w wybranym wariancie ubezpieczenia w całym okresie ubezpieczenia wynikającym z umowy ubezpieczenia zawartej w wyniku niniejszego postępowania przetargowego, z możliwością skorzystania przez Ubezpieczonych z dalszej ochrony na warunkach bezterminowej indywidualnej kontynuacji ubezpieczenia na warunkach określonych w OPZ.</w:t>
      </w:r>
    </w:p>
    <w:tbl>
      <w:tblPr>
        <w:tblW w:w="10060" w:type="dxa"/>
        <w:tblInd w:w="-572" w:type="dxa"/>
        <w:tblCellMar>
          <w:left w:w="70" w:type="dxa"/>
          <w:right w:w="70" w:type="dxa"/>
        </w:tblCellMar>
        <w:tblLook w:val="04A0" w:firstRow="1" w:lastRow="0" w:firstColumn="1" w:lastColumn="0" w:noHBand="0" w:noVBand="1"/>
      </w:tblPr>
      <w:tblGrid>
        <w:gridCol w:w="413"/>
        <w:gridCol w:w="5916"/>
        <w:gridCol w:w="1243"/>
        <w:gridCol w:w="1244"/>
        <w:gridCol w:w="1244"/>
      </w:tblGrid>
      <w:tr w:rsidR="0034344A" w:rsidRPr="00217EB7" w14:paraId="4C86C83A" w14:textId="77777777" w:rsidTr="0034344A">
        <w:trPr>
          <w:trHeight w:hRule="exact" w:val="855"/>
        </w:trPr>
        <w:tc>
          <w:tcPr>
            <w:tcW w:w="413" w:type="dxa"/>
            <w:vMerge w:val="restart"/>
            <w:tcBorders>
              <w:top w:val="dotted" w:sz="4" w:space="0" w:color="000000"/>
              <w:left w:val="dotted" w:sz="4" w:space="0" w:color="000000"/>
              <w:bottom w:val="dotted" w:sz="4" w:space="0" w:color="000000"/>
              <w:right w:val="dotted" w:sz="4" w:space="0" w:color="000000"/>
            </w:tcBorders>
            <w:shd w:val="clear" w:color="auto" w:fill="1F3864"/>
            <w:vAlign w:val="center"/>
            <w:hideMark/>
          </w:tcPr>
          <w:p w14:paraId="552B8E9F" w14:textId="77777777" w:rsidR="0034344A" w:rsidRPr="00217EB7" w:rsidRDefault="0034344A" w:rsidP="0034344A">
            <w:pPr>
              <w:spacing w:after="0" w:line="240" w:lineRule="auto"/>
              <w:jc w:val="center"/>
              <w:rPr>
                <w:rFonts w:eastAsia="Times New Roman" w:cs="Segoe UI"/>
                <w:b/>
                <w:bCs/>
                <w:color w:val="FFFFFF"/>
                <w:sz w:val="17"/>
                <w:szCs w:val="17"/>
                <w:lang w:eastAsia="pl-PL"/>
              </w:rPr>
            </w:pPr>
            <w:r w:rsidRPr="00217EB7">
              <w:rPr>
                <w:rFonts w:eastAsia="Times New Roman" w:cs="Segoe UI"/>
                <w:b/>
                <w:bCs/>
                <w:color w:val="FFFFFF"/>
                <w:sz w:val="17"/>
                <w:szCs w:val="17"/>
                <w:lang w:eastAsia="pl-PL"/>
              </w:rPr>
              <w:t>Lp.</w:t>
            </w:r>
          </w:p>
        </w:tc>
        <w:tc>
          <w:tcPr>
            <w:tcW w:w="5916" w:type="dxa"/>
            <w:vMerge w:val="restart"/>
            <w:tcBorders>
              <w:top w:val="dotted" w:sz="4" w:space="0" w:color="000000"/>
              <w:left w:val="dotted" w:sz="4" w:space="0" w:color="000000"/>
              <w:bottom w:val="dotted" w:sz="4" w:space="0" w:color="000000"/>
              <w:right w:val="dotted" w:sz="4" w:space="0" w:color="000000"/>
            </w:tcBorders>
            <w:shd w:val="clear" w:color="auto" w:fill="1F3864"/>
            <w:vAlign w:val="center"/>
            <w:hideMark/>
          </w:tcPr>
          <w:p w14:paraId="030B5F67" w14:textId="77777777" w:rsidR="0034344A" w:rsidRPr="00217EB7" w:rsidRDefault="0034344A" w:rsidP="0034344A">
            <w:pPr>
              <w:spacing w:after="0" w:line="240" w:lineRule="auto"/>
              <w:jc w:val="center"/>
              <w:rPr>
                <w:rFonts w:eastAsia="Times New Roman" w:cs="Segoe UI"/>
                <w:b/>
                <w:bCs/>
                <w:color w:val="FFFFFF"/>
                <w:sz w:val="17"/>
                <w:szCs w:val="17"/>
                <w:lang w:eastAsia="pl-PL"/>
              </w:rPr>
            </w:pPr>
            <w:r w:rsidRPr="00217EB7">
              <w:rPr>
                <w:rFonts w:eastAsia="Times New Roman" w:cs="Segoe UI"/>
                <w:b/>
                <w:bCs/>
                <w:sz w:val="17"/>
                <w:szCs w:val="17"/>
                <w:lang w:eastAsia="pl-PL"/>
              </w:rPr>
              <w:t>Obligatoryjny zakres świadczeń</w:t>
            </w:r>
          </w:p>
        </w:tc>
        <w:tc>
          <w:tcPr>
            <w:tcW w:w="3731" w:type="dxa"/>
            <w:gridSpan w:val="3"/>
            <w:tcBorders>
              <w:top w:val="dotted" w:sz="4" w:space="0" w:color="000000"/>
              <w:left w:val="nil"/>
              <w:bottom w:val="dotted" w:sz="4" w:space="0" w:color="000000"/>
              <w:right w:val="dotted" w:sz="4" w:space="0" w:color="000000"/>
            </w:tcBorders>
            <w:shd w:val="clear" w:color="auto" w:fill="1F3864"/>
            <w:vAlign w:val="center"/>
            <w:hideMark/>
          </w:tcPr>
          <w:p w14:paraId="6657ACA3" w14:textId="77777777" w:rsidR="0034344A" w:rsidRPr="00217EB7" w:rsidRDefault="0034344A" w:rsidP="0034344A">
            <w:pPr>
              <w:spacing w:after="0" w:line="240" w:lineRule="auto"/>
              <w:jc w:val="center"/>
              <w:rPr>
                <w:rFonts w:eastAsia="Times New Roman" w:cs="Segoe UI"/>
                <w:b/>
                <w:bCs/>
                <w:color w:val="FFFFFF"/>
                <w:sz w:val="17"/>
                <w:szCs w:val="17"/>
                <w:lang w:eastAsia="pl-PL"/>
              </w:rPr>
            </w:pPr>
            <w:r w:rsidRPr="00217EB7">
              <w:rPr>
                <w:rFonts w:eastAsia="Times New Roman" w:cs="Segoe UI"/>
                <w:b/>
                <w:bCs/>
                <w:sz w:val="17"/>
                <w:szCs w:val="17"/>
                <w:lang w:eastAsia="pl-PL"/>
              </w:rPr>
              <w:t>Wysokość świadczenia w zł</w:t>
            </w:r>
          </w:p>
        </w:tc>
      </w:tr>
      <w:tr w:rsidR="0034344A" w:rsidRPr="00217EB7" w14:paraId="20F77B8D" w14:textId="77777777" w:rsidTr="0034344A">
        <w:trPr>
          <w:trHeight w:val="53"/>
        </w:trPr>
        <w:tc>
          <w:tcPr>
            <w:tcW w:w="413" w:type="dxa"/>
            <w:vMerge/>
            <w:tcBorders>
              <w:top w:val="dotted" w:sz="4" w:space="0" w:color="000000"/>
              <w:left w:val="dotted" w:sz="4" w:space="0" w:color="000000"/>
              <w:bottom w:val="dotted" w:sz="4" w:space="0" w:color="000000"/>
              <w:right w:val="dotted" w:sz="4" w:space="0" w:color="000000"/>
            </w:tcBorders>
            <w:vAlign w:val="center"/>
            <w:hideMark/>
          </w:tcPr>
          <w:p w14:paraId="69BC2FD6" w14:textId="77777777" w:rsidR="0034344A" w:rsidRPr="00217EB7" w:rsidRDefault="0034344A" w:rsidP="0034344A">
            <w:pPr>
              <w:spacing w:after="0" w:line="240" w:lineRule="auto"/>
              <w:rPr>
                <w:rFonts w:eastAsia="Times New Roman" w:cs="Segoe UI"/>
                <w:b/>
                <w:bCs/>
                <w:color w:val="FFFFFF"/>
                <w:sz w:val="17"/>
                <w:szCs w:val="17"/>
                <w:lang w:eastAsia="pl-PL"/>
              </w:rPr>
            </w:pPr>
          </w:p>
        </w:tc>
        <w:tc>
          <w:tcPr>
            <w:tcW w:w="5916" w:type="dxa"/>
            <w:vMerge/>
            <w:tcBorders>
              <w:top w:val="dotted" w:sz="4" w:space="0" w:color="000000"/>
              <w:left w:val="dotted" w:sz="4" w:space="0" w:color="000000"/>
              <w:bottom w:val="dotted" w:sz="4" w:space="0" w:color="000000"/>
              <w:right w:val="dotted" w:sz="4" w:space="0" w:color="000000"/>
            </w:tcBorders>
            <w:vAlign w:val="center"/>
            <w:hideMark/>
          </w:tcPr>
          <w:p w14:paraId="73840B9E" w14:textId="77777777" w:rsidR="0034344A" w:rsidRPr="00217EB7" w:rsidRDefault="0034344A" w:rsidP="0034344A">
            <w:pPr>
              <w:spacing w:after="0" w:line="240" w:lineRule="auto"/>
              <w:rPr>
                <w:rFonts w:eastAsia="Times New Roman" w:cs="Segoe UI"/>
                <w:b/>
                <w:bCs/>
                <w:color w:val="FFFFFF"/>
                <w:sz w:val="17"/>
                <w:szCs w:val="17"/>
                <w:lang w:eastAsia="pl-PL"/>
              </w:rPr>
            </w:pPr>
          </w:p>
        </w:tc>
        <w:tc>
          <w:tcPr>
            <w:tcW w:w="1243" w:type="dxa"/>
            <w:tcBorders>
              <w:top w:val="nil"/>
              <w:left w:val="nil"/>
              <w:bottom w:val="dotted" w:sz="4" w:space="0" w:color="000000"/>
              <w:right w:val="dotted" w:sz="4" w:space="0" w:color="000000"/>
            </w:tcBorders>
            <w:shd w:val="clear" w:color="000000" w:fill="1F3864"/>
            <w:vAlign w:val="center"/>
            <w:hideMark/>
          </w:tcPr>
          <w:p w14:paraId="2BBE954D" w14:textId="77777777" w:rsidR="0034344A" w:rsidRPr="00217EB7" w:rsidRDefault="0034344A" w:rsidP="0034344A">
            <w:pPr>
              <w:spacing w:after="0" w:line="240" w:lineRule="auto"/>
              <w:jc w:val="center"/>
              <w:rPr>
                <w:rFonts w:eastAsia="Times New Roman" w:cs="Segoe UI"/>
                <w:b/>
                <w:bCs/>
                <w:color w:val="FFFFFF"/>
                <w:sz w:val="17"/>
                <w:szCs w:val="17"/>
                <w:lang w:eastAsia="pl-PL"/>
              </w:rPr>
            </w:pPr>
            <w:r w:rsidRPr="00217EB7">
              <w:rPr>
                <w:rFonts w:eastAsia="Times New Roman" w:cs="Segoe UI"/>
                <w:b/>
                <w:bCs/>
                <w:sz w:val="17"/>
                <w:szCs w:val="17"/>
                <w:lang w:eastAsia="pl-PL"/>
              </w:rPr>
              <w:t>Wariant I</w:t>
            </w:r>
          </w:p>
        </w:tc>
        <w:tc>
          <w:tcPr>
            <w:tcW w:w="1244" w:type="dxa"/>
            <w:tcBorders>
              <w:top w:val="nil"/>
              <w:left w:val="nil"/>
              <w:bottom w:val="dotted" w:sz="4" w:space="0" w:color="000000"/>
              <w:right w:val="dotted" w:sz="4" w:space="0" w:color="000000"/>
            </w:tcBorders>
            <w:shd w:val="clear" w:color="000000" w:fill="1F3864"/>
            <w:vAlign w:val="center"/>
            <w:hideMark/>
          </w:tcPr>
          <w:p w14:paraId="497269D6" w14:textId="77777777" w:rsidR="0034344A" w:rsidRPr="00217EB7" w:rsidRDefault="0034344A" w:rsidP="0034344A">
            <w:pPr>
              <w:spacing w:after="0" w:line="240" w:lineRule="auto"/>
              <w:jc w:val="center"/>
              <w:rPr>
                <w:rFonts w:eastAsia="Times New Roman" w:cs="Segoe UI"/>
                <w:b/>
                <w:bCs/>
                <w:color w:val="FFFFFF"/>
                <w:sz w:val="17"/>
                <w:szCs w:val="17"/>
                <w:lang w:eastAsia="pl-PL"/>
              </w:rPr>
            </w:pPr>
            <w:r w:rsidRPr="00217EB7">
              <w:rPr>
                <w:rFonts w:eastAsia="Times New Roman" w:cs="Segoe UI"/>
                <w:b/>
                <w:bCs/>
                <w:sz w:val="17"/>
                <w:szCs w:val="17"/>
                <w:lang w:eastAsia="pl-PL"/>
              </w:rPr>
              <w:t>Wariant II</w:t>
            </w:r>
          </w:p>
        </w:tc>
        <w:tc>
          <w:tcPr>
            <w:tcW w:w="1244" w:type="dxa"/>
            <w:tcBorders>
              <w:top w:val="nil"/>
              <w:left w:val="nil"/>
              <w:bottom w:val="dotted" w:sz="4" w:space="0" w:color="000000"/>
              <w:right w:val="dotted" w:sz="4" w:space="0" w:color="000000"/>
            </w:tcBorders>
            <w:shd w:val="clear" w:color="000000" w:fill="1F3864"/>
            <w:vAlign w:val="center"/>
            <w:hideMark/>
          </w:tcPr>
          <w:p w14:paraId="45531FCB" w14:textId="77777777" w:rsidR="0034344A" w:rsidRPr="00217EB7" w:rsidRDefault="0034344A" w:rsidP="0034344A">
            <w:pPr>
              <w:spacing w:after="0" w:line="240" w:lineRule="auto"/>
              <w:jc w:val="center"/>
              <w:rPr>
                <w:rFonts w:eastAsia="Times New Roman" w:cs="Segoe UI"/>
                <w:b/>
                <w:bCs/>
                <w:color w:val="FFFFFF"/>
                <w:sz w:val="17"/>
                <w:szCs w:val="17"/>
                <w:lang w:eastAsia="pl-PL"/>
              </w:rPr>
            </w:pPr>
            <w:r w:rsidRPr="00217EB7">
              <w:rPr>
                <w:rFonts w:eastAsia="Times New Roman" w:cs="Segoe UI"/>
                <w:b/>
                <w:bCs/>
                <w:sz w:val="17"/>
                <w:szCs w:val="17"/>
                <w:lang w:eastAsia="pl-PL"/>
              </w:rPr>
              <w:t>Wariant III</w:t>
            </w:r>
          </w:p>
        </w:tc>
      </w:tr>
      <w:tr w:rsidR="0034344A" w:rsidRPr="00217EB7" w14:paraId="3DBD2317"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514B8AAA"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w:t>
            </w:r>
          </w:p>
        </w:tc>
        <w:tc>
          <w:tcPr>
            <w:tcW w:w="5916" w:type="dxa"/>
            <w:tcBorders>
              <w:top w:val="nil"/>
              <w:left w:val="nil"/>
              <w:bottom w:val="dotted" w:sz="4" w:space="0" w:color="000000"/>
              <w:right w:val="dotted" w:sz="4" w:space="0" w:color="000000"/>
            </w:tcBorders>
            <w:shd w:val="clear" w:color="auto" w:fill="auto"/>
            <w:vAlign w:val="center"/>
            <w:hideMark/>
          </w:tcPr>
          <w:p w14:paraId="5A138FAC"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Zgon Ubezpieczonego</w:t>
            </w:r>
          </w:p>
        </w:tc>
        <w:tc>
          <w:tcPr>
            <w:tcW w:w="1243" w:type="dxa"/>
            <w:tcBorders>
              <w:top w:val="nil"/>
              <w:left w:val="nil"/>
              <w:bottom w:val="dotted" w:sz="4" w:space="0" w:color="000000"/>
              <w:right w:val="dotted" w:sz="4" w:space="0" w:color="000000"/>
            </w:tcBorders>
            <w:shd w:val="clear" w:color="auto" w:fill="auto"/>
            <w:vAlign w:val="center"/>
            <w:hideMark/>
          </w:tcPr>
          <w:p w14:paraId="3B7B9340"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40 000</w:t>
            </w:r>
          </w:p>
        </w:tc>
        <w:tc>
          <w:tcPr>
            <w:tcW w:w="1244" w:type="dxa"/>
            <w:tcBorders>
              <w:top w:val="nil"/>
              <w:left w:val="nil"/>
              <w:bottom w:val="dotted" w:sz="4" w:space="0" w:color="000000"/>
              <w:right w:val="dotted" w:sz="4" w:space="0" w:color="000000"/>
            </w:tcBorders>
            <w:shd w:val="clear" w:color="auto" w:fill="auto"/>
            <w:vAlign w:val="center"/>
            <w:hideMark/>
          </w:tcPr>
          <w:p w14:paraId="0ECCC8F5" w14:textId="77777777" w:rsidR="0034344A" w:rsidRPr="005C7018" w:rsidRDefault="0034344A" w:rsidP="0034344A">
            <w:pPr>
              <w:spacing w:after="0" w:line="240" w:lineRule="auto"/>
              <w:jc w:val="center"/>
              <w:rPr>
                <w:rFonts w:eastAsia="Times New Roman" w:cs="Segoe UI"/>
                <w:color w:val="000000"/>
                <w:sz w:val="17"/>
                <w:szCs w:val="17"/>
                <w:lang w:eastAsia="pl-PL"/>
              </w:rPr>
            </w:pPr>
            <w:r w:rsidRPr="005C7018">
              <w:rPr>
                <w:rFonts w:cs="Segoe UI"/>
                <w:bCs/>
                <w:sz w:val="17"/>
                <w:szCs w:val="17"/>
              </w:rPr>
              <w:t>60 000 zł</w:t>
            </w:r>
          </w:p>
          <w:p w14:paraId="61461626" w14:textId="77777777" w:rsidR="0034344A" w:rsidRPr="005C7018" w:rsidRDefault="0034344A" w:rsidP="0034344A">
            <w:pPr>
              <w:spacing w:after="0" w:line="240" w:lineRule="auto"/>
              <w:jc w:val="center"/>
              <w:rPr>
                <w:rFonts w:eastAsia="Times New Roman" w:cs="Segoe UI"/>
                <w:color w:val="000000"/>
                <w:sz w:val="17"/>
                <w:szCs w:val="17"/>
                <w:lang w:eastAsia="pl-PL"/>
              </w:rPr>
            </w:pPr>
          </w:p>
        </w:tc>
        <w:tc>
          <w:tcPr>
            <w:tcW w:w="1244" w:type="dxa"/>
            <w:tcBorders>
              <w:top w:val="nil"/>
              <w:left w:val="nil"/>
              <w:bottom w:val="dotted" w:sz="4" w:space="0" w:color="000000"/>
              <w:right w:val="dotted" w:sz="4" w:space="0" w:color="000000"/>
            </w:tcBorders>
            <w:shd w:val="clear" w:color="auto" w:fill="auto"/>
            <w:vAlign w:val="center"/>
            <w:hideMark/>
          </w:tcPr>
          <w:p w14:paraId="58CCA404"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55 000</w:t>
            </w:r>
          </w:p>
        </w:tc>
      </w:tr>
      <w:tr w:rsidR="0034344A" w:rsidRPr="00217EB7" w14:paraId="363F27E0"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1BF809F1"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2</w:t>
            </w:r>
          </w:p>
        </w:tc>
        <w:tc>
          <w:tcPr>
            <w:tcW w:w="5916" w:type="dxa"/>
            <w:tcBorders>
              <w:top w:val="nil"/>
              <w:left w:val="nil"/>
              <w:bottom w:val="dotted" w:sz="4" w:space="0" w:color="000000"/>
              <w:right w:val="dotted" w:sz="4" w:space="0" w:color="000000"/>
            </w:tcBorders>
            <w:shd w:val="clear" w:color="auto" w:fill="auto"/>
            <w:vAlign w:val="center"/>
            <w:hideMark/>
          </w:tcPr>
          <w:p w14:paraId="15A21B33"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Zgon Ubezpieczonego w wyniku nieszczęśliwego wypadku*</w:t>
            </w:r>
          </w:p>
        </w:tc>
        <w:tc>
          <w:tcPr>
            <w:tcW w:w="1243" w:type="dxa"/>
            <w:tcBorders>
              <w:top w:val="nil"/>
              <w:left w:val="nil"/>
              <w:bottom w:val="dotted" w:sz="4" w:space="0" w:color="000000"/>
              <w:right w:val="dotted" w:sz="4" w:space="0" w:color="000000"/>
            </w:tcBorders>
            <w:shd w:val="clear" w:color="auto" w:fill="auto"/>
            <w:vAlign w:val="center"/>
            <w:hideMark/>
          </w:tcPr>
          <w:p w14:paraId="06FA334C"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80 000</w:t>
            </w:r>
          </w:p>
        </w:tc>
        <w:tc>
          <w:tcPr>
            <w:tcW w:w="1244" w:type="dxa"/>
            <w:tcBorders>
              <w:top w:val="nil"/>
              <w:left w:val="nil"/>
              <w:bottom w:val="dotted" w:sz="4" w:space="0" w:color="000000"/>
              <w:right w:val="dotted" w:sz="4" w:space="0" w:color="000000"/>
            </w:tcBorders>
            <w:shd w:val="clear" w:color="auto" w:fill="auto"/>
            <w:vAlign w:val="center"/>
            <w:hideMark/>
          </w:tcPr>
          <w:p w14:paraId="478E8DD3" w14:textId="77777777" w:rsidR="0034344A" w:rsidRPr="005C7018" w:rsidRDefault="0034344A" w:rsidP="0034344A">
            <w:pPr>
              <w:spacing w:after="0" w:line="240" w:lineRule="auto"/>
              <w:jc w:val="center"/>
              <w:rPr>
                <w:rFonts w:eastAsia="Times New Roman" w:cs="Segoe UI"/>
                <w:color w:val="000000"/>
                <w:sz w:val="17"/>
                <w:szCs w:val="17"/>
                <w:lang w:eastAsia="pl-PL"/>
              </w:rPr>
            </w:pPr>
            <w:r w:rsidRPr="005C7018">
              <w:rPr>
                <w:rFonts w:cs="Segoe UI"/>
                <w:bCs/>
                <w:sz w:val="17"/>
                <w:szCs w:val="17"/>
              </w:rPr>
              <w:t xml:space="preserve">120 000 zł </w:t>
            </w:r>
          </w:p>
        </w:tc>
        <w:tc>
          <w:tcPr>
            <w:tcW w:w="1244" w:type="dxa"/>
            <w:tcBorders>
              <w:top w:val="nil"/>
              <w:left w:val="nil"/>
              <w:bottom w:val="dotted" w:sz="4" w:space="0" w:color="000000"/>
              <w:right w:val="dotted" w:sz="4" w:space="0" w:color="000000"/>
            </w:tcBorders>
            <w:shd w:val="clear" w:color="auto" w:fill="auto"/>
            <w:vAlign w:val="center"/>
            <w:hideMark/>
          </w:tcPr>
          <w:p w14:paraId="42E3BFBA"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110 000</w:t>
            </w:r>
          </w:p>
        </w:tc>
      </w:tr>
      <w:tr w:rsidR="0034344A" w:rsidRPr="00217EB7" w14:paraId="3D060D23"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2FE98608"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3</w:t>
            </w:r>
          </w:p>
        </w:tc>
        <w:tc>
          <w:tcPr>
            <w:tcW w:w="5916" w:type="dxa"/>
            <w:tcBorders>
              <w:top w:val="nil"/>
              <w:left w:val="nil"/>
              <w:bottom w:val="dotted" w:sz="4" w:space="0" w:color="000000"/>
              <w:right w:val="dotted" w:sz="4" w:space="0" w:color="000000"/>
            </w:tcBorders>
            <w:shd w:val="clear" w:color="auto" w:fill="auto"/>
            <w:vAlign w:val="center"/>
            <w:hideMark/>
          </w:tcPr>
          <w:p w14:paraId="2CC7A997"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 xml:space="preserve">Zgon Ubezpieczonego w wyniku wypadku komunikacyjnego* </w:t>
            </w:r>
          </w:p>
        </w:tc>
        <w:tc>
          <w:tcPr>
            <w:tcW w:w="1243" w:type="dxa"/>
            <w:tcBorders>
              <w:top w:val="nil"/>
              <w:left w:val="nil"/>
              <w:bottom w:val="dotted" w:sz="4" w:space="0" w:color="000000"/>
              <w:right w:val="dotted" w:sz="4" w:space="0" w:color="000000"/>
            </w:tcBorders>
            <w:shd w:val="clear" w:color="auto" w:fill="auto"/>
            <w:vAlign w:val="center"/>
            <w:hideMark/>
          </w:tcPr>
          <w:p w14:paraId="02C1C0AE"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120 000</w:t>
            </w:r>
          </w:p>
        </w:tc>
        <w:tc>
          <w:tcPr>
            <w:tcW w:w="1244" w:type="dxa"/>
            <w:tcBorders>
              <w:top w:val="nil"/>
              <w:left w:val="nil"/>
              <w:bottom w:val="dotted" w:sz="4" w:space="0" w:color="000000"/>
              <w:right w:val="dotted" w:sz="4" w:space="0" w:color="000000"/>
            </w:tcBorders>
            <w:shd w:val="clear" w:color="auto" w:fill="auto"/>
            <w:vAlign w:val="center"/>
            <w:hideMark/>
          </w:tcPr>
          <w:p w14:paraId="5E0976E0" w14:textId="77777777" w:rsidR="0034344A" w:rsidRPr="005C7018" w:rsidRDefault="0034344A" w:rsidP="0034344A">
            <w:pPr>
              <w:spacing w:after="0" w:line="240" w:lineRule="auto"/>
              <w:jc w:val="center"/>
              <w:rPr>
                <w:rFonts w:eastAsia="Times New Roman" w:cs="Segoe UI"/>
                <w:color w:val="000000"/>
                <w:sz w:val="17"/>
                <w:szCs w:val="17"/>
                <w:lang w:eastAsia="pl-PL"/>
              </w:rPr>
            </w:pPr>
            <w:r w:rsidRPr="005C7018">
              <w:rPr>
                <w:rFonts w:cs="Segoe UI"/>
                <w:bCs/>
                <w:sz w:val="17"/>
                <w:szCs w:val="17"/>
              </w:rPr>
              <w:t xml:space="preserve">180 000 zł  </w:t>
            </w:r>
          </w:p>
        </w:tc>
        <w:tc>
          <w:tcPr>
            <w:tcW w:w="1244" w:type="dxa"/>
            <w:tcBorders>
              <w:top w:val="nil"/>
              <w:left w:val="nil"/>
              <w:bottom w:val="dotted" w:sz="4" w:space="0" w:color="000000"/>
              <w:right w:val="dotted" w:sz="4" w:space="0" w:color="000000"/>
            </w:tcBorders>
            <w:shd w:val="clear" w:color="auto" w:fill="auto"/>
            <w:vAlign w:val="center"/>
            <w:hideMark/>
          </w:tcPr>
          <w:p w14:paraId="2C225AE7"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165 000</w:t>
            </w:r>
          </w:p>
        </w:tc>
      </w:tr>
      <w:tr w:rsidR="0034344A" w:rsidRPr="00217EB7" w14:paraId="4430E10F"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2C32BA8D"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4</w:t>
            </w:r>
          </w:p>
        </w:tc>
        <w:tc>
          <w:tcPr>
            <w:tcW w:w="5916" w:type="dxa"/>
            <w:tcBorders>
              <w:top w:val="nil"/>
              <w:left w:val="nil"/>
              <w:bottom w:val="dotted" w:sz="4" w:space="0" w:color="000000"/>
              <w:right w:val="dotted" w:sz="4" w:space="0" w:color="000000"/>
            </w:tcBorders>
            <w:shd w:val="clear" w:color="auto" w:fill="auto"/>
            <w:vAlign w:val="center"/>
            <w:hideMark/>
          </w:tcPr>
          <w:p w14:paraId="312B8DF6"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Zgon Ubezpieczonego w wyniku nieszczęśliwego wypadku przy pracy*</w:t>
            </w:r>
          </w:p>
        </w:tc>
        <w:tc>
          <w:tcPr>
            <w:tcW w:w="1243" w:type="dxa"/>
            <w:tcBorders>
              <w:top w:val="nil"/>
              <w:left w:val="nil"/>
              <w:bottom w:val="dotted" w:sz="4" w:space="0" w:color="000000"/>
              <w:right w:val="dotted" w:sz="4" w:space="0" w:color="000000"/>
            </w:tcBorders>
            <w:shd w:val="clear" w:color="auto" w:fill="auto"/>
            <w:vAlign w:val="center"/>
            <w:hideMark/>
          </w:tcPr>
          <w:p w14:paraId="6EF1EEEE"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120 000</w:t>
            </w:r>
          </w:p>
        </w:tc>
        <w:tc>
          <w:tcPr>
            <w:tcW w:w="1244" w:type="dxa"/>
            <w:tcBorders>
              <w:top w:val="nil"/>
              <w:left w:val="nil"/>
              <w:bottom w:val="dotted" w:sz="4" w:space="0" w:color="000000"/>
              <w:right w:val="dotted" w:sz="4" w:space="0" w:color="000000"/>
            </w:tcBorders>
            <w:shd w:val="clear" w:color="auto" w:fill="auto"/>
            <w:vAlign w:val="center"/>
            <w:hideMark/>
          </w:tcPr>
          <w:p w14:paraId="52681520" w14:textId="77777777" w:rsidR="0034344A" w:rsidRPr="005C7018" w:rsidRDefault="0034344A" w:rsidP="0034344A">
            <w:pPr>
              <w:spacing w:after="0" w:line="240" w:lineRule="auto"/>
              <w:jc w:val="center"/>
              <w:rPr>
                <w:rFonts w:eastAsia="Times New Roman" w:cs="Segoe UI"/>
                <w:color w:val="000000"/>
                <w:sz w:val="17"/>
                <w:szCs w:val="17"/>
                <w:lang w:eastAsia="pl-PL"/>
              </w:rPr>
            </w:pPr>
            <w:r w:rsidRPr="005C7018">
              <w:rPr>
                <w:rFonts w:cs="Segoe UI"/>
                <w:bCs/>
                <w:sz w:val="17"/>
                <w:szCs w:val="17"/>
              </w:rPr>
              <w:t xml:space="preserve">180 000 zł  </w:t>
            </w:r>
          </w:p>
        </w:tc>
        <w:tc>
          <w:tcPr>
            <w:tcW w:w="1244" w:type="dxa"/>
            <w:tcBorders>
              <w:top w:val="nil"/>
              <w:left w:val="nil"/>
              <w:bottom w:val="dotted" w:sz="4" w:space="0" w:color="000000"/>
              <w:right w:val="dotted" w:sz="4" w:space="0" w:color="000000"/>
            </w:tcBorders>
            <w:shd w:val="clear" w:color="auto" w:fill="auto"/>
            <w:vAlign w:val="center"/>
            <w:hideMark/>
          </w:tcPr>
          <w:p w14:paraId="7DFF3F6B"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165 000</w:t>
            </w:r>
          </w:p>
        </w:tc>
      </w:tr>
      <w:tr w:rsidR="0034344A" w:rsidRPr="00217EB7" w14:paraId="315E2F66"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2236D996"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5</w:t>
            </w:r>
          </w:p>
        </w:tc>
        <w:tc>
          <w:tcPr>
            <w:tcW w:w="5916" w:type="dxa"/>
            <w:tcBorders>
              <w:top w:val="nil"/>
              <w:left w:val="nil"/>
              <w:bottom w:val="dotted" w:sz="4" w:space="0" w:color="000000"/>
              <w:right w:val="dotted" w:sz="4" w:space="0" w:color="000000"/>
            </w:tcBorders>
            <w:shd w:val="clear" w:color="auto" w:fill="auto"/>
            <w:vAlign w:val="center"/>
            <w:hideMark/>
          </w:tcPr>
          <w:p w14:paraId="2D4620DE"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Zgon Ubezpieczonego w wyniku wypadku komunikacyjnego przy pracy*</w:t>
            </w:r>
          </w:p>
        </w:tc>
        <w:tc>
          <w:tcPr>
            <w:tcW w:w="1243" w:type="dxa"/>
            <w:tcBorders>
              <w:top w:val="nil"/>
              <w:left w:val="nil"/>
              <w:bottom w:val="dotted" w:sz="4" w:space="0" w:color="000000"/>
              <w:right w:val="dotted" w:sz="4" w:space="0" w:color="000000"/>
            </w:tcBorders>
            <w:shd w:val="clear" w:color="auto" w:fill="auto"/>
            <w:vAlign w:val="center"/>
            <w:hideMark/>
          </w:tcPr>
          <w:p w14:paraId="7667A229"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200 000</w:t>
            </w:r>
          </w:p>
        </w:tc>
        <w:tc>
          <w:tcPr>
            <w:tcW w:w="1244" w:type="dxa"/>
            <w:tcBorders>
              <w:top w:val="nil"/>
              <w:left w:val="nil"/>
              <w:bottom w:val="dotted" w:sz="4" w:space="0" w:color="000000"/>
              <w:right w:val="dotted" w:sz="4" w:space="0" w:color="000000"/>
            </w:tcBorders>
            <w:shd w:val="clear" w:color="auto" w:fill="auto"/>
            <w:vAlign w:val="center"/>
            <w:hideMark/>
          </w:tcPr>
          <w:p w14:paraId="00C503F9" w14:textId="77777777" w:rsidR="0034344A" w:rsidRPr="005C7018" w:rsidRDefault="0034344A" w:rsidP="0034344A">
            <w:pPr>
              <w:spacing w:after="0" w:line="240" w:lineRule="auto"/>
              <w:jc w:val="center"/>
              <w:rPr>
                <w:rFonts w:eastAsia="Times New Roman" w:cs="Segoe UI"/>
                <w:color w:val="000000"/>
                <w:sz w:val="17"/>
                <w:szCs w:val="17"/>
                <w:lang w:eastAsia="pl-PL"/>
              </w:rPr>
            </w:pPr>
            <w:r w:rsidRPr="005C7018">
              <w:rPr>
                <w:rFonts w:cs="Segoe UI"/>
                <w:bCs/>
                <w:sz w:val="17"/>
                <w:szCs w:val="17"/>
              </w:rPr>
              <w:t xml:space="preserve">240 000 zł  </w:t>
            </w:r>
          </w:p>
        </w:tc>
        <w:tc>
          <w:tcPr>
            <w:tcW w:w="1244" w:type="dxa"/>
            <w:tcBorders>
              <w:top w:val="nil"/>
              <w:left w:val="nil"/>
              <w:bottom w:val="dotted" w:sz="4" w:space="0" w:color="000000"/>
              <w:right w:val="dotted" w:sz="4" w:space="0" w:color="000000"/>
            </w:tcBorders>
            <w:shd w:val="clear" w:color="auto" w:fill="auto"/>
            <w:vAlign w:val="center"/>
            <w:hideMark/>
          </w:tcPr>
          <w:p w14:paraId="21360B5A"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220 000</w:t>
            </w:r>
          </w:p>
        </w:tc>
      </w:tr>
      <w:tr w:rsidR="0034344A" w:rsidRPr="00217EB7" w14:paraId="163140DB"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054D27C6"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6</w:t>
            </w:r>
          </w:p>
        </w:tc>
        <w:tc>
          <w:tcPr>
            <w:tcW w:w="5916" w:type="dxa"/>
            <w:tcBorders>
              <w:top w:val="nil"/>
              <w:left w:val="nil"/>
              <w:bottom w:val="dotted" w:sz="4" w:space="0" w:color="000000"/>
              <w:right w:val="dotted" w:sz="4" w:space="0" w:color="000000"/>
            </w:tcBorders>
            <w:shd w:val="clear" w:color="auto" w:fill="auto"/>
            <w:vAlign w:val="center"/>
            <w:hideMark/>
          </w:tcPr>
          <w:p w14:paraId="7BFB8C3D"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Zgon Ubezpieczonego w wyniku zawału serca lub udaru mózgu*</w:t>
            </w:r>
          </w:p>
        </w:tc>
        <w:tc>
          <w:tcPr>
            <w:tcW w:w="1243" w:type="dxa"/>
            <w:tcBorders>
              <w:top w:val="nil"/>
              <w:left w:val="nil"/>
              <w:bottom w:val="dotted" w:sz="4" w:space="0" w:color="000000"/>
              <w:right w:val="dotted" w:sz="4" w:space="0" w:color="000000"/>
            </w:tcBorders>
            <w:shd w:val="clear" w:color="auto" w:fill="auto"/>
            <w:vAlign w:val="center"/>
            <w:hideMark/>
          </w:tcPr>
          <w:p w14:paraId="7C3FF648"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75 000</w:t>
            </w:r>
          </w:p>
        </w:tc>
        <w:tc>
          <w:tcPr>
            <w:tcW w:w="1244" w:type="dxa"/>
            <w:tcBorders>
              <w:top w:val="nil"/>
              <w:left w:val="nil"/>
              <w:bottom w:val="dotted" w:sz="4" w:space="0" w:color="000000"/>
              <w:right w:val="dotted" w:sz="4" w:space="0" w:color="000000"/>
            </w:tcBorders>
            <w:shd w:val="clear" w:color="auto" w:fill="auto"/>
            <w:vAlign w:val="center"/>
            <w:hideMark/>
          </w:tcPr>
          <w:p w14:paraId="3CD822F7"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10</w:t>
            </w:r>
            <w:r w:rsidRPr="00217EB7">
              <w:rPr>
                <w:rFonts w:eastAsia="Times New Roman" w:cs="Segoe UI"/>
                <w:color w:val="000000"/>
                <w:sz w:val="17"/>
                <w:szCs w:val="17"/>
                <w:lang w:eastAsia="pl-PL"/>
              </w:rPr>
              <w:t>0 000</w:t>
            </w:r>
          </w:p>
        </w:tc>
        <w:tc>
          <w:tcPr>
            <w:tcW w:w="1244" w:type="dxa"/>
            <w:tcBorders>
              <w:top w:val="nil"/>
              <w:left w:val="nil"/>
              <w:bottom w:val="dotted" w:sz="4" w:space="0" w:color="000000"/>
              <w:right w:val="dotted" w:sz="4" w:space="0" w:color="000000"/>
            </w:tcBorders>
            <w:shd w:val="clear" w:color="auto" w:fill="auto"/>
            <w:vAlign w:val="center"/>
            <w:hideMark/>
          </w:tcPr>
          <w:p w14:paraId="4AC22C7B"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100 000</w:t>
            </w:r>
          </w:p>
        </w:tc>
      </w:tr>
      <w:tr w:rsidR="0034344A" w:rsidRPr="00217EB7" w14:paraId="6382E848" w14:textId="77777777" w:rsidTr="0034344A">
        <w:trPr>
          <w:trHeight w:hRule="exact" w:val="319"/>
        </w:trPr>
        <w:tc>
          <w:tcPr>
            <w:tcW w:w="413" w:type="dxa"/>
            <w:vMerge w:val="restart"/>
            <w:tcBorders>
              <w:top w:val="nil"/>
              <w:left w:val="dotted" w:sz="4" w:space="0" w:color="000000"/>
              <w:bottom w:val="dotted" w:sz="4" w:space="0" w:color="000000"/>
              <w:right w:val="dotted" w:sz="4" w:space="0" w:color="000000"/>
            </w:tcBorders>
            <w:shd w:val="clear" w:color="auto" w:fill="auto"/>
            <w:vAlign w:val="center"/>
            <w:hideMark/>
          </w:tcPr>
          <w:p w14:paraId="7A91C0AF"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7</w:t>
            </w:r>
          </w:p>
        </w:tc>
        <w:tc>
          <w:tcPr>
            <w:tcW w:w="9647" w:type="dxa"/>
            <w:gridSpan w:val="4"/>
            <w:tcBorders>
              <w:top w:val="dotted" w:sz="4" w:space="0" w:color="000000"/>
              <w:left w:val="nil"/>
              <w:bottom w:val="dotted" w:sz="4" w:space="0" w:color="000000"/>
              <w:right w:val="dotted" w:sz="4" w:space="0" w:color="000000"/>
            </w:tcBorders>
            <w:shd w:val="clear" w:color="auto" w:fill="auto"/>
            <w:vAlign w:val="center"/>
            <w:hideMark/>
          </w:tcPr>
          <w:p w14:paraId="449A0371" w14:textId="77777777" w:rsidR="0034344A" w:rsidRPr="00217EB7" w:rsidRDefault="0034344A" w:rsidP="0034344A">
            <w:pPr>
              <w:spacing w:after="0" w:line="240" w:lineRule="auto"/>
              <w:ind w:right="1089"/>
              <w:jc w:val="both"/>
              <w:rPr>
                <w:rFonts w:eastAsia="Times New Roman" w:cs="Segoe UI"/>
                <w:color w:val="000000"/>
                <w:sz w:val="17"/>
                <w:szCs w:val="17"/>
                <w:lang w:eastAsia="pl-PL"/>
              </w:rPr>
            </w:pPr>
            <w:r w:rsidRPr="00217EB7">
              <w:rPr>
                <w:rFonts w:eastAsia="Times New Roman" w:cs="Segoe UI"/>
                <w:color w:val="000000"/>
                <w:sz w:val="17"/>
                <w:szCs w:val="17"/>
                <w:lang w:eastAsia="pl-PL"/>
              </w:rPr>
              <w:t>Trwały uszczerbek na zdrowiu w wyniku nieszczęśliwego wypadku</w:t>
            </w:r>
          </w:p>
        </w:tc>
      </w:tr>
      <w:tr w:rsidR="0034344A" w:rsidRPr="00217EB7" w14:paraId="140C36D0" w14:textId="77777777" w:rsidTr="0034344A">
        <w:trPr>
          <w:trHeight w:val="319"/>
        </w:trPr>
        <w:tc>
          <w:tcPr>
            <w:tcW w:w="413" w:type="dxa"/>
            <w:vMerge/>
            <w:tcBorders>
              <w:top w:val="nil"/>
              <w:left w:val="dotted" w:sz="4" w:space="0" w:color="000000"/>
              <w:bottom w:val="dotted" w:sz="4" w:space="0" w:color="000000"/>
              <w:right w:val="dotted" w:sz="4" w:space="0" w:color="000000"/>
            </w:tcBorders>
            <w:vAlign w:val="center"/>
            <w:hideMark/>
          </w:tcPr>
          <w:p w14:paraId="3015F104" w14:textId="77777777" w:rsidR="0034344A" w:rsidRPr="00217EB7" w:rsidRDefault="0034344A" w:rsidP="0034344A">
            <w:pPr>
              <w:spacing w:after="0" w:line="240" w:lineRule="auto"/>
              <w:rPr>
                <w:rFonts w:eastAsia="Times New Roman" w:cs="Segoe UI"/>
                <w:color w:val="000000"/>
                <w:sz w:val="17"/>
                <w:szCs w:val="17"/>
                <w:lang w:eastAsia="pl-PL"/>
              </w:rPr>
            </w:pPr>
          </w:p>
        </w:tc>
        <w:tc>
          <w:tcPr>
            <w:tcW w:w="5916" w:type="dxa"/>
            <w:vMerge w:val="restart"/>
            <w:tcBorders>
              <w:top w:val="nil"/>
              <w:left w:val="dotted" w:sz="4" w:space="0" w:color="000000"/>
              <w:bottom w:val="dotted" w:sz="4" w:space="0" w:color="000000"/>
              <w:right w:val="dotted" w:sz="4" w:space="0" w:color="000000"/>
            </w:tcBorders>
            <w:shd w:val="clear" w:color="auto" w:fill="auto"/>
            <w:vAlign w:val="center"/>
            <w:hideMark/>
          </w:tcPr>
          <w:p w14:paraId="54CBFEA5"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za 1% trwałego uszczerbku / za 100% trwałego uszczerbku</w:t>
            </w:r>
          </w:p>
        </w:tc>
        <w:tc>
          <w:tcPr>
            <w:tcW w:w="1243" w:type="dxa"/>
            <w:tcBorders>
              <w:top w:val="nil"/>
              <w:left w:val="nil"/>
              <w:bottom w:val="nil"/>
              <w:right w:val="dotted" w:sz="4" w:space="0" w:color="000000"/>
            </w:tcBorders>
            <w:shd w:val="clear" w:color="auto" w:fill="auto"/>
            <w:vAlign w:val="center"/>
            <w:hideMark/>
          </w:tcPr>
          <w:p w14:paraId="30F4D1C4"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350 /</w:t>
            </w:r>
          </w:p>
        </w:tc>
        <w:tc>
          <w:tcPr>
            <w:tcW w:w="1244" w:type="dxa"/>
            <w:tcBorders>
              <w:top w:val="nil"/>
              <w:left w:val="nil"/>
              <w:bottom w:val="nil"/>
              <w:right w:val="dotted" w:sz="4" w:space="0" w:color="000000"/>
            </w:tcBorders>
            <w:shd w:val="clear" w:color="auto" w:fill="auto"/>
            <w:vAlign w:val="center"/>
            <w:hideMark/>
          </w:tcPr>
          <w:p w14:paraId="3B200D2B"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60</w:t>
            </w:r>
            <w:r w:rsidRPr="00217EB7">
              <w:rPr>
                <w:rFonts w:eastAsia="Times New Roman" w:cs="Segoe UI"/>
                <w:color w:val="000000"/>
                <w:sz w:val="17"/>
                <w:szCs w:val="17"/>
                <w:lang w:eastAsia="pl-PL"/>
              </w:rPr>
              <w:t>0 /</w:t>
            </w:r>
          </w:p>
        </w:tc>
        <w:tc>
          <w:tcPr>
            <w:tcW w:w="1244" w:type="dxa"/>
            <w:tcBorders>
              <w:top w:val="nil"/>
              <w:left w:val="nil"/>
              <w:bottom w:val="nil"/>
              <w:right w:val="dotted" w:sz="4" w:space="0" w:color="000000"/>
            </w:tcBorders>
            <w:shd w:val="clear" w:color="auto" w:fill="auto"/>
            <w:vAlign w:val="center"/>
            <w:hideMark/>
          </w:tcPr>
          <w:p w14:paraId="57A5F09A"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60</w:t>
            </w:r>
            <w:r w:rsidRPr="00217EB7">
              <w:rPr>
                <w:rFonts w:eastAsia="Times New Roman" w:cs="Segoe UI"/>
                <w:color w:val="000000"/>
                <w:sz w:val="17"/>
                <w:szCs w:val="17"/>
                <w:lang w:eastAsia="pl-PL"/>
              </w:rPr>
              <w:t>0 /</w:t>
            </w:r>
          </w:p>
        </w:tc>
      </w:tr>
      <w:tr w:rsidR="0034344A" w:rsidRPr="00217EB7" w14:paraId="33B7D469" w14:textId="77777777" w:rsidTr="0034344A">
        <w:trPr>
          <w:trHeight w:val="319"/>
        </w:trPr>
        <w:tc>
          <w:tcPr>
            <w:tcW w:w="413" w:type="dxa"/>
            <w:vMerge/>
            <w:tcBorders>
              <w:top w:val="nil"/>
              <w:left w:val="dotted" w:sz="4" w:space="0" w:color="000000"/>
              <w:bottom w:val="dotted" w:sz="4" w:space="0" w:color="000000"/>
              <w:right w:val="dotted" w:sz="4" w:space="0" w:color="000000"/>
            </w:tcBorders>
            <w:vAlign w:val="center"/>
            <w:hideMark/>
          </w:tcPr>
          <w:p w14:paraId="339F8E7F" w14:textId="77777777" w:rsidR="0034344A" w:rsidRPr="00217EB7" w:rsidRDefault="0034344A" w:rsidP="0034344A">
            <w:pPr>
              <w:spacing w:after="0" w:line="240" w:lineRule="auto"/>
              <w:rPr>
                <w:rFonts w:eastAsia="Times New Roman" w:cs="Segoe UI"/>
                <w:color w:val="000000"/>
                <w:sz w:val="17"/>
                <w:szCs w:val="17"/>
                <w:lang w:eastAsia="pl-PL"/>
              </w:rPr>
            </w:pPr>
          </w:p>
        </w:tc>
        <w:tc>
          <w:tcPr>
            <w:tcW w:w="5916" w:type="dxa"/>
            <w:vMerge/>
            <w:tcBorders>
              <w:top w:val="nil"/>
              <w:left w:val="dotted" w:sz="4" w:space="0" w:color="000000"/>
              <w:bottom w:val="dotted" w:sz="4" w:space="0" w:color="000000"/>
              <w:right w:val="dotted" w:sz="4" w:space="0" w:color="000000"/>
            </w:tcBorders>
            <w:vAlign w:val="center"/>
            <w:hideMark/>
          </w:tcPr>
          <w:p w14:paraId="0B2A7C2D" w14:textId="77777777" w:rsidR="0034344A" w:rsidRPr="00217EB7" w:rsidRDefault="0034344A" w:rsidP="0034344A">
            <w:pPr>
              <w:spacing w:after="0" w:line="240" w:lineRule="auto"/>
              <w:rPr>
                <w:rFonts w:eastAsia="Times New Roman" w:cs="Segoe UI"/>
                <w:color w:val="000000"/>
                <w:sz w:val="17"/>
                <w:szCs w:val="17"/>
                <w:lang w:eastAsia="pl-PL"/>
              </w:rPr>
            </w:pPr>
          </w:p>
        </w:tc>
        <w:tc>
          <w:tcPr>
            <w:tcW w:w="1243" w:type="dxa"/>
            <w:tcBorders>
              <w:top w:val="nil"/>
              <w:left w:val="nil"/>
              <w:bottom w:val="dotted" w:sz="4" w:space="0" w:color="000000"/>
              <w:right w:val="dotted" w:sz="4" w:space="0" w:color="000000"/>
            </w:tcBorders>
            <w:shd w:val="clear" w:color="auto" w:fill="auto"/>
            <w:vAlign w:val="center"/>
            <w:hideMark/>
          </w:tcPr>
          <w:p w14:paraId="77EA7C3F"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35 000</w:t>
            </w:r>
          </w:p>
        </w:tc>
        <w:tc>
          <w:tcPr>
            <w:tcW w:w="1244" w:type="dxa"/>
            <w:tcBorders>
              <w:top w:val="nil"/>
              <w:left w:val="nil"/>
              <w:bottom w:val="dotted" w:sz="4" w:space="0" w:color="000000"/>
              <w:right w:val="dotted" w:sz="4" w:space="0" w:color="000000"/>
            </w:tcBorders>
            <w:shd w:val="clear" w:color="auto" w:fill="auto"/>
            <w:vAlign w:val="center"/>
            <w:hideMark/>
          </w:tcPr>
          <w:p w14:paraId="79AD7C09"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60</w:t>
            </w:r>
            <w:r w:rsidRPr="00217EB7">
              <w:rPr>
                <w:rFonts w:eastAsia="Times New Roman" w:cs="Segoe UI"/>
                <w:color w:val="000000"/>
                <w:sz w:val="17"/>
                <w:szCs w:val="17"/>
                <w:lang w:eastAsia="pl-PL"/>
              </w:rPr>
              <w:t xml:space="preserve"> 000</w:t>
            </w:r>
          </w:p>
        </w:tc>
        <w:tc>
          <w:tcPr>
            <w:tcW w:w="1244" w:type="dxa"/>
            <w:tcBorders>
              <w:top w:val="nil"/>
              <w:left w:val="nil"/>
              <w:bottom w:val="dotted" w:sz="4" w:space="0" w:color="000000"/>
              <w:right w:val="dotted" w:sz="4" w:space="0" w:color="000000"/>
            </w:tcBorders>
            <w:shd w:val="clear" w:color="auto" w:fill="auto"/>
            <w:vAlign w:val="center"/>
            <w:hideMark/>
          </w:tcPr>
          <w:p w14:paraId="0F7C6EEB"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60</w:t>
            </w:r>
            <w:r w:rsidRPr="00217EB7">
              <w:rPr>
                <w:rFonts w:eastAsia="Times New Roman" w:cs="Segoe UI"/>
                <w:color w:val="000000"/>
                <w:sz w:val="17"/>
                <w:szCs w:val="17"/>
                <w:lang w:eastAsia="pl-PL"/>
              </w:rPr>
              <w:t xml:space="preserve"> 000</w:t>
            </w:r>
          </w:p>
        </w:tc>
      </w:tr>
      <w:tr w:rsidR="0034344A" w:rsidRPr="00217EB7" w14:paraId="5BCD262E" w14:textId="77777777" w:rsidTr="0034344A">
        <w:trPr>
          <w:trHeight w:hRule="exact" w:val="319"/>
        </w:trPr>
        <w:tc>
          <w:tcPr>
            <w:tcW w:w="413" w:type="dxa"/>
            <w:vMerge w:val="restart"/>
            <w:tcBorders>
              <w:top w:val="nil"/>
              <w:left w:val="dotted" w:sz="4" w:space="0" w:color="000000"/>
              <w:bottom w:val="dotted" w:sz="4" w:space="0" w:color="000000"/>
              <w:right w:val="dotted" w:sz="4" w:space="0" w:color="000000"/>
            </w:tcBorders>
            <w:shd w:val="clear" w:color="auto" w:fill="auto"/>
            <w:vAlign w:val="center"/>
            <w:hideMark/>
          </w:tcPr>
          <w:p w14:paraId="2E5C8BF9"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8</w:t>
            </w:r>
          </w:p>
        </w:tc>
        <w:tc>
          <w:tcPr>
            <w:tcW w:w="9647" w:type="dxa"/>
            <w:gridSpan w:val="4"/>
            <w:tcBorders>
              <w:top w:val="dotted" w:sz="4" w:space="0" w:color="000000"/>
              <w:left w:val="nil"/>
              <w:bottom w:val="dotted" w:sz="4" w:space="0" w:color="000000"/>
              <w:right w:val="dotted" w:sz="4" w:space="0" w:color="000000"/>
            </w:tcBorders>
            <w:shd w:val="clear" w:color="auto" w:fill="auto"/>
            <w:vAlign w:val="center"/>
            <w:hideMark/>
          </w:tcPr>
          <w:p w14:paraId="2F72A267" w14:textId="77777777" w:rsidR="0034344A" w:rsidRPr="00217EB7" w:rsidRDefault="0034344A" w:rsidP="0034344A">
            <w:pPr>
              <w:spacing w:after="0" w:line="240" w:lineRule="auto"/>
              <w:rPr>
                <w:rFonts w:eastAsia="Times New Roman" w:cs="Segoe UI"/>
                <w:color w:val="000000"/>
                <w:sz w:val="17"/>
                <w:szCs w:val="17"/>
                <w:lang w:eastAsia="pl-PL"/>
              </w:rPr>
            </w:pPr>
            <w:r w:rsidRPr="00217EB7">
              <w:rPr>
                <w:rFonts w:eastAsia="Times New Roman" w:cs="Segoe UI"/>
                <w:color w:val="000000"/>
                <w:sz w:val="17"/>
                <w:szCs w:val="17"/>
                <w:lang w:eastAsia="pl-PL"/>
              </w:rPr>
              <w:t>Trwały uszczerbek na zdrowiu w wyniku Zawału serca lub Udaru mózgu</w:t>
            </w:r>
          </w:p>
        </w:tc>
      </w:tr>
      <w:tr w:rsidR="0034344A" w:rsidRPr="00217EB7" w14:paraId="78F45FB6" w14:textId="77777777" w:rsidTr="0034344A">
        <w:trPr>
          <w:trHeight w:val="319"/>
        </w:trPr>
        <w:tc>
          <w:tcPr>
            <w:tcW w:w="413" w:type="dxa"/>
            <w:vMerge/>
            <w:tcBorders>
              <w:top w:val="nil"/>
              <w:left w:val="dotted" w:sz="4" w:space="0" w:color="000000"/>
              <w:bottom w:val="dotted" w:sz="4" w:space="0" w:color="000000"/>
              <w:right w:val="dotted" w:sz="4" w:space="0" w:color="000000"/>
            </w:tcBorders>
            <w:vAlign w:val="center"/>
            <w:hideMark/>
          </w:tcPr>
          <w:p w14:paraId="683E879A" w14:textId="77777777" w:rsidR="0034344A" w:rsidRPr="00217EB7" w:rsidRDefault="0034344A" w:rsidP="0034344A">
            <w:pPr>
              <w:spacing w:after="0" w:line="240" w:lineRule="auto"/>
              <w:rPr>
                <w:rFonts w:eastAsia="Times New Roman" w:cs="Segoe UI"/>
                <w:color w:val="000000"/>
                <w:sz w:val="17"/>
                <w:szCs w:val="17"/>
                <w:lang w:eastAsia="pl-PL"/>
              </w:rPr>
            </w:pPr>
          </w:p>
        </w:tc>
        <w:tc>
          <w:tcPr>
            <w:tcW w:w="5916" w:type="dxa"/>
            <w:vMerge w:val="restart"/>
            <w:tcBorders>
              <w:top w:val="nil"/>
              <w:left w:val="dotted" w:sz="4" w:space="0" w:color="000000"/>
              <w:bottom w:val="dotted" w:sz="4" w:space="0" w:color="000000"/>
              <w:right w:val="dotted" w:sz="4" w:space="0" w:color="000000"/>
            </w:tcBorders>
            <w:shd w:val="clear" w:color="auto" w:fill="auto"/>
            <w:vAlign w:val="center"/>
            <w:hideMark/>
          </w:tcPr>
          <w:p w14:paraId="41E5176E"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za 1% trwałego uszczerbku / za 100% trwałego uszczerbku</w:t>
            </w:r>
          </w:p>
        </w:tc>
        <w:tc>
          <w:tcPr>
            <w:tcW w:w="1243" w:type="dxa"/>
            <w:tcBorders>
              <w:top w:val="nil"/>
              <w:left w:val="nil"/>
              <w:bottom w:val="nil"/>
              <w:right w:val="dotted" w:sz="4" w:space="0" w:color="000000"/>
            </w:tcBorders>
            <w:shd w:val="clear" w:color="auto" w:fill="auto"/>
            <w:vAlign w:val="center"/>
            <w:hideMark/>
          </w:tcPr>
          <w:p w14:paraId="0CC0B3CD"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330 /</w:t>
            </w:r>
          </w:p>
        </w:tc>
        <w:tc>
          <w:tcPr>
            <w:tcW w:w="1244" w:type="dxa"/>
            <w:tcBorders>
              <w:top w:val="nil"/>
              <w:left w:val="nil"/>
              <w:bottom w:val="nil"/>
              <w:right w:val="dotted" w:sz="4" w:space="0" w:color="000000"/>
            </w:tcBorders>
            <w:shd w:val="clear" w:color="auto" w:fill="auto"/>
            <w:vAlign w:val="center"/>
            <w:hideMark/>
          </w:tcPr>
          <w:p w14:paraId="57BE74F8"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60</w:t>
            </w:r>
            <w:r w:rsidRPr="00217EB7">
              <w:rPr>
                <w:rFonts w:eastAsia="Times New Roman" w:cs="Segoe UI"/>
                <w:color w:val="000000"/>
                <w:sz w:val="17"/>
                <w:szCs w:val="17"/>
                <w:lang w:eastAsia="pl-PL"/>
              </w:rPr>
              <w:t>0 /</w:t>
            </w:r>
          </w:p>
        </w:tc>
        <w:tc>
          <w:tcPr>
            <w:tcW w:w="1244" w:type="dxa"/>
            <w:tcBorders>
              <w:top w:val="nil"/>
              <w:left w:val="nil"/>
              <w:bottom w:val="nil"/>
              <w:right w:val="dotted" w:sz="4" w:space="0" w:color="000000"/>
            </w:tcBorders>
            <w:shd w:val="clear" w:color="auto" w:fill="auto"/>
            <w:vAlign w:val="center"/>
            <w:hideMark/>
          </w:tcPr>
          <w:p w14:paraId="409A4275"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60</w:t>
            </w:r>
            <w:r w:rsidRPr="00217EB7">
              <w:rPr>
                <w:rFonts w:eastAsia="Times New Roman" w:cs="Segoe UI"/>
                <w:color w:val="000000"/>
                <w:sz w:val="17"/>
                <w:szCs w:val="17"/>
                <w:lang w:eastAsia="pl-PL"/>
              </w:rPr>
              <w:t>0 /</w:t>
            </w:r>
          </w:p>
        </w:tc>
      </w:tr>
      <w:tr w:rsidR="0034344A" w:rsidRPr="00217EB7" w14:paraId="49B90B07" w14:textId="77777777" w:rsidTr="0034344A">
        <w:trPr>
          <w:trHeight w:val="319"/>
        </w:trPr>
        <w:tc>
          <w:tcPr>
            <w:tcW w:w="413" w:type="dxa"/>
            <w:vMerge/>
            <w:tcBorders>
              <w:top w:val="nil"/>
              <w:left w:val="dotted" w:sz="4" w:space="0" w:color="000000"/>
              <w:bottom w:val="dotted" w:sz="4" w:space="0" w:color="000000"/>
              <w:right w:val="dotted" w:sz="4" w:space="0" w:color="000000"/>
            </w:tcBorders>
            <w:vAlign w:val="center"/>
            <w:hideMark/>
          </w:tcPr>
          <w:p w14:paraId="5208C7D2" w14:textId="77777777" w:rsidR="0034344A" w:rsidRPr="00217EB7" w:rsidRDefault="0034344A" w:rsidP="0034344A">
            <w:pPr>
              <w:spacing w:after="0" w:line="240" w:lineRule="auto"/>
              <w:rPr>
                <w:rFonts w:eastAsia="Times New Roman" w:cs="Segoe UI"/>
                <w:color w:val="000000"/>
                <w:sz w:val="17"/>
                <w:szCs w:val="17"/>
                <w:lang w:eastAsia="pl-PL"/>
              </w:rPr>
            </w:pPr>
          </w:p>
        </w:tc>
        <w:tc>
          <w:tcPr>
            <w:tcW w:w="5916" w:type="dxa"/>
            <w:vMerge/>
            <w:tcBorders>
              <w:top w:val="nil"/>
              <w:left w:val="dotted" w:sz="4" w:space="0" w:color="000000"/>
              <w:bottom w:val="dotted" w:sz="4" w:space="0" w:color="000000"/>
              <w:right w:val="dotted" w:sz="4" w:space="0" w:color="000000"/>
            </w:tcBorders>
            <w:vAlign w:val="center"/>
            <w:hideMark/>
          </w:tcPr>
          <w:p w14:paraId="35E6A320" w14:textId="77777777" w:rsidR="0034344A" w:rsidRPr="00217EB7" w:rsidRDefault="0034344A" w:rsidP="0034344A">
            <w:pPr>
              <w:spacing w:after="0" w:line="240" w:lineRule="auto"/>
              <w:rPr>
                <w:rFonts w:eastAsia="Times New Roman" w:cs="Segoe UI"/>
                <w:color w:val="000000"/>
                <w:sz w:val="17"/>
                <w:szCs w:val="17"/>
                <w:lang w:eastAsia="pl-PL"/>
              </w:rPr>
            </w:pPr>
          </w:p>
        </w:tc>
        <w:tc>
          <w:tcPr>
            <w:tcW w:w="1243" w:type="dxa"/>
            <w:tcBorders>
              <w:top w:val="nil"/>
              <w:left w:val="nil"/>
              <w:bottom w:val="dotted" w:sz="4" w:space="0" w:color="000000"/>
              <w:right w:val="dotted" w:sz="4" w:space="0" w:color="000000"/>
            </w:tcBorders>
            <w:shd w:val="clear" w:color="auto" w:fill="auto"/>
            <w:vAlign w:val="center"/>
            <w:hideMark/>
          </w:tcPr>
          <w:p w14:paraId="6C0CC250"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33 000</w:t>
            </w:r>
          </w:p>
        </w:tc>
        <w:tc>
          <w:tcPr>
            <w:tcW w:w="1244" w:type="dxa"/>
            <w:tcBorders>
              <w:top w:val="nil"/>
              <w:left w:val="nil"/>
              <w:bottom w:val="dotted" w:sz="4" w:space="0" w:color="000000"/>
              <w:right w:val="dotted" w:sz="4" w:space="0" w:color="000000"/>
            </w:tcBorders>
            <w:shd w:val="clear" w:color="auto" w:fill="auto"/>
            <w:vAlign w:val="center"/>
            <w:hideMark/>
          </w:tcPr>
          <w:p w14:paraId="4087600A"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60</w:t>
            </w:r>
            <w:r w:rsidRPr="00217EB7">
              <w:rPr>
                <w:rFonts w:eastAsia="Times New Roman" w:cs="Segoe UI"/>
                <w:color w:val="000000"/>
                <w:sz w:val="17"/>
                <w:szCs w:val="17"/>
                <w:lang w:eastAsia="pl-PL"/>
              </w:rPr>
              <w:t xml:space="preserve"> 000</w:t>
            </w:r>
          </w:p>
        </w:tc>
        <w:tc>
          <w:tcPr>
            <w:tcW w:w="1244" w:type="dxa"/>
            <w:tcBorders>
              <w:top w:val="nil"/>
              <w:left w:val="nil"/>
              <w:bottom w:val="dotted" w:sz="4" w:space="0" w:color="000000"/>
              <w:right w:val="dotted" w:sz="4" w:space="0" w:color="000000"/>
            </w:tcBorders>
            <w:shd w:val="clear" w:color="auto" w:fill="auto"/>
            <w:vAlign w:val="center"/>
            <w:hideMark/>
          </w:tcPr>
          <w:p w14:paraId="247C258B"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60</w:t>
            </w:r>
            <w:r w:rsidRPr="00217EB7">
              <w:rPr>
                <w:rFonts w:eastAsia="Times New Roman" w:cs="Segoe UI"/>
                <w:color w:val="000000"/>
                <w:sz w:val="17"/>
                <w:szCs w:val="17"/>
                <w:lang w:eastAsia="pl-PL"/>
              </w:rPr>
              <w:t xml:space="preserve"> 000</w:t>
            </w:r>
          </w:p>
        </w:tc>
      </w:tr>
      <w:tr w:rsidR="0034344A" w:rsidRPr="00217EB7" w14:paraId="4D138DDC"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5AE8FAF6"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9</w:t>
            </w:r>
          </w:p>
        </w:tc>
        <w:tc>
          <w:tcPr>
            <w:tcW w:w="5916" w:type="dxa"/>
            <w:tcBorders>
              <w:top w:val="nil"/>
              <w:left w:val="nil"/>
              <w:bottom w:val="dotted" w:sz="4" w:space="0" w:color="000000"/>
              <w:right w:val="dotted" w:sz="4" w:space="0" w:color="000000"/>
            </w:tcBorders>
            <w:shd w:val="clear" w:color="auto" w:fill="auto"/>
            <w:vAlign w:val="center"/>
            <w:hideMark/>
          </w:tcPr>
          <w:p w14:paraId="36F08D07"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 xml:space="preserve">Zgon współmałżonka / partnera życiowego Ubezpieczonego </w:t>
            </w:r>
          </w:p>
        </w:tc>
        <w:tc>
          <w:tcPr>
            <w:tcW w:w="1243" w:type="dxa"/>
            <w:tcBorders>
              <w:top w:val="nil"/>
              <w:left w:val="nil"/>
              <w:bottom w:val="dotted" w:sz="4" w:space="0" w:color="000000"/>
              <w:right w:val="dotted" w:sz="4" w:space="0" w:color="000000"/>
            </w:tcBorders>
            <w:shd w:val="clear" w:color="auto" w:fill="auto"/>
            <w:vAlign w:val="center"/>
            <w:hideMark/>
          </w:tcPr>
          <w:p w14:paraId="455F2155"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12 500</w:t>
            </w:r>
          </w:p>
        </w:tc>
        <w:tc>
          <w:tcPr>
            <w:tcW w:w="1244" w:type="dxa"/>
            <w:tcBorders>
              <w:top w:val="nil"/>
              <w:left w:val="nil"/>
              <w:bottom w:val="dotted" w:sz="4" w:space="0" w:color="000000"/>
              <w:right w:val="dotted" w:sz="4" w:space="0" w:color="000000"/>
            </w:tcBorders>
            <w:shd w:val="clear" w:color="auto" w:fill="auto"/>
            <w:vAlign w:val="center"/>
            <w:hideMark/>
          </w:tcPr>
          <w:p w14:paraId="6D8E80E9"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14 000</w:t>
            </w:r>
          </w:p>
        </w:tc>
        <w:tc>
          <w:tcPr>
            <w:tcW w:w="1244" w:type="dxa"/>
            <w:tcBorders>
              <w:top w:val="nil"/>
              <w:left w:val="nil"/>
              <w:bottom w:val="dotted" w:sz="4" w:space="0" w:color="000000"/>
              <w:right w:val="dotted" w:sz="4" w:space="0" w:color="000000"/>
            </w:tcBorders>
            <w:shd w:val="clear" w:color="auto" w:fill="auto"/>
            <w:vAlign w:val="center"/>
            <w:hideMark/>
          </w:tcPr>
          <w:p w14:paraId="0EF44BFB"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15 500</w:t>
            </w:r>
          </w:p>
        </w:tc>
      </w:tr>
      <w:tr w:rsidR="0034344A" w:rsidRPr="00217EB7" w14:paraId="0907C285"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02361B2D"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10</w:t>
            </w:r>
          </w:p>
        </w:tc>
        <w:tc>
          <w:tcPr>
            <w:tcW w:w="5916" w:type="dxa"/>
            <w:tcBorders>
              <w:top w:val="nil"/>
              <w:left w:val="nil"/>
              <w:bottom w:val="dotted" w:sz="4" w:space="0" w:color="000000"/>
              <w:right w:val="dotted" w:sz="4" w:space="0" w:color="000000"/>
            </w:tcBorders>
            <w:shd w:val="clear" w:color="auto" w:fill="auto"/>
            <w:vAlign w:val="center"/>
            <w:hideMark/>
          </w:tcPr>
          <w:p w14:paraId="70BD3030"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Zgon współmałżonka / partnera życiowego Ubezpieczonego w wyniku NW*</w:t>
            </w:r>
          </w:p>
        </w:tc>
        <w:tc>
          <w:tcPr>
            <w:tcW w:w="1243" w:type="dxa"/>
            <w:tcBorders>
              <w:top w:val="nil"/>
              <w:left w:val="nil"/>
              <w:bottom w:val="dotted" w:sz="4" w:space="0" w:color="000000"/>
              <w:right w:val="dotted" w:sz="4" w:space="0" w:color="000000"/>
            </w:tcBorders>
            <w:shd w:val="clear" w:color="auto" w:fill="auto"/>
            <w:vAlign w:val="center"/>
            <w:hideMark/>
          </w:tcPr>
          <w:p w14:paraId="24EE8D0A"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24 500</w:t>
            </w:r>
          </w:p>
        </w:tc>
        <w:tc>
          <w:tcPr>
            <w:tcW w:w="1244" w:type="dxa"/>
            <w:tcBorders>
              <w:top w:val="nil"/>
              <w:left w:val="nil"/>
              <w:bottom w:val="dotted" w:sz="4" w:space="0" w:color="000000"/>
              <w:right w:val="dotted" w:sz="4" w:space="0" w:color="000000"/>
            </w:tcBorders>
            <w:shd w:val="clear" w:color="auto" w:fill="auto"/>
            <w:vAlign w:val="center"/>
            <w:hideMark/>
          </w:tcPr>
          <w:p w14:paraId="6EA57CE4"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26 000</w:t>
            </w:r>
          </w:p>
        </w:tc>
        <w:tc>
          <w:tcPr>
            <w:tcW w:w="1244" w:type="dxa"/>
            <w:tcBorders>
              <w:top w:val="nil"/>
              <w:left w:val="nil"/>
              <w:bottom w:val="dotted" w:sz="4" w:space="0" w:color="000000"/>
              <w:right w:val="dotted" w:sz="4" w:space="0" w:color="000000"/>
            </w:tcBorders>
            <w:shd w:val="clear" w:color="auto" w:fill="auto"/>
            <w:vAlign w:val="center"/>
            <w:hideMark/>
          </w:tcPr>
          <w:p w14:paraId="5DB522E0"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26 500</w:t>
            </w:r>
          </w:p>
        </w:tc>
      </w:tr>
      <w:tr w:rsidR="0034344A" w:rsidRPr="00217EB7" w14:paraId="5879F50E"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09BE2550"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11</w:t>
            </w:r>
          </w:p>
        </w:tc>
        <w:tc>
          <w:tcPr>
            <w:tcW w:w="5916" w:type="dxa"/>
            <w:tcBorders>
              <w:top w:val="nil"/>
              <w:left w:val="nil"/>
              <w:bottom w:val="dotted" w:sz="4" w:space="0" w:color="000000"/>
              <w:right w:val="dotted" w:sz="4" w:space="0" w:color="000000"/>
            </w:tcBorders>
            <w:shd w:val="clear" w:color="auto" w:fill="auto"/>
            <w:vAlign w:val="center"/>
            <w:hideMark/>
          </w:tcPr>
          <w:p w14:paraId="5EAA1BFE"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Osierocenie dziecka (świadczenie dla każdego dziecka)</w:t>
            </w:r>
          </w:p>
        </w:tc>
        <w:tc>
          <w:tcPr>
            <w:tcW w:w="1243" w:type="dxa"/>
            <w:tcBorders>
              <w:top w:val="nil"/>
              <w:left w:val="nil"/>
              <w:bottom w:val="dotted" w:sz="4" w:space="0" w:color="000000"/>
              <w:right w:val="dotted" w:sz="4" w:space="0" w:color="000000"/>
            </w:tcBorders>
            <w:shd w:val="clear" w:color="auto" w:fill="auto"/>
            <w:vAlign w:val="center"/>
            <w:hideMark/>
          </w:tcPr>
          <w:p w14:paraId="3F00C660"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5 100</w:t>
            </w:r>
          </w:p>
        </w:tc>
        <w:tc>
          <w:tcPr>
            <w:tcW w:w="1244" w:type="dxa"/>
            <w:tcBorders>
              <w:top w:val="nil"/>
              <w:left w:val="nil"/>
              <w:bottom w:val="dotted" w:sz="4" w:space="0" w:color="000000"/>
              <w:right w:val="dotted" w:sz="4" w:space="0" w:color="000000"/>
            </w:tcBorders>
            <w:shd w:val="clear" w:color="auto" w:fill="auto"/>
            <w:vAlign w:val="center"/>
            <w:hideMark/>
          </w:tcPr>
          <w:p w14:paraId="1BC72852"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5 400</w:t>
            </w:r>
          </w:p>
        </w:tc>
        <w:tc>
          <w:tcPr>
            <w:tcW w:w="1244" w:type="dxa"/>
            <w:tcBorders>
              <w:top w:val="nil"/>
              <w:left w:val="nil"/>
              <w:bottom w:val="dotted" w:sz="4" w:space="0" w:color="000000"/>
              <w:right w:val="dotted" w:sz="4" w:space="0" w:color="000000"/>
            </w:tcBorders>
            <w:shd w:val="clear" w:color="auto" w:fill="auto"/>
            <w:vAlign w:val="center"/>
            <w:hideMark/>
          </w:tcPr>
          <w:p w14:paraId="4262844A"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5500</w:t>
            </w:r>
          </w:p>
        </w:tc>
      </w:tr>
      <w:tr w:rsidR="0034344A" w:rsidRPr="00217EB7" w14:paraId="45E623C4"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59BB02AF"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12</w:t>
            </w:r>
          </w:p>
        </w:tc>
        <w:tc>
          <w:tcPr>
            <w:tcW w:w="5916" w:type="dxa"/>
            <w:tcBorders>
              <w:top w:val="nil"/>
              <w:left w:val="nil"/>
              <w:bottom w:val="dotted" w:sz="4" w:space="0" w:color="000000"/>
              <w:right w:val="dotted" w:sz="4" w:space="0" w:color="000000"/>
            </w:tcBorders>
            <w:shd w:val="clear" w:color="auto" w:fill="auto"/>
            <w:vAlign w:val="center"/>
            <w:hideMark/>
          </w:tcPr>
          <w:p w14:paraId="7662E34A"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Zgon dziecka Ubezpieczonego</w:t>
            </w:r>
          </w:p>
        </w:tc>
        <w:tc>
          <w:tcPr>
            <w:tcW w:w="1243" w:type="dxa"/>
            <w:tcBorders>
              <w:top w:val="nil"/>
              <w:left w:val="nil"/>
              <w:bottom w:val="dotted" w:sz="4" w:space="0" w:color="000000"/>
              <w:right w:val="dotted" w:sz="4" w:space="0" w:color="000000"/>
            </w:tcBorders>
            <w:shd w:val="clear" w:color="auto" w:fill="auto"/>
            <w:vAlign w:val="center"/>
            <w:hideMark/>
          </w:tcPr>
          <w:p w14:paraId="4AB6876B"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5 100</w:t>
            </w:r>
          </w:p>
        </w:tc>
        <w:tc>
          <w:tcPr>
            <w:tcW w:w="1244" w:type="dxa"/>
            <w:tcBorders>
              <w:top w:val="nil"/>
              <w:left w:val="nil"/>
              <w:bottom w:val="dotted" w:sz="4" w:space="0" w:color="000000"/>
              <w:right w:val="dotted" w:sz="4" w:space="0" w:color="000000"/>
            </w:tcBorders>
            <w:shd w:val="clear" w:color="auto" w:fill="auto"/>
            <w:vAlign w:val="center"/>
            <w:hideMark/>
          </w:tcPr>
          <w:p w14:paraId="5775DF53"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5 600</w:t>
            </w:r>
          </w:p>
        </w:tc>
        <w:tc>
          <w:tcPr>
            <w:tcW w:w="1244" w:type="dxa"/>
            <w:tcBorders>
              <w:top w:val="nil"/>
              <w:left w:val="nil"/>
              <w:bottom w:val="dotted" w:sz="4" w:space="0" w:color="000000"/>
              <w:right w:val="dotted" w:sz="4" w:space="0" w:color="000000"/>
            </w:tcBorders>
            <w:shd w:val="clear" w:color="auto" w:fill="auto"/>
            <w:vAlign w:val="center"/>
            <w:hideMark/>
          </w:tcPr>
          <w:p w14:paraId="6005499E"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5500</w:t>
            </w:r>
          </w:p>
        </w:tc>
      </w:tr>
      <w:tr w:rsidR="0034344A" w:rsidRPr="00217EB7" w14:paraId="58635A92" w14:textId="77777777" w:rsidTr="0034344A">
        <w:trPr>
          <w:trHeight w:hRule="exact" w:val="57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28F6E93A"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13</w:t>
            </w:r>
          </w:p>
        </w:tc>
        <w:tc>
          <w:tcPr>
            <w:tcW w:w="5916" w:type="dxa"/>
            <w:tcBorders>
              <w:top w:val="nil"/>
              <w:left w:val="nil"/>
              <w:bottom w:val="dotted" w:sz="4" w:space="0" w:color="000000"/>
              <w:right w:val="dotted" w:sz="4" w:space="0" w:color="000000"/>
            </w:tcBorders>
            <w:shd w:val="clear" w:color="auto" w:fill="auto"/>
            <w:vAlign w:val="center"/>
            <w:hideMark/>
          </w:tcPr>
          <w:p w14:paraId="235E1370"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Zgon rodziców Ubezpieczonego lub rodziców współmałżonka / partnera życiowego Ubezpieczonego</w:t>
            </w:r>
          </w:p>
        </w:tc>
        <w:tc>
          <w:tcPr>
            <w:tcW w:w="1243" w:type="dxa"/>
            <w:tcBorders>
              <w:top w:val="nil"/>
              <w:left w:val="nil"/>
              <w:bottom w:val="dotted" w:sz="4" w:space="0" w:color="000000"/>
              <w:right w:val="dotted" w:sz="4" w:space="0" w:color="000000"/>
            </w:tcBorders>
            <w:shd w:val="clear" w:color="auto" w:fill="auto"/>
            <w:vAlign w:val="center"/>
            <w:hideMark/>
          </w:tcPr>
          <w:p w14:paraId="6B1C8075"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1 550</w:t>
            </w:r>
          </w:p>
        </w:tc>
        <w:tc>
          <w:tcPr>
            <w:tcW w:w="1244" w:type="dxa"/>
            <w:tcBorders>
              <w:top w:val="nil"/>
              <w:left w:val="nil"/>
              <w:bottom w:val="dotted" w:sz="4" w:space="0" w:color="000000"/>
              <w:right w:val="dotted" w:sz="4" w:space="0" w:color="000000"/>
            </w:tcBorders>
            <w:shd w:val="clear" w:color="auto" w:fill="auto"/>
            <w:vAlign w:val="center"/>
            <w:hideMark/>
          </w:tcPr>
          <w:p w14:paraId="3F79015D"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1 650</w:t>
            </w:r>
          </w:p>
        </w:tc>
        <w:tc>
          <w:tcPr>
            <w:tcW w:w="1244" w:type="dxa"/>
            <w:tcBorders>
              <w:top w:val="nil"/>
              <w:left w:val="nil"/>
              <w:bottom w:val="dotted" w:sz="4" w:space="0" w:color="000000"/>
              <w:right w:val="dotted" w:sz="4" w:space="0" w:color="000000"/>
            </w:tcBorders>
            <w:shd w:val="clear" w:color="auto" w:fill="auto"/>
            <w:vAlign w:val="center"/>
            <w:hideMark/>
          </w:tcPr>
          <w:p w14:paraId="2036262D"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2000</w:t>
            </w:r>
          </w:p>
        </w:tc>
      </w:tr>
      <w:tr w:rsidR="0034344A" w:rsidRPr="00217EB7" w14:paraId="68874B65"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76968527"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14</w:t>
            </w:r>
          </w:p>
        </w:tc>
        <w:tc>
          <w:tcPr>
            <w:tcW w:w="5916" w:type="dxa"/>
            <w:tcBorders>
              <w:top w:val="nil"/>
              <w:left w:val="nil"/>
              <w:bottom w:val="dotted" w:sz="4" w:space="0" w:color="000000"/>
              <w:right w:val="dotted" w:sz="4" w:space="0" w:color="000000"/>
            </w:tcBorders>
            <w:shd w:val="clear" w:color="auto" w:fill="auto"/>
            <w:vAlign w:val="center"/>
            <w:hideMark/>
          </w:tcPr>
          <w:p w14:paraId="077F1B83"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Urodzenie się żywego dziecka Ubezpieczonemu</w:t>
            </w:r>
          </w:p>
        </w:tc>
        <w:tc>
          <w:tcPr>
            <w:tcW w:w="1243" w:type="dxa"/>
            <w:tcBorders>
              <w:top w:val="nil"/>
              <w:left w:val="nil"/>
              <w:bottom w:val="dotted" w:sz="4" w:space="0" w:color="000000"/>
              <w:right w:val="dotted" w:sz="4" w:space="0" w:color="000000"/>
            </w:tcBorders>
            <w:shd w:val="clear" w:color="auto" w:fill="auto"/>
            <w:vAlign w:val="center"/>
            <w:hideMark/>
          </w:tcPr>
          <w:p w14:paraId="324F2B43"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1 200</w:t>
            </w:r>
          </w:p>
        </w:tc>
        <w:tc>
          <w:tcPr>
            <w:tcW w:w="1244" w:type="dxa"/>
            <w:tcBorders>
              <w:top w:val="nil"/>
              <w:left w:val="nil"/>
              <w:bottom w:val="dotted" w:sz="4" w:space="0" w:color="000000"/>
              <w:right w:val="dotted" w:sz="4" w:space="0" w:color="000000"/>
            </w:tcBorders>
            <w:shd w:val="clear" w:color="auto" w:fill="auto"/>
            <w:vAlign w:val="center"/>
            <w:hideMark/>
          </w:tcPr>
          <w:p w14:paraId="223B656F"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500</w:t>
            </w:r>
          </w:p>
        </w:tc>
        <w:tc>
          <w:tcPr>
            <w:tcW w:w="1244" w:type="dxa"/>
            <w:tcBorders>
              <w:top w:val="nil"/>
              <w:left w:val="nil"/>
              <w:bottom w:val="dotted" w:sz="4" w:space="0" w:color="000000"/>
              <w:right w:val="dotted" w:sz="4" w:space="0" w:color="000000"/>
            </w:tcBorders>
            <w:shd w:val="clear" w:color="auto" w:fill="auto"/>
            <w:vAlign w:val="center"/>
            <w:hideMark/>
          </w:tcPr>
          <w:p w14:paraId="5BAF20B9"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1500</w:t>
            </w:r>
          </w:p>
        </w:tc>
      </w:tr>
      <w:tr w:rsidR="0034344A" w:rsidRPr="00217EB7" w14:paraId="1114B69F" w14:textId="77777777" w:rsidTr="0034344A">
        <w:trPr>
          <w:trHeight w:hRule="exact" w:val="319"/>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29645B01"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15</w:t>
            </w:r>
          </w:p>
        </w:tc>
        <w:tc>
          <w:tcPr>
            <w:tcW w:w="5916" w:type="dxa"/>
            <w:tcBorders>
              <w:top w:val="nil"/>
              <w:left w:val="nil"/>
              <w:bottom w:val="dotted" w:sz="4" w:space="0" w:color="000000"/>
              <w:right w:val="dotted" w:sz="4" w:space="0" w:color="000000"/>
            </w:tcBorders>
            <w:shd w:val="clear" w:color="auto" w:fill="auto"/>
            <w:vAlign w:val="center"/>
            <w:hideMark/>
          </w:tcPr>
          <w:p w14:paraId="0A03EBC4"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Urodzenie się martwego dziecka Ubezpieczonemu</w:t>
            </w:r>
          </w:p>
        </w:tc>
        <w:tc>
          <w:tcPr>
            <w:tcW w:w="1243" w:type="dxa"/>
            <w:tcBorders>
              <w:top w:val="nil"/>
              <w:left w:val="nil"/>
              <w:bottom w:val="dotted" w:sz="4" w:space="0" w:color="000000"/>
              <w:right w:val="dotted" w:sz="4" w:space="0" w:color="000000"/>
            </w:tcBorders>
            <w:shd w:val="clear" w:color="auto" w:fill="auto"/>
            <w:vAlign w:val="center"/>
            <w:hideMark/>
          </w:tcPr>
          <w:p w14:paraId="53786CBC"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2 400</w:t>
            </w:r>
          </w:p>
        </w:tc>
        <w:tc>
          <w:tcPr>
            <w:tcW w:w="1244" w:type="dxa"/>
            <w:tcBorders>
              <w:top w:val="nil"/>
              <w:left w:val="nil"/>
              <w:bottom w:val="dotted" w:sz="4" w:space="0" w:color="000000"/>
              <w:right w:val="dotted" w:sz="4" w:space="0" w:color="000000"/>
            </w:tcBorders>
            <w:shd w:val="clear" w:color="auto" w:fill="auto"/>
            <w:vAlign w:val="center"/>
            <w:hideMark/>
          </w:tcPr>
          <w:p w14:paraId="4DF03A6B"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1000</w:t>
            </w:r>
          </w:p>
        </w:tc>
        <w:tc>
          <w:tcPr>
            <w:tcW w:w="1244" w:type="dxa"/>
            <w:tcBorders>
              <w:top w:val="nil"/>
              <w:left w:val="nil"/>
              <w:bottom w:val="dotted" w:sz="4" w:space="0" w:color="000000"/>
              <w:right w:val="dotted" w:sz="4" w:space="0" w:color="000000"/>
            </w:tcBorders>
            <w:shd w:val="clear" w:color="auto" w:fill="auto"/>
            <w:vAlign w:val="center"/>
            <w:hideMark/>
          </w:tcPr>
          <w:p w14:paraId="13FDF7B6"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3000</w:t>
            </w:r>
          </w:p>
        </w:tc>
      </w:tr>
      <w:tr w:rsidR="0034344A" w:rsidRPr="00217EB7" w14:paraId="5F3FBB44" w14:textId="77777777" w:rsidTr="0034344A">
        <w:trPr>
          <w:trHeight w:val="300"/>
        </w:trPr>
        <w:tc>
          <w:tcPr>
            <w:tcW w:w="10060" w:type="dxa"/>
            <w:gridSpan w:val="5"/>
            <w:tcBorders>
              <w:top w:val="dotted" w:sz="4" w:space="0" w:color="000000"/>
              <w:left w:val="dotted" w:sz="4" w:space="0" w:color="000000"/>
              <w:bottom w:val="dotted" w:sz="4" w:space="0" w:color="000000"/>
              <w:right w:val="dotted" w:sz="4" w:space="0" w:color="000000"/>
            </w:tcBorders>
            <w:shd w:val="clear" w:color="auto" w:fill="auto"/>
            <w:vAlign w:val="center"/>
            <w:hideMark/>
          </w:tcPr>
          <w:p w14:paraId="62AE9966"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Pobyt w szpitalu Ubezpieczonego (podane świadczenie za dzień pobytu z uwzględnieniem: 1-14 dnia pobytu / 15 – 180 dnia pobytu)</w:t>
            </w:r>
          </w:p>
        </w:tc>
      </w:tr>
      <w:tr w:rsidR="0034344A" w:rsidRPr="00217EB7" w14:paraId="6714D48F"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2AFFF80C"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16</w:t>
            </w:r>
          </w:p>
        </w:tc>
        <w:tc>
          <w:tcPr>
            <w:tcW w:w="5916" w:type="dxa"/>
            <w:tcBorders>
              <w:top w:val="nil"/>
              <w:left w:val="nil"/>
              <w:bottom w:val="dotted" w:sz="4" w:space="0" w:color="000000"/>
              <w:right w:val="dotted" w:sz="4" w:space="0" w:color="000000"/>
            </w:tcBorders>
            <w:shd w:val="clear" w:color="auto" w:fill="auto"/>
            <w:vAlign w:val="center"/>
            <w:hideMark/>
          </w:tcPr>
          <w:p w14:paraId="38DB9DC1"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 xml:space="preserve">Świadczenie za pobyt w szpitalu w wyniku choroby </w:t>
            </w:r>
          </w:p>
        </w:tc>
        <w:tc>
          <w:tcPr>
            <w:tcW w:w="1243" w:type="dxa"/>
            <w:tcBorders>
              <w:top w:val="nil"/>
              <w:left w:val="nil"/>
              <w:bottom w:val="dotted" w:sz="4" w:space="0" w:color="000000"/>
              <w:right w:val="dotted" w:sz="4" w:space="0" w:color="000000"/>
            </w:tcBorders>
            <w:shd w:val="clear" w:color="auto" w:fill="auto"/>
            <w:vAlign w:val="center"/>
            <w:hideMark/>
          </w:tcPr>
          <w:p w14:paraId="5C3FD432"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90</w:t>
            </w:r>
            <w:r w:rsidRPr="00217EB7">
              <w:rPr>
                <w:rFonts w:eastAsia="Times New Roman" w:cs="Segoe UI"/>
                <w:color w:val="000000"/>
                <w:sz w:val="17"/>
                <w:szCs w:val="17"/>
                <w:lang w:eastAsia="pl-PL"/>
              </w:rPr>
              <w:t>/</w:t>
            </w:r>
            <w:r>
              <w:rPr>
                <w:rFonts w:eastAsia="Times New Roman" w:cs="Segoe UI"/>
                <w:color w:val="000000"/>
                <w:sz w:val="17"/>
                <w:szCs w:val="17"/>
                <w:lang w:eastAsia="pl-PL"/>
              </w:rPr>
              <w:t>90</w:t>
            </w:r>
          </w:p>
        </w:tc>
        <w:tc>
          <w:tcPr>
            <w:tcW w:w="1244" w:type="dxa"/>
            <w:tcBorders>
              <w:top w:val="nil"/>
              <w:left w:val="nil"/>
              <w:bottom w:val="dotted" w:sz="4" w:space="0" w:color="000000"/>
              <w:right w:val="dotted" w:sz="4" w:space="0" w:color="000000"/>
            </w:tcBorders>
            <w:shd w:val="clear" w:color="auto" w:fill="auto"/>
            <w:vAlign w:val="center"/>
            <w:hideMark/>
          </w:tcPr>
          <w:p w14:paraId="17BC6F43"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100/100</w:t>
            </w:r>
          </w:p>
        </w:tc>
        <w:tc>
          <w:tcPr>
            <w:tcW w:w="1244" w:type="dxa"/>
            <w:tcBorders>
              <w:top w:val="nil"/>
              <w:left w:val="nil"/>
              <w:bottom w:val="dotted" w:sz="4" w:space="0" w:color="000000"/>
              <w:right w:val="dotted" w:sz="4" w:space="0" w:color="000000"/>
            </w:tcBorders>
            <w:shd w:val="clear" w:color="auto" w:fill="auto"/>
            <w:vAlign w:val="center"/>
            <w:hideMark/>
          </w:tcPr>
          <w:p w14:paraId="330522CD"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100/100</w:t>
            </w:r>
          </w:p>
        </w:tc>
      </w:tr>
      <w:tr w:rsidR="0034344A" w:rsidRPr="00217EB7" w14:paraId="59BD2B18"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252B53BC"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17</w:t>
            </w:r>
          </w:p>
        </w:tc>
        <w:tc>
          <w:tcPr>
            <w:tcW w:w="5916" w:type="dxa"/>
            <w:tcBorders>
              <w:top w:val="nil"/>
              <w:left w:val="nil"/>
              <w:bottom w:val="dotted" w:sz="4" w:space="0" w:color="000000"/>
              <w:right w:val="dotted" w:sz="4" w:space="0" w:color="000000"/>
            </w:tcBorders>
            <w:shd w:val="clear" w:color="auto" w:fill="auto"/>
            <w:vAlign w:val="center"/>
            <w:hideMark/>
          </w:tcPr>
          <w:p w14:paraId="0A38085A"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Świadczenie za pobyt w szpitalu w wyniku nieszczęśliwego wypadku</w:t>
            </w:r>
          </w:p>
        </w:tc>
        <w:tc>
          <w:tcPr>
            <w:tcW w:w="1243" w:type="dxa"/>
            <w:tcBorders>
              <w:top w:val="nil"/>
              <w:left w:val="nil"/>
              <w:bottom w:val="dotted" w:sz="4" w:space="0" w:color="000000"/>
              <w:right w:val="dotted" w:sz="4" w:space="0" w:color="000000"/>
            </w:tcBorders>
            <w:shd w:val="clear" w:color="auto" w:fill="auto"/>
            <w:vAlign w:val="center"/>
            <w:hideMark/>
          </w:tcPr>
          <w:p w14:paraId="22A508E3"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235/235</w:t>
            </w:r>
          </w:p>
        </w:tc>
        <w:tc>
          <w:tcPr>
            <w:tcW w:w="1244" w:type="dxa"/>
            <w:tcBorders>
              <w:top w:val="nil"/>
              <w:left w:val="nil"/>
              <w:bottom w:val="dotted" w:sz="4" w:space="0" w:color="000000"/>
              <w:right w:val="dotted" w:sz="4" w:space="0" w:color="000000"/>
            </w:tcBorders>
            <w:shd w:val="clear" w:color="auto" w:fill="auto"/>
            <w:vAlign w:val="center"/>
            <w:hideMark/>
          </w:tcPr>
          <w:p w14:paraId="3052BC0A"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270/270</w:t>
            </w:r>
          </w:p>
        </w:tc>
        <w:tc>
          <w:tcPr>
            <w:tcW w:w="1244" w:type="dxa"/>
            <w:tcBorders>
              <w:top w:val="nil"/>
              <w:left w:val="nil"/>
              <w:bottom w:val="dotted" w:sz="4" w:space="0" w:color="000000"/>
              <w:right w:val="dotted" w:sz="4" w:space="0" w:color="000000"/>
            </w:tcBorders>
            <w:shd w:val="clear" w:color="auto" w:fill="auto"/>
            <w:vAlign w:val="center"/>
            <w:hideMark/>
          </w:tcPr>
          <w:p w14:paraId="7104A1B9"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260/260</w:t>
            </w:r>
          </w:p>
        </w:tc>
      </w:tr>
      <w:tr w:rsidR="0034344A" w:rsidRPr="00217EB7" w14:paraId="02D25141"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492B1F58"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18</w:t>
            </w:r>
          </w:p>
        </w:tc>
        <w:tc>
          <w:tcPr>
            <w:tcW w:w="5916" w:type="dxa"/>
            <w:tcBorders>
              <w:top w:val="nil"/>
              <w:left w:val="nil"/>
              <w:bottom w:val="dotted" w:sz="4" w:space="0" w:color="000000"/>
              <w:right w:val="dotted" w:sz="4" w:space="0" w:color="000000"/>
            </w:tcBorders>
            <w:shd w:val="clear" w:color="auto" w:fill="auto"/>
            <w:vAlign w:val="center"/>
            <w:hideMark/>
          </w:tcPr>
          <w:p w14:paraId="165E54D4"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 xml:space="preserve">Świadczenie za pobyt w szpitalu w wyniku wypadku komunikacyjnego </w:t>
            </w:r>
          </w:p>
        </w:tc>
        <w:tc>
          <w:tcPr>
            <w:tcW w:w="1243" w:type="dxa"/>
            <w:tcBorders>
              <w:top w:val="nil"/>
              <w:left w:val="nil"/>
              <w:bottom w:val="dotted" w:sz="4" w:space="0" w:color="000000"/>
              <w:right w:val="dotted" w:sz="4" w:space="0" w:color="000000"/>
            </w:tcBorders>
            <w:shd w:val="clear" w:color="auto" w:fill="auto"/>
            <w:vAlign w:val="center"/>
            <w:hideMark/>
          </w:tcPr>
          <w:p w14:paraId="3BE90509"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235/235</w:t>
            </w:r>
          </w:p>
        </w:tc>
        <w:tc>
          <w:tcPr>
            <w:tcW w:w="1244" w:type="dxa"/>
            <w:tcBorders>
              <w:top w:val="nil"/>
              <w:left w:val="nil"/>
              <w:bottom w:val="dotted" w:sz="4" w:space="0" w:color="000000"/>
              <w:right w:val="dotted" w:sz="4" w:space="0" w:color="000000"/>
            </w:tcBorders>
            <w:shd w:val="clear" w:color="auto" w:fill="auto"/>
            <w:vAlign w:val="center"/>
            <w:hideMark/>
          </w:tcPr>
          <w:p w14:paraId="7572F0B3"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290/270</w:t>
            </w:r>
          </w:p>
        </w:tc>
        <w:tc>
          <w:tcPr>
            <w:tcW w:w="1244" w:type="dxa"/>
            <w:tcBorders>
              <w:top w:val="nil"/>
              <w:left w:val="nil"/>
              <w:bottom w:val="dotted" w:sz="4" w:space="0" w:color="000000"/>
              <w:right w:val="dotted" w:sz="4" w:space="0" w:color="000000"/>
            </w:tcBorders>
            <w:shd w:val="clear" w:color="auto" w:fill="auto"/>
            <w:vAlign w:val="center"/>
            <w:hideMark/>
          </w:tcPr>
          <w:p w14:paraId="5588F957"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280/260</w:t>
            </w:r>
          </w:p>
        </w:tc>
      </w:tr>
      <w:tr w:rsidR="0034344A" w:rsidRPr="00217EB7" w14:paraId="72306ACC"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5983EB80"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19</w:t>
            </w:r>
          </w:p>
        </w:tc>
        <w:tc>
          <w:tcPr>
            <w:tcW w:w="5916" w:type="dxa"/>
            <w:tcBorders>
              <w:top w:val="nil"/>
              <w:left w:val="nil"/>
              <w:bottom w:val="dotted" w:sz="4" w:space="0" w:color="000000"/>
              <w:right w:val="dotted" w:sz="4" w:space="0" w:color="000000"/>
            </w:tcBorders>
            <w:shd w:val="clear" w:color="auto" w:fill="auto"/>
            <w:vAlign w:val="center"/>
            <w:hideMark/>
          </w:tcPr>
          <w:p w14:paraId="34EE72E2"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 xml:space="preserve">Świadczenie za pobyt w szpitalu w wyniku wypadku przy pracy </w:t>
            </w:r>
          </w:p>
        </w:tc>
        <w:tc>
          <w:tcPr>
            <w:tcW w:w="1243" w:type="dxa"/>
            <w:tcBorders>
              <w:top w:val="nil"/>
              <w:left w:val="nil"/>
              <w:bottom w:val="dotted" w:sz="4" w:space="0" w:color="000000"/>
              <w:right w:val="dotted" w:sz="4" w:space="0" w:color="000000"/>
            </w:tcBorders>
            <w:shd w:val="clear" w:color="auto" w:fill="auto"/>
            <w:vAlign w:val="center"/>
            <w:hideMark/>
          </w:tcPr>
          <w:p w14:paraId="3ABA095D"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235/235</w:t>
            </w:r>
          </w:p>
        </w:tc>
        <w:tc>
          <w:tcPr>
            <w:tcW w:w="1244" w:type="dxa"/>
            <w:tcBorders>
              <w:top w:val="nil"/>
              <w:left w:val="nil"/>
              <w:bottom w:val="dotted" w:sz="4" w:space="0" w:color="000000"/>
              <w:right w:val="dotted" w:sz="4" w:space="0" w:color="000000"/>
            </w:tcBorders>
            <w:shd w:val="clear" w:color="auto" w:fill="auto"/>
            <w:vAlign w:val="center"/>
            <w:hideMark/>
          </w:tcPr>
          <w:p w14:paraId="0E0616A5"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290/270</w:t>
            </w:r>
          </w:p>
        </w:tc>
        <w:tc>
          <w:tcPr>
            <w:tcW w:w="1244" w:type="dxa"/>
            <w:tcBorders>
              <w:top w:val="nil"/>
              <w:left w:val="nil"/>
              <w:bottom w:val="dotted" w:sz="4" w:space="0" w:color="000000"/>
              <w:right w:val="dotted" w:sz="4" w:space="0" w:color="000000"/>
            </w:tcBorders>
            <w:shd w:val="clear" w:color="auto" w:fill="auto"/>
            <w:vAlign w:val="center"/>
            <w:hideMark/>
          </w:tcPr>
          <w:p w14:paraId="1A9F73F6"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280/260</w:t>
            </w:r>
          </w:p>
        </w:tc>
      </w:tr>
      <w:tr w:rsidR="0034344A" w:rsidRPr="00217EB7" w14:paraId="63D2AEB7" w14:textId="77777777" w:rsidTr="0034344A">
        <w:trPr>
          <w:trHeight w:hRule="exact" w:val="441"/>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467E0A6C"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20</w:t>
            </w:r>
          </w:p>
        </w:tc>
        <w:tc>
          <w:tcPr>
            <w:tcW w:w="5916" w:type="dxa"/>
            <w:tcBorders>
              <w:top w:val="nil"/>
              <w:left w:val="nil"/>
              <w:bottom w:val="dotted" w:sz="4" w:space="0" w:color="000000"/>
              <w:right w:val="dotted" w:sz="4" w:space="0" w:color="000000"/>
            </w:tcBorders>
            <w:shd w:val="clear" w:color="auto" w:fill="auto"/>
            <w:vAlign w:val="center"/>
            <w:hideMark/>
          </w:tcPr>
          <w:p w14:paraId="6C62A3E1"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Świadczenie za pobyt w szpitalu w wyniku wypadku komunikacyjnego przy pracy*</w:t>
            </w:r>
          </w:p>
        </w:tc>
        <w:tc>
          <w:tcPr>
            <w:tcW w:w="1243" w:type="dxa"/>
            <w:tcBorders>
              <w:top w:val="nil"/>
              <w:left w:val="nil"/>
              <w:bottom w:val="dotted" w:sz="4" w:space="0" w:color="000000"/>
              <w:right w:val="dotted" w:sz="4" w:space="0" w:color="000000"/>
            </w:tcBorders>
            <w:shd w:val="clear" w:color="auto" w:fill="auto"/>
            <w:vAlign w:val="center"/>
            <w:hideMark/>
          </w:tcPr>
          <w:p w14:paraId="1F35D5FE"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235/235</w:t>
            </w:r>
          </w:p>
        </w:tc>
        <w:tc>
          <w:tcPr>
            <w:tcW w:w="1244" w:type="dxa"/>
            <w:tcBorders>
              <w:top w:val="nil"/>
              <w:left w:val="nil"/>
              <w:bottom w:val="dotted" w:sz="4" w:space="0" w:color="000000"/>
              <w:right w:val="dotted" w:sz="4" w:space="0" w:color="000000"/>
            </w:tcBorders>
            <w:shd w:val="clear" w:color="auto" w:fill="auto"/>
            <w:vAlign w:val="center"/>
            <w:hideMark/>
          </w:tcPr>
          <w:p w14:paraId="6F5F306F"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310/270</w:t>
            </w:r>
          </w:p>
        </w:tc>
        <w:tc>
          <w:tcPr>
            <w:tcW w:w="1244" w:type="dxa"/>
            <w:tcBorders>
              <w:top w:val="nil"/>
              <w:left w:val="nil"/>
              <w:bottom w:val="dotted" w:sz="4" w:space="0" w:color="000000"/>
              <w:right w:val="dotted" w:sz="4" w:space="0" w:color="000000"/>
            </w:tcBorders>
            <w:shd w:val="clear" w:color="auto" w:fill="auto"/>
            <w:vAlign w:val="center"/>
            <w:hideMark/>
          </w:tcPr>
          <w:p w14:paraId="31D21740"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300/260</w:t>
            </w:r>
          </w:p>
        </w:tc>
      </w:tr>
      <w:tr w:rsidR="0034344A" w:rsidRPr="00217EB7" w14:paraId="15686A19"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248592BA"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21</w:t>
            </w:r>
          </w:p>
        </w:tc>
        <w:tc>
          <w:tcPr>
            <w:tcW w:w="5916" w:type="dxa"/>
            <w:tcBorders>
              <w:top w:val="nil"/>
              <w:left w:val="nil"/>
              <w:bottom w:val="dotted" w:sz="4" w:space="0" w:color="000000"/>
              <w:right w:val="dotted" w:sz="4" w:space="0" w:color="000000"/>
            </w:tcBorders>
            <w:shd w:val="clear" w:color="auto" w:fill="auto"/>
            <w:vAlign w:val="center"/>
            <w:hideMark/>
          </w:tcPr>
          <w:p w14:paraId="335AA0CB"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 xml:space="preserve">Świadczenie za pobyt w szpitalu w wyniku zawału serca lub udaru mózgu </w:t>
            </w:r>
          </w:p>
        </w:tc>
        <w:tc>
          <w:tcPr>
            <w:tcW w:w="1243" w:type="dxa"/>
            <w:tcBorders>
              <w:top w:val="nil"/>
              <w:left w:val="nil"/>
              <w:bottom w:val="dotted" w:sz="4" w:space="0" w:color="000000"/>
              <w:right w:val="dotted" w:sz="4" w:space="0" w:color="000000"/>
            </w:tcBorders>
            <w:shd w:val="clear" w:color="auto" w:fill="auto"/>
            <w:vAlign w:val="center"/>
            <w:hideMark/>
          </w:tcPr>
          <w:p w14:paraId="36D76091"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90</w:t>
            </w:r>
            <w:r w:rsidRPr="00217EB7">
              <w:rPr>
                <w:rFonts w:eastAsia="Times New Roman" w:cs="Segoe UI"/>
                <w:color w:val="000000"/>
                <w:sz w:val="17"/>
                <w:szCs w:val="17"/>
                <w:lang w:eastAsia="pl-PL"/>
              </w:rPr>
              <w:t>/</w:t>
            </w:r>
            <w:r>
              <w:rPr>
                <w:rFonts w:eastAsia="Times New Roman" w:cs="Segoe UI"/>
                <w:color w:val="000000"/>
                <w:sz w:val="17"/>
                <w:szCs w:val="17"/>
                <w:lang w:eastAsia="pl-PL"/>
              </w:rPr>
              <w:t>90</w:t>
            </w:r>
          </w:p>
        </w:tc>
        <w:tc>
          <w:tcPr>
            <w:tcW w:w="1244" w:type="dxa"/>
            <w:tcBorders>
              <w:top w:val="nil"/>
              <w:left w:val="nil"/>
              <w:bottom w:val="dotted" w:sz="4" w:space="0" w:color="000000"/>
              <w:right w:val="dotted" w:sz="4" w:space="0" w:color="000000"/>
            </w:tcBorders>
            <w:shd w:val="clear" w:color="auto" w:fill="auto"/>
            <w:vAlign w:val="center"/>
            <w:hideMark/>
          </w:tcPr>
          <w:p w14:paraId="7FA065D3"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150/100</w:t>
            </w:r>
          </w:p>
        </w:tc>
        <w:tc>
          <w:tcPr>
            <w:tcW w:w="1244" w:type="dxa"/>
            <w:tcBorders>
              <w:top w:val="nil"/>
              <w:left w:val="nil"/>
              <w:bottom w:val="dotted" w:sz="4" w:space="0" w:color="000000"/>
              <w:right w:val="dotted" w:sz="4" w:space="0" w:color="000000"/>
            </w:tcBorders>
            <w:shd w:val="clear" w:color="auto" w:fill="auto"/>
            <w:vAlign w:val="center"/>
            <w:hideMark/>
          </w:tcPr>
          <w:p w14:paraId="476F56F9"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120/100</w:t>
            </w:r>
          </w:p>
        </w:tc>
      </w:tr>
      <w:tr w:rsidR="0034344A" w:rsidRPr="00217EB7" w14:paraId="6130FB5F"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61BAFA2D"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22</w:t>
            </w:r>
          </w:p>
        </w:tc>
        <w:tc>
          <w:tcPr>
            <w:tcW w:w="5916" w:type="dxa"/>
            <w:tcBorders>
              <w:top w:val="nil"/>
              <w:left w:val="nil"/>
              <w:bottom w:val="dotted" w:sz="4" w:space="0" w:color="000000"/>
              <w:right w:val="dotted" w:sz="4" w:space="0" w:color="000000"/>
            </w:tcBorders>
            <w:shd w:val="clear" w:color="auto" w:fill="auto"/>
            <w:vAlign w:val="center"/>
            <w:hideMark/>
          </w:tcPr>
          <w:p w14:paraId="5D1C79EC"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Rekonwalescencja poszpitalna</w:t>
            </w:r>
          </w:p>
        </w:tc>
        <w:tc>
          <w:tcPr>
            <w:tcW w:w="1243" w:type="dxa"/>
            <w:tcBorders>
              <w:top w:val="nil"/>
              <w:left w:val="nil"/>
              <w:bottom w:val="dotted" w:sz="4" w:space="0" w:color="000000"/>
              <w:right w:val="dotted" w:sz="4" w:space="0" w:color="000000"/>
            </w:tcBorders>
            <w:shd w:val="clear" w:color="auto" w:fill="auto"/>
            <w:vAlign w:val="center"/>
            <w:hideMark/>
          </w:tcPr>
          <w:p w14:paraId="287E29F4"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33</w:t>
            </w:r>
          </w:p>
        </w:tc>
        <w:tc>
          <w:tcPr>
            <w:tcW w:w="1244" w:type="dxa"/>
            <w:tcBorders>
              <w:top w:val="nil"/>
              <w:left w:val="nil"/>
              <w:bottom w:val="dotted" w:sz="4" w:space="0" w:color="000000"/>
              <w:right w:val="dotted" w:sz="4" w:space="0" w:color="000000"/>
            </w:tcBorders>
            <w:shd w:val="clear" w:color="auto" w:fill="auto"/>
            <w:vAlign w:val="center"/>
            <w:hideMark/>
          </w:tcPr>
          <w:p w14:paraId="0B1C399B"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35</w:t>
            </w:r>
          </w:p>
        </w:tc>
        <w:tc>
          <w:tcPr>
            <w:tcW w:w="1244" w:type="dxa"/>
            <w:tcBorders>
              <w:top w:val="nil"/>
              <w:left w:val="nil"/>
              <w:bottom w:val="dotted" w:sz="4" w:space="0" w:color="000000"/>
              <w:right w:val="dotted" w:sz="4" w:space="0" w:color="000000"/>
            </w:tcBorders>
            <w:shd w:val="clear" w:color="auto" w:fill="auto"/>
            <w:vAlign w:val="center"/>
            <w:hideMark/>
          </w:tcPr>
          <w:p w14:paraId="54DA991E"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35</w:t>
            </w:r>
          </w:p>
        </w:tc>
      </w:tr>
      <w:tr w:rsidR="0034344A" w:rsidRPr="00217EB7" w14:paraId="0AB56BD1"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2F2865CC"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23</w:t>
            </w:r>
          </w:p>
        </w:tc>
        <w:tc>
          <w:tcPr>
            <w:tcW w:w="5916" w:type="dxa"/>
            <w:tcBorders>
              <w:top w:val="nil"/>
              <w:left w:val="nil"/>
              <w:bottom w:val="dotted" w:sz="4" w:space="0" w:color="000000"/>
              <w:right w:val="dotted" w:sz="4" w:space="0" w:color="000000"/>
            </w:tcBorders>
            <w:shd w:val="clear" w:color="auto" w:fill="auto"/>
            <w:vAlign w:val="center"/>
            <w:hideMark/>
          </w:tcPr>
          <w:p w14:paraId="3BD6075F"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Pobyt Ubezpieczonego na OIOM (świadczenie jednorazowe)</w:t>
            </w:r>
          </w:p>
        </w:tc>
        <w:tc>
          <w:tcPr>
            <w:tcW w:w="1243" w:type="dxa"/>
            <w:tcBorders>
              <w:top w:val="nil"/>
              <w:left w:val="nil"/>
              <w:bottom w:val="dotted" w:sz="4" w:space="0" w:color="000000"/>
              <w:right w:val="dotted" w:sz="4" w:space="0" w:color="000000"/>
            </w:tcBorders>
            <w:shd w:val="clear" w:color="auto" w:fill="auto"/>
            <w:vAlign w:val="center"/>
            <w:hideMark/>
          </w:tcPr>
          <w:p w14:paraId="1CE58D33"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450</w:t>
            </w:r>
          </w:p>
        </w:tc>
        <w:tc>
          <w:tcPr>
            <w:tcW w:w="1244" w:type="dxa"/>
            <w:tcBorders>
              <w:top w:val="nil"/>
              <w:left w:val="nil"/>
              <w:bottom w:val="dotted" w:sz="4" w:space="0" w:color="000000"/>
              <w:right w:val="dotted" w:sz="4" w:space="0" w:color="000000"/>
            </w:tcBorders>
            <w:shd w:val="clear" w:color="auto" w:fill="auto"/>
            <w:vAlign w:val="center"/>
            <w:hideMark/>
          </w:tcPr>
          <w:p w14:paraId="2D668E28"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500</w:t>
            </w:r>
          </w:p>
        </w:tc>
        <w:tc>
          <w:tcPr>
            <w:tcW w:w="1244" w:type="dxa"/>
            <w:tcBorders>
              <w:top w:val="nil"/>
              <w:left w:val="nil"/>
              <w:bottom w:val="dotted" w:sz="4" w:space="0" w:color="000000"/>
              <w:right w:val="dotted" w:sz="4" w:space="0" w:color="000000"/>
            </w:tcBorders>
            <w:shd w:val="clear" w:color="auto" w:fill="auto"/>
            <w:vAlign w:val="center"/>
            <w:hideMark/>
          </w:tcPr>
          <w:p w14:paraId="526869F3" w14:textId="77777777" w:rsidR="0034344A" w:rsidRPr="00217EB7" w:rsidRDefault="0034344A" w:rsidP="0034344A">
            <w:pPr>
              <w:spacing w:after="0" w:line="240" w:lineRule="auto"/>
              <w:jc w:val="center"/>
              <w:rPr>
                <w:rFonts w:eastAsia="Times New Roman" w:cs="Segoe UI"/>
                <w:color w:val="000000"/>
                <w:sz w:val="17"/>
                <w:szCs w:val="17"/>
                <w:lang w:eastAsia="pl-PL"/>
              </w:rPr>
            </w:pPr>
            <w:r>
              <w:rPr>
                <w:rFonts w:eastAsia="Times New Roman" w:cs="Segoe UI"/>
                <w:color w:val="000000"/>
                <w:sz w:val="17"/>
                <w:szCs w:val="17"/>
                <w:lang w:eastAsia="pl-PL"/>
              </w:rPr>
              <w:t>500</w:t>
            </w:r>
          </w:p>
        </w:tc>
      </w:tr>
      <w:tr w:rsidR="0034344A" w:rsidRPr="00217EB7" w14:paraId="73C001F0"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6CF5F0EA"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24</w:t>
            </w:r>
          </w:p>
        </w:tc>
        <w:tc>
          <w:tcPr>
            <w:tcW w:w="5916" w:type="dxa"/>
            <w:tcBorders>
              <w:top w:val="nil"/>
              <w:left w:val="nil"/>
              <w:bottom w:val="dotted" w:sz="4" w:space="0" w:color="000000"/>
              <w:right w:val="dotted" w:sz="4" w:space="0" w:color="000000"/>
            </w:tcBorders>
            <w:shd w:val="clear" w:color="auto" w:fill="auto"/>
            <w:vAlign w:val="center"/>
            <w:hideMark/>
          </w:tcPr>
          <w:p w14:paraId="32281F7E"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Świadczenie apteczne</w:t>
            </w:r>
          </w:p>
        </w:tc>
        <w:tc>
          <w:tcPr>
            <w:tcW w:w="1243" w:type="dxa"/>
            <w:tcBorders>
              <w:top w:val="nil"/>
              <w:left w:val="nil"/>
              <w:bottom w:val="dotted" w:sz="4" w:space="0" w:color="000000"/>
              <w:right w:val="dotted" w:sz="4" w:space="0" w:color="000000"/>
            </w:tcBorders>
            <w:shd w:val="clear" w:color="auto" w:fill="auto"/>
            <w:vAlign w:val="center"/>
            <w:hideMark/>
          </w:tcPr>
          <w:p w14:paraId="484D008F"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200</w:t>
            </w:r>
          </w:p>
        </w:tc>
        <w:tc>
          <w:tcPr>
            <w:tcW w:w="1244" w:type="dxa"/>
            <w:tcBorders>
              <w:top w:val="nil"/>
              <w:left w:val="nil"/>
              <w:bottom w:val="dotted" w:sz="4" w:space="0" w:color="000000"/>
              <w:right w:val="dotted" w:sz="4" w:space="0" w:color="000000"/>
            </w:tcBorders>
            <w:shd w:val="clear" w:color="auto" w:fill="auto"/>
            <w:vAlign w:val="center"/>
            <w:hideMark/>
          </w:tcPr>
          <w:p w14:paraId="4D1B5B58"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200</w:t>
            </w:r>
          </w:p>
        </w:tc>
        <w:tc>
          <w:tcPr>
            <w:tcW w:w="1244" w:type="dxa"/>
            <w:tcBorders>
              <w:top w:val="nil"/>
              <w:left w:val="nil"/>
              <w:bottom w:val="dotted" w:sz="4" w:space="0" w:color="000000"/>
              <w:right w:val="dotted" w:sz="4" w:space="0" w:color="000000"/>
            </w:tcBorders>
            <w:shd w:val="clear" w:color="auto" w:fill="auto"/>
            <w:vAlign w:val="center"/>
            <w:hideMark/>
          </w:tcPr>
          <w:p w14:paraId="2D8C204D"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200</w:t>
            </w:r>
          </w:p>
        </w:tc>
      </w:tr>
      <w:tr w:rsidR="0034344A" w:rsidRPr="00217EB7" w14:paraId="39567B11"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28173778"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25</w:t>
            </w:r>
          </w:p>
        </w:tc>
        <w:tc>
          <w:tcPr>
            <w:tcW w:w="5916" w:type="dxa"/>
            <w:tcBorders>
              <w:top w:val="nil"/>
              <w:left w:val="nil"/>
              <w:bottom w:val="dotted" w:sz="4" w:space="0" w:color="000000"/>
              <w:right w:val="dotted" w:sz="4" w:space="0" w:color="000000"/>
            </w:tcBorders>
            <w:shd w:val="clear" w:color="auto" w:fill="auto"/>
            <w:vAlign w:val="center"/>
            <w:hideMark/>
          </w:tcPr>
          <w:p w14:paraId="1DB7C3FF"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Leczenie specjalistyczne Ubezpieczonego</w:t>
            </w:r>
          </w:p>
        </w:tc>
        <w:tc>
          <w:tcPr>
            <w:tcW w:w="1243" w:type="dxa"/>
            <w:tcBorders>
              <w:top w:val="nil"/>
              <w:left w:val="nil"/>
              <w:bottom w:val="dotted" w:sz="4" w:space="0" w:color="000000"/>
              <w:right w:val="dotted" w:sz="4" w:space="0" w:color="000000"/>
            </w:tcBorders>
            <w:shd w:val="clear" w:color="auto" w:fill="auto"/>
            <w:vAlign w:val="center"/>
            <w:hideMark/>
          </w:tcPr>
          <w:p w14:paraId="2DE6D977"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2 520</w:t>
            </w:r>
          </w:p>
        </w:tc>
        <w:tc>
          <w:tcPr>
            <w:tcW w:w="1244" w:type="dxa"/>
            <w:tcBorders>
              <w:top w:val="nil"/>
              <w:left w:val="nil"/>
              <w:bottom w:val="dotted" w:sz="4" w:space="0" w:color="000000"/>
              <w:right w:val="dotted" w:sz="4" w:space="0" w:color="000000"/>
            </w:tcBorders>
            <w:shd w:val="clear" w:color="auto" w:fill="auto"/>
            <w:vAlign w:val="center"/>
            <w:hideMark/>
          </w:tcPr>
          <w:p w14:paraId="0C317D2E"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4 300</w:t>
            </w:r>
          </w:p>
        </w:tc>
        <w:tc>
          <w:tcPr>
            <w:tcW w:w="1244" w:type="dxa"/>
            <w:tcBorders>
              <w:top w:val="nil"/>
              <w:left w:val="nil"/>
              <w:bottom w:val="dotted" w:sz="4" w:space="0" w:color="000000"/>
              <w:right w:val="dotted" w:sz="4" w:space="0" w:color="000000"/>
            </w:tcBorders>
            <w:shd w:val="clear" w:color="auto" w:fill="auto"/>
            <w:vAlign w:val="center"/>
            <w:hideMark/>
          </w:tcPr>
          <w:p w14:paraId="619C041B"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5 500</w:t>
            </w:r>
          </w:p>
        </w:tc>
      </w:tr>
      <w:tr w:rsidR="0034344A" w:rsidRPr="00217EB7" w14:paraId="377D6E58"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45BC0D4C"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26</w:t>
            </w:r>
          </w:p>
        </w:tc>
        <w:tc>
          <w:tcPr>
            <w:tcW w:w="5916" w:type="dxa"/>
            <w:tcBorders>
              <w:top w:val="nil"/>
              <w:left w:val="nil"/>
              <w:bottom w:val="dotted" w:sz="4" w:space="0" w:color="000000"/>
              <w:right w:val="dotted" w:sz="4" w:space="0" w:color="000000"/>
            </w:tcBorders>
            <w:shd w:val="clear" w:color="auto" w:fill="auto"/>
            <w:vAlign w:val="center"/>
            <w:hideMark/>
          </w:tcPr>
          <w:p w14:paraId="5A56F972"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Operacje chirurgiczne Ubezpieczonego**</w:t>
            </w:r>
          </w:p>
        </w:tc>
        <w:tc>
          <w:tcPr>
            <w:tcW w:w="1243" w:type="dxa"/>
            <w:tcBorders>
              <w:top w:val="nil"/>
              <w:left w:val="nil"/>
              <w:bottom w:val="dotted" w:sz="4" w:space="0" w:color="000000"/>
              <w:right w:val="dotted" w:sz="4" w:space="0" w:color="000000"/>
            </w:tcBorders>
            <w:shd w:val="clear" w:color="auto" w:fill="auto"/>
            <w:vAlign w:val="center"/>
            <w:hideMark/>
          </w:tcPr>
          <w:p w14:paraId="55AC6646"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3 000</w:t>
            </w:r>
          </w:p>
        </w:tc>
        <w:tc>
          <w:tcPr>
            <w:tcW w:w="1244" w:type="dxa"/>
            <w:tcBorders>
              <w:top w:val="nil"/>
              <w:left w:val="nil"/>
              <w:bottom w:val="dotted" w:sz="4" w:space="0" w:color="000000"/>
              <w:right w:val="dotted" w:sz="4" w:space="0" w:color="000000"/>
            </w:tcBorders>
            <w:shd w:val="clear" w:color="auto" w:fill="auto"/>
            <w:vAlign w:val="center"/>
            <w:hideMark/>
          </w:tcPr>
          <w:p w14:paraId="51DC7FCB"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4 000</w:t>
            </w:r>
          </w:p>
        </w:tc>
        <w:tc>
          <w:tcPr>
            <w:tcW w:w="1244" w:type="dxa"/>
            <w:tcBorders>
              <w:top w:val="nil"/>
              <w:left w:val="nil"/>
              <w:bottom w:val="dotted" w:sz="4" w:space="0" w:color="000000"/>
              <w:right w:val="dotted" w:sz="4" w:space="0" w:color="000000"/>
            </w:tcBorders>
            <w:shd w:val="clear" w:color="auto" w:fill="auto"/>
            <w:vAlign w:val="center"/>
            <w:hideMark/>
          </w:tcPr>
          <w:p w14:paraId="131F6BF6"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4 000</w:t>
            </w:r>
          </w:p>
        </w:tc>
      </w:tr>
      <w:tr w:rsidR="0034344A" w:rsidRPr="00217EB7" w14:paraId="1F8E5120" w14:textId="77777777" w:rsidTr="0034344A">
        <w:trPr>
          <w:trHeight w:hRule="exact" w:val="300"/>
        </w:trPr>
        <w:tc>
          <w:tcPr>
            <w:tcW w:w="413" w:type="dxa"/>
            <w:tcBorders>
              <w:top w:val="nil"/>
              <w:left w:val="dotted" w:sz="4" w:space="0" w:color="000000"/>
              <w:bottom w:val="dotted" w:sz="4" w:space="0" w:color="000000"/>
              <w:right w:val="dotted" w:sz="4" w:space="0" w:color="000000"/>
            </w:tcBorders>
            <w:shd w:val="clear" w:color="auto" w:fill="auto"/>
            <w:vAlign w:val="center"/>
            <w:hideMark/>
          </w:tcPr>
          <w:p w14:paraId="61FF05BA"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27</w:t>
            </w:r>
          </w:p>
        </w:tc>
        <w:tc>
          <w:tcPr>
            <w:tcW w:w="5916" w:type="dxa"/>
            <w:tcBorders>
              <w:top w:val="nil"/>
              <w:left w:val="nil"/>
              <w:bottom w:val="dotted" w:sz="4" w:space="0" w:color="000000"/>
              <w:right w:val="dotted" w:sz="4" w:space="0" w:color="000000"/>
            </w:tcBorders>
            <w:shd w:val="clear" w:color="auto" w:fill="auto"/>
            <w:vAlign w:val="center"/>
            <w:hideMark/>
          </w:tcPr>
          <w:p w14:paraId="0F8B8FA8" w14:textId="77777777" w:rsidR="0034344A" w:rsidRPr="00217EB7" w:rsidRDefault="0034344A" w:rsidP="0034344A">
            <w:pPr>
              <w:spacing w:after="0" w:line="240" w:lineRule="auto"/>
              <w:jc w:val="both"/>
              <w:rPr>
                <w:rFonts w:eastAsia="Times New Roman" w:cs="Segoe UI"/>
                <w:color w:val="000000"/>
                <w:sz w:val="17"/>
                <w:szCs w:val="17"/>
                <w:lang w:eastAsia="pl-PL"/>
              </w:rPr>
            </w:pPr>
            <w:r w:rsidRPr="00217EB7">
              <w:rPr>
                <w:rFonts w:eastAsia="Times New Roman" w:cs="Segoe UI"/>
                <w:color w:val="000000"/>
                <w:sz w:val="17"/>
                <w:szCs w:val="17"/>
                <w:lang w:eastAsia="pl-PL"/>
              </w:rPr>
              <w:t>Poważne zachorowanie Ubezpieczonego</w:t>
            </w:r>
          </w:p>
        </w:tc>
        <w:tc>
          <w:tcPr>
            <w:tcW w:w="1243" w:type="dxa"/>
            <w:tcBorders>
              <w:top w:val="nil"/>
              <w:left w:val="nil"/>
              <w:bottom w:val="dotted" w:sz="4" w:space="0" w:color="000000"/>
              <w:right w:val="dotted" w:sz="4" w:space="0" w:color="000000"/>
            </w:tcBorders>
            <w:shd w:val="clear" w:color="auto" w:fill="auto"/>
            <w:vAlign w:val="center"/>
            <w:hideMark/>
          </w:tcPr>
          <w:p w14:paraId="7812E6C3"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7 000</w:t>
            </w:r>
          </w:p>
        </w:tc>
        <w:tc>
          <w:tcPr>
            <w:tcW w:w="1244" w:type="dxa"/>
            <w:tcBorders>
              <w:top w:val="nil"/>
              <w:left w:val="nil"/>
              <w:bottom w:val="dotted" w:sz="4" w:space="0" w:color="000000"/>
              <w:right w:val="dotted" w:sz="4" w:space="0" w:color="000000"/>
            </w:tcBorders>
            <w:shd w:val="clear" w:color="auto" w:fill="auto"/>
            <w:vAlign w:val="center"/>
            <w:hideMark/>
          </w:tcPr>
          <w:p w14:paraId="082BB2AA"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9 400</w:t>
            </w:r>
          </w:p>
        </w:tc>
        <w:tc>
          <w:tcPr>
            <w:tcW w:w="1244" w:type="dxa"/>
            <w:tcBorders>
              <w:top w:val="nil"/>
              <w:left w:val="nil"/>
              <w:bottom w:val="dotted" w:sz="4" w:space="0" w:color="000000"/>
              <w:right w:val="dotted" w:sz="4" w:space="0" w:color="000000"/>
            </w:tcBorders>
            <w:shd w:val="clear" w:color="auto" w:fill="auto"/>
            <w:vAlign w:val="center"/>
            <w:hideMark/>
          </w:tcPr>
          <w:p w14:paraId="0F71E5EC" w14:textId="77777777" w:rsidR="0034344A" w:rsidRPr="00217EB7" w:rsidRDefault="0034344A" w:rsidP="0034344A">
            <w:pPr>
              <w:spacing w:after="0" w:line="240" w:lineRule="auto"/>
              <w:jc w:val="center"/>
              <w:rPr>
                <w:rFonts w:eastAsia="Times New Roman" w:cs="Segoe UI"/>
                <w:color w:val="000000"/>
                <w:sz w:val="17"/>
                <w:szCs w:val="17"/>
                <w:lang w:eastAsia="pl-PL"/>
              </w:rPr>
            </w:pPr>
            <w:r w:rsidRPr="00217EB7">
              <w:rPr>
                <w:rFonts w:eastAsia="Times New Roman" w:cs="Segoe UI"/>
                <w:color w:val="000000"/>
                <w:sz w:val="17"/>
                <w:szCs w:val="17"/>
                <w:lang w:eastAsia="pl-PL"/>
              </w:rPr>
              <w:t>9 500</w:t>
            </w:r>
          </w:p>
        </w:tc>
      </w:tr>
    </w:tbl>
    <w:p w14:paraId="31CAE98E" w14:textId="77777777" w:rsidR="0034344A" w:rsidRPr="00217EB7" w:rsidRDefault="0034344A" w:rsidP="0034344A">
      <w:pPr>
        <w:spacing w:before="120" w:after="120" w:line="312" w:lineRule="auto"/>
        <w:jc w:val="both"/>
        <w:rPr>
          <w:rFonts w:cs="Segoe UI"/>
          <w:sz w:val="18"/>
          <w:szCs w:val="18"/>
          <w:lang w:eastAsia="ar-SA"/>
        </w:rPr>
      </w:pPr>
      <w:r w:rsidRPr="00217EB7">
        <w:rPr>
          <w:rFonts w:cs="Segoe UI"/>
          <w:sz w:val="18"/>
          <w:szCs w:val="18"/>
          <w:vertAlign w:val="superscript"/>
        </w:rPr>
        <w:t>*</w:t>
      </w:r>
      <w:r w:rsidRPr="00217EB7">
        <w:rPr>
          <w:rFonts w:cs="Segoe UI"/>
          <w:sz w:val="18"/>
          <w:szCs w:val="18"/>
        </w:rPr>
        <w:t xml:space="preserve"> łączna wartość świadczenia</w:t>
      </w:r>
      <w:r w:rsidRPr="00217EB7">
        <w:rPr>
          <w:rFonts w:cs="Segoe UI"/>
          <w:sz w:val="18"/>
          <w:szCs w:val="18"/>
          <w:lang w:eastAsia="ar-SA"/>
        </w:rPr>
        <w:t xml:space="preserve"> wynikająca z kumulacji sum ubezpieczenia</w:t>
      </w:r>
    </w:p>
    <w:p w14:paraId="506EB783" w14:textId="77777777" w:rsidR="0034344A" w:rsidRPr="00217EB7" w:rsidRDefault="0034344A" w:rsidP="0034344A">
      <w:pPr>
        <w:spacing w:before="120" w:after="120" w:line="312" w:lineRule="auto"/>
        <w:jc w:val="both"/>
        <w:rPr>
          <w:rFonts w:cs="Segoe UI"/>
          <w:sz w:val="18"/>
          <w:szCs w:val="18"/>
          <w:lang w:eastAsia="ar-SA"/>
        </w:rPr>
      </w:pPr>
      <w:r w:rsidRPr="00217EB7">
        <w:rPr>
          <w:rFonts w:cs="Segoe UI"/>
          <w:sz w:val="18"/>
          <w:szCs w:val="18"/>
          <w:vertAlign w:val="superscript"/>
        </w:rPr>
        <w:lastRenderedPageBreak/>
        <w:t>**</w:t>
      </w:r>
      <w:r w:rsidRPr="00217EB7">
        <w:rPr>
          <w:rFonts w:cs="Segoe UI"/>
          <w:sz w:val="18"/>
          <w:szCs w:val="18"/>
        </w:rPr>
        <w:t xml:space="preserve"> wysokość maksymalnego świadczenia </w:t>
      </w:r>
      <w:r w:rsidRPr="00217EB7">
        <w:rPr>
          <w:rFonts w:cs="Segoe UI"/>
          <w:sz w:val="18"/>
          <w:szCs w:val="18"/>
          <w:lang w:eastAsia="ar-SA"/>
        </w:rPr>
        <w:t xml:space="preserve">według klasyfikacji operacji chirurgicznych obowiązującego </w:t>
      </w:r>
      <w:r>
        <w:rPr>
          <w:rFonts w:cs="Segoe UI"/>
          <w:sz w:val="18"/>
          <w:szCs w:val="18"/>
          <w:lang w:eastAsia="ar-SA"/>
        </w:rPr>
        <w:br/>
      </w:r>
      <w:r w:rsidRPr="00217EB7">
        <w:rPr>
          <w:rFonts w:cs="Segoe UI"/>
          <w:sz w:val="18"/>
          <w:szCs w:val="18"/>
          <w:lang w:eastAsia="ar-SA"/>
        </w:rPr>
        <w:t>u Wykonawcy zgodnie z OWU Wykonawcy</w:t>
      </w:r>
    </w:p>
    <w:p w14:paraId="42830F01" w14:textId="77777777" w:rsidR="0034344A" w:rsidRPr="00217EB7" w:rsidRDefault="0034344A" w:rsidP="0034344A">
      <w:pPr>
        <w:spacing w:before="120" w:after="120" w:line="312" w:lineRule="auto"/>
        <w:jc w:val="both"/>
        <w:rPr>
          <w:rFonts w:eastAsiaTheme="majorEastAsia" w:cs="Segoe UI"/>
          <w:b/>
          <w:color w:val="043E71"/>
          <w:sz w:val="24"/>
          <w:szCs w:val="24"/>
        </w:rPr>
      </w:pPr>
    </w:p>
    <w:p w14:paraId="38E38137" w14:textId="77777777" w:rsidR="0034344A" w:rsidRPr="00393DF6" w:rsidRDefault="0034344A" w:rsidP="00F34A73">
      <w:pPr>
        <w:pStyle w:val="Akapitzlist"/>
        <w:numPr>
          <w:ilvl w:val="0"/>
          <w:numId w:val="46"/>
        </w:numPr>
        <w:spacing w:before="120" w:after="120" w:line="312" w:lineRule="auto"/>
        <w:contextualSpacing w:val="0"/>
        <w:jc w:val="both"/>
        <w:rPr>
          <w:rFonts w:eastAsiaTheme="majorEastAsia" w:cs="Segoe UI"/>
          <w:b/>
          <w:color w:val="043E71"/>
          <w:sz w:val="22"/>
          <w:szCs w:val="26"/>
        </w:rPr>
      </w:pPr>
      <w:r w:rsidRPr="00D82B41">
        <w:rPr>
          <w:rFonts w:eastAsiaTheme="majorEastAsia" w:cs="Segoe UI"/>
          <w:b/>
          <w:color w:val="043E71"/>
          <w:sz w:val="22"/>
          <w:szCs w:val="26"/>
        </w:rPr>
        <w:t xml:space="preserve">WYMAGANIA DO </w:t>
      </w:r>
      <w:r w:rsidRPr="00393DF6">
        <w:rPr>
          <w:rFonts w:eastAsiaTheme="majorEastAsia" w:cs="Segoe UI"/>
          <w:b/>
          <w:color w:val="043E71"/>
          <w:sz w:val="22"/>
          <w:szCs w:val="26"/>
        </w:rPr>
        <w:t>ZAMÓWIENIA</w:t>
      </w:r>
    </w:p>
    <w:p w14:paraId="0AE0EB62" w14:textId="77777777" w:rsidR="0034344A" w:rsidRPr="00393DF6" w:rsidRDefault="0034344A" w:rsidP="00F34A73">
      <w:pPr>
        <w:pStyle w:val="Akapitzlist"/>
        <w:numPr>
          <w:ilvl w:val="1"/>
          <w:numId w:val="46"/>
        </w:numPr>
        <w:spacing w:before="120" w:after="120" w:line="312" w:lineRule="auto"/>
        <w:contextualSpacing w:val="0"/>
        <w:jc w:val="both"/>
        <w:rPr>
          <w:rFonts w:eastAsiaTheme="majorEastAsia" w:cs="Segoe UI"/>
          <w:b/>
          <w:color w:val="043E71"/>
          <w:sz w:val="22"/>
          <w:szCs w:val="26"/>
        </w:rPr>
      </w:pPr>
      <w:r w:rsidRPr="00393DF6">
        <w:rPr>
          <w:rFonts w:cs="Segoe UI"/>
          <w:szCs w:val="20"/>
        </w:rPr>
        <w:t xml:space="preserve">Zamawiający wymaga, aby Wykonawca dostarczył Ubezpieczającemu treść Ogólnych Warunków Ubezpieczenia w nakładzie wskazanym w pkt. 6.4 tj. 287 szt., które zostaną doręczone przez Ubezpieczającego osobom poszukującym ochrony ubezpieczeniowej przed podpisaniem przez te osoby Deklaracji przystąpienia. Zamawiający dopuszcza dostarczenie niniejszych materiałów w formie papierowej lub na trwałym nośniku (płyta CD). </w:t>
      </w:r>
    </w:p>
    <w:p w14:paraId="71B2BE41" w14:textId="77777777" w:rsidR="0034344A" w:rsidRPr="00393DF6" w:rsidRDefault="0034344A" w:rsidP="00F34A73">
      <w:pPr>
        <w:pStyle w:val="Akapitzlist"/>
        <w:numPr>
          <w:ilvl w:val="1"/>
          <w:numId w:val="46"/>
        </w:numPr>
        <w:spacing w:before="120" w:after="120" w:line="312" w:lineRule="auto"/>
        <w:contextualSpacing w:val="0"/>
        <w:jc w:val="both"/>
        <w:rPr>
          <w:rFonts w:cs="Segoe UI"/>
          <w:szCs w:val="20"/>
        </w:rPr>
      </w:pPr>
      <w:r w:rsidRPr="00393DF6">
        <w:rPr>
          <w:rFonts w:cs="Segoe UI"/>
          <w:szCs w:val="20"/>
        </w:rPr>
        <w:t>Zamawiający wymaga, aby Wykonawca we współpracy z Brokerem Zamawiającego – STBU Brokerzy Ubezpieczeniowi Sp. z o.o. przygotował materiały informacyjne oraz pokrył koszty wydrukowania ich i dostarczenia Ubezpieczającemu w nakładzie łącznym nie mniejszym niż wskazany w pkt 6.4. powyżej.</w:t>
      </w:r>
    </w:p>
    <w:p w14:paraId="7139B188" w14:textId="77777777" w:rsidR="0034344A" w:rsidRPr="00D06DDE" w:rsidRDefault="0034344A" w:rsidP="00F34A73">
      <w:pPr>
        <w:pStyle w:val="Akapitzlist"/>
        <w:numPr>
          <w:ilvl w:val="1"/>
          <w:numId w:val="46"/>
        </w:numPr>
        <w:spacing w:before="120" w:after="120" w:line="312" w:lineRule="auto"/>
        <w:contextualSpacing w:val="0"/>
        <w:jc w:val="both"/>
        <w:rPr>
          <w:rFonts w:cs="Segoe UI"/>
          <w:szCs w:val="20"/>
        </w:rPr>
      </w:pPr>
      <w:r w:rsidRPr="00D06DDE">
        <w:rPr>
          <w:rFonts w:cs="Segoe UI"/>
          <w:szCs w:val="20"/>
        </w:rPr>
        <w:t>Zamawiający wymaga zagwarantowania elektronicznego programu obsługi programu ubezpieczeniowego za pośrednictwem aplikacji informatycznej</w:t>
      </w:r>
      <w:r>
        <w:rPr>
          <w:rFonts w:cs="Segoe UI"/>
          <w:szCs w:val="20"/>
        </w:rPr>
        <w:t>.</w:t>
      </w:r>
    </w:p>
    <w:p w14:paraId="4D5C9A3A"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2289E">
        <w:rPr>
          <w:rFonts w:cs="Segoe UI"/>
          <w:szCs w:val="20"/>
        </w:rPr>
        <w:t>Zamawiający wymaga, aby Wykonawca w terminie do 30 dni roboczych po zakończeniu każdego roku polisowego dostarczył zbiorcze informacje na temat szkodowości za ubiegły rok z uwzględnieniem liczby wypłaconych świadczeń oraz wypłaconych kwot.</w:t>
      </w:r>
    </w:p>
    <w:p w14:paraId="74958B98"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2289E">
        <w:rPr>
          <w:rFonts w:cs="Segoe UI"/>
          <w:szCs w:val="20"/>
        </w:rPr>
        <w:t xml:space="preserve">Zamawiający wymaga dedykowania po stronie Wykonawcy minimum 2 osób do przeprowadzenia procesu akwizycyjnego polegającego na aktywnym uczestniczeniu </w:t>
      </w:r>
      <w:r>
        <w:rPr>
          <w:rFonts w:cs="Segoe UI"/>
          <w:szCs w:val="20"/>
        </w:rPr>
        <w:br/>
      </w:r>
      <w:r w:rsidRPr="0002289E">
        <w:rPr>
          <w:rFonts w:cs="Segoe UI"/>
          <w:szCs w:val="20"/>
        </w:rPr>
        <w:t>w spotkaniach z Pracownikami (forma spotkania ustalona będzie w późniejszym terminie – spotkania osobiste, stacjonarne, bądź on-line – będzie uzależniona od sytuacji epidemiologicznej).</w:t>
      </w:r>
    </w:p>
    <w:p w14:paraId="28192EF8"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2289E">
        <w:rPr>
          <w:rFonts w:cs="Segoe UI"/>
          <w:szCs w:val="20"/>
        </w:rPr>
        <w:t xml:space="preserve">W okresie wdrożenia nowej umowy ubezpieczenia dotyczącej zawartej w wyniku niniejszego postępowania przetargowego, Zamawiający wymaga aby Wykonawca zaakceptował co najmniej </w:t>
      </w:r>
      <w:bookmarkStart w:id="13" w:name="_Hlk159402765"/>
      <w:r>
        <w:rPr>
          <w:rFonts w:cs="Segoe UI"/>
          <w:szCs w:val="20"/>
        </w:rPr>
        <w:t>45</w:t>
      </w:r>
      <w:r w:rsidRPr="0002289E">
        <w:rPr>
          <w:rFonts w:cs="Segoe UI"/>
          <w:szCs w:val="20"/>
        </w:rPr>
        <w:t xml:space="preserve">-dniowy okres na dostarczenie przez Zamawiającego oryginałów Deklaracji przystąpienia, </w:t>
      </w:r>
      <w:bookmarkEnd w:id="13"/>
      <w:r w:rsidRPr="0002289E">
        <w:rPr>
          <w:rFonts w:cs="Segoe UI"/>
          <w:szCs w:val="20"/>
        </w:rPr>
        <w:t>które zostały sporządzone i podpisane przez pracowników i członków ich rodzin przed dniem początku odpowiedzialności Wykonawcy wobec tych osób. Zamawiający zgłosi Wykonawcy w formie elektronicznej, listę osób które wyraziły wolę przystąpienia do umowy ubezpieczenia (pracowników i członków ich rodzin).</w:t>
      </w:r>
    </w:p>
    <w:p w14:paraId="692BB788" w14:textId="77777777" w:rsidR="0034344A" w:rsidRPr="0002289E" w:rsidRDefault="0034344A" w:rsidP="0034344A">
      <w:pPr>
        <w:spacing w:after="0" w:line="312" w:lineRule="auto"/>
        <w:jc w:val="both"/>
        <w:rPr>
          <w:rFonts w:cs="Segoe UI"/>
          <w:szCs w:val="20"/>
        </w:rPr>
      </w:pPr>
      <w:r w:rsidRPr="0002289E">
        <w:rPr>
          <w:rFonts w:cs="Segoe UI"/>
          <w:szCs w:val="20"/>
        </w:rPr>
        <w:t>Wykaz będzie dostarczony maksymalnie do dnia 31 marca 202</w:t>
      </w:r>
      <w:r>
        <w:rPr>
          <w:rFonts w:cs="Segoe UI"/>
          <w:szCs w:val="20"/>
        </w:rPr>
        <w:t>4</w:t>
      </w:r>
      <w:r w:rsidRPr="0002289E">
        <w:rPr>
          <w:rFonts w:cs="Segoe UI"/>
          <w:szCs w:val="20"/>
        </w:rPr>
        <w:t xml:space="preserve"> r. i będzie zawierał następujące dane osobowe: imię i nazwisko, datę urodzenia, wskazanie daty początku odpowiedzialności, wskazanie wariantu ochrony ubezpieczeniowej, wskazanie wysokości składki ubezpieczeniowej.</w:t>
      </w:r>
    </w:p>
    <w:p w14:paraId="4D2CDBA2" w14:textId="77777777" w:rsidR="0034344A" w:rsidRPr="0002289E" w:rsidRDefault="0034344A" w:rsidP="0034344A">
      <w:pPr>
        <w:spacing w:after="0" w:line="312" w:lineRule="auto"/>
        <w:jc w:val="both"/>
        <w:rPr>
          <w:rFonts w:cs="Segoe UI"/>
          <w:szCs w:val="20"/>
        </w:rPr>
      </w:pPr>
      <w:r w:rsidRPr="0002289E">
        <w:rPr>
          <w:rFonts w:cs="Segoe UI"/>
          <w:szCs w:val="20"/>
        </w:rPr>
        <w:t>Zamawiający przekaże Wykonawcy składkę ubezpieczeniową za niniejsze osoby do ostatniego dnia miesiąca, za który jest należna, na wskazane przez Wykonawcę konto.</w:t>
      </w:r>
    </w:p>
    <w:p w14:paraId="4CF2C006" w14:textId="77777777" w:rsidR="0034344A" w:rsidRPr="0002289E" w:rsidRDefault="0034344A" w:rsidP="00F34A73">
      <w:pPr>
        <w:pStyle w:val="Akapitzlist"/>
        <w:numPr>
          <w:ilvl w:val="1"/>
          <w:numId w:val="46"/>
        </w:numPr>
        <w:spacing w:before="120" w:after="120" w:line="312" w:lineRule="auto"/>
        <w:contextualSpacing w:val="0"/>
        <w:jc w:val="both"/>
        <w:rPr>
          <w:rFonts w:cs="Segoe UI"/>
          <w:szCs w:val="20"/>
        </w:rPr>
      </w:pPr>
      <w:r w:rsidRPr="0002289E">
        <w:rPr>
          <w:rFonts w:cs="Segoe UI"/>
          <w:szCs w:val="20"/>
        </w:rPr>
        <w:lastRenderedPageBreak/>
        <w:t>Jeżeli Wykonawca działa w formie towarzystwa ubezpieczeń wzajemnych, w przypadku udzielenia mu zamówienia, umowa nie będzie zawarta na zasadzie wzajemności a Zamawiający nie będzie zobowiązany zostać jego członkiem.</w:t>
      </w:r>
    </w:p>
    <w:p w14:paraId="17BD8EC8" w14:textId="77777777" w:rsidR="0034344A" w:rsidRPr="00D82B41" w:rsidRDefault="0034344A" w:rsidP="00F34A73">
      <w:pPr>
        <w:pStyle w:val="Akapitzlist"/>
        <w:numPr>
          <w:ilvl w:val="0"/>
          <w:numId w:val="46"/>
        </w:numPr>
        <w:spacing w:before="120" w:after="120" w:line="312" w:lineRule="auto"/>
        <w:contextualSpacing w:val="0"/>
        <w:jc w:val="both"/>
        <w:rPr>
          <w:rFonts w:eastAsiaTheme="majorEastAsia" w:cs="Segoe UI"/>
          <w:b/>
          <w:color w:val="043E71"/>
          <w:sz w:val="22"/>
          <w:szCs w:val="26"/>
        </w:rPr>
      </w:pPr>
      <w:r w:rsidRPr="00D82B41">
        <w:rPr>
          <w:rFonts w:eastAsiaTheme="majorEastAsia" w:cs="Segoe UI"/>
          <w:b/>
          <w:color w:val="043E71"/>
          <w:sz w:val="22"/>
          <w:szCs w:val="26"/>
        </w:rPr>
        <w:t xml:space="preserve">STRUKTURA WIEKOWO PŁCIOWA </w:t>
      </w:r>
    </w:p>
    <w:tbl>
      <w:tblPr>
        <w:tblW w:w="6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7"/>
        <w:gridCol w:w="993"/>
        <w:gridCol w:w="914"/>
        <w:gridCol w:w="1212"/>
        <w:gridCol w:w="992"/>
        <w:gridCol w:w="878"/>
      </w:tblGrid>
      <w:tr w:rsidR="0034344A" w:rsidRPr="00C21D0B" w14:paraId="598D4AAB" w14:textId="77777777" w:rsidTr="0034344A">
        <w:trPr>
          <w:jc w:val="center"/>
        </w:trPr>
        <w:tc>
          <w:tcPr>
            <w:tcW w:w="1187" w:type="dxa"/>
            <w:vMerge w:val="restart"/>
            <w:tcBorders>
              <w:top w:val="dotted" w:sz="4" w:space="0" w:color="auto"/>
              <w:left w:val="dotted" w:sz="4" w:space="0" w:color="auto"/>
              <w:bottom w:val="dotted" w:sz="4" w:space="0" w:color="auto"/>
              <w:right w:val="dotted" w:sz="4" w:space="0" w:color="auto"/>
            </w:tcBorders>
            <w:shd w:val="clear" w:color="auto" w:fill="1F3864"/>
            <w:vAlign w:val="center"/>
          </w:tcPr>
          <w:p w14:paraId="5E1B5802" w14:textId="77777777" w:rsidR="0034344A" w:rsidRPr="00C21D0B" w:rsidRDefault="0034344A" w:rsidP="0034344A">
            <w:pPr>
              <w:spacing w:after="0" w:line="240" w:lineRule="auto"/>
              <w:jc w:val="center"/>
              <w:rPr>
                <w:rFonts w:eastAsia="Times New Roman" w:cs="Segoe UI"/>
                <w:color w:val="FFFFFF" w:themeColor="background1"/>
                <w:szCs w:val="20"/>
                <w:lang w:eastAsia="pl-PL"/>
              </w:rPr>
            </w:pPr>
            <w:r w:rsidRPr="00C21D0B">
              <w:rPr>
                <w:rFonts w:eastAsia="Times New Roman" w:cs="Segoe UI"/>
                <w:color w:val="FFFFFF" w:themeColor="background1"/>
                <w:szCs w:val="20"/>
                <w:lang w:eastAsia="pl-PL"/>
              </w:rPr>
              <w:t>Rok</w:t>
            </w:r>
          </w:p>
          <w:p w14:paraId="5A0C3E42" w14:textId="77777777" w:rsidR="0034344A" w:rsidRPr="00C21D0B" w:rsidRDefault="0034344A" w:rsidP="0034344A">
            <w:pPr>
              <w:spacing w:after="0" w:line="240" w:lineRule="auto"/>
              <w:jc w:val="center"/>
              <w:rPr>
                <w:rFonts w:eastAsia="Times New Roman" w:cs="Segoe UI"/>
                <w:color w:val="FFFFFF" w:themeColor="background1"/>
                <w:szCs w:val="20"/>
                <w:lang w:eastAsia="pl-PL"/>
              </w:rPr>
            </w:pPr>
            <w:r w:rsidRPr="00C21D0B">
              <w:rPr>
                <w:rFonts w:eastAsia="Times New Roman" w:cs="Segoe UI"/>
                <w:color w:val="FFFFFF" w:themeColor="background1"/>
                <w:szCs w:val="20"/>
                <w:lang w:eastAsia="pl-PL"/>
              </w:rPr>
              <w:t>urodzenia</w:t>
            </w:r>
          </w:p>
        </w:tc>
        <w:tc>
          <w:tcPr>
            <w:tcW w:w="1907" w:type="dxa"/>
            <w:gridSpan w:val="2"/>
            <w:tcBorders>
              <w:top w:val="dotted" w:sz="4" w:space="0" w:color="auto"/>
              <w:left w:val="dotted" w:sz="4" w:space="0" w:color="auto"/>
              <w:bottom w:val="dotted" w:sz="4" w:space="0" w:color="auto"/>
              <w:right w:val="dotted" w:sz="4" w:space="0" w:color="auto"/>
            </w:tcBorders>
            <w:shd w:val="clear" w:color="auto" w:fill="1F3864"/>
            <w:vAlign w:val="center"/>
          </w:tcPr>
          <w:p w14:paraId="22BD5BA5" w14:textId="77777777" w:rsidR="0034344A" w:rsidRPr="00C21D0B" w:rsidRDefault="0034344A" w:rsidP="0034344A">
            <w:pPr>
              <w:spacing w:after="0" w:line="240" w:lineRule="auto"/>
              <w:jc w:val="center"/>
              <w:rPr>
                <w:rFonts w:eastAsia="Times New Roman" w:cs="Segoe UI"/>
                <w:color w:val="FFFFFF" w:themeColor="background1"/>
                <w:szCs w:val="20"/>
                <w:lang w:eastAsia="pl-PL"/>
              </w:rPr>
            </w:pPr>
            <w:r w:rsidRPr="00C21D0B">
              <w:rPr>
                <w:rFonts w:eastAsia="Times New Roman" w:cs="Segoe UI"/>
                <w:color w:val="FFFFFF" w:themeColor="background1"/>
                <w:szCs w:val="20"/>
                <w:lang w:eastAsia="pl-PL"/>
              </w:rPr>
              <w:t>Liczba</w:t>
            </w:r>
          </w:p>
        </w:tc>
        <w:tc>
          <w:tcPr>
            <w:tcW w:w="1212" w:type="dxa"/>
            <w:vMerge w:val="restart"/>
            <w:tcBorders>
              <w:top w:val="dotted" w:sz="4" w:space="0" w:color="auto"/>
              <w:left w:val="dotted" w:sz="4" w:space="0" w:color="auto"/>
              <w:bottom w:val="dotted" w:sz="4" w:space="0" w:color="auto"/>
              <w:right w:val="dotted" w:sz="4" w:space="0" w:color="auto"/>
            </w:tcBorders>
            <w:shd w:val="clear" w:color="auto" w:fill="1F3864"/>
            <w:vAlign w:val="center"/>
          </w:tcPr>
          <w:p w14:paraId="55719179" w14:textId="77777777" w:rsidR="0034344A" w:rsidRPr="00C21D0B" w:rsidRDefault="0034344A" w:rsidP="0034344A">
            <w:pPr>
              <w:spacing w:after="0" w:line="240" w:lineRule="auto"/>
              <w:jc w:val="center"/>
              <w:rPr>
                <w:rFonts w:eastAsia="Times New Roman" w:cs="Segoe UI"/>
                <w:color w:val="FFFFFF" w:themeColor="background1"/>
                <w:szCs w:val="20"/>
                <w:lang w:eastAsia="pl-PL"/>
              </w:rPr>
            </w:pPr>
            <w:r w:rsidRPr="00C21D0B">
              <w:rPr>
                <w:rFonts w:eastAsia="Times New Roman" w:cs="Segoe UI"/>
                <w:color w:val="FFFFFF" w:themeColor="background1"/>
                <w:szCs w:val="20"/>
                <w:lang w:eastAsia="pl-PL"/>
              </w:rPr>
              <w:t>Rok</w:t>
            </w:r>
          </w:p>
          <w:p w14:paraId="00E6A235" w14:textId="77777777" w:rsidR="0034344A" w:rsidRPr="00C21D0B" w:rsidRDefault="0034344A" w:rsidP="0034344A">
            <w:pPr>
              <w:spacing w:after="0" w:line="240" w:lineRule="auto"/>
              <w:jc w:val="center"/>
              <w:rPr>
                <w:rFonts w:eastAsia="Times New Roman" w:cs="Segoe UI"/>
                <w:color w:val="FFFFFF" w:themeColor="background1"/>
                <w:szCs w:val="20"/>
                <w:lang w:eastAsia="pl-PL"/>
              </w:rPr>
            </w:pPr>
            <w:r w:rsidRPr="00C21D0B">
              <w:rPr>
                <w:rFonts w:eastAsia="Times New Roman" w:cs="Segoe UI"/>
                <w:color w:val="FFFFFF" w:themeColor="background1"/>
                <w:szCs w:val="20"/>
                <w:lang w:eastAsia="pl-PL"/>
              </w:rPr>
              <w:t>urodzenia</w:t>
            </w:r>
          </w:p>
        </w:tc>
        <w:tc>
          <w:tcPr>
            <w:tcW w:w="1870" w:type="dxa"/>
            <w:gridSpan w:val="2"/>
            <w:tcBorders>
              <w:top w:val="dotted" w:sz="4" w:space="0" w:color="auto"/>
              <w:left w:val="dotted" w:sz="4" w:space="0" w:color="auto"/>
              <w:bottom w:val="dotted" w:sz="4" w:space="0" w:color="auto"/>
              <w:right w:val="dotted" w:sz="4" w:space="0" w:color="auto"/>
            </w:tcBorders>
            <w:shd w:val="clear" w:color="auto" w:fill="1F3864"/>
            <w:vAlign w:val="center"/>
          </w:tcPr>
          <w:p w14:paraId="2AE9772A" w14:textId="77777777" w:rsidR="0034344A" w:rsidRPr="00C21D0B" w:rsidRDefault="0034344A" w:rsidP="0034344A">
            <w:pPr>
              <w:spacing w:after="0" w:line="240" w:lineRule="auto"/>
              <w:jc w:val="center"/>
              <w:rPr>
                <w:rFonts w:eastAsia="Times New Roman" w:cs="Segoe UI"/>
                <w:color w:val="FFFFFF" w:themeColor="background1"/>
                <w:szCs w:val="20"/>
                <w:lang w:eastAsia="pl-PL"/>
              </w:rPr>
            </w:pPr>
            <w:r w:rsidRPr="00C21D0B">
              <w:rPr>
                <w:rFonts w:eastAsia="Times New Roman" w:cs="Segoe UI"/>
                <w:color w:val="FFFFFF" w:themeColor="background1"/>
                <w:szCs w:val="20"/>
                <w:lang w:eastAsia="pl-PL"/>
              </w:rPr>
              <w:t>Liczba</w:t>
            </w:r>
          </w:p>
        </w:tc>
      </w:tr>
      <w:tr w:rsidR="0034344A" w:rsidRPr="00C21D0B" w14:paraId="2DEBACB5" w14:textId="77777777" w:rsidTr="0034344A">
        <w:trPr>
          <w:jc w:val="center"/>
        </w:trPr>
        <w:tc>
          <w:tcPr>
            <w:tcW w:w="1187" w:type="dxa"/>
            <w:vMerge/>
            <w:tcBorders>
              <w:top w:val="dotted" w:sz="4" w:space="0" w:color="auto"/>
              <w:left w:val="dotted" w:sz="4" w:space="0" w:color="auto"/>
              <w:bottom w:val="dotted" w:sz="4" w:space="0" w:color="auto"/>
              <w:right w:val="dotted" w:sz="4" w:space="0" w:color="auto"/>
            </w:tcBorders>
            <w:shd w:val="clear" w:color="auto" w:fill="1F3864"/>
            <w:vAlign w:val="center"/>
          </w:tcPr>
          <w:p w14:paraId="1C76613F" w14:textId="77777777" w:rsidR="0034344A" w:rsidRPr="00C21D0B" w:rsidRDefault="0034344A" w:rsidP="0034344A">
            <w:pPr>
              <w:overflowPunct w:val="0"/>
              <w:autoSpaceDE w:val="0"/>
              <w:autoSpaceDN w:val="0"/>
              <w:adjustRightInd w:val="0"/>
              <w:spacing w:after="0" w:line="240" w:lineRule="auto"/>
              <w:ind w:hanging="72"/>
              <w:jc w:val="center"/>
              <w:rPr>
                <w:rFonts w:eastAsia="Times New Roman" w:cs="Segoe UI"/>
                <w:color w:val="FFFFFF" w:themeColor="background1"/>
                <w:szCs w:val="20"/>
                <w:lang w:eastAsia="pl-PL"/>
              </w:rPr>
            </w:pPr>
          </w:p>
        </w:tc>
        <w:tc>
          <w:tcPr>
            <w:tcW w:w="993" w:type="dxa"/>
            <w:tcBorders>
              <w:top w:val="dotted" w:sz="4" w:space="0" w:color="auto"/>
              <w:left w:val="dotted" w:sz="4" w:space="0" w:color="auto"/>
              <w:bottom w:val="dotted" w:sz="4" w:space="0" w:color="auto"/>
              <w:right w:val="dotted" w:sz="4" w:space="0" w:color="auto"/>
            </w:tcBorders>
            <w:shd w:val="clear" w:color="auto" w:fill="1F3864"/>
            <w:vAlign w:val="center"/>
          </w:tcPr>
          <w:p w14:paraId="047D64E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color w:val="FFFFFF" w:themeColor="background1"/>
                <w:szCs w:val="20"/>
                <w:lang w:eastAsia="pl-PL"/>
              </w:rPr>
            </w:pPr>
            <w:r w:rsidRPr="00C21D0B">
              <w:rPr>
                <w:rFonts w:eastAsia="Times New Roman" w:cs="Segoe UI"/>
                <w:color w:val="FFFFFF" w:themeColor="background1"/>
                <w:szCs w:val="20"/>
                <w:lang w:eastAsia="pl-PL"/>
              </w:rPr>
              <w:t>mężczyzn</w:t>
            </w:r>
          </w:p>
        </w:tc>
        <w:tc>
          <w:tcPr>
            <w:tcW w:w="914" w:type="dxa"/>
            <w:tcBorders>
              <w:top w:val="dotted" w:sz="4" w:space="0" w:color="auto"/>
              <w:left w:val="dotted" w:sz="4" w:space="0" w:color="auto"/>
              <w:bottom w:val="dotted" w:sz="4" w:space="0" w:color="auto"/>
              <w:right w:val="dotted" w:sz="4" w:space="0" w:color="auto"/>
            </w:tcBorders>
            <w:shd w:val="clear" w:color="auto" w:fill="1F3864"/>
            <w:vAlign w:val="center"/>
          </w:tcPr>
          <w:p w14:paraId="59941861"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color w:val="FFFFFF" w:themeColor="background1"/>
                <w:szCs w:val="20"/>
                <w:lang w:eastAsia="pl-PL"/>
              </w:rPr>
            </w:pPr>
            <w:r w:rsidRPr="00C21D0B">
              <w:rPr>
                <w:rFonts w:eastAsia="Times New Roman" w:cs="Segoe UI"/>
                <w:color w:val="FFFFFF" w:themeColor="background1"/>
                <w:szCs w:val="20"/>
                <w:lang w:eastAsia="pl-PL"/>
              </w:rPr>
              <w:t>kobiet</w:t>
            </w:r>
          </w:p>
        </w:tc>
        <w:tc>
          <w:tcPr>
            <w:tcW w:w="1212" w:type="dxa"/>
            <w:vMerge/>
            <w:tcBorders>
              <w:top w:val="dotted" w:sz="4" w:space="0" w:color="auto"/>
              <w:left w:val="dotted" w:sz="4" w:space="0" w:color="auto"/>
              <w:bottom w:val="dotted" w:sz="4" w:space="0" w:color="auto"/>
              <w:right w:val="dotted" w:sz="4" w:space="0" w:color="auto"/>
            </w:tcBorders>
            <w:shd w:val="clear" w:color="auto" w:fill="1F3864"/>
            <w:vAlign w:val="center"/>
          </w:tcPr>
          <w:p w14:paraId="217818C2" w14:textId="77777777" w:rsidR="0034344A" w:rsidRPr="00C21D0B" w:rsidRDefault="0034344A" w:rsidP="0034344A">
            <w:pPr>
              <w:overflowPunct w:val="0"/>
              <w:autoSpaceDE w:val="0"/>
              <w:autoSpaceDN w:val="0"/>
              <w:adjustRightInd w:val="0"/>
              <w:spacing w:after="0" w:line="240" w:lineRule="auto"/>
              <w:ind w:hanging="72"/>
              <w:jc w:val="center"/>
              <w:rPr>
                <w:rFonts w:eastAsia="Times New Roman" w:cs="Segoe UI"/>
                <w:color w:val="FFFFFF" w:themeColor="background1"/>
                <w:szCs w:val="20"/>
                <w:lang w:eastAsia="pl-PL"/>
              </w:rPr>
            </w:pPr>
          </w:p>
        </w:tc>
        <w:tc>
          <w:tcPr>
            <w:tcW w:w="992" w:type="dxa"/>
            <w:tcBorders>
              <w:top w:val="dotted" w:sz="4" w:space="0" w:color="auto"/>
              <w:left w:val="dotted" w:sz="4" w:space="0" w:color="auto"/>
              <w:bottom w:val="dotted" w:sz="4" w:space="0" w:color="auto"/>
              <w:right w:val="dotted" w:sz="4" w:space="0" w:color="auto"/>
            </w:tcBorders>
            <w:shd w:val="clear" w:color="auto" w:fill="1F3864"/>
            <w:vAlign w:val="center"/>
          </w:tcPr>
          <w:p w14:paraId="175A83F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color w:val="FFFFFF" w:themeColor="background1"/>
                <w:szCs w:val="20"/>
                <w:lang w:eastAsia="pl-PL"/>
              </w:rPr>
            </w:pPr>
            <w:r w:rsidRPr="00C21D0B">
              <w:rPr>
                <w:rFonts w:eastAsia="Times New Roman" w:cs="Segoe UI"/>
                <w:color w:val="FFFFFF" w:themeColor="background1"/>
                <w:szCs w:val="20"/>
                <w:lang w:eastAsia="pl-PL"/>
              </w:rPr>
              <w:t>mężczyzn</w:t>
            </w:r>
          </w:p>
        </w:tc>
        <w:tc>
          <w:tcPr>
            <w:tcW w:w="878" w:type="dxa"/>
            <w:tcBorders>
              <w:top w:val="dotted" w:sz="4" w:space="0" w:color="auto"/>
              <w:left w:val="dotted" w:sz="4" w:space="0" w:color="auto"/>
              <w:bottom w:val="dotted" w:sz="4" w:space="0" w:color="auto"/>
              <w:right w:val="dotted" w:sz="4" w:space="0" w:color="auto"/>
            </w:tcBorders>
            <w:shd w:val="clear" w:color="auto" w:fill="1F3864"/>
            <w:vAlign w:val="center"/>
          </w:tcPr>
          <w:p w14:paraId="0684C0F8"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color w:val="FFFFFF" w:themeColor="background1"/>
                <w:szCs w:val="20"/>
                <w:lang w:eastAsia="pl-PL"/>
              </w:rPr>
            </w:pPr>
            <w:r w:rsidRPr="00C21D0B">
              <w:rPr>
                <w:rFonts w:eastAsia="Times New Roman" w:cs="Segoe UI"/>
                <w:color w:val="FFFFFF" w:themeColor="background1"/>
                <w:szCs w:val="20"/>
                <w:lang w:eastAsia="pl-PL"/>
              </w:rPr>
              <w:t>kobiet</w:t>
            </w:r>
          </w:p>
        </w:tc>
      </w:tr>
      <w:tr w:rsidR="0034344A" w:rsidRPr="00C21D0B" w14:paraId="39429ADA"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454D619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1950</w:t>
            </w:r>
          </w:p>
        </w:tc>
        <w:tc>
          <w:tcPr>
            <w:tcW w:w="993" w:type="dxa"/>
            <w:tcBorders>
              <w:top w:val="dotted" w:sz="4" w:space="0" w:color="auto"/>
              <w:left w:val="dotted" w:sz="4" w:space="0" w:color="auto"/>
              <w:bottom w:val="dotted" w:sz="4" w:space="0" w:color="auto"/>
              <w:right w:val="dotted" w:sz="4" w:space="0" w:color="auto"/>
            </w:tcBorders>
            <w:vAlign w:val="center"/>
          </w:tcPr>
          <w:p w14:paraId="44A59C6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914" w:type="dxa"/>
            <w:tcBorders>
              <w:top w:val="dotted" w:sz="4" w:space="0" w:color="auto"/>
              <w:left w:val="dotted" w:sz="4" w:space="0" w:color="auto"/>
              <w:bottom w:val="dotted" w:sz="4" w:space="0" w:color="auto"/>
              <w:right w:val="dotted" w:sz="4" w:space="0" w:color="auto"/>
            </w:tcBorders>
            <w:vAlign w:val="center"/>
          </w:tcPr>
          <w:p w14:paraId="206EA86A"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1212" w:type="dxa"/>
            <w:tcBorders>
              <w:top w:val="dotted" w:sz="4" w:space="0" w:color="auto"/>
              <w:left w:val="dotted" w:sz="4" w:space="0" w:color="auto"/>
              <w:bottom w:val="dotted" w:sz="4" w:space="0" w:color="auto"/>
              <w:right w:val="dotted" w:sz="4" w:space="0" w:color="auto"/>
            </w:tcBorders>
            <w:vAlign w:val="center"/>
          </w:tcPr>
          <w:p w14:paraId="503FA16E"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1980</w:t>
            </w:r>
          </w:p>
        </w:tc>
        <w:tc>
          <w:tcPr>
            <w:tcW w:w="992" w:type="dxa"/>
            <w:tcBorders>
              <w:top w:val="dotted" w:sz="4" w:space="0" w:color="auto"/>
              <w:left w:val="dotted" w:sz="4" w:space="0" w:color="auto"/>
              <w:bottom w:val="dotted" w:sz="4" w:space="0" w:color="auto"/>
              <w:right w:val="dotted" w:sz="4" w:space="0" w:color="auto"/>
            </w:tcBorders>
            <w:vAlign w:val="center"/>
          </w:tcPr>
          <w:p w14:paraId="3420D845"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878" w:type="dxa"/>
            <w:tcBorders>
              <w:top w:val="dotted" w:sz="4" w:space="0" w:color="auto"/>
              <w:left w:val="dotted" w:sz="4" w:space="0" w:color="auto"/>
              <w:bottom w:val="dotted" w:sz="4" w:space="0" w:color="auto"/>
              <w:right w:val="dotted" w:sz="4" w:space="0" w:color="auto"/>
            </w:tcBorders>
            <w:vAlign w:val="center"/>
          </w:tcPr>
          <w:p w14:paraId="6B15AAB4"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10</w:t>
            </w:r>
          </w:p>
        </w:tc>
      </w:tr>
      <w:tr w:rsidR="0034344A" w:rsidRPr="00C21D0B" w14:paraId="1CB7A9BC"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4B3B608E"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1959</w:t>
            </w:r>
          </w:p>
        </w:tc>
        <w:tc>
          <w:tcPr>
            <w:tcW w:w="993" w:type="dxa"/>
            <w:tcBorders>
              <w:top w:val="dotted" w:sz="4" w:space="0" w:color="auto"/>
              <w:left w:val="dotted" w:sz="4" w:space="0" w:color="auto"/>
              <w:bottom w:val="dotted" w:sz="4" w:space="0" w:color="auto"/>
              <w:right w:val="dotted" w:sz="4" w:space="0" w:color="auto"/>
            </w:tcBorders>
            <w:vAlign w:val="center"/>
          </w:tcPr>
          <w:p w14:paraId="3FF40CBD"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914" w:type="dxa"/>
            <w:tcBorders>
              <w:top w:val="dotted" w:sz="4" w:space="0" w:color="auto"/>
              <w:left w:val="dotted" w:sz="4" w:space="0" w:color="auto"/>
              <w:bottom w:val="dotted" w:sz="4" w:space="0" w:color="auto"/>
              <w:right w:val="dotted" w:sz="4" w:space="0" w:color="auto"/>
            </w:tcBorders>
            <w:vAlign w:val="center"/>
          </w:tcPr>
          <w:p w14:paraId="109990BF"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1212" w:type="dxa"/>
            <w:tcBorders>
              <w:top w:val="dotted" w:sz="4" w:space="0" w:color="auto"/>
              <w:left w:val="dotted" w:sz="4" w:space="0" w:color="auto"/>
              <w:bottom w:val="dotted" w:sz="4" w:space="0" w:color="auto"/>
              <w:right w:val="dotted" w:sz="4" w:space="0" w:color="auto"/>
            </w:tcBorders>
            <w:vAlign w:val="center"/>
          </w:tcPr>
          <w:p w14:paraId="6E5299F2"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1981</w:t>
            </w:r>
          </w:p>
        </w:tc>
        <w:tc>
          <w:tcPr>
            <w:tcW w:w="992" w:type="dxa"/>
            <w:tcBorders>
              <w:top w:val="dotted" w:sz="4" w:space="0" w:color="auto"/>
              <w:left w:val="dotted" w:sz="4" w:space="0" w:color="auto"/>
              <w:bottom w:val="dotted" w:sz="4" w:space="0" w:color="auto"/>
              <w:right w:val="dotted" w:sz="4" w:space="0" w:color="auto"/>
            </w:tcBorders>
            <w:vAlign w:val="center"/>
          </w:tcPr>
          <w:p w14:paraId="71E8B958"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2</w:t>
            </w:r>
          </w:p>
        </w:tc>
        <w:tc>
          <w:tcPr>
            <w:tcW w:w="878" w:type="dxa"/>
            <w:tcBorders>
              <w:top w:val="dotted" w:sz="4" w:space="0" w:color="auto"/>
              <w:left w:val="dotted" w:sz="4" w:space="0" w:color="auto"/>
              <w:bottom w:val="dotted" w:sz="4" w:space="0" w:color="auto"/>
              <w:right w:val="dotted" w:sz="4" w:space="0" w:color="auto"/>
            </w:tcBorders>
            <w:vAlign w:val="center"/>
          </w:tcPr>
          <w:p w14:paraId="081B5C7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9</w:t>
            </w:r>
          </w:p>
        </w:tc>
      </w:tr>
      <w:tr w:rsidR="0034344A" w:rsidRPr="00C21D0B" w14:paraId="65E61178"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4CF75CF9"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1960</w:t>
            </w:r>
          </w:p>
        </w:tc>
        <w:tc>
          <w:tcPr>
            <w:tcW w:w="993" w:type="dxa"/>
            <w:tcBorders>
              <w:top w:val="dotted" w:sz="4" w:space="0" w:color="auto"/>
              <w:left w:val="dotted" w:sz="4" w:space="0" w:color="auto"/>
              <w:bottom w:val="dotted" w:sz="4" w:space="0" w:color="auto"/>
              <w:right w:val="dotted" w:sz="4" w:space="0" w:color="auto"/>
            </w:tcBorders>
            <w:vAlign w:val="center"/>
          </w:tcPr>
          <w:p w14:paraId="48B6A7D4"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914" w:type="dxa"/>
            <w:tcBorders>
              <w:top w:val="dotted" w:sz="4" w:space="0" w:color="auto"/>
              <w:left w:val="dotted" w:sz="4" w:space="0" w:color="auto"/>
              <w:bottom w:val="dotted" w:sz="4" w:space="0" w:color="auto"/>
              <w:right w:val="dotted" w:sz="4" w:space="0" w:color="auto"/>
            </w:tcBorders>
            <w:vAlign w:val="center"/>
          </w:tcPr>
          <w:p w14:paraId="22515505"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1212" w:type="dxa"/>
            <w:tcBorders>
              <w:top w:val="dotted" w:sz="4" w:space="0" w:color="auto"/>
              <w:left w:val="dotted" w:sz="4" w:space="0" w:color="auto"/>
              <w:bottom w:val="dotted" w:sz="4" w:space="0" w:color="auto"/>
              <w:right w:val="dotted" w:sz="4" w:space="0" w:color="auto"/>
            </w:tcBorders>
            <w:vAlign w:val="center"/>
          </w:tcPr>
          <w:p w14:paraId="253774F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1982</w:t>
            </w:r>
          </w:p>
        </w:tc>
        <w:tc>
          <w:tcPr>
            <w:tcW w:w="992" w:type="dxa"/>
            <w:tcBorders>
              <w:top w:val="dotted" w:sz="4" w:space="0" w:color="auto"/>
              <w:left w:val="dotted" w:sz="4" w:space="0" w:color="auto"/>
              <w:bottom w:val="dotted" w:sz="4" w:space="0" w:color="auto"/>
              <w:right w:val="dotted" w:sz="4" w:space="0" w:color="auto"/>
            </w:tcBorders>
            <w:vAlign w:val="center"/>
          </w:tcPr>
          <w:p w14:paraId="5B8EDA88"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4</w:t>
            </w:r>
          </w:p>
        </w:tc>
        <w:tc>
          <w:tcPr>
            <w:tcW w:w="878" w:type="dxa"/>
            <w:tcBorders>
              <w:top w:val="dotted" w:sz="4" w:space="0" w:color="auto"/>
              <w:left w:val="dotted" w:sz="4" w:space="0" w:color="auto"/>
              <w:bottom w:val="dotted" w:sz="4" w:space="0" w:color="auto"/>
              <w:right w:val="dotted" w:sz="4" w:space="0" w:color="auto"/>
            </w:tcBorders>
            <w:vAlign w:val="center"/>
          </w:tcPr>
          <w:p w14:paraId="12627318"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14</w:t>
            </w:r>
          </w:p>
        </w:tc>
      </w:tr>
      <w:tr w:rsidR="0034344A" w:rsidRPr="00C21D0B" w14:paraId="12568526"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463919CF"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1961</w:t>
            </w:r>
          </w:p>
        </w:tc>
        <w:tc>
          <w:tcPr>
            <w:tcW w:w="993" w:type="dxa"/>
            <w:tcBorders>
              <w:top w:val="dotted" w:sz="4" w:space="0" w:color="auto"/>
              <w:left w:val="dotted" w:sz="4" w:space="0" w:color="auto"/>
              <w:bottom w:val="dotted" w:sz="4" w:space="0" w:color="auto"/>
              <w:right w:val="dotted" w:sz="4" w:space="0" w:color="auto"/>
            </w:tcBorders>
            <w:vAlign w:val="center"/>
          </w:tcPr>
          <w:p w14:paraId="17A005A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914" w:type="dxa"/>
            <w:tcBorders>
              <w:top w:val="dotted" w:sz="4" w:space="0" w:color="auto"/>
              <w:left w:val="dotted" w:sz="4" w:space="0" w:color="auto"/>
              <w:bottom w:val="dotted" w:sz="4" w:space="0" w:color="auto"/>
              <w:right w:val="dotted" w:sz="4" w:space="0" w:color="auto"/>
            </w:tcBorders>
            <w:vAlign w:val="center"/>
          </w:tcPr>
          <w:p w14:paraId="710576E9"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2</w:t>
            </w:r>
          </w:p>
        </w:tc>
        <w:tc>
          <w:tcPr>
            <w:tcW w:w="1212" w:type="dxa"/>
            <w:tcBorders>
              <w:top w:val="dotted" w:sz="4" w:space="0" w:color="auto"/>
              <w:left w:val="dotted" w:sz="4" w:space="0" w:color="auto"/>
              <w:bottom w:val="dotted" w:sz="4" w:space="0" w:color="auto"/>
              <w:right w:val="dotted" w:sz="4" w:space="0" w:color="auto"/>
            </w:tcBorders>
            <w:vAlign w:val="center"/>
          </w:tcPr>
          <w:p w14:paraId="79AFBF07"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1983</w:t>
            </w:r>
          </w:p>
        </w:tc>
        <w:tc>
          <w:tcPr>
            <w:tcW w:w="992" w:type="dxa"/>
            <w:tcBorders>
              <w:top w:val="dotted" w:sz="4" w:space="0" w:color="auto"/>
              <w:left w:val="dotted" w:sz="4" w:space="0" w:color="auto"/>
              <w:bottom w:val="dotted" w:sz="4" w:space="0" w:color="auto"/>
              <w:right w:val="dotted" w:sz="4" w:space="0" w:color="auto"/>
            </w:tcBorders>
            <w:vAlign w:val="center"/>
          </w:tcPr>
          <w:p w14:paraId="66406F72"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510044A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9</w:t>
            </w:r>
          </w:p>
        </w:tc>
      </w:tr>
      <w:tr w:rsidR="0034344A" w:rsidRPr="00C21D0B" w14:paraId="6099D5B3"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1C3ECB6A"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1962</w:t>
            </w:r>
          </w:p>
        </w:tc>
        <w:tc>
          <w:tcPr>
            <w:tcW w:w="993" w:type="dxa"/>
            <w:tcBorders>
              <w:top w:val="dotted" w:sz="4" w:space="0" w:color="auto"/>
              <w:left w:val="dotted" w:sz="4" w:space="0" w:color="auto"/>
              <w:bottom w:val="dotted" w:sz="4" w:space="0" w:color="auto"/>
              <w:right w:val="dotted" w:sz="4" w:space="0" w:color="auto"/>
            </w:tcBorders>
            <w:vAlign w:val="center"/>
          </w:tcPr>
          <w:p w14:paraId="300E555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p w14:paraId="30ED7893" w14:textId="77777777" w:rsidR="0034344A" w:rsidRPr="00C21D0B" w:rsidRDefault="0034344A" w:rsidP="0034344A">
            <w:pPr>
              <w:overflowPunct w:val="0"/>
              <w:autoSpaceDE w:val="0"/>
              <w:autoSpaceDN w:val="0"/>
              <w:adjustRightInd w:val="0"/>
              <w:spacing w:after="0" w:line="240" w:lineRule="auto"/>
              <w:rPr>
                <w:rFonts w:eastAsia="Times New Roman" w:cs="Segoe UI"/>
                <w:b/>
                <w:bCs/>
                <w:sz w:val="16"/>
                <w:szCs w:val="16"/>
                <w:lang w:eastAsia="pl-PL"/>
              </w:rPr>
            </w:pPr>
          </w:p>
        </w:tc>
        <w:tc>
          <w:tcPr>
            <w:tcW w:w="914" w:type="dxa"/>
            <w:tcBorders>
              <w:top w:val="dotted" w:sz="4" w:space="0" w:color="auto"/>
              <w:left w:val="dotted" w:sz="4" w:space="0" w:color="auto"/>
              <w:bottom w:val="dotted" w:sz="4" w:space="0" w:color="auto"/>
              <w:right w:val="dotted" w:sz="4" w:space="0" w:color="auto"/>
            </w:tcBorders>
            <w:vAlign w:val="center"/>
          </w:tcPr>
          <w:p w14:paraId="21376430"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2</w:t>
            </w:r>
          </w:p>
        </w:tc>
        <w:tc>
          <w:tcPr>
            <w:tcW w:w="1212" w:type="dxa"/>
            <w:tcBorders>
              <w:top w:val="dotted" w:sz="4" w:space="0" w:color="auto"/>
              <w:left w:val="dotted" w:sz="4" w:space="0" w:color="auto"/>
              <w:bottom w:val="dotted" w:sz="4" w:space="0" w:color="auto"/>
              <w:right w:val="dotted" w:sz="4" w:space="0" w:color="auto"/>
            </w:tcBorders>
            <w:vAlign w:val="center"/>
          </w:tcPr>
          <w:p w14:paraId="650B5589"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1984</w:t>
            </w:r>
          </w:p>
        </w:tc>
        <w:tc>
          <w:tcPr>
            <w:tcW w:w="992" w:type="dxa"/>
            <w:tcBorders>
              <w:top w:val="dotted" w:sz="4" w:space="0" w:color="auto"/>
              <w:left w:val="dotted" w:sz="4" w:space="0" w:color="auto"/>
              <w:bottom w:val="dotted" w:sz="4" w:space="0" w:color="auto"/>
              <w:right w:val="dotted" w:sz="4" w:space="0" w:color="auto"/>
            </w:tcBorders>
            <w:vAlign w:val="center"/>
          </w:tcPr>
          <w:p w14:paraId="7EDD494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878" w:type="dxa"/>
            <w:tcBorders>
              <w:top w:val="dotted" w:sz="4" w:space="0" w:color="auto"/>
              <w:left w:val="dotted" w:sz="4" w:space="0" w:color="auto"/>
              <w:bottom w:val="dotted" w:sz="4" w:space="0" w:color="auto"/>
              <w:right w:val="dotted" w:sz="4" w:space="0" w:color="auto"/>
            </w:tcBorders>
            <w:vAlign w:val="center"/>
          </w:tcPr>
          <w:p w14:paraId="0A5100D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11</w:t>
            </w:r>
          </w:p>
        </w:tc>
      </w:tr>
      <w:tr w:rsidR="0034344A" w:rsidRPr="00C21D0B" w14:paraId="4FE23E15"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08A82A91"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1963</w:t>
            </w:r>
          </w:p>
        </w:tc>
        <w:tc>
          <w:tcPr>
            <w:tcW w:w="993" w:type="dxa"/>
            <w:tcBorders>
              <w:top w:val="dotted" w:sz="4" w:space="0" w:color="auto"/>
              <w:left w:val="dotted" w:sz="4" w:space="0" w:color="auto"/>
              <w:bottom w:val="dotted" w:sz="4" w:space="0" w:color="auto"/>
              <w:right w:val="dotted" w:sz="4" w:space="0" w:color="auto"/>
            </w:tcBorders>
            <w:vAlign w:val="center"/>
          </w:tcPr>
          <w:p w14:paraId="3675BDCA"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914" w:type="dxa"/>
            <w:tcBorders>
              <w:top w:val="dotted" w:sz="4" w:space="0" w:color="auto"/>
              <w:left w:val="dotted" w:sz="4" w:space="0" w:color="auto"/>
              <w:bottom w:val="dotted" w:sz="4" w:space="0" w:color="auto"/>
              <w:right w:val="dotted" w:sz="4" w:space="0" w:color="auto"/>
            </w:tcBorders>
            <w:vAlign w:val="center"/>
          </w:tcPr>
          <w:p w14:paraId="5DFEC24D"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4</w:t>
            </w:r>
          </w:p>
        </w:tc>
        <w:tc>
          <w:tcPr>
            <w:tcW w:w="1212" w:type="dxa"/>
            <w:tcBorders>
              <w:top w:val="dotted" w:sz="4" w:space="0" w:color="auto"/>
              <w:left w:val="dotted" w:sz="4" w:space="0" w:color="auto"/>
              <w:bottom w:val="dotted" w:sz="4" w:space="0" w:color="auto"/>
              <w:right w:val="dotted" w:sz="4" w:space="0" w:color="auto"/>
            </w:tcBorders>
            <w:vAlign w:val="center"/>
          </w:tcPr>
          <w:p w14:paraId="1170EE99"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1985</w:t>
            </w:r>
          </w:p>
        </w:tc>
        <w:tc>
          <w:tcPr>
            <w:tcW w:w="992" w:type="dxa"/>
            <w:tcBorders>
              <w:top w:val="dotted" w:sz="4" w:space="0" w:color="auto"/>
              <w:left w:val="dotted" w:sz="4" w:space="0" w:color="auto"/>
              <w:bottom w:val="dotted" w:sz="4" w:space="0" w:color="auto"/>
              <w:right w:val="dotted" w:sz="4" w:space="0" w:color="auto"/>
            </w:tcBorders>
            <w:vAlign w:val="center"/>
          </w:tcPr>
          <w:p w14:paraId="347E2944"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4</w:t>
            </w:r>
          </w:p>
        </w:tc>
        <w:tc>
          <w:tcPr>
            <w:tcW w:w="878" w:type="dxa"/>
            <w:tcBorders>
              <w:top w:val="dotted" w:sz="4" w:space="0" w:color="auto"/>
              <w:left w:val="dotted" w:sz="4" w:space="0" w:color="auto"/>
              <w:bottom w:val="dotted" w:sz="4" w:space="0" w:color="auto"/>
              <w:right w:val="dotted" w:sz="4" w:space="0" w:color="auto"/>
            </w:tcBorders>
            <w:vAlign w:val="center"/>
          </w:tcPr>
          <w:p w14:paraId="6701ECB1"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8</w:t>
            </w:r>
          </w:p>
        </w:tc>
      </w:tr>
      <w:tr w:rsidR="0034344A" w:rsidRPr="00C21D0B" w14:paraId="56E8AD87"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3574882B"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1964</w:t>
            </w:r>
          </w:p>
        </w:tc>
        <w:tc>
          <w:tcPr>
            <w:tcW w:w="993" w:type="dxa"/>
            <w:tcBorders>
              <w:top w:val="dotted" w:sz="4" w:space="0" w:color="auto"/>
              <w:left w:val="dotted" w:sz="4" w:space="0" w:color="auto"/>
              <w:bottom w:val="dotted" w:sz="4" w:space="0" w:color="auto"/>
              <w:right w:val="dotted" w:sz="4" w:space="0" w:color="auto"/>
            </w:tcBorders>
            <w:vAlign w:val="center"/>
          </w:tcPr>
          <w:p w14:paraId="5298999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2</w:t>
            </w:r>
          </w:p>
        </w:tc>
        <w:tc>
          <w:tcPr>
            <w:tcW w:w="914" w:type="dxa"/>
            <w:tcBorders>
              <w:top w:val="dotted" w:sz="4" w:space="0" w:color="auto"/>
              <w:left w:val="dotted" w:sz="4" w:space="0" w:color="auto"/>
              <w:bottom w:val="dotted" w:sz="4" w:space="0" w:color="auto"/>
              <w:right w:val="dotted" w:sz="4" w:space="0" w:color="auto"/>
            </w:tcBorders>
            <w:vAlign w:val="center"/>
          </w:tcPr>
          <w:p w14:paraId="4349D428"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2</w:t>
            </w:r>
          </w:p>
        </w:tc>
        <w:tc>
          <w:tcPr>
            <w:tcW w:w="1212" w:type="dxa"/>
            <w:tcBorders>
              <w:top w:val="dotted" w:sz="4" w:space="0" w:color="auto"/>
              <w:left w:val="dotted" w:sz="4" w:space="0" w:color="auto"/>
              <w:bottom w:val="dotted" w:sz="4" w:space="0" w:color="auto"/>
              <w:right w:val="dotted" w:sz="4" w:space="0" w:color="auto"/>
            </w:tcBorders>
            <w:vAlign w:val="center"/>
          </w:tcPr>
          <w:p w14:paraId="025CDE3F"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1986</w:t>
            </w:r>
          </w:p>
        </w:tc>
        <w:tc>
          <w:tcPr>
            <w:tcW w:w="992" w:type="dxa"/>
            <w:tcBorders>
              <w:top w:val="dotted" w:sz="4" w:space="0" w:color="auto"/>
              <w:left w:val="dotted" w:sz="4" w:space="0" w:color="auto"/>
              <w:bottom w:val="dotted" w:sz="4" w:space="0" w:color="auto"/>
              <w:right w:val="dotted" w:sz="4" w:space="0" w:color="auto"/>
            </w:tcBorders>
            <w:vAlign w:val="center"/>
          </w:tcPr>
          <w:p w14:paraId="3FC6D6F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3</w:t>
            </w:r>
          </w:p>
        </w:tc>
        <w:tc>
          <w:tcPr>
            <w:tcW w:w="878" w:type="dxa"/>
            <w:tcBorders>
              <w:top w:val="dotted" w:sz="4" w:space="0" w:color="auto"/>
              <w:left w:val="dotted" w:sz="4" w:space="0" w:color="auto"/>
              <w:bottom w:val="dotted" w:sz="4" w:space="0" w:color="auto"/>
              <w:right w:val="dotted" w:sz="4" w:space="0" w:color="auto"/>
            </w:tcBorders>
            <w:vAlign w:val="center"/>
          </w:tcPr>
          <w:p w14:paraId="4A310DBB"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10</w:t>
            </w:r>
          </w:p>
        </w:tc>
      </w:tr>
      <w:tr w:rsidR="0034344A" w:rsidRPr="00C21D0B" w14:paraId="166C3B8E"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3755F1C7"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1965</w:t>
            </w:r>
          </w:p>
        </w:tc>
        <w:tc>
          <w:tcPr>
            <w:tcW w:w="993" w:type="dxa"/>
            <w:tcBorders>
              <w:top w:val="dotted" w:sz="4" w:space="0" w:color="auto"/>
              <w:left w:val="dotted" w:sz="4" w:space="0" w:color="auto"/>
              <w:bottom w:val="dotted" w:sz="4" w:space="0" w:color="auto"/>
              <w:right w:val="dotted" w:sz="4" w:space="0" w:color="auto"/>
            </w:tcBorders>
            <w:vAlign w:val="center"/>
          </w:tcPr>
          <w:p w14:paraId="7729420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914" w:type="dxa"/>
            <w:tcBorders>
              <w:top w:val="dotted" w:sz="4" w:space="0" w:color="auto"/>
              <w:left w:val="dotted" w:sz="4" w:space="0" w:color="auto"/>
              <w:bottom w:val="dotted" w:sz="4" w:space="0" w:color="auto"/>
              <w:right w:val="dotted" w:sz="4" w:space="0" w:color="auto"/>
            </w:tcBorders>
            <w:vAlign w:val="center"/>
          </w:tcPr>
          <w:p w14:paraId="04D7AFA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5</w:t>
            </w:r>
          </w:p>
        </w:tc>
        <w:tc>
          <w:tcPr>
            <w:tcW w:w="1212" w:type="dxa"/>
            <w:tcBorders>
              <w:top w:val="dotted" w:sz="4" w:space="0" w:color="auto"/>
              <w:left w:val="dotted" w:sz="4" w:space="0" w:color="auto"/>
              <w:bottom w:val="dotted" w:sz="4" w:space="0" w:color="auto"/>
              <w:right w:val="dotted" w:sz="4" w:space="0" w:color="auto"/>
            </w:tcBorders>
            <w:vAlign w:val="center"/>
          </w:tcPr>
          <w:p w14:paraId="6179BBA2"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1987</w:t>
            </w:r>
          </w:p>
        </w:tc>
        <w:tc>
          <w:tcPr>
            <w:tcW w:w="992" w:type="dxa"/>
            <w:tcBorders>
              <w:top w:val="dotted" w:sz="4" w:space="0" w:color="auto"/>
              <w:left w:val="dotted" w:sz="4" w:space="0" w:color="auto"/>
              <w:bottom w:val="dotted" w:sz="4" w:space="0" w:color="auto"/>
              <w:right w:val="dotted" w:sz="4" w:space="0" w:color="auto"/>
            </w:tcBorders>
            <w:vAlign w:val="center"/>
          </w:tcPr>
          <w:p w14:paraId="16201144"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67432841"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10</w:t>
            </w:r>
          </w:p>
        </w:tc>
      </w:tr>
      <w:tr w:rsidR="0034344A" w:rsidRPr="00C21D0B" w14:paraId="2D06AFDE"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51356651"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1966</w:t>
            </w:r>
          </w:p>
        </w:tc>
        <w:tc>
          <w:tcPr>
            <w:tcW w:w="993" w:type="dxa"/>
            <w:tcBorders>
              <w:top w:val="dotted" w:sz="4" w:space="0" w:color="auto"/>
              <w:left w:val="dotted" w:sz="4" w:space="0" w:color="auto"/>
              <w:bottom w:val="dotted" w:sz="4" w:space="0" w:color="auto"/>
              <w:right w:val="dotted" w:sz="4" w:space="0" w:color="auto"/>
            </w:tcBorders>
            <w:vAlign w:val="center"/>
          </w:tcPr>
          <w:p w14:paraId="08A2FFF4"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2</w:t>
            </w:r>
          </w:p>
        </w:tc>
        <w:tc>
          <w:tcPr>
            <w:tcW w:w="914" w:type="dxa"/>
            <w:tcBorders>
              <w:top w:val="dotted" w:sz="4" w:space="0" w:color="auto"/>
              <w:left w:val="dotted" w:sz="4" w:space="0" w:color="auto"/>
              <w:bottom w:val="dotted" w:sz="4" w:space="0" w:color="auto"/>
              <w:right w:val="dotted" w:sz="4" w:space="0" w:color="auto"/>
            </w:tcBorders>
            <w:vAlign w:val="center"/>
          </w:tcPr>
          <w:p w14:paraId="7041F4E7"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6</w:t>
            </w:r>
          </w:p>
        </w:tc>
        <w:tc>
          <w:tcPr>
            <w:tcW w:w="1212" w:type="dxa"/>
            <w:tcBorders>
              <w:top w:val="dotted" w:sz="4" w:space="0" w:color="auto"/>
              <w:left w:val="dotted" w:sz="4" w:space="0" w:color="auto"/>
              <w:bottom w:val="dotted" w:sz="4" w:space="0" w:color="auto"/>
              <w:right w:val="dotted" w:sz="4" w:space="0" w:color="auto"/>
            </w:tcBorders>
            <w:vAlign w:val="center"/>
          </w:tcPr>
          <w:p w14:paraId="2D5D23C7"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1988</w:t>
            </w:r>
          </w:p>
        </w:tc>
        <w:tc>
          <w:tcPr>
            <w:tcW w:w="992" w:type="dxa"/>
            <w:tcBorders>
              <w:top w:val="dotted" w:sz="4" w:space="0" w:color="auto"/>
              <w:left w:val="dotted" w:sz="4" w:space="0" w:color="auto"/>
              <w:bottom w:val="dotted" w:sz="4" w:space="0" w:color="auto"/>
              <w:right w:val="dotted" w:sz="4" w:space="0" w:color="auto"/>
            </w:tcBorders>
            <w:vAlign w:val="center"/>
          </w:tcPr>
          <w:p w14:paraId="69324575"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878" w:type="dxa"/>
            <w:tcBorders>
              <w:top w:val="dotted" w:sz="4" w:space="0" w:color="auto"/>
              <w:left w:val="dotted" w:sz="4" w:space="0" w:color="auto"/>
              <w:bottom w:val="dotted" w:sz="4" w:space="0" w:color="auto"/>
              <w:right w:val="dotted" w:sz="4" w:space="0" w:color="auto"/>
            </w:tcBorders>
            <w:vAlign w:val="center"/>
          </w:tcPr>
          <w:p w14:paraId="489F943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7</w:t>
            </w:r>
          </w:p>
        </w:tc>
      </w:tr>
      <w:tr w:rsidR="0034344A" w:rsidRPr="00C21D0B" w14:paraId="332B7763"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7495AAF7"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1967</w:t>
            </w:r>
          </w:p>
        </w:tc>
        <w:tc>
          <w:tcPr>
            <w:tcW w:w="993" w:type="dxa"/>
            <w:tcBorders>
              <w:top w:val="dotted" w:sz="4" w:space="0" w:color="auto"/>
              <w:left w:val="dotted" w:sz="4" w:space="0" w:color="auto"/>
              <w:bottom w:val="dotted" w:sz="4" w:space="0" w:color="auto"/>
              <w:right w:val="dotted" w:sz="4" w:space="0" w:color="auto"/>
            </w:tcBorders>
            <w:vAlign w:val="center"/>
          </w:tcPr>
          <w:p w14:paraId="2CCCC55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3</w:t>
            </w:r>
          </w:p>
        </w:tc>
        <w:tc>
          <w:tcPr>
            <w:tcW w:w="914" w:type="dxa"/>
            <w:tcBorders>
              <w:top w:val="dotted" w:sz="4" w:space="0" w:color="auto"/>
              <w:left w:val="dotted" w:sz="4" w:space="0" w:color="auto"/>
              <w:bottom w:val="dotted" w:sz="4" w:space="0" w:color="auto"/>
              <w:right w:val="dotted" w:sz="4" w:space="0" w:color="auto"/>
            </w:tcBorders>
            <w:vAlign w:val="center"/>
          </w:tcPr>
          <w:p w14:paraId="46BB349B"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5</w:t>
            </w:r>
          </w:p>
        </w:tc>
        <w:tc>
          <w:tcPr>
            <w:tcW w:w="1212" w:type="dxa"/>
            <w:tcBorders>
              <w:top w:val="dotted" w:sz="4" w:space="0" w:color="auto"/>
              <w:left w:val="dotted" w:sz="4" w:space="0" w:color="auto"/>
              <w:bottom w:val="dotted" w:sz="4" w:space="0" w:color="auto"/>
              <w:right w:val="dotted" w:sz="4" w:space="0" w:color="auto"/>
            </w:tcBorders>
            <w:vAlign w:val="center"/>
          </w:tcPr>
          <w:p w14:paraId="16DDF94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1989</w:t>
            </w:r>
          </w:p>
        </w:tc>
        <w:tc>
          <w:tcPr>
            <w:tcW w:w="992" w:type="dxa"/>
            <w:tcBorders>
              <w:top w:val="dotted" w:sz="4" w:space="0" w:color="auto"/>
              <w:left w:val="dotted" w:sz="4" w:space="0" w:color="auto"/>
              <w:bottom w:val="dotted" w:sz="4" w:space="0" w:color="auto"/>
              <w:right w:val="dotted" w:sz="4" w:space="0" w:color="auto"/>
            </w:tcBorders>
            <w:vAlign w:val="center"/>
          </w:tcPr>
          <w:p w14:paraId="5CB0B989"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878" w:type="dxa"/>
            <w:tcBorders>
              <w:top w:val="dotted" w:sz="4" w:space="0" w:color="auto"/>
              <w:left w:val="dotted" w:sz="4" w:space="0" w:color="auto"/>
              <w:bottom w:val="dotted" w:sz="4" w:space="0" w:color="auto"/>
              <w:right w:val="dotted" w:sz="4" w:space="0" w:color="auto"/>
            </w:tcBorders>
            <w:vAlign w:val="center"/>
          </w:tcPr>
          <w:p w14:paraId="02CAA51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12</w:t>
            </w:r>
          </w:p>
        </w:tc>
      </w:tr>
      <w:tr w:rsidR="0034344A" w:rsidRPr="00C21D0B" w14:paraId="0F6E97CC"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258FCE4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1968</w:t>
            </w:r>
          </w:p>
        </w:tc>
        <w:tc>
          <w:tcPr>
            <w:tcW w:w="993" w:type="dxa"/>
            <w:tcBorders>
              <w:top w:val="dotted" w:sz="4" w:space="0" w:color="auto"/>
              <w:left w:val="dotted" w:sz="4" w:space="0" w:color="auto"/>
              <w:bottom w:val="dotted" w:sz="4" w:space="0" w:color="auto"/>
              <w:right w:val="dotted" w:sz="4" w:space="0" w:color="auto"/>
            </w:tcBorders>
            <w:vAlign w:val="center"/>
          </w:tcPr>
          <w:p w14:paraId="18E89AC9"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2</w:t>
            </w:r>
          </w:p>
        </w:tc>
        <w:tc>
          <w:tcPr>
            <w:tcW w:w="914" w:type="dxa"/>
            <w:tcBorders>
              <w:top w:val="dotted" w:sz="4" w:space="0" w:color="auto"/>
              <w:left w:val="dotted" w:sz="4" w:space="0" w:color="auto"/>
              <w:bottom w:val="dotted" w:sz="4" w:space="0" w:color="auto"/>
              <w:right w:val="dotted" w:sz="4" w:space="0" w:color="auto"/>
            </w:tcBorders>
            <w:vAlign w:val="center"/>
          </w:tcPr>
          <w:p w14:paraId="2E86DE92"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8</w:t>
            </w:r>
          </w:p>
        </w:tc>
        <w:tc>
          <w:tcPr>
            <w:tcW w:w="1212" w:type="dxa"/>
            <w:tcBorders>
              <w:top w:val="dotted" w:sz="4" w:space="0" w:color="auto"/>
              <w:left w:val="dotted" w:sz="4" w:space="0" w:color="auto"/>
              <w:bottom w:val="dotted" w:sz="4" w:space="0" w:color="auto"/>
              <w:right w:val="dotted" w:sz="4" w:space="0" w:color="auto"/>
            </w:tcBorders>
            <w:vAlign w:val="center"/>
          </w:tcPr>
          <w:p w14:paraId="071560CF"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1990</w:t>
            </w:r>
          </w:p>
        </w:tc>
        <w:tc>
          <w:tcPr>
            <w:tcW w:w="992" w:type="dxa"/>
            <w:tcBorders>
              <w:top w:val="dotted" w:sz="4" w:space="0" w:color="auto"/>
              <w:left w:val="dotted" w:sz="4" w:space="0" w:color="auto"/>
              <w:bottom w:val="dotted" w:sz="4" w:space="0" w:color="auto"/>
              <w:right w:val="dotted" w:sz="4" w:space="0" w:color="auto"/>
            </w:tcBorders>
            <w:vAlign w:val="center"/>
          </w:tcPr>
          <w:p w14:paraId="5A2F898A"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6CBC50A4"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3</w:t>
            </w:r>
          </w:p>
        </w:tc>
      </w:tr>
      <w:tr w:rsidR="0034344A" w:rsidRPr="00C21D0B" w14:paraId="3FD70145"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20C21619"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1969</w:t>
            </w:r>
          </w:p>
        </w:tc>
        <w:tc>
          <w:tcPr>
            <w:tcW w:w="993" w:type="dxa"/>
            <w:tcBorders>
              <w:top w:val="dotted" w:sz="4" w:space="0" w:color="auto"/>
              <w:left w:val="dotted" w:sz="4" w:space="0" w:color="auto"/>
              <w:bottom w:val="dotted" w:sz="4" w:space="0" w:color="auto"/>
              <w:right w:val="dotted" w:sz="4" w:space="0" w:color="auto"/>
            </w:tcBorders>
            <w:vAlign w:val="center"/>
          </w:tcPr>
          <w:p w14:paraId="50D67E45"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914" w:type="dxa"/>
            <w:tcBorders>
              <w:top w:val="dotted" w:sz="4" w:space="0" w:color="auto"/>
              <w:left w:val="dotted" w:sz="4" w:space="0" w:color="auto"/>
              <w:bottom w:val="dotted" w:sz="4" w:space="0" w:color="auto"/>
              <w:right w:val="dotted" w:sz="4" w:space="0" w:color="auto"/>
            </w:tcBorders>
            <w:vAlign w:val="center"/>
          </w:tcPr>
          <w:p w14:paraId="4FB6F7F4"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2</w:t>
            </w:r>
          </w:p>
        </w:tc>
        <w:tc>
          <w:tcPr>
            <w:tcW w:w="1212" w:type="dxa"/>
            <w:tcBorders>
              <w:top w:val="dotted" w:sz="4" w:space="0" w:color="auto"/>
              <w:left w:val="dotted" w:sz="4" w:space="0" w:color="auto"/>
              <w:bottom w:val="dotted" w:sz="4" w:space="0" w:color="auto"/>
              <w:right w:val="dotted" w:sz="4" w:space="0" w:color="auto"/>
            </w:tcBorders>
            <w:vAlign w:val="center"/>
          </w:tcPr>
          <w:p w14:paraId="39533225"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1991</w:t>
            </w:r>
          </w:p>
        </w:tc>
        <w:tc>
          <w:tcPr>
            <w:tcW w:w="992" w:type="dxa"/>
            <w:tcBorders>
              <w:top w:val="dotted" w:sz="4" w:space="0" w:color="auto"/>
              <w:left w:val="dotted" w:sz="4" w:space="0" w:color="auto"/>
              <w:bottom w:val="dotted" w:sz="4" w:space="0" w:color="auto"/>
              <w:right w:val="dotted" w:sz="4" w:space="0" w:color="auto"/>
            </w:tcBorders>
            <w:vAlign w:val="center"/>
          </w:tcPr>
          <w:p w14:paraId="47B77B80"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6509B0F8"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6</w:t>
            </w:r>
          </w:p>
        </w:tc>
      </w:tr>
      <w:tr w:rsidR="0034344A" w:rsidRPr="00C21D0B" w14:paraId="61D7CDBA"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3658927A"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1970</w:t>
            </w:r>
          </w:p>
        </w:tc>
        <w:tc>
          <w:tcPr>
            <w:tcW w:w="993" w:type="dxa"/>
            <w:tcBorders>
              <w:top w:val="dotted" w:sz="4" w:space="0" w:color="auto"/>
              <w:left w:val="dotted" w:sz="4" w:space="0" w:color="auto"/>
              <w:bottom w:val="dotted" w:sz="4" w:space="0" w:color="auto"/>
              <w:right w:val="dotted" w:sz="4" w:space="0" w:color="auto"/>
            </w:tcBorders>
            <w:vAlign w:val="center"/>
          </w:tcPr>
          <w:p w14:paraId="7EF82710"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914" w:type="dxa"/>
            <w:tcBorders>
              <w:top w:val="dotted" w:sz="4" w:space="0" w:color="auto"/>
              <w:left w:val="dotted" w:sz="4" w:space="0" w:color="auto"/>
              <w:bottom w:val="dotted" w:sz="4" w:space="0" w:color="auto"/>
              <w:right w:val="dotted" w:sz="4" w:space="0" w:color="auto"/>
            </w:tcBorders>
            <w:vAlign w:val="center"/>
          </w:tcPr>
          <w:p w14:paraId="10FF7B5D"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10</w:t>
            </w:r>
          </w:p>
        </w:tc>
        <w:tc>
          <w:tcPr>
            <w:tcW w:w="1212" w:type="dxa"/>
            <w:tcBorders>
              <w:top w:val="dotted" w:sz="4" w:space="0" w:color="auto"/>
              <w:left w:val="dotted" w:sz="4" w:space="0" w:color="auto"/>
              <w:bottom w:val="dotted" w:sz="4" w:space="0" w:color="auto"/>
              <w:right w:val="dotted" w:sz="4" w:space="0" w:color="auto"/>
            </w:tcBorders>
            <w:vAlign w:val="center"/>
          </w:tcPr>
          <w:p w14:paraId="342C5DA7"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1992</w:t>
            </w:r>
          </w:p>
        </w:tc>
        <w:tc>
          <w:tcPr>
            <w:tcW w:w="992" w:type="dxa"/>
            <w:tcBorders>
              <w:top w:val="dotted" w:sz="4" w:space="0" w:color="auto"/>
              <w:left w:val="dotted" w:sz="4" w:space="0" w:color="auto"/>
              <w:bottom w:val="dotted" w:sz="4" w:space="0" w:color="auto"/>
              <w:right w:val="dotted" w:sz="4" w:space="0" w:color="auto"/>
            </w:tcBorders>
            <w:vAlign w:val="center"/>
          </w:tcPr>
          <w:p w14:paraId="2511925B"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2E2879DD"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6</w:t>
            </w:r>
          </w:p>
        </w:tc>
      </w:tr>
      <w:tr w:rsidR="0034344A" w:rsidRPr="00C21D0B" w14:paraId="582B7A40"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2EFC4C7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1971</w:t>
            </w:r>
          </w:p>
        </w:tc>
        <w:tc>
          <w:tcPr>
            <w:tcW w:w="993" w:type="dxa"/>
            <w:tcBorders>
              <w:top w:val="dotted" w:sz="4" w:space="0" w:color="auto"/>
              <w:left w:val="dotted" w:sz="4" w:space="0" w:color="auto"/>
              <w:bottom w:val="dotted" w:sz="4" w:space="0" w:color="auto"/>
              <w:right w:val="dotted" w:sz="4" w:space="0" w:color="auto"/>
            </w:tcBorders>
            <w:vAlign w:val="center"/>
          </w:tcPr>
          <w:p w14:paraId="200F0AD0"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3</w:t>
            </w:r>
          </w:p>
        </w:tc>
        <w:tc>
          <w:tcPr>
            <w:tcW w:w="914" w:type="dxa"/>
            <w:tcBorders>
              <w:top w:val="dotted" w:sz="4" w:space="0" w:color="auto"/>
              <w:left w:val="dotted" w:sz="4" w:space="0" w:color="auto"/>
              <w:bottom w:val="dotted" w:sz="4" w:space="0" w:color="auto"/>
              <w:right w:val="dotted" w:sz="4" w:space="0" w:color="auto"/>
            </w:tcBorders>
            <w:vAlign w:val="center"/>
          </w:tcPr>
          <w:p w14:paraId="7C1E984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5</w:t>
            </w:r>
          </w:p>
        </w:tc>
        <w:tc>
          <w:tcPr>
            <w:tcW w:w="1212" w:type="dxa"/>
            <w:tcBorders>
              <w:top w:val="dotted" w:sz="4" w:space="0" w:color="auto"/>
              <w:left w:val="dotted" w:sz="4" w:space="0" w:color="auto"/>
              <w:bottom w:val="dotted" w:sz="4" w:space="0" w:color="auto"/>
              <w:right w:val="dotted" w:sz="4" w:space="0" w:color="auto"/>
            </w:tcBorders>
            <w:vAlign w:val="center"/>
          </w:tcPr>
          <w:p w14:paraId="3CC44637"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1993</w:t>
            </w:r>
          </w:p>
        </w:tc>
        <w:tc>
          <w:tcPr>
            <w:tcW w:w="992" w:type="dxa"/>
            <w:tcBorders>
              <w:top w:val="dotted" w:sz="4" w:space="0" w:color="auto"/>
              <w:left w:val="dotted" w:sz="4" w:space="0" w:color="auto"/>
              <w:bottom w:val="dotted" w:sz="4" w:space="0" w:color="auto"/>
              <w:right w:val="dotted" w:sz="4" w:space="0" w:color="auto"/>
            </w:tcBorders>
            <w:vAlign w:val="center"/>
          </w:tcPr>
          <w:p w14:paraId="50C679D5"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693CAFA7"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r>
      <w:tr w:rsidR="0034344A" w:rsidRPr="00C21D0B" w14:paraId="62EEFA0A"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16FDC84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1972</w:t>
            </w:r>
          </w:p>
        </w:tc>
        <w:tc>
          <w:tcPr>
            <w:tcW w:w="993" w:type="dxa"/>
            <w:tcBorders>
              <w:top w:val="dotted" w:sz="4" w:space="0" w:color="auto"/>
              <w:left w:val="dotted" w:sz="4" w:space="0" w:color="auto"/>
              <w:bottom w:val="dotted" w:sz="4" w:space="0" w:color="auto"/>
              <w:right w:val="dotted" w:sz="4" w:space="0" w:color="auto"/>
            </w:tcBorders>
            <w:vAlign w:val="center"/>
          </w:tcPr>
          <w:p w14:paraId="20F8721B"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914" w:type="dxa"/>
            <w:tcBorders>
              <w:top w:val="dotted" w:sz="4" w:space="0" w:color="auto"/>
              <w:left w:val="dotted" w:sz="4" w:space="0" w:color="auto"/>
              <w:bottom w:val="dotted" w:sz="4" w:space="0" w:color="auto"/>
              <w:right w:val="dotted" w:sz="4" w:space="0" w:color="auto"/>
            </w:tcBorders>
            <w:vAlign w:val="center"/>
          </w:tcPr>
          <w:p w14:paraId="763E3F6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3</w:t>
            </w:r>
          </w:p>
        </w:tc>
        <w:tc>
          <w:tcPr>
            <w:tcW w:w="1212" w:type="dxa"/>
            <w:tcBorders>
              <w:top w:val="dotted" w:sz="4" w:space="0" w:color="auto"/>
              <w:left w:val="dotted" w:sz="4" w:space="0" w:color="auto"/>
              <w:bottom w:val="dotted" w:sz="4" w:space="0" w:color="auto"/>
              <w:right w:val="dotted" w:sz="4" w:space="0" w:color="auto"/>
            </w:tcBorders>
            <w:vAlign w:val="center"/>
          </w:tcPr>
          <w:p w14:paraId="4D12A10A"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1994</w:t>
            </w:r>
          </w:p>
        </w:tc>
        <w:tc>
          <w:tcPr>
            <w:tcW w:w="992" w:type="dxa"/>
            <w:tcBorders>
              <w:top w:val="dotted" w:sz="4" w:space="0" w:color="auto"/>
              <w:left w:val="dotted" w:sz="4" w:space="0" w:color="auto"/>
              <w:bottom w:val="dotted" w:sz="4" w:space="0" w:color="auto"/>
              <w:right w:val="dotted" w:sz="4" w:space="0" w:color="auto"/>
            </w:tcBorders>
            <w:vAlign w:val="center"/>
          </w:tcPr>
          <w:p w14:paraId="5EB8E202"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75C35DB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r>
      <w:tr w:rsidR="0034344A" w:rsidRPr="00C21D0B" w14:paraId="3DF7B2AA"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04FB3345"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1973</w:t>
            </w:r>
          </w:p>
        </w:tc>
        <w:tc>
          <w:tcPr>
            <w:tcW w:w="993" w:type="dxa"/>
            <w:tcBorders>
              <w:top w:val="dotted" w:sz="4" w:space="0" w:color="auto"/>
              <w:left w:val="dotted" w:sz="4" w:space="0" w:color="auto"/>
              <w:bottom w:val="dotted" w:sz="4" w:space="0" w:color="auto"/>
              <w:right w:val="dotted" w:sz="4" w:space="0" w:color="auto"/>
            </w:tcBorders>
            <w:vAlign w:val="center"/>
          </w:tcPr>
          <w:p w14:paraId="33EA852E"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914" w:type="dxa"/>
            <w:tcBorders>
              <w:top w:val="dotted" w:sz="4" w:space="0" w:color="auto"/>
              <w:left w:val="dotted" w:sz="4" w:space="0" w:color="auto"/>
              <w:bottom w:val="dotted" w:sz="4" w:space="0" w:color="auto"/>
              <w:right w:val="dotted" w:sz="4" w:space="0" w:color="auto"/>
            </w:tcBorders>
            <w:vAlign w:val="center"/>
          </w:tcPr>
          <w:p w14:paraId="47040882"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9</w:t>
            </w:r>
          </w:p>
        </w:tc>
        <w:tc>
          <w:tcPr>
            <w:tcW w:w="1212" w:type="dxa"/>
            <w:tcBorders>
              <w:top w:val="dotted" w:sz="4" w:space="0" w:color="auto"/>
              <w:left w:val="dotted" w:sz="4" w:space="0" w:color="auto"/>
              <w:bottom w:val="dotted" w:sz="4" w:space="0" w:color="auto"/>
              <w:right w:val="dotted" w:sz="4" w:space="0" w:color="auto"/>
            </w:tcBorders>
            <w:vAlign w:val="center"/>
          </w:tcPr>
          <w:p w14:paraId="00C7320E"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1995</w:t>
            </w:r>
          </w:p>
        </w:tc>
        <w:tc>
          <w:tcPr>
            <w:tcW w:w="992" w:type="dxa"/>
            <w:tcBorders>
              <w:top w:val="dotted" w:sz="4" w:space="0" w:color="auto"/>
              <w:left w:val="dotted" w:sz="4" w:space="0" w:color="auto"/>
              <w:bottom w:val="dotted" w:sz="4" w:space="0" w:color="auto"/>
              <w:right w:val="dotted" w:sz="4" w:space="0" w:color="auto"/>
            </w:tcBorders>
            <w:vAlign w:val="center"/>
          </w:tcPr>
          <w:p w14:paraId="74D7F9DB"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1C993E4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sz w:val="16"/>
                <w:szCs w:val="16"/>
                <w:lang w:eastAsia="pl-PL"/>
              </w:rPr>
              <w:t>1</w:t>
            </w:r>
          </w:p>
        </w:tc>
      </w:tr>
      <w:tr w:rsidR="0034344A" w:rsidRPr="00C21D0B" w14:paraId="5B5C6410"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628E016B"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1974</w:t>
            </w:r>
          </w:p>
        </w:tc>
        <w:tc>
          <w:tcPr>
            <w:tcW w:w="993" w:type="dxa"/>
            <w:tcBorders>
              <w:top w:val="dotted" w:sz="4" w:space="0" w:color="auto"/>
              <w:left w:val="dotted" w:sz="4" w:space="0" w:color="auto"/>
              <w:bottom w:val="dotted" w:sz="4" w:space="0" w:color="auto"/>
              <w:right w:val="dotted" w:sz="4" w:space="0" w:color="auto"/>
            </w:tcBorders>
            <w:vAlign w:val="center"/>
          </w:tcPr>
          <w:p w14:paraId="7CD941A8"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914" w:type="dxa"/>
            <w:tcBorders>
              <w:top w:val="dotted" w:sz="4" w:space="0" w:color="auto"/>
              <w:left w:val="dotted" w:sz="4" w:space="0" w:color="auto"/>
              <w:bottom w:val="dotted" w:sz="4" w:space="0" w:color="auto"/>
              <w:right w:val="dotted" w:sz="4" w:space="0" w:color="auto"/>
            </w:tcBorders>
            <w:vAlign w:val="center"/>
          </w:tcPr>
          <w:p w14:paraId="35B8B76D"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8</w:t>
            </w:r>
          </w:p>
        </w:tc>
        <w:tc>
          <w:tcPr>
            <w:tcW w:w="1212" w:type="dxa"/>
            <w:tcBorders>
              <w:top w:val="dotted" w:sz="4" w:space="0" w:color="auto"/>
              <w:left w:val="dotted" w:sz="4" w:space="0" w:color="auto"/>
              <w:bottom w:val="dotted" w:sz="4" w:space="0" w:color="auto"/>
              <w:right w:val="dotted" w:sz="4" w:space="0" w:color="auto"/>
            </w:tcBorders>
            <w:vAlign w:val="center"/>
          </w:tcPr>
          <w:p w14:paraId="0A61B1EF"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1996</w:t>
            </w:r>
          </w:p>
        </w:tc>
        <w:tc>
          <w:tcPr>
            <w:tcW w:w="992" w:type="dxa"/>
            <w:tcBorders>
              <w:top w:val="dotted" w:sz="4" w:space="0" w:color="auto"/>
              <w:left w:val="dotted" w:sz="4" w:space="0" w:color="auto"/>
              <w:bottom w:val="dotted" w:sz="4" w:space="0" w:color="auto"/>
              <w:right w:val="dotted" w:sz="4" w:space="0" w:color="auto"/>
            </w:tcBorders>
            <w:vAlign w:val="center"/>
          </w:tcPr>
          <w:p w14:paraId="60F3CF6D"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04696BE2"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r>
      <w:tr w:rsidR="0034344A" w:rsidRPr="00C21D0B" w14:paraId="5A8D75A3"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0277A50A"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1975</w:t>
            </w:r>
          </w:p>
        </w:tc>
        <w:tc>
          <w:tcPr>
            <w:tcW w:w="993" w:type="dxa"/>
            <w:tcBorders>
              <w:top w:val="dotted" w:sz="4" w:space="0" w:color="auto"/>
              <w:left w:val="dotted" w:sz="4" w:space="0" w:color="auto"/>
              <w:bottom w:val="dotted" w:sz="4" w:space="0" w:color="auto"/>
              <w:right w:val="dotted" w:sz="4" w:space="0" w:color="auto"/>
            </w:tcBorders>
            <w:vAlign w:val="center"/>
          </w:tcPr>
          <w:p w14:paraId="4303215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w:t>
            </w:r>
          </w:p>
        </w:tc>
        <w:tc>
          <w:tcPr>
            <w:tcW w:w="914" w:type="dxa"/>
            <w:tcBorders>
              <w:top w:val="dotted" w:sz="4" w:space="0" w:color="auto"/>
              <w:left w:val="dotted" w:sz="4" w:space="0" w:color="auto"/>
              <w:bottom w:val="dotted" w:sz="4" w:space="0" w:color="auto"/>
              <w:right w:val="dotted" w:sz="4" w:space="0" w:color="auto"/>
            </w:tcBorders>
            <w:vAlign w:val="center"/>
          </w:tcPr>
          <w:p w14:paraId="6A22BCA1"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8</w:t>
            </w:r>
          </w:p>
        </w:tc>
        <w:tc>
          <w:tcPr>
            <w:tcW w:w="1212" w:type="dxa"/>
            <w:tcBorders>
              <w:top w:val="dotted" w:sz="4" w:space="0" w:color="auto"/>
              <w:left w:val="dotted" w:sz="4" w:space="0" w:color="auto"/>
              <w:bottom w:val="dotted" w:sz="4" w:space="0" w:color="auto"/>
              <w:right w:val="dotted" w:sz="4" w:space="0" w:color="auto"/>
            </w:tcBorders>
            <w:vAlign w:val="center"/>
          </w:tcPr>
          <w:p w14:paraId="51AB5BE8"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1997</w:t>
            </w:r>
          </w:p>
        </w:tc>
        <w:tc>
          <w:tcPr>
            <w:tcW w:w="992" w:type="dxa"/>
            <w:tcBorders>
              <w:top w:val="dotted" w:sz="4" w:space="0" w:color="auto"/>
              <w:left w:val="dotted" w:sz="4" w:space="0" w:color="auto"/>
              <w:bottom w:val="dotted" w:sz="4" w:space="0" w:color="auto"/>
              <w:right w:val="dotted" w:sz="4" w:space="0" w:color="auto"/>
            </w:tcBorders>
            <w:vAlign w:val="center"/>
          </w:tcPr>
          <w:p w14:paraId="35F1B0F1"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sz w:val="16"/>
                <w:szCs w:val="16"/>
                <w:lang w:eastAsia="pl-PL"/>
              </w:rPr>
              <w:t>1</w:t>
            </w:r>
          </w:p>
        </w:tc>
        <w:tc>
          <w:tcPr>
            <w:tcW w:w="878" w:type="dxa"/>
            <w:tcBorders>
              <w:top w:val="dotted" w:sz="4" w:space="0" w:color="auto"/>
              <w:left w:val="dotted" w:sz="4" w:space="0" w:color="auto"/>
              <w:bottom w:val="dotted" w:sz="4" w:space="0" w:color="auto"/>
              <w:right w:val="dotted" w:sz="4" w:space="0" w:color="auto"/>
            </w:tcBorders>
            <w:vAlign w:val="center"/>
          </w:tcPr>
          <w:p w14:paraId="141DE957"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r>
      <w:tr w:rsidR="0034344A" w:rsidRPr="00C21D0B" w14:paraId="648D8FAA"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7FE6CF8B"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1976</w:t>
            </w:r>
          </w:p>
        </w:tc>
        <w:tc>
          <w:tcPr>
            <w:tcW w:w="993" w:type="dxa"/>
            <w:tcBorders>
              <w:top w:val="dotted" w:sz="4" w:space="0" w:color="auto"/>
              <w:left w:val="dotted" w:sz="4" w:space="0" w:color="auto"/>
              <w:bottom w:val="dotted" w:sz="4" w:space="0" w:color="auto"/>
              <w:right w:val="dotted" w:sz="4" w:space="0" w:color="auto"/>
            </w:tcBorders>
            <w:vAlign w:val="center"/>
          </w:tcPr>
          <w:p w14:paraId="54B505D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2</w:t>
            </w:r>
          </w:p>
        </w:tc>
        <w:tc>
          <w:tcPr>
            <w:tcW w:w="914" w:type="dxa"/>
            <w:tcBorders>
              <w:top w:val="dotted" w:sz="4" w:space="0" w:color="auto"/>
              <w:left w:val="dotted" w:sz="4" w:space="0" w:color="auto"/>
              <w:bottom w:val="dotted" w:sz="4" w:space="0" w:color="auto"/>
              <w:right w:val="dotted" w:sz="4" w:space="0" w:color="auto"/>
            </w:tcBorders>
            <w:vAlign w:val="center"/>
          </w:tcPr>
          <w:p w14:paraId="3FAD5315"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10</w:t>
            </w:r>
          </w:p>
        </w:tc>
        <w:tc>
          <w:tcPr>
            <w:tcW w:w="1212" w:type="dxa"/>
            <w:tcBorders>
              <w:top w:val="dotted" w:sz="4" w:space="0" w:color="auto"/>
              <w:left w:val="dotted" w:sz="4" w:space="0" w:color="auto"/>
              <w:bottom w:val="dotted" w:sz="4" w:space="0" w:color="auto"/>
              <w:right w:val="dotted" w:sz="4" w:space="0" w:color="auto"/>
            </w:tcBorders>
            <w:vAlign w:val="center"/>
          </w:tcPr>
          <w:p w14:paraId="775927E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1998</w:t>
            </w:r>
          </w:p>
        </w:tc>
        <w:tc>
          <w:tcPr>
            <w:tcW w:w="992" w:type="dxa"/>
            <w:tcBorders>
              <w:top w:val="dotted" w:sz="4" w:space="0" w:color="auto"/>
              <w:left w:val="dotted" w:sz="4" w:space="0" w:color="auto"/>
              <w:bottom w:val="dotted" w:sz="4" w:space="0" w:color="auto"/>
              <w:right w:val="dotted" w:sz="4" w:space="0" w:color="auto"/>
            </w:tcBorders>
            <w:vAlign w:val="center"/>
          </w:tcPr>
          <w:p w14:paraId="325C38CF"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16FC3518"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sz w:val="16"/>
                <w:szCs w:val="16"/>
                <w:lang w:eastAsia="pl-PL"/>
              </w:rPr>
            </w:pPr>
            <w:r w:rsidRPr="00C21D0B">
              <w:rPr>
                <w:rFonts w:eastAsia="Times New Roman" w:cs="Segoe UI"/>
                <w:b/>
                <w:sz w:val="16"/>
                <w:szCs w:val="16"/>
                <w:lang w:eastAsia="pl-PL"/>
              </w:rPr>
              <w:t>1</w:t>
            </w:r>
          </w:p>
        </w:tc>
      </w:tr>
      <w:tr w:rsidR="0034344A" w:rsidRPr="00C21D0B" w14:paraId="10275AD8"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25CD6492"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1977</w:t>
            </w:r>
          </w:p>
        </w:tc>
        <w:tc>
          <w:tcPr>
            <w:tcW w:w="993" w:type="dxa"/>
            <w:tcBorders>
              <w:top w:val="dotted" w:sz="4" w:space="0" w:color="auto"/>
              <w:left w:val="dotted" w:sz="4" w:space="0" w:color="auto"/>
              <w:bottom w:val="dotted" w:sz="4" w:space="0" w:color="auto"/>
              <w:right w:val="dotted" w:sz="4" w:space="0" w:color="auto"/>
            </w:tcBorders>
            <w:vAlign w:val="center"/>
          </w:tcPr>
          <w:p w14:paraId="5397F98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914" w:type="dxa"/>
            <w:tcBorders>
              <w:top w:val="dotted" w:sz="4" w:space="0" w:color="auto"/>
              <w:left w:val="dotted" w:sz="4" w:space="0" w:color="auto"/>
              <w:bottom w:val="dotted" w:sz="4" w:space="0" w:color="auto"/>
              <w:right w:val="dotted" w:sz="4" w:space="0" w:color="auto"/>
            </w:tcBorders>
            <w:vAlign w:val="center"/>
          </w:tcPr>
          <w:p w14:paraId="084C644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7</w:t>
            </w:r>
          </w:p>
        </w:tc>
        <w:tc>
          <w:tcPr>
            <w:tcW w:w="1212" w:type="dxa"/>
            <w:tcBorders>
              <w:top w:val="dotted" w:sz="4" w:space="0" w:color="auto"/>
              <w:left w:val="dotted" w:sz="4" w:space="0" w:color="auto"/>
              <w:bottom w:val="dotted" w:sz="4" w:space="0" w:color="auto"/>
              <w:right w:val="dotted" w:sz="4" w:space="0" w:color="auto"/>
            </w:tcBorders>
            <w:vAlign w:val="center"/>
          </w:tcPr>
          <w:p w14:paraId="75AF75B1"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1999</w:t>
            </w:r>
          </w:p>
        </w:tc>
        <w:tc>
          <w:tcPr>
            <w:tcW w:w="992" w:type="dxa"/>
            <w:tcBorders>
              <w:top w:val="dotted" w:sz="4" w:space="0" w:color="auto"/>
              <w:left w:val="dotted" w:sz="4" w:space="0" w:color="auto"/>
              <w:bottom w:val="dotted" w:sz="4" w:space="0" w:color="auto"/>
              <w:right w:val="dotted" w:sz="4" w:space="0" w:color="auto"/>
            </w:tcBorders>
            <w:vAlign w:val="center"/>
          </w:tcPr>
          <w:p w14:paraId="67430434"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1105374E"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sz w:val="16"/>
                <w:szCs w:val="16"/>
                <w:lang w:eastAsia="pl-PL"/>
              </w:rPr>
            </w:pPr>
          </w:p>
        </w:tc>
      </w:tr>
      <w:tr w:rsidR="0034344A" w:rsidRPr="00C21D0B" w14:paraId="012E578C"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50D4CA17"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1978</w:t>
            </w:r>
          </w:p>
        </w:tc>
        <w:tc>
          <w:tcPr>
            <w:tcW w:w="993" w:type="dxa"/>
            <w:tcBorders>
              <w:top w:val="dotted" w:sz="4" w:space="0" w:color="auto"/>
              <w:left w:val="dotted" w:sz="4" w:space="0" w:color="auto"/>
              <w:bottom w:val="dotted" w:sz="4" w:space="0" w:color="auto"/>
              <w:right w:val="dotted" w:sz="4" w:space="0" w:color="auto"/>
            </w:tcBorders>
            <w:vAlign w:val="center"/>
          </w:tcPr>
          <w:p w14:paraId="0E59A1F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2</w:t>
            </w:r>
          </w:p>
        </w:tc>
        <w:tc>
          <w:tcPr>
            <w:tcW w:w="914" w:type="dxa"/>
            <w:tcBorders>
              <w:top w:val="dotted" w:sz="4" w:space="0" w:color="auto"/>
              <w:left w:val="dotted" w:sz="4" w:space="0" w:color="auto"/>
              <w:bottom w:val="dotted" w:sz="4" w:space="0" w:color="auto"/>
              <w:right w:val="dotted" w:sz="4" w:space="0" w:color="auto"/>
            </w:tcBorders>
            <w:vAlign w:val="center"/>
          </w:tcPr>
          <w:p w14:paraId="1FA7FAEB"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15</w:t>
            </w:r>
          </w:p>
        </w:tc>
        <w:tc>
          <w:tcPr>
            <w:tcW w:w="1212" w:type="dxa"/>
            <w:tcBorders>
              <w:top w:val="dotted" w:sz="4" w:space="0" w:color="auto"/>
              <w:left w:val="dotted" w:sz="4" w:space="0" w:color="auto"/>
              <w:bottom w:val="dotted" w:sz="4" w:space="0" w:color="auto"/>
              <w:right w:val="dotted" w:sz="4" w:space="0" w:color="auto"/>
            </w:tcBorders>
            <w:vAlign w:val="center"/>
          </w:tcPr>
          <w:p w14:paraId="0A51CFF5"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2000</w:t>
            </w:r>
          </w:p>
        </w:tc>
        <w:tc>
          <w:tcPr>
            <w:tcW w:w="992" w:type="dxa"/>
            <w:tcBorders>
              <w:top w:val="dotted" w:sz="4" w:space="0" w:color="auto"/>
              <w:left w:val="dotted" w:sz="4" w:space="0" w:color="auto"/>
              <w:bottom w:val="dotted" w:sz="4" w:space="0" w:color="auto"/>
              <w:right w:val="dotted" w:sz="4" w:space="0" w:color="auto"/>
            </w:tcBorders>
            <w:vAlign w:val="center"/>
          </w:tcPr>
          <w:p w14:paraId="7FA3A186"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4378825F"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sz w:val="16"/>
                <w:szCs w:val="16"/>
                <w:lang w:eastAsia="pl-PL"/>
              </w:rPr>
            </w:pPr>
          </w:p>
        </w:tc>
      </w:tr>
      <w:tr w:rsidR="0034344A" w:rsidRPr="00C21D0B" w14:paraId="708A1B03"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69E151F3"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1979</w:t>
            </w:r>
          </w:p>
        </w:tc>
        <w:tc>
          <w:tcPr>
            <w:tcW w:w="993" w:type="dxa"/>
            <w:tcBorders>
              <w:top w:val="dotted" w:sz="4" w:space="0" w:color="auto"/>
              <w:left w:val="dotted" w:sz="4" w:space="0" w:color="auto"/>
              <w:bottom w:val="dotted" w:sz="4" w:space="0" w:color="auto"/>
              <w:right w:val="dotted" w:sz="4" w:space="0" w:color="auto"/>
            </w:tcBorders>
            <w:vAlign w:val="center"/>
          </w:tcPr>
          <w:p w14:paraId="0411CB0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4</w:t>
            </w:r>
          </w:p>
        </w:tc>
        <w:tc>
          <w:tcPr>
            <w:tcW w:w="914" w:type="dxa"/>
            <w:tcBorders>
              <w:top w:val="dotted" w:sz="4" w:space="0" w:color="auto"/>
              <w:left w:val="dotted" w:sz="4" w:space="0" w:color="auto"/>
              <w:bottom w:val="dotted" w:sz="4" w:space="0" w:color="auto"/>
              <w:right w:val="dotted" w:sz="4" w:space="0" w:color="auto"/>
            </w:tcBorders>
            <w:vAlign w:val="center"/>
          </w:tcPr>
          <w:p w14:paraId="39A73C4A"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r w:rsidRPr="00C21D0B">
              <w:rPr>
                <w:rFonts w:eastAsia="Times New Roman" w:cs="Segoe UI"/>
                <w:b/>
                <w:bCs/>
                <w:sz w:val="16"/>
                <w:szCs w:val="16"/>
                <w:lang w:eastAsia="pl-PL"/>
              </w:rPr>
              <w:t>6</w:t>
            </w:r>
          </w:p>
        </w:tc>
        <w:tc>
          <w:tcPr>
            <w:tcW w:w="1212" w:type="dxa"/>
            <w:tcBorders>
              <w:top w:val="dotted" w:sz="4" w:space="0" w:color="auto"/>
              <w:left w:val="dotted" w:sz="4" w:space="0" w:color="auto"/>
              <w:bottom w:val="dotted" w:sz="4" w:space="0" w:color="auto"/>
              <w:right w:val="dotted" w:sz="4" w:space="0" w:color="auto"/>
            </w:tcBorders>
            <w:vAlign w:val="center"/>
          </w:tcPr>
          <w:p w14:paraId="5FC0ADCF"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2001</w:t>
            </w:r>
          </w:p>
        </w:tc>
        <w:tc>
          <w:tcPr>
            <w:tcW w:w="992" w:type="dxa"/>
            <w:tcBorders>
              <w:top w:val="dotted" w:sz="4" w:space="0" w:color="auto"/>
              <w:left w:val="dotted" w:sz="4" w:space="0" w:color="auto"/>
              <w:bottom w:val="dotted" w:sz="4" w:space="0" w:color="auto"/>
              <w:right w:val="dotted" w:sz="4" w:space="0" w:color="auto"/>
            </w:tcBorders>
            <w:vAlign w:val="center"/>
          </w:tcPr>
          <w:p w14:paraId="7DD8D09C"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sz w:val="16"/>
                <w:szCs w:val="16"/>
                <w:lang w:eastAsia="pl-PL"/>
              </w:rPr>
            </w:pPr>
          </w:p>
        </w:tc>
        <w:tc>
          <w:tcPr>
            <w:tcW w:w="878" w:type="dxa"/>
            <w:tcBorders>
              <w:top w:val="dotted" w:sz="4" w:space="0" w:color="auto"/>
              <w:left w:val="dotted" w:sz="4" w:space="0" w:color="auto"/>
              <w:bottom w:val="dotted" w:sz="4" w:space="0" w:color="auto"/>
              <w:right w:val="dotted" w:sz="4" w:space="0" w:color="auto"/>
            </w:tcBorders>
            <w:vAlign w:val="center"/>
          </w:tcPr>
          <w:p w14:paraId="01C7FEE4"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sz w:val="16"/>
                <w:szCs w:val="16"/>
                <w:lang w:eastAsia="pl-PL"/>
              </w:rPr>
            </w:pPr>
            <w:r w:rsidRPr="00C21D0B">
              <w:rPr>
                <w:rFonts w:eastAsia="Times New Roman" w:cs="Segoe UI"/>
                <w:b/>
                <w:sz w:val="16"/>
                <w:szCs w:val="16"/>
                <w:lang w:eastAsia="pl-PL"/>
              </w:rPr>
              <w:t>1</w:t>
            </w:r>
          </w:p>
        </w:tc>
      </w:tr>
      <w:tr w:rsidR="0034344A" w:rsidRPr="00C21D0B" w14:paraId="218ACDE5" w14:textId="77777777" w:rsidTr="0034344A">
        <w:trPr>
          <w:trHeight w:hRule="exact" w:val="284"/>
          <w:jc w:val="center"/>
        </w:trPr>
        <w:tc>
          <w:tcPr>
            <w:tcW w:w="1187" w:type="dxa"/>
            <w:tcBorders>
              <w:top w:val="dotted" w:sz="4" w:space="0" w:color="auto"/>
              <w:left w:val="dotted" w:sz="4" w:space="0" w:color="auto"/>
              <w:bottom w:val="dotted" w:sz="4" w:space="0" w:color="auto"/>
              <w:right w:val="dotted" w:sz="4" w:space="0" w:color="auto"/>
            </w:tcBorders>
            <w:vAlign w:val="center"/>
          </w:tcPr>
          <w:p w14:paraId="7D3B260B"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p>
        </w:tc>
        <w:tc>
          <w:tcPr>
            <w:tcW w:w="993" w:type="dxa"/>
            <w:tcBorders>
              <w:top w:val="dotted" w:sz="4" w:space="0" w:color="auto"/>
              <w:left w:val="dotted" w:sz="4" w:space="0" w:color="auto"/>
              <w:bottom w:val="dotted" w:sz="4" w:space="0" w:color="auto"/>
              <w:right w:val="dotted" w:sz="4" w:space="0" w:color="auto"/>
            </w:tcBorders>
            <w:vAlign w:val="center"/>
          </w:tcPr>
          <w:p w14:paraId="612F70C0"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914" w:type="dxa"/>
            <w:tcBorders>
              <w:top w:val="dotted" w:sz="4" w:space="0" w:color="auto"/>
              <w:left w:val="dotted" w:sz="4" w:space="0" w:color="auto"/>
              <w:bottom w:val="dotted" w:sz="4" w:space="0" w:color="auto"/>
              <w:right w:val="dotted" w:sz="4" w:space="0" w:color="auto"/>
            </w:tcBorders>
            <w:vAlign w:val="center"/>
          </w:tcPr>
          <w:p w14:paraId="74056038"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bCs/>
                <w:sz w:val="16"/>
                <w:szCs w:val="16"/>
                <w:lang w:eastAsia="pl-PL"/>
              </w:rPr>
            </w:pPr>
          </w:p>
        </w:tc>
        <w:tc>
          <w:tcPr>
            <w:tcW w:w="1212" w:type="dxa"/>
            <w:tcBorders>
              <w:top w:val="dotted" w:sz="4" w:space="0" w:color="auto"/>
              <w:left w:val="dotted" w:sz="4" w:space="0" w:color="auto"/>
              <w:bottom w:val="dotted" w:sz="4" w:space="0" w:color="auto"/>
              <w:right w:val="dotted" w:sz="4" w:space="0" w:color="auto"/>
            </w:tcBorders>
            <w:vAlign w:val="center"/>
          </w:tcPr>
          <w:p w14:paraId="0D4948D2"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sz w:val="16"/>
                <w:szCs w:val="16"/>
                <w:lang w:eastAsia="pl-PL"/>
              </w:rPr>
            </w:pPr>
            <w:r w:rsidRPr="00C21D0B">
              <w:rPr>
                <w:rFonts w:eastAsia="Times New Roman" w:cs="Segoe UI"/>
                <w:sz w:val="16"/>
                <w:szCs w:val="16"/>
                <w:lang w:eastAsia="pl-PL"/>
              </w:rPr>
              <w:t>2002</w:t>
            </w:r>
          </w:p>
        </w:tc>
        <w:tc>
          <w:tcPr>
            <w:tcW w:w="992" w:type="dxa"/>
            <w:tcBorders>
              <w:top w:val="dotted" w:sz="4" w:space="0" w:color="auto"/>
              <w:left w:val="dotted" w:sz="4" w:space="0" w:color="auto"/>
              <w:bottom w:val="dotted" w:sz="4" w:space="0" w:color="auto"/>
              <w:right w:val="dotted" w:sz="4" w:space="0" w:color="auto"/>
            </w:tcBorders>
            <w:vAlign w:val="center"/>
          </w:tcPr>
          <w:p w14:paraId="4F7B5929"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sz w:val="16"/>
                <w:szCs w:val="16"/>
                <w:lang w:eastAsia="pl-PL"/>
              </w:rPr>
            </w:pPr>
            <w:r w:rsidRPr="00C21D0B">
              <w:rPr>
                <w:rFonts w:eastAsia="Times New Roman" w:cs="Segoe UI"/>
                <w:b/>
                <w:sz w:val="16"/>
                <w:szCs w:val="16"/>
                <w:lang w:eastAsia="pl-PL"/>
              </w:rPr>
              <w:t>1</w:t>
            </w:r>
          </w:p>
        </w:tc>
        <w:tc>
          <w:tcPr>
            <w:tcW w:w="878" w:type="dxa"/>
            <w:tcBorders>
              <w:top w:val="dotted" w:sz="4" w:space="0" w:color="auto"/>
              <w:left w:val="dotted" w:sz="4" w:space="0" w:color="auto"/>
              <w:bottom w:val="dotted" w:sz="4" w:space="0" w:color="auto"/>
              <w:right w:val="dotted" w:sz="4" w:space="0" w:color="auto"/>
            </w:tcBorders>
            <w:vAlign w:val="center"/>
          </w:tcPr>
          <w:p w14:paraId="4A184E90" w14:textId="77777777" w:rsidR="0034344A" w:rsidRPr="00C21D0B" w:rsidRDefault="0034344A" w:rsidP="0034344A">
            <w:pPr>
              <w:overflowPunct w:val="0"/>
              <w:autoSpaceDE w:val="0"/>
              <w:autoSpaceDN w:val="0"/>
              <w:adjustRightInd w:val="0"/>
              <w:spacing w:after="0" w:line="240" w:lineRule="auto"/>
              <w:jc w:val="center"/>
              <w:rPr>
                <w:rFonts w:eastAsia="Times New Roman" w:cs="Segoe UI"/>
                <w:b/>
                <w:sz w:val="16"/>
                <w:szCs w:val="16"/>
                <w:lang w:eastAsia="pl-PL"/>
              </w:rPr>
            </w:pPr>
            <w:r w:rsidRPr="00C21D0B">
              <w:rPr>
                <w:rFonts w:eastAsia="Times New Roman" w:cs="Segoe UI"/>
                <w:b/>
                <w:sz w:val="16"/>
                <w:szCs w:val="16"/>
                <w:lang w:eastAsia="pl-PL"/>
              </w:rPr>
              <w:t>1</w:t>
            </w:r>
          </w:p>
        </w:tc>
      </w:tr>
    </w:tbl>
    <w:p w14:paraId="65098D07" w14:textId="37A136D9" w:rsidR="007C4866" w:rsidRDefault="007C4866" w:rsidP="0034344A">
      <w:pPr>
        <w:spacing w:line="360" w:lineRule="auto"/>
        <w:jc w:val="both"/>
      </w:pPr>
    </w:p>
    <w:p w14:paraId="3EC20178" w14:textId="77777777" w:rsidR="007C4866" w:rsidRDefault="007C4866">
      <w:pPr>
        <w:spacing w:line="259" w:lineRule="auto"/>
      </w:pPr>
      <w:r>
        <w:br w:type="page"/>
      </w:r>
    </w:p>
    <w:p w14:paraId="73379D7A" w14:textId="0A189A65" w:rsidR="0034344A" w:rsidRPr="007C4866" w:rsidRDefault="007C4866" w:rsidP="007C4866">
      <w:pPr>
        <w:spacing w:line="360" w:lineRule="auto"/>
        <w:jc w:val="right"/>
        <w:rPr>
          <w:b/>
        </w:rPr>
      </w:pPr>
      <w:r w:rsidRPr="007C4866">
        <w:rPr>
          <w:b/>
        </w:rPr>
        <w:lastRenderedPageBreak/>
        <w:t>Załącznik 3 do SWZ</w:t>
      </w:r>
    </w:p>
    <w:p w14:paraId="1258E8E5" w14:textId="77777777" w:rsidR="007C4866" w:rsidRPr="00EE61C2" w:rsidRDefault="007C4866" w:rsidP="007C4866">
      <w:pPr>
        <w:pStyle w:val="Tekstpodstawowywcity3"/>
        <w:numPr>
          <w:ilvl w:val="0"/>
          <w:numId w:val="54"/>
        </w:numPr>
        <w:spacing w:after="0"/>
        <w:ind w:left="426" w:hanging="426"/>
        <w:jc w:val="both"/>
        <w:rPr>
          <w:rFonts w:ascii="Segoe UI" w:eastAsiaTheme="majorEastAsia" w:hAnsi="Segoe UI" w:cs="Segoe UI"/>
          <w:b/>
          <w:color w:val="043E71"/>
          <w:sz w:val="22"/>
          <w:szCs w:val="26"/>
        </w:rPr>
      </w:pPr>
      <w:bookmarkStart w:id="14" w:name="_Hlk64367429"/>
      <w:r w:rsidRPr="00EE61C2">
        <w:rPr>
          <w:rFonts w:ascii="Segoe UI" w:eastAsiaTheme="majorEastAsia" w:hAnsi="Segoe UI" w:cs="Segoe UI"/>
          <w:b/>
          <w:color w:val="043E71"/>
          <w:sz w:val="22"/>
          <w:szCs w:val="26"/>
        </w:rPr>
        <w:t>KRYTERIA OCENY OFERT ORAZ SPOSÓB WYBORU OFERTY NAJKORZYSTNIEJSZEJ</w:t>
      </w:r>
    </w:p>
    <w:p w14:paraId="77EB508F" w14:textId="77777777" w:rsidR="007C4866" w:rsidRPr="004C4D3B" w:rsidRDefault="007C4866" w:rsidP="007C4866">
      <w:pPr>
        <w:tabs>
          <w:tab w:val="left" w:pos="5245"/>
        </w:tabs>
        <w:spacing w:after="0" w:line="240" w:lineRule="auto"/>
        <w:jc w:val="both"/>
        <w:rPr>
          <w:rFonts w:cs="Segoe UI"/>
          <w:color w:val="FF0000"/>
          <w:lang w:eastAsia="pl-PL"/>
        </w:rPr>
      </w:pPr>
    </w:p>
    <w:p w14:paraId="197E8712" w14:textId="77777777" w:rsidR="007C4866" w:rsidRPr="00857820" w:rsidRDefault="007C4866" w:rsidP="007C4866">
      <w:pPr>
        <w:spacing w:after="0" w:line="240" w:lineRule="auto"/>
        <w:jc w:val="both"/>
        <w:rPr>
          <w:rFonts w:cs="Segoe UI"/>
          <w:lang w:eastAsia="pl-PL"/>
        </w:rPr>
      </w:pPr>
      <w:r w:rsidRPr="00857820">
        <w:rPr>
          <w:rFonts w:cs="Segoe UI"/>
          <w:lang w:eastAsia="pl-PL"/>
        </w:rPr>
        <w:t xml:space="preserve">Zamówienie zostanie udzielone </w:t>
      </w:r>
      <w:r>
        <w:rPr>
          <w:rFonts w:cs="Segoe UI"/>
          <w:lang w:eastAsia="pl-PL"/>
        </w:rPr>
        <w:t>Wy</w:t>
      </w:r>
      <w:r w:rsidRPr="00857820">
        <w:rPr>
          <w:rFonts w:cs="Segoe UI"/>
          <w:lang w:eastAsia="pl-PL"/>
        </w:rPr>
        <w:t xml:space="preserve">konawcy, który uzyska największą łączną liczbę punktów z wskazanych powyżej kryteriów oceny oferty. </w:t>
      </w:r>
    </w:p>
    <w:p w14:paraId="2610809A" w14:textId="77777777" w:rsidR="007C4866" w:rsidRDefault="007C4866" w:rsidP="007C4866">
      <w:pPr>
        <w:pStyle w:val="Tekstpodstawowywcity3"/>
        <w:rPr>
          <w:rFonts w:ascii="Segoe UI" w:eastAsiaTheme="majorEastAsia" w:hAnsi="Segoe UI" w:cs="Segoe UI"/>
          <w:b/>
          <w:color w:val="043E71"/>
          <w:sz w:val="22"/>
          <w:szCs w:val="26"/>
        </w:rPr>
      </w:pPr>
    </w:p>
    <w:p w14:paraId="62225D39" w14:textId="77777777" w:rsidR="007C4866" w:rsidRDefault="007C4866" w:rsidP="007C4866">
      <w:pPr>
        <w:pStyle w:val="Akapitzlist"/>
        <w:numPr>
          <w:ilvl w:val="1"/>
          <w:numId w:val="52"/>
        </w:numPr>
        <w:spacing w:before="120" w:after="120" w:line="312" w:lineRule="auto"/>
        <w:jc w:val="both"/>
        <w:rPr>
          <w:rFonts w:cs="Segoe UI"/>
          <w:bCs/>
          <w:iCs/>
          <w:color w:val="000000" w:themeColor="text1"/>
          <w:szCs w:val="20"/>
        </w:rPr>
      </w:pPr>
      <w:r w:rsidRPr="002E2D94">
        <w:rPr>
          <w:rFonts w:cs="Segoe UI"/>
          <w:bCs/>
          <w:iCs/>
          <w:color w:val="000000" w:themeColor="text1"/>
          <w:szCs w:val="20"/>
        </w:rPr>
        <w:t xml:space="preserve">Zamawiający dokona wyboru oferty najkorzystniejszej ekonomicznie przy zastosowaniu poniższych </w:t>
      </w:r>
      <w:r>
        <w:rPr>
          <w:rFonts w:cs="Segoe UI"/>
          <w:bCs/>
          <w:iCs/>
          <w:color w:val="000000" w:themeColor="text1"/>
          <w:szCs w:val="20"/>
        </w:rPr>
        <w:t xml:space="preserve">kryteriów i </w:t>
      </w:r>
      <w:r w:rsidRPr="002E2D94">
        <w:rPr>
          <w:rFonts w:cs="Segoe UI"/>
          <w:bCs/>
          <w:iCs/>
          <w:color w:val="000000" w:themeColor="text1"/>
          <w:szCs w:val="20"/>
        </w:rPr>
        <w:t>wzorów.</w:t>
      </w:r>
    </w:p>
    <w:p w14:paraId="5B5F4645" w14:textId="77777777" w:rsidR="007C4866" w:rsidRDefault="007C4866" w:rsidP="007C4866">
      <w:pPr>
        <w:pStyle w:val="Akapitzlist"/>
        <w:numPr>
          <w:ilvl w:val="1"/>
          <w:numId w:val="55"/>
        </w:numPr>
        <w:spacing w:before="120" w:after="120" w:line="312" w:lineRule="auto"/>
        <w:jc w:val="both"/>
        <w:rPr>
          <w:rFonts w:cs="Segoe UI"/>
          <w:bCs/>
          <w:iCs/>
          <w:color w:val="000000" w:themeColor="text1"/>
          <w:szCs w:val="20"/>
        </w:rPr>
      </w:pPr>
      <w:r w:rsidRPr="00F41BA8">
        <w:rPr>
          <w:rFonts w:cs="Segoe UI"/>
          <w:b/>
          <w:iCs/>
          <w:color w:val="000000" w:themeColor="text1"/>
          <w:szCs w:val="20"/>
        </w:rPr>
        <w:t>Cena oferty – 60% wagi</w:t>
      </w:r>
    </w:p>
    <w:p w14:paraId="7117BADA" w14:textId="77777777" w:rsidR="007C4866" w:rsidRPr="000F4676" w:rsidRDefault="007C4866" w:rsidP="007C4866">
      <w:pPr>
        <w:pStyle w:val="Akapitzlist"/>
        <w:tabs>
          <w:tab w:val="left" w:pos="284"/>
        </w:tabs>
        <w:spacing w:before="120" w:after="120" w:line="312" w:lineRule="auto"/>
        <w:ind w:left="360"/>
        <w:jc w:val="both"/>
        <w:rPr>
          <w:rFonts w:cs="Segoe UI"/>
          <w:bCs/>
          <w:iCs/>
          <w:color w:val="000000" w:themeColor="text1"/>
          <w:szCs w:val="20"/>
        </w:rPr>
      </w:pPr>
      <w:r w:rsidRPr="000F4676">
        <w:rPr>
          <w:rFonts w:cs="Segoe UI"/>
          <w:bCs/>
          <w:iCs/>
          <w:color w:val="000000" w:themeColor="text1"/>
          <w:szCs w:val="20"/>
        </w:rPr>
        <w:t xml:space="preserve">Zamawiający dokona oceny na podstawie zaoferowanej przez Wykonawcę ceny oferty brutto </w:t>
      </w:r>
      <w:r w:rsidRPr="000F4676">
        <w:rPr>
          <w:rFonts w:cs="Segoe UI"/>
          <w:bCs/>
          <w:iCs/>
          <w:color w:val="000000" w:themeColor="text1"/>
          <w:szCs w:val="20"/>
        </w:rPr>
        <w:br/>
        <w:t>w PLN, podanej w formularzu ofertowym (Załącznik nr 1 do SWZ).</w:t>
      </w:r>
    </w:p>
    <w:p w14:paraId="36682BB7" w14:textId="77777777" w:rsidR="007C4866" w:rsidRPr="000F4676" w:rsidRDefault="007C4866" w:rsidP="007C4866">
      <w:pPr>
        <w:pStyle w:val="Akapitzlist"/>
        <w:numPr>
          <w:ilvl w:val="1"/>
          <w:numId w:val="55"/>
        </w:numPr>
        <w:spacing w:before="120" w:after="120" w:line="312" w:lineRule="auto"/>
        <w:jc w:val="both"/>
        <w:rPr>
          <w:rFonts w:cs="Segoe UI"/>
          <w:b/>
          <w:iCs/>
          <w:color w:val="000000" w:themeColor="text1"/>
          <w:szCs w:val="20"/>
        </w:rPr>
      </w:pPr>
      <w:r w:rsidRPr="000F4676">
        <w:rPr>
          <w:rFonts w:cs="Segoe UI"/>
          <w:b/>
          <w:iCs/>
          <w:color w:val="000000" w:themeColor="text1"/>
          <w:szCs w:val="20"/>
        </w:rPr>
        <w:t>Klauzule fakultatywne - 40% wagi</w:t>
      </w:r>
    </w:p>
    <w:p w14:paraId="5561E252" w14:textId="77777777" w:rsidR="007C4866" w:rsidRPr="00A71A11" w:rsidRDefault="007C4866" w:rsidP="007C4866">
      <w:pPr>
        <w:pStyle w:val="Akapitzlist"/>
        <w:numPr>
          <w:ilvl w:val="1"/>
          <w:numId w:val="28"/>
        </w:numPr>
        <w:spacing w:before="120" w:after="120" w:line="312" w:lineRule="auto"/>
        <w:ind w:left="1134"/>
        <w:jc w:val="both"/>
        <w:rPr>
          <w:rFonts w:cs="Segoe UI"/>
          <w:bCs/>
          <w:iCs/>
          <w:color w:val="000000" w:themeColor="text1"/>
          <w:szCs w:val="20"/>
        </w:rPr>
      </w:pPr>
      <w:r w:rsidRPr="00A71A11">
        <w:rPr>
          <w:rFonts w:cs="Segoe UI"/>
          <w:bCs/>
          <w:iCs/>
          <w:color w:val="000000" w:themeColor="text1"/>
          <w:szCs w:val="20"/>
        </w:rPr>
        <w:t xml:space="preserve">K1 – </w:t>
      </w:r>
      <w:r>
        <w:rPr>
          <w:rFonts w:cs="Segoe UI"/>
          <w:bCs/>
          <w:iCs/>
          <w:color w:val="000000" w:themeColor="text1"/>
          <w:szCs w:val="20"/>
        </w:rPr>
        <w:t xml:space="preserve"> </w:t>
      </w:r>
      <w:r w:rsidRPr="00A71A11">
        <w:rPr>
          <w:rFonts w:cs="Segoe UI"/>
          <w:bCs/>
          <w:iCs/>
          <w:color w:val="000000" w:themeColor="text1"/>
          <w:szCs w:val="20"/>
        </w:rPr>
        <w:t xml:space="preserve">Klauzula rozszerzenia katalog poważnych </w:t>
      </w:r>
      <w:proofErr w:type="spellStart"/>
      <w:r w:rsidRPr="00A71A11">
        <w:rPr>
          <w:rFonts w:cs="Segoe UI"/>
          <w:bCs/>
          <w:iCs/>
          <w:color w:val="000000" w:themeColor="text1"/>
          <w:szCs w:val="20"/>
        </w:rPr>
        <w:t>zachorowań</w:t>
      </w:r>
      <w:proofErr w:type="spellEnd"/>
      <w:r w:rsidRPr="00A71A11">
        <w:rPr>
          <w:rFonts w:cs="Segoe UI"/>
          <w:bCs/>
          <w:iCs/>
          <w:color w:val="000000" w:themeColor="text1"/>
          <w:szCs w:val="20"/>
        </w:rPr>
        <w:t xml:space="preserve"> Ubezpieczonego</w:t>
      </w:r>
      <w:r>
        <w:rPr>
          <w:rFonts w:cs="Segoe UI"/>
          <w:bCs/>
          <w:iCs/>
          <w:color w:val="000000" w:themeColor="text1"/>
          <w:szCs w:val="20"/>
        </w:rPr>
        <w:t xml:space="preserve"> - 4 pkt</w:t>
      </w:r>
    </w:p>
    <w:p w14:paraId="273451A3" w14:textId="77777777" w:rsidR="007C4866" w:rsidRPr="00173D8F" w:rsidRDefault="007C4866" w:rsidP="007C4866">
      <w:pPr>
        <w:pStyle w:val="Akapitzlist"/>
        <w:numPr>
          <w:ilvl w:val="1"/>
          <w:numId w:val="28"/>
        </w:numPr>
        <w:spacing w:before="120" w:after="120" w:line="312" w:lineRule="auto"/>
        <w:ind w:left="1134"/>
        <w:jc w:val="both"/>
        <w:rPr>
          <w:rFonts w:cs="Segoe UI"/>
          <w:bCs/>
          <w:iCs/>
          <w:color w:val="000000" w:themeColor="text1"/>
          <w:szCs w:val="20"/>
        </w:rPr>
      </w:pPr>
      <w:r w:rsidRPr="00173D8F">
        <w:rPr>
          <w:rFonts w:cs="Segoe UI"/>
          <w:bCs/>
          <w:iCs/>
          <w:color w:val="000000" w:themeColor="text1"/>
          <w:szCs w:val="20"/>
        </w:rPr>
        <w:t xml:space="preserve">K2 – Klauzula „rozszerzenia katalogu poważnych </w:t>
      </w:r>
      <w:proofErr w:type="spellStart"/>
      <w:r w:rsidRPr="00173D8F">
        <w:rPr>
          <w:rFonts w:cs="Segoe UI"/>
          <w:bCs/>
          <w:iCs/>
          <w:color w:val="000000" w:themeColor="text1"/>
          <w:szCs w:val="20"/>
        </w:rPr>
        <w:t>zachorowań</w:t>
      </w:r>
      <w:proofErr w:type="spellEnd"/>
      <w:r w:rsidRPr="00173D8F">
        <w:rPr>
          <w:rFonts w:cs="Segoe UI"/>
          <w:bCs/>
          <w:iCs/>
          <w:color w:val="000000" w:themeColor="text1"/>
          <w:szCs w:val="20"/>
        </w:rPr>
        <w:t xml:space="preserve"> Ubezpieczonego - Borelioza” -</w:t>
      </w:r>
      <w:r>
        <w:rPr>
          <w:rFonts w:cs="Segoe UI"/>
          <w:bCs/>
          <w:iCs/>
          <w:color w:val="000000" w:themeColor="text1"/>
          <w:szCs w:val="20"/>
        </w:rPr>
        <w:t xml:space="preserve">5 </w:t>
      </w:r>
      <w:r w:rsidRPr="00173D8F">
        <w:rPr>
          <w:rFonts w:cs="Segoe UI"/>
          <w:bCs/>
          <w:iCs/>
          <w:color w:val="000000" w:themeColor="text1"/>
          <w:szCs w:val="20"/>
        </w:rPr>
        <w:t>pkt</w:t>
      </w:r>
    </w:p>
    <w:p w14:paraId="1D2C98A2" w14:textId="77777777" w:rsidR="007C4866" w:rsidRPr="00A71A11" w:rsidRDefault="007C4866" w:rsidP="007C4866">
      <w:pPr>
        <w:pStyle w:val="Akapitzlist"/>
        <w:numPr>
          <w:ilvl w:val="1"/>
          <w:numId w:val="28"/>
        </w:numPr>
        <w:spacing w:before="120" w:after="120" w:line="312" w:lineRule="auto"/>
        <w:ind w:left="1134"/>
        <w:jc w:val="both"/>
        <w:rPr>
          <w:rFonts w:cs="Segoe UI"/>
          <w:bCs/>
          <w:iCs/>
          <w:color w:val="000000" w:themeColor="text1"/>
          <w:szCs w:val="20"/>
        </w:rPr>
      </w:pPr>
      <w:r w:rsidRPr="00A71A11">
        <w:rPr>
          <w:rFonts w:cs="Segoe UI"/>
          <w:bCs/>
          <w:iCs/>
          <w:color w:val="000000" w:themeColor="text1"/>
          <w:szCs w:val="20"/>
        </w:rPr>
        <w:t xml:space="preserve">K3 – Klauzula reoperacji – </w:t>
      </w:r>
      <w:r>
        <w:rPr>
          <w:rFonts w:cs="Segoe UI"/>
          <w:bCs/>
          <w:iCs/>
          <w:color w:val="000000" w:themeColor="text1"/>
          <w:szCs w:val="20"/>
        </w:rPr>
        <w:t xml:space="preserve">5 </w:t>
      </w:r>
      <w:r w:rsidRPr="00A71A11">
        <w:rPr>
          <w:rFonts w:cs="Segoe UI"/>
          <w:bCs/>
          <w:iCs/>
          <w:color w:val="000000" w:themeColor="text1"/>
          <w:szCs w:val="20"/>
        </w:rPr>
        <w:t xml:space="preserve">pkt </w:t>
      </w:r>
    </w:p>
    <w:p w14:paraId="52E83E17" w14:textId="77777777" w:rsidR="007C4866" w:rsidRPr="00A71A11" w:rsidRDefault="007C4866" w:rsidP="007C4866">
      <w:pPr>
        <w:pStyle w:val="Akapitzlist"/>
        <w:numPr>
          <w:ilvl w:val="1"/>
          <w:numId w:val="28"/>
        </w:numPr>
        <w:spacing w:before="120" w:after="120" w:line="312" w:lineRule="auto"/>
        <w:ind w:left="1134"/>
        <w:jc w:val="both"/>
        <w:rPr>
          <w:rFonts w:cs="Segoe UI"/>
          <w:bCs/>
          <w:iCs/>
          <w:color w:val="000000" w:themeColor="text1"/>
          <w:szCs w:val="20"/>
        </w:rPr>
      </w:pPr>
      <w:r w:rsidRPr="000F4676">
        <w:rPr>
          <w:rFonts w:cs="Segoe UI"/>
          <w:bCs/>
          <w:iCs/>
          <w:color w:val="000000" w:themeColor="text1"/>
          <w:szCs w:val="20"/>
        </w:rPr>
        <w:t xml:space="preserve">K4 </w:t>
      </w:r>
      <w:r w:rsidRPr="00A71A11">
        <w:rPr>
          <w:rFonts w:cs="Segoe UI"/>
          <w:bCs/>
          <w:iCs/>
          <w:color w:val="000000" w:themeColor="text1"/>
          <w:szCs w:val="20"/>
        </w:rPr>
        <w:t>–</w:t>
      </w:r>
      <w:r>
        <w:rPr>
          <w:rFonts w:cs="Segoe UI"/>
          <w:bCs/>
          <w:iCs/>
          <w:color w:val="000000" w:themeColor="text1"/>
          <w:szCs w:val="20"/>
        </w:rPr>
        <w:t xml:space="preserve"> K</w:t>
      </w:r>
      <w:r w:rsidRPr="000F4676">
        <w:rPr>
          <w:rFonts w:cs="Segoe UI"/>
          <w:bCs/>
          <w:iCs/>
          <w:color w:val="000000" w:themeColor="text1"/>
          <w:szCs w:val="20"/>
        </w:rPr>
        <w:t>lauzula pomocy medycznej</w:t>
      </w:r>
      <w:r>
        <w:rPr>
          <w:rFonts w:cs="Segoe UI"/>
          <w:bCs/>
          <w:iCs/>
          <w:color w:val="000000" w:themeColor="text1"/>
          <w:szCs w:val="20"/>
        </w:rPr>
        <w:t xml:space="preserve"> – 7 pkt</w:t>
      </w:r>
    </w:p>
    <w:p w14:paraId="32A2DDE2" w14:textId="77777777" w:rsidR="007C4866" w:rsidRDefault="007C4866" w:rsidP="007C4866">
      <w:pPr>
        <w:pStyle w:val="Akapitzlist"/>
        <w:numPr>
          <w:ilvl w:val="1"/>
          <w:numId w:val="28"/>
        </w:numPr>
        <w:spacing w:before="120" w:after="120" w:line="312" w:lineRule="auto"/>
        <w:ind w:left="1134"/>
        <w:jc w:val="both"/>
        <w:rPr>
          <w:rFonts w:cs="Segoe UI"/>
          <w:bCs/>
          <w:iCs/>
          <w:color w:val="000000" w:themeColor="text1"/>
          <w:szCs w:val="20"/>
        </w:rPr>
      </w:pPr>
      <w:r w:rsidRPr="000F4676">
        <w:rPr>
          <w:rFonts w:cs="Segoe UI"/>
          <w:bCs/>
          <w:iCs/>
          <w:color w:val="000000" w:themeColor="text1"/>
          <w:szCs w:val="20"/>
        </w:rPr>
        <w:t>K5 – Klauzula dodatkowej gwarancji indywidualnej kontynuacji</w:t>
      </w:r>
      <w:r>
        <w:rPr>
          <w:rFonts w:cs="Segoe UI"/>
          <w:bCs/>
          <w:iCs/>
          <w:color w:val="000000" w:themeColor="text1"/>
          <w:szCs w:val="20"/>
        </w:rPr>
        <w:t xml:space="preserve"> – 4 pkt</w:t>
      </w:r>
    </w:p>
    <w:p w14:paraId="2D2705AA" w14:textId="77777777" w:rsidR="007C4866" w:rsidRDefault="007C4866" w:rsidP="007C4866">
      <w:pPr>
        <w:pStyle w:val="Akapitzlist"/>
        <w:numPr>
          <w:ilvl w:val="1"/>
          <w:numId w:val="28"/>
        </w:numPr>
        <w:spacing w:before="120" w:after="120" w:line="312" w:lineRule="auto"/>
        <w:ind w:left="1134"/>
        <w:jc w:val="both"/>
        <w:rPr>
          <w:rFonts w:cs="Segoe UI"/>
          <w:bCs/>
          <w:iCs/>
          <w:color w:val="000000" w:themeColor="text1"/>
          <w:szCs w:val="20"/>
        </w:rPr>
      </w:pPr>
      <w:r>
        <w:rPr>
          <w:rFonts w:cs="Segoe UI"/>
          <w:bCs/>
          <w:iCs/>
          <w:color w:val="000000" w:themeColor="text1"/>
          <w:szCs w:val="20"/>
        </w:rPr>
        <w:t xml:space="preserve">K6 </w:t>
      </w:r>
      <w:r w:rsidRPr="000F4676">
        <w:rPr>
          <w:rFonts w:cs="Segoe UI"/>
          <w:bCs/>
          <w:iCs/>
          <w:color w:val="000000" w:themeColor="text1"/>
          <w:szCs w:val="20"/>
        </w:rPr>
        <w:t>– Klauzula</w:t>
      </w:r>
      <w:r>
        <w:rPr>
          <w:rFonts w:cs="Segoe UI"/>
          <w:bCs/>
          <w:iCs/>
          <w:color w:val="000000" w:themeColor="text1"/>
          <w:szCs w:val="20"/>
        </w:rPr>
        <w:t xml:space="preserve"> </w:t>
      </w:r>
      <w:r w:rsidRPr="000F4676">
        <w:rPr>
          <w:rFonts w:cs="Segoe UI"/>
          <w:bCs/>
          <w:iCs/>
          <w:color w:val="000000" w:themeColor="text1"/>
          <w:szCs w:val="20"/>
        </w:rPr>
        <w:t>dodatkowa świadczenia z tytułu wystąpienia choroby śmiertelnej</w:t>
      </w:r>
      <w:r>
        <w:rPr>
          <w:rFonts w:cs="Segoe UI"/>
          <w:bCs/>
          <w:iCs/>
          <w:color w:val="000000" w:themeColor="text1"/>
          <w:szCs w:val="20"/>
        </w:rPr>
        <w:t xml:space="preserve"> – 5 pkt</w:t>
      </w:r>
    </w:p>
    <w:p w14:paraId="4D110713" w14:textId="77777777" w:rsidR="007C4866" w:rsidRPr="004D6FD1" w:rsidRDefault="007C4866" w:rsidP="007C4866">
      <w:pPr>
        <w:pStyle w:val="Akapitzlist"/>
        <w:numPr>
          <w:ilvl w:val="1"/>
          <w:numId w:val="28"/>
        </w:numPr>
        <w:spacing w:before="120" w:after="120" w:line="312" w:lineRule="auto"/>
        <w:ind w:left="1134"/>
        <w:jc w:val="both"/>
        <w:rPr>
          <w:rFonts w:cs="Segoe UI"/>
          <w:bCs/>
          <w:iCs/>
          <w:color w:val="000000" w:themeColor="text1"/>
          <w:szCs w:val="20"/>
        </w:rPr>
      </w:pPr>
      <w:r w:rsidRPr="004D6FD1">
        <w:rPr>
          <w:rFonts w:cs="Segoe UI"/>
          <w:bCs/>
          <w:iCs/>
          <w:color w:val="000000" w:themeColor="text1"/>
          <w:szCs w:val="20"/>
        </w:rPr>
        <w:t>K</w:t>
      </w:r>
      <w:r>
        <w:rPr>
          <w:rFonts w:cs="Segoe UI"/>
          <w:bCs/>
          <w:iCs/>
          <w:color w:val="000000" w:themeColor="text1"/>
          <w:szCs w:val="20"/>
        </w:rPr>
        <w:t xml:space="preserve">7 </w:t>
      </w:r>
      <w:r w:rsidRPr="004D6FD1">
        <w:rPr>
          <w:rFonts w:cs="Segoe UI"/>
          <w:bCs/>
          <w:iCs/>
          <w:color w:val="000000" w:themeColor="text1"/>
          <w:szCs w:val="20"/>
        </w:rPr>
        <w:t>–</w:t>
      </w:r>
      <w:r>
        <w:rPr>
          <w:rFonts w:cs="Segoe UI"/>
          <w:bCs/>
          <w:iCs/>
          <w:color w:val="000000" w:themeColor="text1"/>
          <w:szCs w:val="20"/>
        </w:rPr>
        <w:t xml:space="preserve"> </w:t>
      </w:r>
      <w:r w:rsidRPr="004D6FD1">
        <w:rPr>
          <w:rFonts w:cs="Segoe UI"/>
          <w:bCs/>
          <w:iCs/>
          <w:color w:val="000000" w:themeColor="text1"/>
          <w:szCs w:val="20"/>
        </w:rPr>
        <w:t>Klauzula Leczenia specjalistycznego</w:t>
      </w:r>
      <w:r>
        <w:rPr>
          <w:rFonts w:cs="Segoe UI"/>
          <w:bCs/>
          <w:iCs/>
          <w:color w:val="000000" w:themeColor="text1"/>
          <w:szCs w:val="20"/>
        </w:rPr>
        <w:t xml:space="preserve"> – 10 pkt.</w:t>
      </w:r>
    </w:p>
    <w:p w14:paraId="21494636" w14:textId="77777777" w:rsidR="007C4866" w:rsidRPr="004D6FD1" w:rsidRDefault="007C4866" w:rsidP="007C4866">
      <w:pPr>
        <w:spacing w:before="120" w:after="120" w:line="312" w:lineRule="auto"/>
        <w:ind w:left="774"/>
        <w:contextualSpacing/>
        <w:jc w:val="both"/>
        <w:rPr>
          <w:rFonts w:cs="Segoe UI"/>
          <w:bCs/>
          <w:iCs/>
          <w:color w:val="000000" w:themeColor="text1"/>
          <w:szCs w:val="20"/>
        </w:rPr>
      </w:pPr>
    </w:p>
    <w:p w14:paraId="13174516" w14:textId="77777777" w:rsidR="007C4866" w:rsidRPr="00F41BA8" w:rsidRDefault="007C4866" w:rsidP="007C4866">
      <w:pPr>
        <w:spacing w:before="120" w:after="120" w:line="312" w:lineRule="auto"/>
        <w:ind w:left="426"/>
        <w:jc w:val="both"/>
        <w:rPr>
          <w:rFonts w:cs="Segoe UI"/>
          <w:bCs/>
          <w:iCs/>
          <w:color w:val="000000" w:themeColor="text1"/>
          <w:szCs w:val="20"/>
        </w:rPr>
      </w:pPr>
      <w:r w:rsidRPr="00F41BA8">
        <w:rPr>
          <w:rFonts w:cs="Segoe UI"/>
          <w:bCs/>
          <w:iCs/>
          <w:color w:val="000000" w:themeColor="text1"/>
          <w:szCs w:val="20"/>
        </w:rPr>
        <w:t>Zamawiający dokona oceny na podstawie oświadczenia Wykonawcy o zaoferowaniu klauzul dodatkowych określonych przez Zamawiającego w dalszej części dokumentu. Wykonawca może, ale nie musi zaoferować poszczególnych klauzul dodatkowych.</w:t>
      </w:r>
    </w:p>
    <w:p w14:paraId="7EC20AB2" w14:textId="77777777" w:rsidR="007C4866" w:rsidRPr="00F41BA8" w:rsidRDefault="007C4866" w:rsidP="007C4866">
      <w:pPr>
        <w:spacing w:before="120" w:after="120" w:line="312" w:lineRule="auto"/>
        <w:ind w:left="426"/>
        <w:jc w:val="both"/>
        <w:rPr>
          <w:rFonts w:cs="Segoe UI"/>
          <w:bCs/>
          <w:iCs/>
          <w:color w:val="000000" w:themeColor="text1"/>
          <w:szCs w:val="20"/>
        </w:rPr>
      </w:pPr>
      <w:r w:rsidRPr="00F41BA8">
        <w:rPr>
          <w:rFonts w:cs="Segoe UI"/>
          <w:bCs/>
          <w:iCs/>
          <w:color w:val="000000" w:themeColor="text1"/>
          <w:szCs w:val="20"/>
        </w:rPr>
        <w:t xml:space="preserve">Informacja o akceptacji danej klauzuli dodatkowej bądź braku akceptacji musi zostać wskazana przez Wykonawcę w formularzu ofertowym </w:t>
      </w:r>
      <w:r w:rsidRPr="00EE5D2E">
        <w:rPr>
          <w:rFonts w:cs="Segoe UI"/>
          <w:bCs/>
          <w:iCs/>
          <w:color w:val="000000" w:themeColor="text1"/>
          <w:szCs w:val="20"/>
        </w:rPr>
        <w:t>(Załącznik nr 1 do SWZ)</w:t>
      </w:r>
      <w:r w:rsidRPr="00F41BA8">
        <w:rPr>
          <w:rFonts w:cs="Segoe UI"/>
          <w:bCs/>
          <w:iCs/>
          <w:color w:val="000000" w:themeColor="text1"/>
          <w:szCs w:val="20"/>
        </w:rPr>
        <w:t xml:space="preserve"> poprzez zaznaczenie jednego z dwóch wariantów do wyboru tj. tak/nie w odniesieniu do każdej klauzuli dodatkowej.</w:t>
      </w:r>
    </w:p>
    <w:p w14:paraId="75214739" w14:textId="77777777" w:rsidR="007C4866" w:rsidRPr="00F41BA8" w:rsidRDefault="007C4866" w:rsidP="007C4866">
      <w:pPr>
        <w:spacing w:before="120" w:after="120" w:line="312" w:lineRule="auto"/>
        <w:ind w:left="426"/>
        <w:jc w:val="both"/>
        <w:rPr>
          <w:rFonts w:cs="Segoe UI"/>
          <w:bCs/>
          <w:iCs/>
          <w:color w:val="000000" w:themeColor="text1"/>
          <w:szCs w:val="20"/>
        </w:rPr>
      </w:pPr>
      <w:r w:rsidRPr="00F41BA8">
        <w:rPr>
          <w:rFonts w:cs="Segoe UI"/>
          <w:bCs/>
          <w:iCs/>
          <w:color w:val="000000" w:themeColor="text1"/>
          <w:szCs w:val="20"/>
        </w:rPr>
        <w:t>W przypadku braku zaznaczenia jednego z wariantów w odniesieniu do którejkolwiek klauzuli dodatkowej, Zamawiający uzna, że Wykonawca nie zaoferował danej klauzuli dodatkowej i nie przyzna ofercie dodatkowych punktów.</w:t>
      </w:r>
    </w:p>
    <w:p w14:paraId="18B63997" w14:textId="77777777" w:rsidR="007C4866" w:rsidRDefault="007C4866" w:rsidP="007C4866">
      <w:pPr>
        <w:spacing w:before="120" w:after="120" w:line="312" w:lineRule="auto"/>
        <w:ind w:left="426"/>
        <w:jc w:val="both"/>
        <w:rPr>
          <w:rFonts w:cs="Segoe UI"/>
          <w:bCs/>
          <w:iCs/>
          <w:color w:val="000000" w:themeColor="text1"/>
          <w:szCs w:val="20"/>
        </w:rPr>
      </w:pPr>
      <w:r w:rsidRPr="00F41BA8">
        <w:rPr>
          <w:rFonts w:cs="Segoe UI"/>
          <w:bCs/>
          <w:iCs/>
          <w:color w:val="000000" w:themeColor="text1"/>
          <w:szCs w:val="20"/>
        </w:rPr>
        <w:t xml:space="preserve">Wykonawca nie może w jakikolwiek sposób zmienić ich treści, także poprzez wprowadzanie limitów odpowiedzialności, franszyz, </w:t>
      </w:r>
      <w:proofErr w:type="spellStart"/>
      <w:r w:rsidRPr="00F41BA8">
        <w:rPr>
          <w:rFonts w:cs="Segoe UI"/>
          <w:bCs/>
          <w:iCs/>
          <w:color w:val="000000" w:themeColor="text1"/>
          <w:szCs w:val="20"/>
        </w:rPr>
        <w:t>wyłączeń</w:t>
      </w:r>
      <w:proofErr w:type="spellEnd"/>
      <w:r w:rsidRPr="00F41BA8">
        <w:rPr>
          <w:rFonts w:cs="Segoe UI"/>
          <w:bCs/>
          <w:iCs/>
          <w:color w:val="000000" w:themeColor="text1"/>
          <w:szCs w:val="20"/>
        </w:rPr>
        <w:t>, itd. bądź poprzez zaproponowanie rozwiązań alternatywnych.</w:t>
      </w:r>
    </w:p>
    <w:p w14:paraId="21CC0E47" w14:textId="77777777" w:rsidR="007C4866" w:rsidRDefault="007C4866" w:rsidP="007C4866">
      <w:pPr>
        <w:tabs>
          <w:tab w:val="left" w:pos="5245"/>
        </w:tabs>
        <w:spacing w:after="0" w:line="240" w:lineRule="auto"/>
        <w:ind w:left="426"/>
        <w:jc w:val="both"/>
        <w:rPr>
          <w:rFonts w:cs="Segoe UI"/>
          <w:lang w:eastAsia="pl-PL"/>
        </w:rPr>
      </w:pPr>
      <w:r w:rsidRPr="00857820">
        <w:rPr>
          <w:rFonts w:cs="Segoe UI"/>
          <w:lang w:eastAsia="pl-PL"/>
        </w:rPr>
        <w:t>1% równa się 1 punkt.</w:t>
      </w:r>
    </w:p>
    <w:p w14:paraId="2C4C8B04" w14:textId="77777777" w:rsidR="007C4866" w:rsidRPr="00857820" w:rsidRDefault="007C4866" w:rsidP="007C4866">
      <w:pPr>
        <w:tabs>
          <w:tab w:val="left" w:pos="5245"/>
        </w:tabs>
        <w:spacing w:after="0" w:line="240" w:lineRule="auto"/>
        <w:ind w:left="426"/>
        <w:jc w:val="both"/>
        <w:rPr>
          <w:rFonts w:cs="Segoe UI"/>
          <w:lang w:eastAsia="pl-PL"/>
        </w:rPr>
      </w:pPr>
    </w:p>
    <w:p w14:paraId="0F7DEE66" w14:textId="77777777" w:rsidR="007C4866" w:rsidRPr="00F41BA8" w:rsidRDefault="007C4866" w:rsidP="007C4866">
      <w:pPr>
        <w:pStyle w:val="Akapitzlist"/>
        <w:numPr>
          <w:ilvl w:val="1"/>
          <w:numId w:val="52"/>
        </w:numPr>
        <w:spacing w:before="120" w:after="120" w:line="312" w:lineRule="auto"/>
        <w:jc w:val="both"/>
        <w:rPr>
          <w:rFonts w:cs="Segoe UI"/>
          <w:bCs/>
          <w:iCs/>
          <w:color w:val="000000" w:themeColor="text1"/>
          <w:szCs w:val="20"/>
        </w:rPr>
      </w:pPr>
      <w:r w:rsidRPr="00F41BA8">
        <w:rPr>
          <w:rFonts w:cs="Segoe UI"/>
          <w:bCs/>
          <w:iCs/>
          <w:color w:val="000000" w:themeColor="text1"/>
          <w:szCs w:val="20"/>
        </w:rPr>
        <w:t xml:space="preserve">Sposób oceny ofert </w:t>
      </w:r>
    </w:p>
    <w:p w14:paraId="6D2F7FA4" w14:textId="77777777" w:rsidR="007C4866" w:rsidRPr="00F41BA8" w:rsidRDefault="007C4866" w:rsidP="007C4866">
      <w:pPr>
        <w:spacing w:before="120" w:after="120" w:line="240" w:lineRule="auto"/>
        <w:jc w:val="both"/>
        <w:rPr>
          <w:rFonts w:cs="Segoe UI"/>
          <w:bCs/>
          <w:iCs/>
          <w:color w:val="000000" w:themeColor="text1"/>
          <w:szCs w:val="20"/>
        </w:rPr>
      </w:pPr>
      <w:r w:rsidRPr="00F41BA8">
        <w:rPr>
          <w:rFonts w:cs="Segoe UI"/>
          <w:bCs/>
          <w:iCs/>
          <w:color w:val="000000" w:themeColor="text1"/>
          <w:szCs w:val="20"/>
        </w:rPr>
        <w:t>Punkty za kryterium „Cena oferty” zostaną przyznane według wzoru:</w:t>
      </w:r>
    </w:p>
    <w:p w14:paraId="5240A672" w14:textId="77777777" w:rsidR="007C4866" w:rsidRPr="00F41BA8" w:rsidRDefault="007C4866" w:rsidP="007C4866">
      <w:pPr>
        <w:spacing w:before="120" w:after="120" w:line="240" w:lineRule="auto"/>
        <w:ind w:left="851"/>
        <w:jc w:val="both"/>
        <w:rPr>
          <w:rFonts w:cs="Segoe UI"/>
          <w:bCs/>
          <w:iCs/>
          <w:color w:val="000000" w:themeColor="text1"/>
          <w:szCs w:val="20"/>
        </w:rPr>
      </w:pPr>
      <w:r w:rsidRPr="00F41BA8">
        <w:rPr>
          <w:rFonts w:cs="Segoe UI"/>
          <w:b/>
          <w:i/>
          <w:color w:val="000000" w:themeColor="text1"/>
          <w:szCs w:val="20"/>
        </w:rPr>
        <w:t>C</w:t>
      </w:r>
      <w:r w:rsidRPr="00F41BA8">
        <w:rPr>
          <w:rFonts w:cs="Segoe UI"/>
          <w:b/>
          <w:i/>
          <w:color w:val="000000" w:themeColor="text1"/>
          <w:szCs w:val="20"/>
          <w:vertAlign w:val="subscript"/>
        </w:rPr>
        <w:t xml:space="preserve">o1 </w:t>
      </w:r>
      <w:r w:rsidRPr="00F41BA8">
        <w:rPr>
          <w:rFonts w:cs="Segoe UI"/>
          <w:b/>
          <w:i/>
          <w:color w:val="000000" w:themeColor="text1"/>
          <w:szCs w:val="20"/>
        </w:rPr>
        <w:t>= (C</w:t>
      </w:r>
      <w:r w:rsidRPr="00F41BA8">
        <w:rPr>
          <w:rFonts w:cs="Segoe UI"/>
          <w:b/>
          <w:i/>
          <w:color w:val="000000" w:themeColor="text1"/>
          <w:szCs w:val="20"/>
          <w:vertAlign w:val="subscript"/>
        </w:rPr>
        <w:t>n1</w:t>
      </w:r>
      <w:r w:rsidRPr="00F41BA8">
        <w:rPr>
          <w:rFonts w:cs="Segoe UI"/>
          <w:b/>
          <w:i/>
          <w:color w:val="000000" w:themeColor="text1"/>
          <w:szCs w:val="20"/>
        </w:rPr>
        <w:t xml:space="preserve"> : C</w:t>
      </w:r>
      <w:r w:rsidRPr="00F41BA8">
        <w:rPr>
          <w:rFonts w:cs="Segoe UI"/>
          <w:b/>
          <w:i/>
          <w:color w:val="000000" w:themeColor="text1"/>
          <w:szCs w:val="20"/>
          <w:vertAlign w:val="subscript"/>
        </w:rPr>
        <w:t>b1</w:t>
      </w:r>
      <w:r w:rsidRPr="00F41BA8">
        <w:rPr>
          <w:rFonts w:cs="Segoe UI"/>
          <w:b/>
          <w:i/>
          <w:color w:val="000000" w:themeColor="text1"/>
          <w:szCs w:val="20"/>
        </w:rPr>
        <w:t>) x 100 pkt x 60%</w:t>
      </w:r>
      <w:r w:rsidRPr="00F41BA8">
        <w:rPr>
          <w:rFonts w:cs="Segoe UI"/>
          <w:bCs/>
          <w:iCs/>
          <w:color w:val="000000" w:themeColor="text1"/>
          <w:szCs w:val="20"/>
        </w:rPr>
        <w:t xml:space="preserve"> </w:t>
      </w:r>
    </w:p>
    <w:p w14:paraId="153E4499" w14:textId="77777777" w:rsidR="007C4866" w:rsidRPr="00F41BA8" w:rsidRDefault="007C4866" w:rsidP="007C4866">
      <w:pPr>
        <w:spacing w:before="120" w:after="120" w:line="240" w:lineRule="auto"/>
        <w:ind w:left="851"/>
        <w:jc w:val="both"/>
        <w:rPr>
          <w:rFonts w:cs="Segoe UI"/>
          <w:bCs/>
          <w:iCs/>
          <w:color w:val="000000" w:themeColor="text1"/>
          <w:szCs w:val="20"/>
        </w:rPr>
      </w:pPr>
      <w:r w:rsidRPr="00F41BA8">
        <w:rPr>
          <w:rFonts w:cs="Segoe UI"/>
          <w:bCs/>
          <w:iCs/>
          <w:color w:val="000000" w:themeColor="text1"/>
          <w:szCs w:val="20"/>
        </w:rPr>
        <w:lastRenderedPageBreak/>
        <w:t>gdzie:</w:t>
      </w:r>
    </w:p>
    <w:p w14:paraId="10DA6B9D" w14:textId="77777777" w:rsidR="007C4866" w:rsidRPr="00F41BA8" w:rsidRDefault="007C4866" w:rsidP="007C4866">
      <w:pPr>
        <w:spacing w:before="120" w:after="120" w:line="240" w:lineRule="auto"/>
        <w:ind w:left="851"/>
        <w:jc w:val="both"/>
        <w:rPr>
          <w:rFonts w:cs="Segoe UI"/>
          <w:bCs/>
          <w:iCs/>
          <w:color w:val="000000" w:themeColor="text1"/>
          <w:szCs w:val="20"/>
        </w:rPr>
      </w:pPr>
      <w:r w:rsidRPr="00F41BA8">
        <w:rPr>
          <w:rFonts w:cs="Segoe UI"/>
          <w:bCs/>
          <w:iCs/>
          <w:color w:val="000000" w:themeColor="text1"/>
          <w:szCs w:val="20"/>
        </w:rPr>
        <w:t>C</w:t>
      </w:r>
      <w:r w:rsidRPr="00F41BA8">
        <w:rPr>
          <w:rFonts w:cs="Segoe UI"/>
          <w:bCs/>
          <w:iCs/>
          <w:color w:val="000000" w:themeColor="text1"/>
          <w:szCs w:val="20"/>
          <w:vertAlign w:val="subscript"/>
        </w:rPr>
        <w:t>n1</w:t>
      </w:r>
      <w:r w:rsidRPr="00F41BA8">
        <w:rPr>
          <w:rFonts w:cs="Segoe UI"/>
          <w:bCs/>
          <w:iCs/>
          <w:color w:val="000000" w:themeColor="text1"/>
          <w:szCs w:val="20"/>
        </w:rPr>
        <w:t xml:space="preserve"> – łączna cena najniższa spośród wszystkich ofert podlegających ocenie </w:t>
      </w:r>
    </w:p>
    <w:p w14:paraId="265F2B32" w14:textId="77777777" w:rsidR="007C4866" w:rsidRPr="00F41BA8" w:rsidRDefault="007C4866" w:rsidP="007C4866">
      <w:pPr>
        <w:spacing w:before="120" w:after="120" w:line="240" w:lineRule="auto"/>
        <w:ind w:left="851"/>
        <w:jc w:val="both"/>
        <w:rPr>
          <w:rFonts w:cs="Segoe UI"/>
          <w:bCs/>
          <w:iCs/>
          <w:color w:val="000000" w:themeColor="text1"/>
          <w:szCs w:val="20"/>
        </w:rPr>
      </w:pPr>
      <w:r w:rsidRPr="00F41BA8">
        <w:rPr>
          <w:rFonts w:cs="Segoe UI"/>
          <w:bCs/>
          <w:iCs/>
          <w:color w:val="000000" w:themeColor="text1"/>
          <w:szCs w:val="20"/>
        </w:rPr>
        <w:t>C</w:t>
      </w:r>
      <w:r w:rsidRPr="00F41BA8">
        <w:rPr>
          <w:rFonts w:cs="Segoe UI"/>
          <w:bCs/>
          <w:iCs/>
          <w:color w:val="000000" w:themeColor="text1"/>
          <w:szCs w:val="20"/>
          <w:vertAlign w:val="subscript"/>
        </w:rPr>
        <w:t>b1</w:t>
      </w:r>
      <w:r w:rsidRPr="00F41BA8">
        <w:rPr>
          <w:rFonts w:cs="Segoe UI"/>
          <w:bCs/>
          <w:iCs/>
          <w:color w:val="000000" w:themeColor="text1"/>
          <w:szCs w:val="20"/>
        </w:rPr>
        <w:t xml:space="preserve"> – łączna cena oferty badanej </w:t>
      </w:r>
    </w:p>
    <w:p w14:paraId="2C08E9BE" w14:textId="77777777" w:rsidR="007C4866" w:rsidRPr="00F41BA8" w:rsidRDefault="007C4866" w:rsidP="007C4866">
      <w:pPr>
        <w:spacing w:before="120" w:after="120" w:line="240" w:lineRule="auto"/>
        <w:jc w:val="both"/>
        <w:rPr>
          <w:rFonts w:cs="Segoe UI"/>
          <w:bCs/>
          <w:iCs/>
          <w:color w:val="000000" w:themeColor="text1"/>
          <w:szCs w:val="20"/>
        </w:rPr>
      </w:pPr>
      <w:r w:rsidRPr="00F41BA8">
        <w:rPr>
          <w:rFonts w:cs="Segoe UI"/>
          <w:bCs/>
          <w:iCs/>
          <w:color w:val="000000" w:themeColor="text1"/>
          <w:szCs w:val="20"/>
        </w:rPr>
        <w:t>Przy czym łączna wartość ceny oferty wyznacza się wg. wzoru:</w:t>
      </w:r>
    </w:p>
    <w:p w14:paraId="6CFBE9EC" w14:textId="77777777" w:rsidR="007C4866" w:rsidRPr="00F41BA8" w:rsidRDefault="007C4866" w:rsidP="007C4866">
      <w:pPr>
        <w:spacing w:before="120" w:after="120" w:line="240" w:lineRule="auto"/>
        <w:ind w:left="851"/>
        <w:jc w:val="both"/>
        <w:rPr>
          <w:rFonts w:cs="Segoe UI"/>
          <w:b/>
          <w:i/>
          <w:color w:val="000000" w:themeColor="text1"/>
          <w:szCs w:val="20"/>
        </w:rPr>
      </w:pPr>
      <w:r w:rsidRPr="00F41BA8">
        <w:rPr>
          <w:rFonts w:cs="Segoe UI"/>
          <w:b/>
          <w:i/>
          <w:color w:val="000000" w:themeColor="text1"/>
          <w:szCs w:val="20"/>
        </w:rPr>
        <w:t>C</w:t>
      </w:r>
      <w:r w:rsidRPr="00F41BA8">
        <w:rPr>
          <w:rFonts w:cs="Segoe UI"/>
          <w:b/>
          <w:i/>
          <w:color w:val="000000" w:themeColor="text1"/>
          <w:szCs w:val="20"/>
          <w:vertAlign w:val="subscript"/>
        </w:rPr>
        <w:t>b1</w:t>
      </w:r>
      <w:r w:rsidRPr="00F41BA8">
        <w:rPr>
          <w:rFonts w:cs="Segoe UI"/>
          <w:b/>
          <w:i/>
          <w:color w:val="000000" w:themeColor="text1"/>
          <w:szCs w:val="20"/>
        </w:rPr>
        <w:t xml:space="preserve"> = (</w:t>
      </w:r>
      <w:proofErr w:type="spellStart"/>
      <w:r w:rsidRPr="00F41BA8">
        <w:rPr>
          <w:rFonts w:cs="Segoe UI"/>
          <w:b/>
          <w:i/>
          <w:color w:val="000000" w:themeColor="text1"/>
          <w:szCs w:val="20"/>
        </w:rPr>
        <w:t>C</w:t>
      </w:r>
      <w:r w:rsidRPr="00F41BA8">
        <w:rPr>
          <w:rFonts w:cs="Segoe UI"/>
          <w:b/>
          <w:i/>
          <w:color w:val="000000" w:themeColor="text1"/>
          <w:szCs w:val="20"/>
          <w:vertAlign w:val="subscript"/>
        </w:rPr>
        <w:t>wI</w:t>
      </w:r>
      <w:proofErr w:type="spellEnd"/>
      <w:r w:rsidRPr="00F41BA8">
        <w:rPr>
          <w:rFonts w:cs="Segoe UI"/>
          <w:b/>
          <w:i/>
          <w:color w:val="000000" w:themeColor="text1"/>
          <w:szCs w:val="20"/>
          <w:vertAlign w:val="subscript"/>
        </w:rPr>
        <w:t xml:space="preserve"> </w:t>
      </w:r>
      <w:r w:rsidRPr="00F41BA8">
        <w:rPr>
          <w:rFonts w:cs="Segoe UI"/>
          <w:b/>
          <w:i/>
          <w:color w:val="000000" w:themeColor="text1"/>
          <w:szCs w:val="20"/>
        </w:rPr>
        <w:t>x L</w:t>
      </w:r>
      <w:r w:rsidRPr="00F41BA8">
        <w:rPr>
          <w:rFonts w:cs="Segoe UI"/>
          <w:b/>
          <w:i/>
          <w:color w:val="000000" w:themeColor="text1"/>
          <w:szCs w:val="20"/>
          <w:vertAlign w:val="subscript"/>
        </w:rPr>
        <w:t>S1</w:t>
      </w:r>
      <w:r w:rsidRPr="00F41BA8">
        <w:rPr>
          <w:rFonts w:cs="Segoe UI"/>
          <w:b/>
          <w:i/>
          <w:color w:val="000000" w:themeColor="text1"/>
          <w:szCs w:val="20"/>
        </w:rPr>
        <w:t xml:space="preserve"> + </w:t>
      </w:r>
      <w:proofErr w:type="spellStart"/>
      <w:r w:rsidRPr="00F41BA8">
        <w:rPr>
          <w:rFonts w:cs="Segoe UI"/>
          <w:b/>
          <w:i/>
          <w:color w:val="000000" w:themeColor="text1"/>
          <w:szCs w:val="20"/>
        </w:rPr>
        <w:t>C</w:t>
      </w:r>
      <w:r w:rsidRPr="00F41BA8">
        <w:rPr>
          <w:rFonts w:cs="Segoe UI"/>
          <w:b/>
          <w:i/>
          <w:color w:val="000000" w:themeColor="text1"/>
          <w:szCs w:val="20"/>
          <w:vertAlign w:val="subscript"/>
        </w:rPr>
        <w:t>wII</w:t>
      </w:r>
      <w:proofErr w:type="spellEnd"/>
      <w:r w:rsidRPr="00F41BA8">
        <w:rPr>
          <w:rFonts w:cs="Segoe UI"/>
          <w:b/>
          <w:i/>
          <w:color w:val="000000" w:themeColor="text1"/>
          <w:szCs w:val="20"/>
        </w:rPr>
        <w:t xml:space="preserve"> x L</w:t>
      </w:r>
      <w:r w:rsidRPr="00F41BA8">
        <w:rPr>
          <w:rFonts w:cs="Segoe UI"/>
          <w:b/>
          <w:i/>
          <w:color w:val="000000" w:themeColor="text1"/>
          <w:szCs w:val="20"/>
          <w:vertAlign w:val="subscript"/>
        </w:rPr>
        <w:t xml:space="preserve">S2 </w:t>
      </w:r>
      <w:r w:rsidRPr="00F41BA8">
        <w:rPr>
          <w:rFonts w:cs="Segoe UI"/>
          <w:b/>
          <w:i/>
          <w:color w:val="000000" w:themeColor="text1"/>
          <w:szCs w:val="20"/>
        </w:rPr>
        <w:t xml:space="preserve">+ </w:t>
      </w:r>
      <w:proofErr w:type="spellStart"/>
      <w:r w:rsidRPr="00F41BA8">
        <w:rPr>
          <w:rFonts w:cs="Segoe UI"/>
          <w:b/>
          <w:i/>
          <w:color w:val="000000" w:themeColor="text1"/>
          <w:szCs w:val="20"/>
        </w:rPr>
        <w:t>C</w:t>
      </w:r>
      <w:r w:rsidRPr="00F41BA8">
        <w:rPr>
          <w:rFonts w:cs="Segoe UI"/>
          <w:b/>
          <w:i/>
          <w:color w:val="000000" w:themeColor="text1"/>
          <w:szCs w:val="20"/>
          <w:vertAlign w:val="subscript"/>
        </w:rPr>
        <w:t>wIII</w:t>
      </w:r>
      <w:proofErr w:type="spellEnd"/>
      <w:r w:rsidRPr="00F41BA8">
        <w:rPr>
          <w:rFonts w:cs="Segoe UI"/>
          <w:b/>
          <w:i/>
          <w:color w:val="000000" w:themeColor="text1"/>
          <w:szCs w:val="20"/>
        </w:rPr>
        <w:t xml:space="preserve"> x L</w:t>
      </w:r>
      <w:r w:rsidRPr="00F41BA8">
        <w:rPr>
          <w:rFonts w:cs="Segoe UI"/>
          <w:b/>
          <w:i/>
          <w:color w:val="000000" w:themeColor="text1"/>
          <w:szCs w:val="20"/>
          <w:vertAlign w:val="subscript"/>
        </w:rPr>
        <w:t>S3</w:t>
      </w:r>
      <w:r w:rsidRPr="00F41BA8">
        <w:rPr>
          <w:rFonts w:cs="Segoe UI"/>
          <w:b/>
          <w:i/>
          <w:color w:val="000000" w:themeColor="text1"/>
          <w:szCs w:val="20"/>
        </w:rPr>
        <w:t xml:space="preserve"> ) * CTU  </w:t>
      </w:r>
    </w:p>
    <w:p w14:paraId="174A0304" w14:textId="77777777" w:rsidR="007C4866" w:rsidRPr="00F41BA8" w:rsidRDefault="007C4866" w:rsidP="007C4866">
      <w:pPr>
        <w:spacing w:before="120" w:after="120" w:line="240" w:lineRule="auto"/>
        <w:ind w:left="851"/>
        <w:jc w:val="both"/>
        <w:rPr>
          <w:rFonts w:cs="Segoe UI"/>
          <w:bCs/>
          <w:iCs/>
          <w:color w:val="000000" w:themeColor="text1"/>
          <w:szCs w:val="20"/>
        </w:rPr>
      </w:pPr>
      <w:r w:rsidRPr="00F41BA8">
        <w:rPr>
          <w:rFonts w:cs="Segoe UI"/>
          <w:bCs/>
          <w:iCs/>
          <w:color w:val="000000" w:themeColor="text1"/>
          <w:szCs w:val="20"/>
        </w:rPr>
        <w:t>gdzie:</w:t>
      </w:r>
    </w:p>
    <w:p w14:paraId="0D6262BC" w14:textId="77777777" w:rsidR="007C4866" w:rsidRPr="00F41BA8" w:rsidRDefault="007C4866" w:rsidP="007C4866">
      <w:pPr>
        <w:spacing w:before="120" w:after="120" w:line="240" w:lineRule="auto"/>
        <w:ind w:left="851"/>
        <w:jc w:val="both"/>
        <w:rPr>
          <w:rFonts w:cs="Segoe UI"/>
          <w:bCs/>
          <w:i/>
          <w:color w:val="000000" w:themeColor="text1"/>
          <w:szCs w:val="20"/>
        </w:rPr>
      </w:pPr>
      <w:proofErr w:type="spellStart"/>
      <w:r w:rsidRPr="00F41BA8">
        <w:rPr>
          <w:rFonts w:cs="Segoe UI"/>
          <w:bCs/>
          <w:i/>
          <w:color w:val="000000" w:themeColor="text1"/>
          <w:szCs w:val="20"/>
        </w:rPr>
        <w:t>C</w:t>
      </w:r>
      <w:r w:rsidRPr="00F41BA8">
        <w:rPr>
          <w:rFonts w:cs="Segoe UI"/>
          <w:bCs/>
          <w:i/>
          <w:color w:val="000000" w:themeColor="text1"/>
          <w:szCs w:val="20"/>
          <w:vertAlign w:val="subscript"/>
        </w:rPr>
        <w:t>wI</w:t>
      </w:r>
      <w:proofErr w:type="spellEnd"/>
      <w:r w:rsidRPr="00F41BA8">
        <w:rPr>
          <w:rFonts w:cs="Segoe UI"/>
          <w:bCs/>
          <w:i/>
          <w:color w:val="000000" w:themeColor="text1"/>
          <w:szCs w:val="20"/>
        </w:rPr>
        <w:t xml:space="preserve">, </w:t>
      </w:r>
      <w:proofErr w:type="spellStart"/>
      <w:r w:rsidRPr="00F41BA8">
        <w:rPr>
          <w:rFonts w:cs="Segoe UI"/>
          <w:bCs/>
          <w:i/>
          <w:color w:val="000000" w:themeColor="text1"/>
          <w:szCs w:val="20"/>
        </w:rPr>
        <w:t>C</w:t>
      </w:r>
      <w:r w:rsidRPr="00F41BA8">
        <w:rPr>
          <w:rFonts w:cs="Segoe UI"/>
          <w:bCs/>
          <w:i/>
          <w:color w:val="000000" w:themeColor="text1"/>
          <w:szCs w:val="20"/>
          <w:vertAlign w:val="subscript"/>
        </w:rPr>
        <w:t>wII</w:t>
      </w:r>
      <w:proofErr w:type="spellEnd"/>
      <w:r w:rsidRPr="00F41BA8">
        <w:rPr>
          <w:rFonts w:cs="Segoe UI"/>
          <w:bCs/>
          <w:i/>
          <w:color w:val="000000" w:themeColor="text1"/>
          <w:szCs w:val="20"/>
        </w:rPr>
        <w:t xml:space="preserve">, </w:t>
      </w:r>
      <w:proofErr w:type="spellStart"/>
      <w:r w:rsidRPr="00F41BA8">
        <w:rPr>
          <w:rFonts w:cs="Segoe UI"/>
          <w:bCs/>
          <w:i/>
          <w:color w:val="000000" w:themeColor="text1"/>
          <w:szCs w:val="20"/>
        </w:rPr>
        <w:t>C</w:t>
      </w:r>
      <w:r w:rsidRPr="00F41BA8">
        <w:rPr>
          <w:rFonts w:cs="Segoe UI"/>
          <w:bCs/>
          <w:i/>
          <w:color w:val="000000" w:themeColor="text1"/>
          <w:szCs w:val="20"/>
          <w:vertAlign w:val="subscript"/>
        </w:rPr>
        <w:t>wIII</w:t>
      </w:r>
      <w:proofErr w:type="spellEnd"/>
      <w:r w:rsidRPr="00F41BA8">
        <w:rPr>
          <w:rFonts w:cs="Segoe UI"/>
          <w:bCs/>
          <w:i/>
          <w:color w:val="000000" w:themeColor="text1"/>
          <w:szCs w:val="20"/>
        </w:rPr>
        <w:t xml:space="preserve"> </w:t>
      </w:r>
      <w:r w:rsidRPr="00F41BA8">
        <w:rPr>
          <w:rFonts w:cs="Segoe UI"/>
          <w:bCs/>
          <w:iCs/>
          <w:color w:val="000000" w:themeColor="text1"/>
          <w:szCs w:val="20"/>
        </w:rPr>
        <w:t>– wysokość miesięcznych składek (dla poszczególnych wariantów)</w:t>
      </w:r>
      <w:r w:rsidRPr="00F41BA8">
        <w:rPr>
          <w:rFonts w:cs="Segoe UI"/>
          <w:bCs/>
          <w:i/>
          <w:color w:val="000000" w:themeColor="text1"/>
          <w:szCs w:val="20"/>
        </w:rPr>
        <w:t xml:space="preserve"> </w:t>
      </w:r>
    </w:p>
    <w:p w14:paraId="12727535" w14:textId="77777777" w:rsidR="007C4866" w:rsidRPr="00F41BA8" w:rsidRDefault="007C4866" w:rsidP="007C4866">
      <w:pPr>
        <w:spacing w:before="120" w:after="120" w:line="240" w:lineRule="auto"/>
        <w:ind w:left="851"/>
        <w:jc w:val="both"/>
        <w:rPr>
          <w:rFonts w:cs="Segoe UI"/>
          <w:bCs/>
          <w:i/>
          <w:color w:val="000000" w:themeColor="text1"/>
          <w:szCs w:val="20"/>
        </w:rPr>
      </w:pPr>
      <w:r w:rsidRPr="00F41BA8">
        <w:rPr>
          <w:rFonts w:cs="Segoe UI"/>
          <w:bCs/>
          <w:i/>
          <w:color w:val="000000" w:themeColor="text1"/>
          <w:szCs w:val="20"/>
        </w:rPr>
        <w:t>L</w:t>
      </w:r>
      <w:r w:rsidRPr="00F41BA8">
        <w:rPr>
          <w:rFonts w:cs="Segoe UI"/>
          <w:bCs/>
          <w:i/>
          <w:color w:val="000000" w:themeColor="text1"/>
          <w:szCs w:val="20"/>
          <w:vertAlign w:val="subscript"/>
        </w:rPr>
        <w:t>S1</w:t>
      </w:r>
      <w:r w:rsidRPr="00F41BA8">
        <w:rPr>
          <w:rFonts w:cs="Segoe UI"/>
          <w:bCs/>
          <w:i/>
          <w:color w:val="000000" w:themeColor="text1"/>
          <w:szCs w:val="20"/>
        </w:rPr>
        <w:t>, L</w:t>
      </w:r>
      <w:r w:rsidRPr="00F41BA8">
        <w:rPr>
          <w:rFonts w:cs="Segoe UI"/>
          <w:bCs/>
          <w:i/>
          <w:color w:val="000000" w:themeColor="text1"/>
          <w:szCs w:val="20"/>
          <w:vertAlign w:val="subscript"/>
        </w:rPr>
        <w:t>S2</w:t>
      </w:r>
      <w:r w:rsidRPr="00F41BA8">
        <w:rPr>
          <w:rFonts w:cs="Segoe UI"/>
          <w:bCs/>
          <w:i/>
          <w:color w:val="000000" w:themeColor="text1"/>
          <w:szCs w:val="20"/>
        </w:rPr>
        <w:t>, L</w:t>
      </w:r>
      <w:r w:rsidRPr="00F41BA8">
        <w:rPr>
          <w:rFonts w:cs="Segoe UI"/>
          <w:bCs/>
          <w:i/>
          <w:color w:val="000000" w:themeColor="text1"/>
          <w:szCs w:val="20"/>
          <w:vertAlign w:val="subscript"/>
        </w:rPr>
        <w:t>S3</w:t>
      </w:r>
      <w:r w:rsidRPr="00F41BA8">
        <w:rPr>
          <w:rFonts w:cs="Segoe UI"/>
          <w:bCs/>
          <w:i/>
          <w:color w:val="000000" w:themeColor="text1"/>
          <w:szCs w:val="20"/>
        </w:rPr>
        <w:t xml:space="preserve"> </w:t>
      </w:r>
      <w:r w:rsidRPr="00F41BA8">
        <w:rPr>
          <w:rFonts w:cs="Segoe UI"/>
          <w:bCs/>
          <w:iCs/>
          <w:color w:val="000000" w:themeColor="text1"/>
          <w:szCs w:val="20"/>
        </w:rPr>
        <w:t xml:space="preserve">– prognozowana liczba osób ubezpieczonych w poszczególnych wariantach  </w:t>
      </w:r>
    </w:p>
    <w:p w14:paraId="4C071A7D" w14:textId="77777777" w:rsidR="007C4866" w:rsidRPr="00F41BA8" w:rsidRDefault="007C4866" w:rsidP="007C4866">
      <w:pPr>
        <w:spacing w:before="120" w:after="120" w:line="240" w:lineRule="auto"/>
        <w:ind w:left="851"/>
        <w:jc w:val="both"/>
        <w:rPr>
          <w:rFonts w:cs="Segoe UI"/>
          <w:bCs/>
          <w:i/>
          <w:color w:val="000000" w:themeColor="text1"/>
          <w:szCs w:val="20"/>
        </w:rPr>
      </w:pPr>
      <w:r w:rsidRPr="00F41BA8">
        <w:rPr>
          <w:rFonts w:cs="Segoe UI"/>
          <w:bCs/>
          <w:i/>
          <w:color w:val="000000" w:themeColor="text1"/>
          <w:szCs w:val="20"/>
        </w:rPr>
        <w:t xml:space="preserve">CTU </w:t>
      </w:r>
      <w:r w:rsidRPr="00F41BA8">
        <w:rPr>
          <w:rFonts w:cs="Segoe UI"/>
          <w:bCs/>
          <w:iCs/>
          <w:color w:val="000000" w:themeColor="text1"/>
          <w:szCs w:val="20"/>
        </w:rPr>
        <w:t>– liczba miesięcy trwania umowy = 36.</w:t>
      </w:r>
    </w:p>
    <w:p w14:paraId="47901C01" w14:textId="77777777" w:rsidR="007C4866" w:rsidRDefault="007C4866" w:rsidP="007C4866">
      <w:pPr>
        <w:spacing w:before="120" w:after="120" w:line="312" w:lineRule="auto"/>
        <w:jc w:val="both"/>
        <w:rPr>
          <w:rFonts w:cs="Segoe UI"/>
          <w:bCs/>
          <w:iCs/>
          <w:color w:val="000000" w:themeColor="text1"/>
          <w:szCs w:val="20"/>
        </w:rPr>
      </w:pPr>
      <w:r w:rsidRPr="00F41BA8">
        <w:rPr>
          <w:rFonts w:cs="Segoe UI"/>
          <w:bCs/>
          <w:iCs/>
          <w:color w:val="000000" w:themeColor="text1"/>
          <w:szCs w:val="20"/>
        </w:rPr>
        <w:t>Maksymalna ilość punktów jaką może otrzymać oferta za kryterium „Cena oferty” wynosi 60 pkt.</w:t>
      </w:r>
    </w:p>
    <w:tbl>
      <w:tblPr>
        <w:tblW w:w="10774" w:type="dxa"/>
        <w:tblInd w:w="-7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795"/>
        <w:gridCol w:w="1796"/>
        <w:gridCol w:w="1796"/>
        <w:gridCol w:w="1795"/>
        <w:gridCol w:w="1796"/>
        <w:gridCol w:w="1796"/>
      </w:tblGrid>
      <w:tr w:rsidR="007C4866" w:rsidRPr="00217EB7" w14:paraId="7C46ACA1" w14:textId="77777777" w:rsidTr="00EC5290">
        <w:trPr>
          <w:trHeight w:val="1152"/>
        </w:trPr>
        <w:tc>
          <w:tcPr>
            <w:tcW w:w="1795" w:type="dxa"/>
            <w:shd w:val="clear" w:color="000000" w:fill="203764"/>
            <w:vAlign w:val="center"/>
            <w:hideMark/>
          </w:tcPr>
          <w:p w14:paraId="7E8F3018" w14:textId="77777777" w:rsidR="007C4866" w:rsidRPr="00217EB7" w:rsidRDefault="007C4866" w:rsidP="00EC5290">
            <w:pPr>
              <w:spacing w:before="120" w:after="120" w:line="240" w:lineRule="auto"/>
              <w:jc w:val="center"/>
              <w:rPr>
                <w:rFonts w:cs="Segoe UI"/>
                <w:color w:val="FFFFFF"/>
                <w:szCs w:val="20"/>
              </w:rPr>
            </w:pPr>
            <w:r w:rsidRPr="00217EB7">
              <w:rPr>
                <w:rFonts w:cs="Segoe UI"/>
                <w:color w:val="FFFFFF"/>
                <w:szCs w:val="20"/>
              </w:rPr>
              <w:t>Wariant</w:t>
            </w:r>
          </w:p>
        </w:tc>
        <w:tc>
          <w:tcPr>
            <w:tcW w:w="1796" w:type="dxa"/>
            <w:shd w:val="clear" w:color="000000" w:fill="203764"/>
            <w:vAlign w:val="center"/>
            <w:hideMark/>
          </w:tcPr>
          <w:p w14:paraId="563511D6" w14:textId="77777777" w:rsidR="007C4866" w:rsidRPr="00217EB7" w:rsidRDefault="007C4866" w:rsidP="00EC5290">
            <w:pPr>
              <w:spacing w:before="120" w:after="120" w:line="240" w:lineRule="auto"/>
              <w:jc w:val="center"/>
              <w:rPr>
                <w:rFonts w:cs="Segoe UI"/>
                <w:color w:val="FFFFFF"/>
                <w:szCs w:val="20"/>
              </w:rPr>
            </w:pPr>
            <w:r w:rsidRPr="00217EB7">
              <w:rPr>
                <w:rFonts w:cs="Segoe UI"/>
                <w:color w:val="FFFFFF"/>
                <w:szCs w:val="20"/>
              </w:rPr>
              <w:t>Prognozowana liczba osób ubezpieczonych</w:t>
            </w:r>
          </w:p>
          <w:p w14:paraId="4CFA282A" w14:textId="77777777" w:rsidR="007C4866" w:rsidRPr="00217EB7" w:rsidRDefault="007C4866" w:rsidP="00EC5290">
            <w:pPr>
              <w:spacing w:before="120" w:after="120" w:line="240" w:lineRule="auto"/>
              <w:jc w:val="center"/>
              <w:rPr>
                <w:rFonts w:cs="Segoe UI"/>
                <w:color w:val="FFFFFF"/>
                <w:sz w:val="14"/>
                <w:szCs w:val="14"/>
              </w:rPr>
            </w:pPr>
            <w:r w:rsidRPr="00217EB7">
              <w:rPr>
                <w:rFonts w:cs="Segoe UI"/>
                <w:i/>
                <w:iCs/>
                <w:sz w:val="14"/>
                <w:szCs w:val="14"/>
              </w:rPr>
              <w:t>LS1, LS2, LS3</w:t>
            </w:r>
          </w:p>
        </w:tc>
        <w:tc>
          <w:tcPr>
            <w:tcW w:w="1796" w:type="dxa"/>
            <w:shd w:val="clear" w:color="000000" w:fill="203764"/>
            <w:vAlign w:val="center"/>
            <w:hideMark/>
          </w:tcPr>
          <w:p w14:paraId="33E3C2E7" w14:textId="77777777" w:rsidR="007C4866" w:rsidRPr="00217EB7" w:rsidRDefault="007C4866" w:rsidP="00EC5290">
            <w:pPr>
              <w:spacing w:before="120" w:after="120" w:line="240" w:lineRule="auto"/>
              <w:jc w:val="center"/>
              <w:rPr>
                <w:rFonts w:cs="Segoe UI"/>
                <w:color w:val="FFFFFF"/>
                <w:szCs w:val="20"/>
              </w:rPr>
            </w:pPr>
            <w:r w:rsidRPr="00217EB7">
              <w:rPr>
                <w:rFonts w:cs="Segoe UI"/>
                <w:color w:val="FFFFFF"/>
                <w:szCs w:val="20"/>
              </w:rPr>
              <w:t>Miesięczna składka za wariant za osobę</w:t>
            </w:r>
          </w:p>
          <w:p w14:paraId="43B8E41F" w14:textId="77777777" w:rsidR="007C4866" w:rsidRPr="00217EB7" w:rsidRDefault="007C4866" w:rsidP="00EC5290">
            <w:pPr>
              <w:spacing w:before="120" w:after="120" w:line="240" w:lineRule="auto"/>
              <w:jc w:val="center"/>
              <w:rPr>
                <w:rFonts w:cs="Segoe UI"/>
                <w:color w:val="FFFFFF"/>
                <w:sz w:val="14"/>
                <w:szCs w:val="14"/>
              </w:rPr>
            </w:pPr>
            <w:proofErr w:type="spellStart"/>
            <w:r w:rsidRPr="00217EB7">
              <w:rPr>
                <w:rFonts w:cs="Segoe UI"/>
                <w:i/>
                <w:iCs/>
                <w:sz w:val="14"/>
                <w:szCs w:val="14"/>
              </w:rPr>
              <w:t>CwI</w:t>
            </w:r>
            <w:proofErr w:type="spellEnd"/>
            <w:r w:rsidRPr="00217EB7">
              <w:rPr>
                <w:rFonts w:cs="Segoe UI"/>
                <w:i/>
                <w:iCs/>
                <w:sz w:val="14"/>
                <w:szCs w:val="14"/>
              </w:rPr>
              <w:t xml:space="preserve">, </w:t>
            </w:r>
            <w:proofErr w:type="spellStart"/>
            <w:r w:rsidRPr="00217EB7">
              <w:rPr>
                <w:rFonts w:cs="Segoe UI"/>
                <w:i/>
                <w:iCs/>
                <w:sz w:val="14"/>
                <w:szCs w:val="14"/>
              </w:rPr>
              <w:t>CwII</w:t>
            </w:r>
            <w:proofErr w:type="spellEnd"/>
            <w:r w:rsidRPr="00217EB7">
              <w:rPr>
                <w:rFonts w:cs="Segoe UI"/>
                <w:i/>
                <w:iCs/>
                <w:sz w:val="14"/>
                <w:szCs w:val="14"/>
              </w:rPr>
              <w:t xml:space="preserve">, </w:t>
            </w:r>
            <w:proofErr w:type="spellStart"/>
            <w:r w:rsidRPr="00217EB7">
              <w:rPr>
                <w:rFonts w:cs="Segoe UI"/>
                <w:i/>
                <w:iCs/>
                <w:sz w:val="14"/>
                <w:szCs w:val="14"/>
              </w:rPr>
              <w:t>CwIII</w:t>
            </w:r>
            <w:proofErr w:type="spellEnd"/>
          </w:p>
        </w:tc>
        <w:tc>
          <w:tcPr>
            <w:tcW w:w="1795" w:type="dxa"/>
            <w:shd w:val="clear" w:color="000000" w:fill="203764"/>
            <w:vAlign w:val="center"/>
            <w:hideMark/>
          </w:tcPr>
          <w:p w14:paraId="271448B0" w14:textId="77777777" w:rsidR="007C4866" w:rsidRPr="00217EB7" w:rsidRDefault="007C4866" w:rsidP="00EC5290">
            <w:pPr>
              <w:spacing w:before="120" w:after="120" w:line="240" w:lineRule="auto"/>
              <w:jc w:val="center"/>
              <w:rPr>
                <w:rFonts w:cs="Segoe UI"/>
                <w:color w:val="FFFFFF"/>
                <w:szCs w:val="20"/>
              </w:rPr>
            </w:pPr>
            <w:r w:rsidRPr="00217EB7">
              <w:rPr>
                <w:rFonts w:cs="Segoe UI"/>
                <w:color w:val="FFFFFF"/>
                <w:szCs w:val="20"/>
              </w:rPr>
              <w:t>Wartość miesięcznej składki</w:t>
            </w:r>
          </w:p>
        </w:tc>
        <w:tc>
          <w:tcPr>
            <w:tcW w:w="1796" w:type="dxa"/>
            <w:shd w:val="clear" w:color="000000" w:fill="203764"/>
            <w:vAlign w:val="center"/>
            <w:hideMark/>
          </w:tcPr>
          <w:p w14:paraId="50355018" w14:textId="77777777" w:rsidR="007C4866" w:rsidRPr="00217EB7" w:rsidRDefault="007C4866" w:rsidP="00EC5290">
            <w:pPr>
              <w:spacing w:before="120" w:after="120" w:line="240" w:lineRule="auto"/>
              <w:jc w:val="center"/>
              <w:rPr>
                <w:rFonts w:cs="Segoe UI"/>
                <w:color w:val="FFFFFF"/>
                <w:szCs w:val="20"/>
              </w:rPr>
            </w:pPr>
            <w:r w:rsidRPr="00217EB7">
              <w:rPr>
                <w:rFonts w:cs="Segoe UI"/>
                <w:color w:val="FFFFFF"/>
                <w:szCs w:val="20"/>
              </w:rPr>
              <w:t>Okres ubezpieczenia w miesiącach</w:t>
            </w:r>
          </w:p>
          <w:p w14:paraId="284E7F7D" w14:textId="77777777" w:rsidR="007C4866" w:rsidRPr="00217EB7" w:rsidRDefault="007C4866" w:rsidP="00EC5290">
            <w:pPr>
              <w:spacing w:before="120" w:after="120" w:line="240" w:lineRule="auto"/>
              <w:jc w:val="center"/>
              <w:rPr>
                <w:rFonts w:cs="Segoe UI"/>
                <w:i/>
                <w:iCs/>
                <w:color w:val="FFFFFF"/>
                <w:sz w:val="14"/>
                <w:szCs w:val="14"/>
              </w:rPr>
            </w:pPr>
            <w:r w:rsidRPr="00217EB7">
              <w:rPr>
                <w:rFonts w:cs="Segoe UI"/>
                <w:i/>
                <w:iCs/>
                <w:color w:val="FFFFFF"/>
                <w:sz w:val="14"/>
                <w:szCs w:val="14"/>
              </w:rPr>
              <w:t>CTU</w:t>
            </w:r>
          </w:p>
        </w:tc>
        <w:tc>
          <w:tcPr>
            <w:tcW w:w="1796" w:type="dxa"/>
            <w:shd w:val="clear" w:color="000000" w:fill="203764"/>
            <w:vAlign w:val="center"/>
            <w:hideMark/>
          </w:tcPr>
          <w:p w14:paraId="667D9EEC" w14:textId="77777777" w:rsidR="007C4866" w:rsidRPr="00217EB7" w:rsidRDefault="007C4866" w:rsidP="00EC5290">
            <w:pPr>
              <w:spacing w:before="120" w:after="120" w:line="240" w:lineRule="auto"/>
              <w:jc w:val="center"/>
              <w:rPr>
                <w:rFonts w:cs="Segoe UI"/>
                <w:color w:val="FFFFFF"/>
                <w:szCs w:val="20"/>
              </w:rPr>
            </w:pPr>
            <w:r w:rsidRPr="00217EB7">
              <w:rPr>
                <w:rFonts w:cs="Segoe UI"/>
                <w:color w:val="FFFFFF"/>
                <w:szCs w:val="20"/>
              </w:rPr>
              <w:t>Wartość zamówienia na 36 m-ce</w:t>
            </w:r>
          </w:p>
        </w:tc>
      </w:tr>
      <w:tr w:rsidR="007C4866" w:rsidRPr="00217EB7" w14:paraId="62907FEA" w14:textId="77777777" w:rsidTr="00EC5290">
        <w:trPr>
          <w:trHeight w:val="132"/>
        </w:trPr>
        <w:tc>
          <w:tcPr>
            <w:tcW w:w="1795" w:type="dxa"/>
            <w:shd w:val="clear" w:color="000000" w:fill="203764"/>
            <w:vAlign w:val="center"/>
            <w:hideMark/>
          </w:tcPr>
          <w:p w14:paraId="3E59A815" w14:textId="77777777" w:rsidR="007C4866" w:rsidRPr="00217EB7" w:rsidRDefault="007C4866" w:rsidP="00EC5290">
            <w:pPr>
              <w:spacing w:before="120" w:after="120" w:line="240" w:lineRule="auto"/>
              <w:jc w:val="center"/>
              <w:rPr>
                <w:rFonts w:cs="Segoe UI"/>
                <w:color w:val="FFFFFF"/>
                <w:sz w:val="14"/>
                <w:szCs w:val="14"/>
              </w:rPr>
            </w:pPr>
            <w:r w:rsidRPr="00217EB7">
              <w:rPr>
                <w:rFonts w:cs="Segoe UI"/>
                <w:color w:val="FFFFFF"/>
                <w:sz w:val="14"/>
                <w:szCs w:val="14"/>
              </w:rPr>
              <w:t>kolumna 1</w:t>
            </w:r>
          </w:p>
        </w:tc>
        <w:tc>
          <w:tcPr>
            <w:tcW w:w="1796" w:type="dxa"/>
            <w:shd w:val="clear" w:color="000000" w:fill="203764"/>
            <w:vAlign w:val="center"/>
            <w:hideMark/>
          </w:tcPr>
          <w:p w14:paraId="1091F065" w14:textId="77777777" w:rsidR="007C4866" w:rsidRPr="00217EB7" w:rsidRDefault="007C4866" w:rsidP="00EC5290">
            <w:pPr>
              <w:spacing w:before="120" w:after="120" w:line="240" w:lineRule="auto"/>
              <w:jc w:val="center"/>
              <w:rPr>
                <w:rFonts w:cs="Segoe UI"/>
                <w:color w:val="FFFFFF"/>
                <w:sz w:val="14"/>
                <w:szCs w:val="14"/>
              </w:rPr>
            </w:pPr>
            <w:r w:rsidRPr="00217EB7">
              <w:rPr>
                <w:rFonts w:cs="Segoe UI"/>
                <w:color w:val="FFFFFF"/>
                <w:sz w:val="14"/>
                <w:szCs w:val="14"/>
              </w:rPr>
              <w:t>kolumna 2</w:t>
            </w:r>
          </w:p>
        </w:tc>
        <w:tc>
          <w:tcPr>
            <w:tcW w:w="1796" w:type="dxa"/>
            <w:shd w:val="clear" w:color="000000" w:fill="203764"/>
            <w:vAlign w:val="center"/>
            <w:hideMark/>
          </w:tcPr>
          <w:p w14:paraId="49C00019" w14:textId="77777777" w:rsidR="007C4866" w:rsidRPr="00217EB7" w:rsidRDefault="007C4866" w:rsidP="00EC5290">
            <w:pPr>
              <w:spacing w:before="120" w:after="120" w:line="240" w:lineRule="auto"/>
              <w:jc w:val="center"/>
              <w:rPr>
                <w:rFonts w:cs="Segoe UI"/>
                <w:color w:val="FFFFFF"/>
                <w:sz w:val="14"/>
                <w:szCs w:val="14"/>
              </w:rPr>
            </w:pPr>
            <w:r w:rsidRPr="00217EB7">
              <w:rPr>
                <w:rFonts w:cs="Segoe UI"/>
                <w:color w:val="FFFFFF"/>
                <w:sz w:val="14"/>
                <w:szCs w:val="14"/>
              </w:rPr>
              <w:t>kolumna 3</w:t>
            </w:r>
          </w:p>
        </w:tc>
        <w:tc>
          <w:tcPr>
            <w:tcW w:w="1795" w:type="dxa"/>
            <w:shd w:val="clear" w:color="000000" w:fill="203764"/>
            <w:vAlign w:val="center"/>
            <w:hideMark/>
          </w:tcPr>
          <w:p w14:paraId="65D09BC4" w14:textId="77777777" w:rsidR="007C4866" w:rsidRPr="00217EB7" w:rsidRDefault="007C4866" w:rsidP="00EC5290">
            <w:pPr>
              <w:spacing w:before="120" w:after="120" w:line="240" w:lineRule="auto"/>
              <w:jc w:val="center"/>
              <w:rPr>
                <w:rFonts w:cs="Segoe UI"/>
                <w:color w:val="FFFFFF"/>
                <w:sz w:val="14"/>
                <w:szCs w:val="14"/>
              </w:rPr>
            </w:pPr>
            <w:r w:rsidRPr="00217EB7">
              <w:rPr>
                <w:rFonts w:cs="Segoe UI"/>
                <w:color w:val="FFFFFF"/>
                <w:sz w:val="14"/>
                <w:szCs w:val="14"/>
              </w:rPr>
              <w:t>kolumna 4</w:t>
            </w:r>
          </w:p>
        </w:tc>
        <w:tc>
          <w:tcPr>
            <w:tcW w:w="1796" w:type="dxa"/>
            <w:shd w:val="clear" w:color="000000" w:fill="203764"/>
            <w:vAlign w:val="center"/>
            <w:hideMark/>
          </w:tcPr>
          <w:p w14:paraId="0EF4A27F" w14:textId="77777777" w:rsidR="007C4866" w:rsidRPr="00217EB7" w:rsidRDefault="007C4866" w:rsidP="00EC5290">
            <w:pPr>
              <w:spacing w:before="120" w:after="120" w:line="240" w:lineRule="auto"/>
              <w:jc w:val="center"/>
              <w:rPr>
                <w:rFonts w:cs="Segoe UI"/>
                <w:color w:val="FFFFFF"/>
                <w:sz w:val="14"/>
                <w:szCs w:val="14"/>
              </w:rPr>
            </w:pPr>
            <w:r w:rsidRPr="00217EB7">
              <w:rPr>
                <w:rFonts w:cs="Segoe UI"/>
                <w:color w:val="FFFFFF"/>
                <w:sz w:val="14"/>
                <w:szCs w:val="14"/>
              </w:rPr>
              <w:t>kolumna 5</w:t>
            </w:r>
          </w:p>
        </w:tc>
        <w:tc>
          <w:tcPr>
            <w:tcW w:w="1796" w:type="dxa"/>
            <w:shd w:val="clear" w:color="000000" w:fill="203764"/>
            <w:vAlign w:val="center"/>
            <w:hideMark/>
          </w:tcPr>
          <w:p w14:paraId="5A0A9204" w14:textId="77777777" w:rsidR="007C4866" w:rsidRPr="00217EB7" w:rsidRDefault="007C4866" w:rsidP="00EC5290">
            <w:pPr>
              <w:spacing w:before="120" w:after="120" w:line="240" w:lineRule="auto"/>
              <w:jc w:val="center"/>
              <w:rPr>
                <w:rFonts w:cs="Segoe UI"/>
                <w:color w:val="FFFFFF"/>
                <w:sz w:val="14"/>
                <w:szCs w:val="14"/>
              </w:rPr>
            </w:pPr>
            <w:r w:rsidRPr="00217EB7">
              <w:rPr>
                <w:rFonts w:cs="Segoe UI"/>
                <w:color w:val="FFFFFF"/>
                <w:sz w:val="14"/>
                <w:szCs w:val="14"/>
              </w:rPr>
              <w:t>kolumna 6</w:t>
            </w:r>
          </w:p>
        </w:tc>
      </w:tr>
      <w:tr w:rsidR="007C4866" w:rsidRPr="00217EB7" w14:paraId="756B4DCF" w14:textId="77777777" w:rsidTr="00EC5290">
        <w:trPr>
          <w:trHeight w:val="288"/>
        </w:trPr>
        <w:tc>
          <w:tcPr>
            <w:tcW w:w="1795" w:type="dxa"/>
            <w:shd w:val="clear" w:color="000000" w:fill="203764"/>
            <w:vAlign w:val="center"/>
            <w:hideMark/>
          </w:tcPr>
          <w:p w14:paraId="5C881364" w14:textId="77777777" w:rsidR="007C4866" w:rsidRPr="00217EB7" w:rsidRDefault="007C4866" w:rsidP="00EC5290">
            <w:pPr>
              <w:spacing w:before="120" w:after="120" w:line="240" w:lineRule="auto"/>
              <w:jc w:val="center"/>
              <w:rPr>
                <w:rFonts w:cs="Segoe UI"/>
                <w:color w:val="FFFFFF"/>
                <w:sz w:val="14"/>
                <w:szCs w:val="14"/>
              </w:rPr>
            </w:pPr>
          </w:p>
        </w:tc>
        <w:tc>
          <w:tcPr>
            <w:tcW w:w="1796" w:type="dxa"/>
            <w:shd w:val="clear" w:color="000000" w:fill="203764"/>
            <w:vAlign w:val="center"/>
            <w:hideMark/>
          </w:tcPr>
          <w:p w14:paraId="6B5CC5EE" w14:textId="77777777" w:rsidR="007C4866" w:rsidRPr="00217EB7" w:rsidRDefault="007C4866" w:rsidP="00EC5290">
            <w:pPr>
              <w:spacing w:before="120" w:after="120" w:line="240" w:lineRule="auto"/>
              <w:jc w:val="center"/>
              <w:rPr>
                <w:rFonts w:cs="Segoe UI"/>
                <w:color w:val="FFFFFF"/>
                <w:sz w:val="14"/>
                <w:szCs w:val="14"/>
              </w:rPr>
            </w:pPr>
          </w:p>
        </w:tc>
        <w:tc>
          <w:tcPr>
            <w:tcW w:w="1796" w:type="dxa"/>
            <w:shd w:val="clear" w:color="000000" w:fill="203764"/>
            <w:vAlign w:val="center"/>
            <w:hideMark/>
          </w:tcPr>
          <w:p w14:paraId="61223D29" w14:textId="77777777" w:rsidR="007C4866" w:rsidRPr="00217EB7" w:rsidRDefault="007C4866" w:rsidP="00EC5290">
            <w:pPr>
              <w:spacing w:before="120" w:after="120" w:line="240" w:lineRule="auto"/>
              <w:jc w:val="center"/>
              <w:rPr>
                <w:rFonts w:cs="Segoe UI"/>
                <w:color w:val="FFFFFF"/>
                <w:sz w:val="14"/>
                <w:szCs w:val="14"/>
              </w:rPr>
            </w:pPr>
          </w:p>
        </w:tc>
        <w:tc>
          <w:tcPr>
            <w:tcW w:w="1795" w:type="dxa"/>
            <w:shd w:val="clear" w:color="000000" w:fill="203764"/>
            <w:vAlign w:val="center"/>
            <w:hideMark/>
          </w:tcPr>
          <w:p w14:paraId="799137EA" w14:textId="77777777" w:rsidR="007C4866" w:rsidRPr="00217EB7" w:rsidRDefault="007C4866" w:rsidP="00EC5290">
            <w:pPr>
              <w:spacing w:before="120" w:after="120" w:line="240" w:lineRule="auto"/>
              <w:jc w:val="center"/>
              <w:rPr>
                <w:rFonts w:cs="Segoe UI"/>
                <w:color w:val="FFFFFF"/>
                <w:sz w:val="14"/>
                <w:szCs w:val="14"/>
              </w:rPr>
            </w:pPr>
            <w:r w:rsidRPr="00217EB7">
              <w:rPr>
                <w:rFonts w:cs="Segoe UI"/>
                <w:color w:val="FFFFFF"/>
                <w:sz w:val="14"/>
                <w:szCs w:val="14"/>
              </w:rPr>
              <w:t>(kolumna 2 x kolumna 3)</w:t>
            </w:r>
          </w:p>
        </w:tc>
        <w:tc>
          <w:tcPr>
            <w:tcW w:w="1796" w:type="dxa"/>
            <w:shd w:val="clear" w:color="000000" w:fill="203764"/>
            <w:vAlign w:val="center"/>
            <w:hideMark/>
          </w:tcPr>
          <w:p w14:paraId="531B0D09" w14:textId="77777777" w:rsidR="007C4866" w:rsidRPr="00217EB7" w:rsidRDefault="007C4866" w:rsidP="00EC5290">
            <w:pPr>
              <w:spacing w:before="120" w:after="120" w:line="240" w:lineRule="auto"/>
              <w:jc w:val="center"/>
              <w:rPr>
                <w:rFonts w:cs="Segoe UI"/>
                <w:color w:val="FFFFFF"/>
                <w:sz w:val="14"/>
                <w:szCs w:val="14"/>
              </w:rPr>
            </w:pPr>
          </w:p>
        </w:tc>
        <w:tc>
          <w:tcPr>
            <w:tcW w:w="1796" w:type="dxa"/>
            <w:shd w:val="clear" w:color="000000" w:fill="203764"/>
            <w:vAlign w:val="center"/>
            <w:hideMark/>
          </w:tcPr>
          <w:p w14:paraId="4FCFE404" w14:textId="77777777" w:rsidR="007C4866" w:rsidRPr="00217EB7" w:rsidRDefault="007C4866" w:rsidP="00EC5290">
            <w:pPr>
              <w:spacing w:before="120" w:after="120" w:line="240" w:lineRule="auto"/>
              <w:jc w:val="center"/>
              <w:rPr>
                <w:rFonts w:cs="Segoe UI"/>
                <w:color w:val="FFFFFF"/>
                <w:sz w:val="14"/>
                <w:szCs w:val="14"/>
              </w:rPr>
            </w:pPr>
            <w:r w:rsidRPr="00217EB7">
              <w:rPr>
                <w:rFonts w:cs="Segoe UI"/>
                <w:color w:val="FFFFFF"/>
                <w:sz w:val="14"/>
                <w:szCs w:val="14"/>
              </w:rPr>
              <w:t>(kolumna 4 x kolumna 6)</w:t>
            </w:r>
          </w:p>
        </w:tc>
      </w:tr>
      <w:tr w:rsidR="007C4866" w:rsidRPr="00217EB7" w14:paraId="09FCF298" w14:textId="77777777" w:rsidTr="00EC5290">
        <w:trPr>
          <w:trHeight w:val="177"/>
        </w:trPr>
        <w:tc>
          <w:tcPr>
            <w:tcW w:w="1795" w:type="dxa"/>
            <w:shd w:val="clear" w:color="000000" w:fill="FFFFFF"/>
            <w:vAlign w:val="center"/>
            <w:hideMark/>
          </w:tcPr>
          <w:p w14:paraId="3094EEAB" w14:textId="77777777" w:rsidR="007C4866" w:rsidRPr="00217EB7" w:rsidRDefault="007C4866" w:rsidP="00EC5290">
            <w:pPr>
              <w:spacing w:before="120" w:after="120" w:line="240" w:lineRule="auto"/>
              <w:jc w:val="center"/>
              <w:rPr>
                <w:rFonts w:cs="Segoe UI"/>
                <w:color w:val="000000"/>
              </w:rPr>
            </w:pPr>
            <w:r w:rsidRPr="00217EB7">
              <w:rPr>
                <w:rFonts w:cs="Segoe UI"/>
                <w:color w:val="000000"/>
              </w:rPr>
              <w:t>1</w:t>
            </w:r>
          </w:p>
        </w:tc>
        <w:tc>
          <w:tcPr>
            <w:tcW w:w="1796" w:type="dxa"/>
            <w:shd w:val="clear" w:color="000000" w:fill="FFFFFF"/>
            <w:vAlign w:val="center"/>
          </w:tcPr>
          <w:p w14:paraId="5C94E252" w14:textId="77777777" w:rsidR="007C4866" w:rsidRPr="00BB5545" w:rsidRDefault="007C4866" w:rsidP="00EC5290">
            <w:pPr>
              <w:spacing w:before="120" w:after="120" w:line="240" w:lineRule="auto"/>
              <w:jc w:val="center"/>
              <w:rPr>
                <w:rFonts w:cs="Segoe UI"/>
                <w:color w:val="000000"/>
                <w:highlight w:val="yellow"/>
              </w:rPr>
            </w:pPr>
            <w:r>
              <w:rPr>
                <w:rFonts w:cs="Segoe UI"/>
                <w:szCs w:val="20"/>
              </w:rPr>
              <w:t>120</w:t>
            </w:r>
          </w:p>
        </w:tc>
        <w:tc>
          <w:tcPr>
            <w:tcW w:w="1796" w:type="dxa"/>
            <w:shd w:val="clear" w:color="auto" w:fill="auto"/>
            <w:vAlign w:val="center"/>
            <w:hideMark/>
          </w:tcPr>
          <w:p w14:paraId="56BB5993" w14:textId="77777777" w:rsidR="007C4866" w:rsidRPr="00217EB7" w:rsidRDefault="007C4866" w:rsidP="00EC5290">
            <w:pPr>
              <w:spacing w:before="120" w:after="120" w:line="240" w:lineRule="auto"/>
              <w:jc w:val="center"/>
              <w:rPr>
                <w:rFonts w:cs="Segoe UI"/>
                <w:color w:val="000000"/>
              </w:rPr>
            </w:pPr>
          </w:p>
        </w:tc>
        <w:tc>
          <w:tcPr>
            <w:tcW w:w="1795" w:type="dxa"/>
            <w:shd w:val="clear" w:color="auto" w:fill="auto"/>
            <w:vAlign w:val="center"/>
            <w:hideMark/>
          </w:tcPr>
          <w:p w14:paraId="6C684AEB" w14:textId="77777777" w:rsidR="007C4866" w:rsidRPr="00217EB7" w:rsidRDefault="007C4866" w:rsidP="00EC5290">
            <w:pPr>
              <w:spacing w:before="120" w:after="120" w:line="240" w:lineRule="auto"/>
              <w:jc w:val="center"/>
              <w:rPr>
                <w:rFonts w:cs="Segoe UI"/>
                <w:color w:val="000000"/>
              </w:rPr>
            </w:pPr>
          </w:p>
        </w:tc>
        <w:tc>
          <w:tcPr>
            <w:tcW w:w="1796" w:type="dxa"/>
            <w:shd w:val="clear" w:color="auto" w:fill="auto"/>
            <w:vAlign w:val="center"/>
            <w:hideMark/>
          </w:tcPr>
          <w:p w14:paraId="780F1680" w14:textId="77777777" w:rsidR="007C4866" w:rsidRPr="00217EB7" w:rsidRDefault="007C4866" w:rsidP="00EC5290">
            <w:pPr>
              <w:spacing w:before="120" w:after="120" w:line="240" w:lineRule="auto"/>
              <w:jc w:val="center"/>
              <w:rPr>
                <w:rFonts w:cs="Segoe UI"/>
                <w:color w:val="000000"/>
              </w:rPr>
            </w:pPr>
            <w:r w:rsidRPr="00217EB7">
              <w:rPr>
                <w:rFonts w:cs="Segoe UI"/>
                <w:color w:val="000000"/>
              </w:rPr>
              <w:t>36</w:t>
            </w:r>
          </w:p>
        </w:tc>
        <w:tc>
          <w:tcPr>
            <w:tcW w:w="1796" w:type="dxa"/>
            <w:shd w:val="clear" w:color="auto" w:fill="auto"/>
            <w:vAlign w:val="center"/>
            <w:hideMark/>
          </w:tcPr>
          <w:p w14:paraId="75DF1386" w14:textId="77777777" w:rsidR="007C4866" w:rsidRPr="00217EB7" w:rsidRDefault="007C4866" w:rsidP="00EC5290">
            <w:pPr>
              <w:spacing w:before="120" w:after="120" w:line="240" w:lineRule="auto"/>
              <w:jc w:val="center"/>
              <w:rPr>
                <w:rFonts w:cs="Segoe UI"/>
                <w:color w:val="000000"/>
              </w:rPr>
            </w:pPr>
          </w:p>
        </w:tc>
      </w:tr>
      <w:tr w:rsidR="007C4866" w:rsidRPr="00217EB7" w14:paraId="7FEB7294" w14:textId="77777777" w:rsidTr="00EC5290">
        <w:trPr>
          <w:trHeight w:val="288"/>
        </w:trPr>
        <w:tc>
          <w:tcPr>
            <w:tcW w:w="1795" w:type="dxa"/>
            <w:shd w:val="clear" w:color="000000" w:fill="FFFFFF"/>
            <w:vAlign w:val="center"/>
            <w:hideMark/>
          </w:tcPr>
          <w:p w14:paraId="47F36EE2" w14:textId="77777777" w:rsidR="007C4866" w:rsidRPr="00217EB7" w:rsidRDefault="007C4866" w:rsidP="00EC5290">
            <w:pPr>
              <w:spacing w:before="120" w:after="120" w:line="240" w:lineRule="auto"/>
              <w:jc w:val="center"/>
              <w:rPr>
                <w:rFonts w:cs="Segoe UI"/>
                <w:color w:val="000000"/>
              </w:rPr>
            </w:pPr>
            <w:r w:rsidRPr="00217EB7">
              <w:rPr>
                <w:rFonts w:cs="Segoe UI"/>
                <w:color w:val="000000"/>
              </w:rPr>
              <w:t>2</w:t>
            </w:r>
          </w:p>
        </w:tc>
        <w:tc>
          <w:tcPr>
            <w:tcW w:w="1796" w:type="dxa"/>
            <w:shd w:val="clear" w:color="000000" w:fill="FFFFFF"/>
            <w:vAlign w:val="center"/>
          </w:tcPr>
          <w:p w14:paraId="60F1C0BF" w14:textId="77777777" w:rsidR="007C4866" w:rsidRPr="00BB5545" w:rsidRDefault="007C4866" w:rsidP="00EC5290">
            <w:pPr>
              <w:spacing w:before="120" w:after="120" w:line="240" w:lineRule="auto"/>
              <w:jc w:val="center"/>
              <w:rPr>
                <w:rFonts w:cs="Segoe UI"/>
                <w:color w:val="000000"/>
                <w:highlight w:val="yellow"/>
              </w:rPr>
            </w:pPr>
            <w:r>
              <w:rPr>
                <w:rFonts w:cs="Segoe UI"/>
                <w:szCs w:val="20"/>
              </w:rPr>
              <w:t>150</w:t>
            </w:r>
          </w:p>
        </w:tc>
        <w:tc>
          <w:tcPr>
            <w:tcW w:w="1796" w:type="dxa"/>
            <w:shd w:val="clear" w:color="auto" w:fill="auto"/>
            <w:vAlign w:val="center"/>
            <w:hideMark/>
          </w:tcPr>
          <w:p w14:paraId="357C47C3" w14:textId="77777777" w:rsidR="007C4866" w:rsidRPr="00217EB7" w:rsidRDefault="007C4866" w:rsidP="00EC5290">
            <w:pPr>
              <w:spacing w:before="120" w:after="120" w:line="240" w:lineRule="auto"/>
              <w:jc w:val="center"/>
              <w:rPr>
                <w:rFonts w:cs="Segoe UI"/>
                <w:color w:val="000000"/>
              </w:rPr>
            </w:pPr>
          </w:p>
        </w:tc>
        <w:tc>
          <w:tcPr>
            <w:tcW w:w="1795" w:type="dxa"/>
            <w:shd w:val="clear" w:color="auto" w:fill="auto"/>
            <w:vAlign w:val="center"/>
            <w:hideMark/>
          </w:tcPr>
          <w:p w14:paraId="7BD9DEA6" w14:textId="77777777" w:rsidR="007C4866" w:rsidRPr="00217EB7" w:rsidRDefault="007C4866" w:rsidP="00EC5290">
            <w:pPr>
              <w:spacing w:before="120" w:after="120" w:line="240" w:lineRule="auto"/>
              <w:jc w:val="center"/>
              <w:rPr>
                <w:rFonts w:cs="Segoe UI"/>
                <w:color w:val="000000"/>
              </w:rPr>
            </w:pPr>
          </w:p>
        </w:tc>
        <w:tc>
          <w:tcPr>
            <w:tcW w:w="1796" w:type="dxa"/>
            <w:shd w:val="clear" w:color="auto" w:fill="auto"/>
            <w:vAlign w:val="center"/>
            <w:hideMark/>
          </w:tcPr>
          <w:p w14:paraId="703F8C33" w14:textId="77777777" w:rsidR="007C4866" w:rsidRPr="00217EB7" w:rsidRDefault="007C4866" w:rsidP="00EC5290">
            <w:pPr>
              <w:spacing w:before="120" w:after="120" w:line="240" w:lineRule="auto"/>
              <w:jc w:val="center"/>
              <w:rPr>
                <w:rFonts w:cs="Segoe UI"/>
                <w:color w:val="000000"/>
              </w:rPr>
            </w:pPr>
            <w:r w:rsidRPr="00217EB7">
              <w:rPr>
                <w:rFonts w:cs="Segoe UI"/>
                <w:color w:val="000000"/>
              </w:rPr>
              <w:t>36</w:t>
            </w:r>
          </w:p>
        </w:tc>
        <w:tc>
          <w:tcPr>
            <w:tcW w:w="1796" w:type="dxa"/>
            <w:shd w:val="clear" w:color="auto" w:fill="auto"/>
            <w:vAlign w:val="center"/>
            <w:hideMark/>
          </w:tcPr>
          <w:p w14:paraId="50F27125" w14:textId="77777777" w:rsidR="007C4866" w:rsidRPr="00217EB7" w:rsidRDefault="007C4866" w:rsidP="00EC5290">
            <w:pPr>
              <w:spacing w:before="120" w:after="120" w:line="240" w:lineRule="auto"/>
              <w:jc w:val="center"/>
              <w:rPr>
                <w:rFonts w:cs="Segoe UI"/>
                <w:color w:val="000000"/>
              </w:rPr>
            </w:pPr>
          </w:p>
        </w:tc>
      </w:tr>
      <w:tr w:rsidR="007C4866" w:rsidRPr="00217EB7" w14:paraId="702E5EF6" w14:textId="77777777" w:rsidTr="00EC5290">
        <w:trPr>
          <w:trHeight w:val="288"/>
        </w:trPr>
        <w:tc>
          <w:tcPr>
            <w:tcW w:w="1795" w:type="dxa"/>
            <w:shd w:val="clear" w:color="000000" w:fill="FFFFFF"/>
            <w:vAlign w:val="center"/>
            <w:hideMark/>
          </w:tcPr>
          <w:p w14:paraId="06978551" w14:textId="77777777" w:rsidR="007C4866" w:rsidRPr="00217EB7" w:rsidRDefault="007C4866" w:rsidP="00EC5290">
            <w:pPr>
              <w:spacing w:before="120" w:after="120" w:line="240" w:lineRule="auto"/>
              <w:jc w:val="center"/>
              <w:rPr>
                <w:rFonts w:cs="Segoe UI"/>
                <w:color w:val="000000"/>
              </w:rPr>
            </w:pPr>
            <w:r w:rsidRPr="00217EB7">
              <w:rPr>
                <w:rFonts w:cs="Segoe UI"/>
                <w:color w:val="000000"/>
              </w:rPr>
              <w:t>3</w:t>
            </w:r>
          </w:p>
        </w:tc>
        <w:tc>
          <w:tcPr>
            <w:tcW w:w="1796" w:type="dxa"/>
            <w:shd w:val="clear" w:color="000000" w:fill="FFFFFF"/>
            <w:vAlign w:val="center"/>
          </w:tcPr>
          <w:p w14:paraId="7DE2171D" w14:textId="77777777" w:rsidR="007C4866" w:rsidRPr="00BB5545" w:rsidRDefault="007C4866" w:rsidP="00EC5290">
            <w:pPr>
              <w:spacing w:before="120" w:after="120" w:line="240" w:lineRule="auto"/>
              <w:jc w:val="center"/>
              <w:rPr>
                <w:rFonts w:cs="Segoe UI"/>
                <w:color w:val="000000"/>
                <w:highlight w:val="yellow"/>
              </w:rPr>
            </w:pPr>
            <w:r>
              <w:rPr>
                <w:rFonts w:cs="Segoe UI"/>
                <w:szCs w:val="20"/>
              </w:rPr>
              <w:t>10</w:t>
            </w:r>
          </w:p>
        </w:tc>
        <w:tc>
          <w:tcPr>
            <w:tcW w:w="1796" w:type="dxa"/>
            <w:shd w:val="clear" w:color="auto" w:fill="auto"/>
            <w:vAlign w:val="center"/>
            <w:hideMark/>
          </w:tcPr>
          <w:p w14:paraId="659DB78F" w14:textId="77777777" w:rsidR="007C4866" w:rsidRPr="00217EB7" w:rsidRDefault="007C4866" w:rsidP="00EC5290">
            <w:pPr>
              <w:spacing w:before="120" w:after="120" w:line="240" w:lineRule="auto"/>
              <w:jc w:val="center"/>
              <w:rPr>
                <w:rFonts w:cs="Segoe UI"/>
                <w:color w:val="000000"/>
              </w:rPr>
            </w:pPr>
          </w:p>
        </w:tc>
        <w:tc>
          <w:tcPr>
            <w:tcW w:w="1795" w:type="dxa"/>
            <w:shd w:val="clear" w:color="auto" w:fill="auto"/>
            <w:vAlign w:val="center"/>
            <w:hideMark/>
          </w:tcPr>
          <w:p w14:paraId="6E97C4E2" w14:textId="77777777" w:rsidR="007C4866" w:rsidRPr="00217EB7" w:rsidRDefault="007C4866" w:rsidP="00EC5290">
            <w:pPr>
              <w:spacing w:before="120" w:after="120" w:line="240" w:lineRule="auto"/>
              <w:jc w:val="center"/>
              <w:rPr>
                <w:rFonts w:cs="Segoe UI"/>
                <w:color w:val="000000"/>
              </w:rPr>
            </w:pPr>
          </w:p>
        </w:tc>
        <w:tc>
          <w:tcPr>
            <w:tcW w:w="1796" w:type="dxa"/>
            <w:shd w:val="clear" w:color="auto" w:fill="auto"/>
            <w:vAlign w:val="center"/>
            <w:hideMark/>
          </w:tcPr>
          <w:p w14:paraId="4F690D6F" w14:textId="77777777" w:rsidR="007C4866" w:rsidRPr="00217EB7" w:rsidRDefault="007C4866" w:rsidP="00EC5290">
            <w:pPr>
              <w:spacing w:before="120" w:after="120" w:line="240" w:lineRule="auto"/>
              <w:jc w:val="center"/>
              <w:rPr>
                <w:rFonts w:cs="Segoe UI"/>
                <w:color w:val="000000"/>
              </w:rPr>
            </w:pPr>
            <w:r w:rsidRPr="00217EB7">
              <w:rPr>
                <w:rFonts w:cs="Segoe UI"/>
                <w:color w:val="000000"/>
              </w:rPr>
              <w:t>36</w:t>
            </w:r>
          </w:p>
        </w:tc>
        <w:tc>
          <w:tcPr>
            <w:tcW w:w="1796" w:type="dxa"/>
            <w:shd w:val="clear" w:color="auto" w:fill="auto"/>
            <w:vAlign w:val="center"/>
            <w:hideMark/>
          </w:tcPr>
          <w:p w14:paraId="0C353491" w14:textId="77777777" w:rsidR="007C4866" w:rsidRPr="00217EB7" w:rsidRDefault="007C4866" w:rsidP="00EC5290">
            <w:pPr>
              <w:spacing w:before="120" w:after="120" w:line="240" w:lineRule="auto"/>
              <w:jc w:val="center"/>
              <w:rPr>
                <w:rFonts w:cs="Segoe UI"/>
                <w:color w:val="000000"/>
              </w:rPr>
            </w:pPr>
          </w:p>
        </w:tc>
      </w:tr>
      <w:tr w:rsidR="007C4866" w:rsidRPr="00217EB7" w14:paraId="7564C0E7" w14:textId="77777777" w:rsidTr="00EC5290">
        <w:trPr>
          <w:trHeight w:val="288"/>
        </w:trPr>
        <w:tc>
          <w:tcPr>
            <w:tcW w:w="8978" w:type="dxa"/>
            <w:gridSpan w:val="5"/>
            <w:shd w:val="clear" w:color="000000" w:fill="D9E1F2"/>
            <w:vAlign w:val="center"/>
            <w:hideMark/>
          </w:tcPr>
          <w:p w14:paraId="3DFDFDBA" w14:textId="77777777" w:rsidR="007C4866" w:rsidRPr="00217EB7" w:rsidRDefault="007C4866" w:rsidP="00EC5290">
            <w:pPr>
              <w:spacing w:before="120" w:after="120" w:line="240" w:lineRule="auto"/>
              <w:jc w:val="center"/>
              <w:rPr>
                <w:rFonts w:cs="Segoe UI"/>
                <w:color w:val="000000"/>
              </w:rPr>
            </w:pPr>
            <w:r w:rsidRPr="00217EB7">
              <w:rPr>
                <w:rFonts w:cs="Segoe UI"/>
                <w:color w:val="000000"/>
              </w:rPr>
              <w:t>Razem:</w:t>
            </w:r>
          </w:p>
        </w:tc>
        <w:tc>
          <w:tcPr>
            <w:tcW w:w="1796" w:type="dxa"/>
            <w:shd w:val="clear" w:color="000000" w:fill="D9E1F2"/>
            <w:vAlign w:val="center"/>
            <w:hideMark/>
          </w:tcPr>
          <w:p w14:paraId="53FB93DF" w14:textId="77777777" w:rsidR="007C4866" w:rsidRPr="00217EB7" w:rsidRDefault="007C4866" w:rsidP="00EC5290">
            <w:pPr>
              <w:spacing w:before="120" w:after="120" w:line="240" w:lineRule="auto"/>
              <w:jc w:val="center"/>
              <w:rPr>
                <w:rFonts w:cs="Segoe UI"/>
                <w:color w:val="000000"/>
              </w:rPr>
            </w:pPr>
          </w:p>
        </w:tc>
      </w:tr>
    </w:tbl>
    <w:p w14:paraId="35495787" w14:textId="77777777" w:rsidR="007C4866" w:rsidRPr="00F41BA8" w:rsidRDefault="007C4866" w:rsidP="007C4866">
      <w:pPr>
        <w:spacing w:before="120" w:after="120" w:line="240" w:lineRule="auto"/>
        <w:jc w:val="both"/>
        <w:rPr>
          <w:rFonts w:cs="Segoe UI"/>
          <w:szCs w:val="20"/>
        </w:rPr>
      </w:pPr>
      <w:r w:rsidRPr="00F41BA8">
        <w:rPr>
          <w:rFonts w:cs="Segoe UI"/>
          <w:szCs w:val="20"/>
        </w:rPr>
        <w:t>Punkty za kryterium „Klauzule dodatkowe” zostaną przyznane według wzoru:</w:t>
      </w:r>
    </w:p>
    <w:p w14:paraId="59AFA863" w14:textId="77777777" w:rsidR="007C4866" w:rsidRPr="00F41BA8" w:rsidRDefault="007C4866" w:rsidP="007C4866">
      <w:pPr>
        <w:spacing w:before="120" w:after="120" w:line="240" w:lineRule="auto"/>
        <w:ind w:left="851"/>
        <w:jc w:val="both"/>
        <w:rPr>
          <w:rFonts w:cs="Segoe UI"/>
          <w:b/>
          <w:bCs/>
          <w:i/>
          <w:iCs/>
          <w:szCs w:val="20"/>
          <w:vertAlign w:val="subscript"/>
        </w:rPr>
      </w:pPr>
      <w:r w:rsidRPr="00F41BA8">
        <w:rPr>
          <w:rFonts w:cs="Segoe UI"/>
          <w:b/>
          <w:bCs/>
          <w:i/>
          <w:iCs/>
          <w:szCs w:val="20"/>
        </w:rPr>
        <w:t>K</w:t>
      </w:r>
      <w:r w:rsidRPr="00F41BA8">
        <w:rPr>
          <w:rFonts w:cs="Segoe UI"/>
          <w:b/>
          <w:bCs/>
          <w:i/>
          <w:iCs/>
          <w:szCs w:val="20"/>
          <w:vertAlign w:val="subscript"/>
        </w:rPr>
        <w:t>I</w:t>
      </w:r>
      <w:r w:rsidRPr="00F41BA8">
        <w:rPr>
          <w:rFonts w:cs="Segoe UI"/>
          <w:b/>
          <w:bCs/>
          <w:i/>
          <w:iCs/>
          <w:szCs w:val="20"/>
        </w:rPr>
        <w:t xml:space="preserve"> = K</w:t>
      </w:r>
      <w:r w:rsidRPr="00F41BA8">
        <w:rPr>
          <w:rFonts w:cs="Segoe UI"/>
          <w:b/>
          <w:bCs/>
          <w:i/>
          <w:iCs/>
          <w:szCs w:val="20"/>
          <w:vertAlign w:val="subscript"/>
        </w:rPr>
        <w:t xml:space="preserve">1 </w:t>
      </w:r>
      <w:r w:rsidRPr="00F41BA8">
        <w:rPr>
          <w:rFonts w:cs="Segoe UI"/>
          <w:b/>
          <w:bCs/>
          <w:i/>
          <w:iCs/>
          <w:szCs w:val="20"/>
        </w:rPr>
        <w:t>+ K</w:t>
      </w:r>
      <w:r w:rsidRPr="00F41BA8">
        <w:rPr>
          <w:rFonts w:cs="Segoe UI"/>
          <w:b/>
          <w:bCs/>
          <w:i/>
          <w:iCs/>
          <w:szCs w:val="20"/>
          <w:vertAlign w:val="subscript"/>
        </w:rPr>
        <w:t xml:space="preserve">2 </w:t>
      </w:r>
      <w:r w:rsidRPr="00F41BA8">
        <w:rPr>
          <w:rFonts w:cs="Segoe UI"/>
          <w:b/>
          <w:bCs/>
          <w:i/>
          <w:iCs/>
          <w:szCs w:val="20"/>
        </w:rPr>
        <w:t>+</w:t>
      </w:r>
      <w:r w:rsidRPr="00F41BA8">
        <w:rPr>
          <w:rFonts w:cs="Segoe UI"/>
          <w:b/>
          <w:bCs/>
          <w:i/>
          <w:iCs/>
          <w:szCs w:val="20"/>
          <w:vertAlign w:val="subscript"/>
        </w:rPr>
        <w:t xml:space="preserve"> </w:t>
      </w:r>
      <w:r w:rsidRPr="00F41BA8">
        <w:rPr>
          <w:rFonts w:cs="Segoe UI"/>
          <w:b/>
          <w:bCs/>
          <w:i/>
          <w:iCs/>
          <w:szCs w:val="20"/>
        </w:rPr>
        <w:t>K</w:t>
      </w:r>
      <w:r w:rsidRPr="00F41BA8">
        <w:rPr>
          <w:rFonts w:cs="Segoe UI"/>
          <w:b/>
          <w:bCs/>
          <w:i/>
          <w:iCs/>
          <w:szCs w:val="20"/>
          <w:vertAlign w:val="subscript"/>
        </w:rPr>
        <w:t xml:space="preserve">3 </w:t>
      </w:r>
      <w:r w:rsidRPr="00F41BA8">
        <w:rPr>
          <w:rFonts w:cs="Segoe UI"/>
          <w:b/>
          <w:bCs/>
          <w:i/>
          <w:iCs/>
          <w:szCs w:val="20"/>
        </w:rPr>
        <w:t>+ K</w:t>
      </w:r>
      <w:r w:rsidRPr="00F41BA8">
        <w:rPr>
          <w:rFonts w:cs="Segoe UI"/>
          <w:b/>
          <w:bCs/>
          <w:i/>
          <w:iCs/>
          <w:szCs w:val="20"/>
          <w:vertAlign w:val="subscript"/>
        </w:rPr>
        <w:t>4</w:t>
      </w:r>
      <w:r w:rsidRPr="00F41BA8">
        <w:rPr>
          <w:rFonts w:cs="Segoe UI"/>
          <w:b/>
          <w:bCs/>
          <w:i/>
          <w:iCs/>
          <w:szCs w:val="20"/>
        </w:rPr>
        <w:t xml:space="preserve"> + K</w:t>
      </w:r>
      <w:r w:rsidRPr="00F41BA8">
        <w:rPr>
          <w:rFonts w:cs="Segoe UI"/>
          <w:b/>
          <w:bCs/>
          <w:i/>
          <w:iCs/>
          <w:szCs w:val="20"/>
          <w:vertAlign w:val="subscript"/>
        </w:rPr>
        <w:t xml:space="preserve">5 </w:t>
      </w:r>
      <w:r w:rsidRPr="00F41BA8">
        <w:rPr>
          <w:rFonts w:cs="Segoe UI"/>
          <w:b/>
          <w:bCs/>
          <w:i/>
          <w:iCs/>
          <w:szCs w:val="20"/>
        </w:rPr>
        <w:t>+</w:t>
      </w:r>
      <w:r w:rsidRPr="00F41BA8">
        <w:rPr>
          <w:rFonts w:cs="Segoe UI"/>
          <w:b/>
          <w:bCs/>
          <w:i/>
          <w:iCs/>
          <w:szCs w:val="20"/>
          <w:vertAlign w:val="subscript"/>
        </w:rPr>
        <w:t xml:space="preserve"> </w:t>
      </w:r>
      <w:r w:rsidRPr="00F41BA8">
        <w:rPr>
          <w:rFonts w:cs="Segoe UI"/>
          <w:b/>
          <w:bCs/>
          <w:i/>
          <w:iCs/>
          <w:szCs w:val="20"/>
        </w:rPr>
        <w:t>K</w:t>
      </w:r>
      <w:r w:rsidRPr="00F41BA8">
        <w:rPr>
          <w:rFonts w:cs="Segoe UI"/>
          <w:b/>
          <w:bCs/>
          <w:i/>
          <w:iCs/>
          <w:szCs w:val="20"/>
          <w:vertAlign w:val="subscript"/>
        </w:rPr>
        <w:t xml:space="preserve">6 </w:t>
      </w:r>
      <w:r w:rsidRPr="00F41BA8">
        <w:rPr>
          <w:rFonts w:cs="Segoe UI"/>
          <w:b/>
          <w:bCs/>
          <w:i/>
          <w:iCs/>
          <w:szCs w:val="20"/>
        </w:rPr>
        <w:t>+</w:t>
      </w:r>
      <w:r w:rsidRPr="00F41BA8">
        <w:rPr>
          <w:rFonts w:cs="Segoe UI"/>
          <w:b/>
          <w:bCs/>
          <w:i/>
          <w:iCs/>
          <w:szCs w:val="20"/>
          <w:vertAlign w:val="subscript"/>
        </w:rPr>
        <w:t xml:space="preserve"> </w:t>
      </w:r>
      <w:r w:rsidRPr="00F41BA8">
        <w:rPr>
          <w:rFonts w:cs="Segoe UI"/>
          <w:b/>
          <w:bCs/>
          <w:i/>
          <w:iCs/>
          <w:szCs w:val="20"/>
        </w:rPr>
        <w:t>K</w:t>
      </w:r>
      <w:r>
        <w:rPr>
          <w:rFonts w:cs="Segoe UI"/>
          <w:b/>
          <w:bCs/>
          <w:i/>
          <w:iCs/>
          <w:szCs w:val="20"/>
          <w:vertAlign w:val="subscript"/>
        </w:rPr>
        <w:t>7</w:t>
      </w:r>
    </w:p>
    <w:p w14:paraId="42DBCFB5" w14:textId="77777777" w:rsidR="007C4866" w:rsidRPr="00F41BA8" w:rsidRDefault="007C4866" w:rsidP="007C4866">
      <w:pPr>
        <w:spacing w:before="120" w:after="120" w:line="240" w:lineRule="auto"/>
        <w:ind w:left="851" w:firstLine="1"/>
        <w:jc w:val="both"/>
        <w:rPr>
          <w:rFonts w:cs="Segoe UI"/>
          <w:szCs w:val="20"/>
        </w:rPr>
      </w:pPr>
      <w:r w:rsidRPr="00F41BA8">
        <w:rPr>
          <w:rFonts w:cs="Segoe UI"/>
          <w:szCs w:val="20"/>
        </w:rPr>
        <w:t>gdzie:</w:t>
      </w:r>
    </w:p>
    <w:p w14:paraId="05BC2242" w14:textId="77777777" w:rsidR="007C4866" w:rsidRPr="00F41BA8" w:rsidRDefault="007C4866" w:rsidP="007C4866">
      <w:pPr>
        <w:spacing w:before="120" w:after="120" w:line="240" w:lineRule="auto"/>
        <w:ind w:left="851" w:firstLine="1"/>
        <w:jc w:val="both"/>
        <w:rPr>
          <w:rFonts w:cs="Segoe UI"/>
          <w:i/>
          <w:iCs/>
          <w:szCs w:val="20"/>
          <w:vertAlign w:val="subscript"/>
        </w:rPr>
      </w:pPr>
      <w:r w:rsidRPr="00F41BA8">
        <w:rPr>
          <w:rFonts w:cs="Segoe UI"/>
          <w:i/>
          <w:iCs/>
          <w:szCs w:val="20"/>
        </w:rPr>
        <w:t>K</w:t>
      </w:r>
      <w:r w:rsidRPr="00F41BA8">
        <w:rPr>
          <w:rFonts w:cs="Segoe UI"/>
          <w:i/>
          <w:iCs/>
          <w:szCs w:val="20"/>
          <w:vertAlign w:val="subscript"/>
        </w:rPr>
        <w:t>I</w:t>
      </w:r>
      <w:r w:rsidRPr="00F41BA8">
        <w:rPr>
          <w:rFonts w:cs="Segoe UI"/>
          <w:i/>
          <w:iCs/>
          <w:szCs w:val="20"/>
        </w:rPr>
        <w:t xml:space="preserve"> – łączna liczba punktów przyznanych w Klauzulach dodatkowych.</w:t>
      </w:r>
    </w:p>
    <w:p w14:paraId="1D7AE6BD" w14:textId="77777777" w:rsidR="007C4866" w:rsidRDefault="007C4866" w:rsidP="007C4866">
      <w:pPr>
        <w:spacing w:before="120" w:after="120" w:line="240" w:lineRule="auto"/>
        <w:ind w:left="851" w:firstLine="1"/>
        <w:jc w:val="both"/>
        <w:rPr>
          <w:rFonts w:cs="Segoe UI"/>
          <w:i/>
          <w:iCs/>
          <w:szCs w:val="20"/>
        </w:rPr>
      </w:pPr>
      <w:r w:rsidRPr="00F41BA8">
        <w:rPr>
          <w:rFonts w:cs="Segoe UI"/>
          <w:i/>
          <w:iCs/>
          <w:szCs w:val="20"/>
        </w:rPr>
        <w:t>K</w:t>
      </w:r>
      <w:r w:rsidRPr="00F41BA8">
        <w:rPr>
          <w:rFonts w:cs="Segoe UI"/>
          <w:i/>
          <w:iCs/>
          <w:szCs w:val="20"/>
          <w:vertAlign w:val="subscript"/>
        </w:rPr>
        <w:t>1</w:t>
      </w:r>
      <w:r w:rsidRPr="00F41BA8">
        <w:rPr>
          <w:rFonts w:cs="Segoe UI"/>
          <w:i/>
          <w:iCs/>
          <w:szCs w:val="20"/>
        </w:rPr>
        <w:t>, K</w:t>
      </w:r>
      <w:r w:rsidRPr="00F41BA8">
        <w:rPr>
          <w:rFonts w:cs="Segoe UI"/>
          <w:i/>
          <w:iCs/>
          <w:szCs w:val="20"/>
          <w:vertAlign w:val="subscript"/>
        </w:rPr>
        <w:t>2</w:t>
      </w:r>
      <w:r w:rsidRPr="00F41BA8">
        <w:rPr>
          <w:rFonts w:cs="Segoe UI"/>
          <w:i/>
          <w:iCs/>
          <w:szCs w:val="20"/>
        </w:rPr>
        <w:t>, K</w:t>
      </w:r>
      <w:r w:rsidRPr="00F41BA8">
        <w:rPr>
          <w:rFonts w:cs="Segoe UI"/>
          <w:i/>
          <w:iCs/>
          <w:szCs w:val="20"/>
          <w:vertAlign w:val="subscript"/>
        </w:rPr>
        <w:t>3</w:t>
      </w:r>
      <w:r w:rsidRPr="00F41BA8">
        <w:rPr>
          <w:rFonts w:cs="Segoe UI"/>
          <w:i/>
          <w:iCs/>
          <w:szCs w:val="20"/>
        </w:rPr>
        <w:t>, K</w:t>
      </w:r>
      <w:r w:rsidRPr="00F41BA8">
        <w:rPr>
          <w:rFonts w:cs="Segoe UI"/>
          <w:i/>
          <w:iCs/>
          <w:szCs w:val="20"/>
          <w:vertAlign w:val="subscript"/>
        </w:rPr>
        <w:t>4</w:t>
      </w:r>
      <w:r w:rsidRPr="00F41BA8">
        <w:rPr>
          <w:rFonts w:cs="Segoe UI"/>
          <w:i/>
          <w:iCs/>
          <w:szCs w:val="20"/>
        </w:rPr>
        <w:t>,</w:t>
      </w:r>
      <w:r w:rsidRPr="00F41BA8">
        <w:rPr>
          <w:rFonts w:cs="Segoe UI"/>
          <w:i/>
          <w:iCs/>
          <w:szCs w:val="20"/>
          <w:vertAlign w:val="subscript"/>
        </w:rPr>
        <w:t xml:space="preserve"> </w:t>
      </w:r>
      <w:r w:rsidRPr="00F41BA8">
        <w:rPr>
          <w:rFonts w:cs="Segoe UI"/>
          <w:i/>
          <w:iCs/>
          <w:szCs w:val="20"/>
        </w:rPr>
        <w:t>K</w:t>
      </w:r>
      <w:r w:rsidRPr="00F41BA8">
        <w:rPr>
          <w:rFonts w:cs="Segoe UI"/>
          <w:i/>
          <w:iCs/>
          <w:szCs w:val="20"/>
          <w:vertAlign w:val="subscript"/>
        </w:rPr>
        <w:t>5</w:t>
      </w:r>
      <w:r w:rsidRPr="00F41BA8">
        <w:rPr>
          <w:rFonts w:cs="Segoe UI"/>
          <w:i/>
          <w:iCs/>
          <w:szCs w:val="20"/>
        </w:rPr>
        <w:t>, K</w:t>
      </w:r>
      <w:r w:rsidRPr="00F41BA8">
        <w:rPr>
          <w:rFonts w:cs="Segoe UI"/>
          <w:i/>
          <w:iCs/>
          <w:szCs w:val="20"/>
          <w:vertAlign w:val="subscript"/>
        </w:rPr>
        <w:t>6</w:t>
      </w:r>
      <w:r>
        <w:rPr>
          <w:rFonts w:cs="Segoe UI"/>
          <w:i/>
          <w:iCs/>
          <w:szCs w:val="20"/>
          <w:vertAlign w:val="subscript"/>
        </w:rPr>
        <w:t xml:space="preserve">, </w:t>
      </w:r>
      <w:r w:rsidRPr="00F41BA8">
        <w:rPr>
          <w:rFonts w:cs="Segoe UI"/>
          <w:i/>
          <w:iCs/>
          <w:szCs w:val="20"/>
        </w:rPr>
        <w:t>K</w:t>
      </w:r>
      <w:r>
        <w:rPr>
          <w:rFonts w:cs="Segoe UI"/>
          <w:i/>
          <w:iCs/>
          <w:szCs w:val="20"/>
          <w:vertAlign w:val="subscript"/>
        </w:rPr>
        <w:t>7</w:t>
      </w:r>
      <w:r w:rsidRPr="00F41BA8">
        <w:rPr>
          <w:rFonts w:cs="Segoe UI"/>
          <w:i/>
          <w:iCs/>
          <w:szCs w:val="20"/>
        </w:rPr>
        <w:t xml:space="preserve"> - punkty za poszczególne Klauzule dodatkowe przyznane zgodnie </w:t>
      </w:r>
      <w:r>
        <w:rPr>
          <w:rFonts w:cs="Segoe UI"/>
          <w:i/>
          <w:iCs/>
          <w:szCs w:val="20"/>
        </w:rPr>
        <w:br/>
      </w:r>
      <w:r w:rsidRPr="00F41BA8">
        <w:rPr>
          <w:rFonts w:cs="Segoe UI"/>
          <w:i/>
          <w:iCs/>
          <w:szCs w:val="20"/>
        </w:rPr>
        <w:t>z poniższą tabelą:</w:t>
      </w:r>
    </w:p>
    <w:tbl>
      <w:tblPr>
        <w:tblStyle w:val="Tabela-Siatka"/>
        <w:tblW w:w="1006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hemeFill="background1"/>
        <w:tblLook w:val="04A0" w:firstRow="1" w:lastRow="0" w:firstColumn="1" w:lastColumn="0" w:noHBand="0" w:noVBand="1"/>
      </w:tblPr>
      <w:tblGrid>
        <w:gridCol w:w="549"/>
        <w:gridCol w:w="1652"/>
        <w:gridCol w:w="1740"/>
        <w:gridCol w:w="6119"/>
      </w:tblGrid>
      <w:tr w:rsidR="007C4866" w:rsidRPr="00F41BA8" w14:paraId="11374DC7" w14:textId="77777777" w:rsidTr="00EC5290">
        <w:trPr>
          <w:cnfStyle w:val="100000000000" w:firstRow="1" w:lastRow="0" w:firstColumn="0" w:lastColumn="0" w:oddVBand="0" w:evenVBand="0" w:oddHBand="0" w:evenHBand="0" w:firstRowFirstColumn="0" w:firstRowLastColumn="0" w:lastRowFirstColumn="0" w:lastRowLastColumn="0"/>
          <w:jc w:val="center"/>
        </w:trPr>
        <w:tc>
          <w:tcPr>
            <w:tcW w:w="549" w:type="dxa"/>
            <w:shd w:val="clear" w:color="auto" w:fill="FFFFFF" w:themeFill="background1"/>
            <w:vAlign w:val="center"/>
          </w:tcPr>
          <w:p w14:paraId="0EF2B34F" w14:textId="77777777" w:rsidR="007C4866" w:rsidRPr="00F41BA8" w:rsidRDefault="007C4866" w:rsidP="00EC5290">
            <w:pPr>
              <w:spacing w:before="120" w:after="120"/>
              <w:jc w:val="both"/>
              <w:rPr>
                <w:rFonts w:cs="Segoe UI"/>
                <w:color w:val="000000" w:themeColor="text1"/>
              </w:rPr>
            </w:pPr>
            <w:r w:rsidRPr="00F41BA8">
              <w:rPr>
                <w:rFonts w:cs="Segoe UI"/>
                <w:color w:val="000000" w:themeColor="text1"/>
              </w:rPr>
              <w:t>Lp.</w:t>
            </w:r>
          </w:p>
        </w:tc>
        <w:tc>
          <w:tcPr>
            <w:tcW w:w="1652" w:type="dxa"/>
            <w:shd w:val="clear" w:color="auto" w:fill="FFFFFF" w:themeFill="background1"/>
            <w:vAlign w:val="center"/>
          </w:tcPr>
          <w:p w14:paraId="0FD59E97" w14:textId="77777777" w:rsidR="007C4866" w:rsidRPr="00F41BA8" w:rsidRDefault="007C4866" w:rsidP="00EC5290">
            <w:pPr>
              <w:spacing w:before="120" w:after="120"/>
              <w:jc w:val="center"/>
              <w:rPr>
                <w:rFonts w:cs="Segoe UI"/>
                <w:color w:val="000000" w:themeColor="text1"/>
              </w:rPr>
            </w:pPr>
            <w:r w:rsidRPr="00F41BA8">
              <w:rPr>
                <w:rFonts w:cs="Segoe UI"/>
                <w:color w:val="000000" w:themeColor="text1"/>
              </w:rPr>
              <w:t xml:space="preserve">Nazwa klauzuli </w:t>
            </w:r>
            <w:r w:rsidRPr="00F41BA8">
              <w:rPr>
                <w:rFonts w:cs="Segoe UI"/>
              </w:rPr>
              <w:t>dodatkowej</w:t>
            </w:r>
          </w:p>
        </w:tc>
        <w:tc>
          <w:tcPr>
            <w:tcW w:w="1740" w:type="dxa"/>
            <w:shd w:val="clear" w:color="auto" w:fill="FFFFFF" w:themeFill="background1"/>
            <w:vAlign w:val="center"/>
          </w:tcPr>
          <w:p w14:paraId="1131C5E0" w14:textId="77777777" w:rsidR="007C4866" w:rsidRPr="00F41BA8" w:rsidRDefault="007C4866" w:rsidP="00EC5290">
            <w:pPr>
              <w:spacing w:before="120" w:after="120"/>
              <w:jc w:val="center"/>
              <w:rPr>
                <w:rFonts w:cs="Segoe UI"/>
                <w:color w:val="000000" w:themeColor="text1"/>
              </w:rPr>
            </w:pPr>
            <w:r w:rsidRPr="00F41BA8">
              <w:rPr>
                <w:rFonts w:cs="Segoe UI"/>
                <w:color w:val="000000" w:themeColor="text1"/>
              </w:rPr>
              <w:t>Znaczenie (Waga)</w:t>
            </w:r>
          </w:p>
        </w:tc>
        <w:tc>
          <w:tcPr>
            <w:tcW w:w="6119" w:type="dxa"/>
            <w:shd w:val="clear" w:color="auto" w:fill="FFFFFF" w:themeFill="background1"/>
            <w:vAlign w:val="center"/>
          </w:tcPr>
          <w:p w14:paraId="3D80CCA3" w14:textId="77777777" w:rsidR="007C4866" w:rsidRPr="00F41BA8" w:rsidRDefault="007C4866" w:rsidP="00EC5290">
            <w:pPr>
              <w:spacing w:before="120" w:after="120"/>
              <w:jc w:val="center"/>
              <w:rPr>
                <w:rFonts w:cs="Segoe UI"/>
                <w:color w:val="000000" w:themeColor="text1"/>
              </w:rPr>
            </w:pPr>
            <w:r w:rsidRPr="00F41BA8">
              <w:rPr>
                <w:rFonts w:cs="Segoe UI"/>
                <w:color w:val="000000" w:themeColor="text1"/>
              </w:rPr>
              <w:t>Opis metody przyznawania punktacji</w:t>
            </w:r>
          </w:p>
        </w:tc>
      </w:tr>
      <w:tr w:rsidR="007C4866" w:rsidRPr="00F41BA8" w14:paraId="15C72FEC" w14:textId="77777777" w:rsidTr="00EC5290">
        <w:trPr>
          <w:jc w:val="center"/>
        </w:trPr>
        <w:tc>
          <w:tcPr>
            <w:tcW w:w="10060" w:type="dxa"/>
            <w:gridSpan w:val="4"/>
            <w:shd w:val="clear" w:color="auto" w:fill="FFFFFF" w:themeFill="background1"/>
            <w:vAlign w:val="center"/>
          </w:tcPr>
          <w:p w14:paraId="11AF867D" w14:textId="77777777" w:rsidR="007C4866" w:rsidRPr="00F41BA8" w:rsidRDefault="007C4866" w:rsidP="00EC5290">
            <w:pPr>
              <w:spacing w:before="120" w:after="120"/>
              <w:jc w:val="both"/>
              <w:rPr>
                <w:rFonts w:cs="Segoe UI"/>
                <w:color w:val="000000" w:themeColor="text1"/>
              </w:rPr>
            </w:pPr>
            <w:r w:rsidRPr="00F41BA8">
              <w:rPr>
                <w:rFonts w:cs="Segoe UI"/>
                <w:color w:val="000000" w:themeColor="text1"/>
              </w:rPr>
              <w:t>KLAUZULE DODATKOWE DO ZAKRESU GRUPOWEGO UBEZPIECZENIA NA ŻYCIE DLA PRACOWNIKÓW ORAZ CZŁONKÓW ICH RODZIN</w:t>
            </w:r>
          </w:p>
        </w:tc>
      </w:tr>
      <w:tr w:rsidR="007C4866" w:rsidRPr="00F41BA8" w14:paraId="5B3D2B7E" w14:textId="77777777" w:rsidTr="00EC5290">
        <w:trPr>
          <w:jc w:val="center"/>
        </w:trPr>
        <w:tc>
          <w:tcPr>
            <w:tcW w:w="549" w:type="dxa"/>
            <w:shd w:val="clear" w:color="auto" w:fill="FFFFFF" w:themeFill="background1"/>
            <w:vAlign w:val="center"/>
          </w:tcPr>
          <w:p w14:paraId="1586214A" w14:textId="77777777" w:rsidR="007C4866" w:rsidRPr="00F41BA8" w:rsidRDefault="007C4866" w:rsidP="00EC5290">
            <w:pPr>
              <w:spacing w:before="120" w:after="120"/>
              <w:jc w:val="both"/>
              <w:rPr>
                <w:rFonts w:cs="Segoe UI"/>
                <w:color w:val="000000" w:themeColor="text1"/>
              </w:rPr>
            </w:pPr>
            <w:r w:rsidRPr="00F41BA8">
              <w:rPr>
                <w:rFonts w:cs="Segoe UI"/>
                <w:color w:val="000000" w:themeColor="text1"/>
              </w:rPr>
              <w:t>1.</w:t>
            </w:r>
          </w:p>
        </w:tc>
        <w:tc>
          <w:tcPr>
            <w:tcW w:w="1652" w:type="dxa"/>
            <w:shd w:val="clear" w:color="auto" w:fill="FFFFFF" w:themeFill="background1"/>
            <w:vAlign w:val="center"/>
          </w:tcPr>
          <w:p w14:paraId="55B7E255" w14:textId="77777777" w:rsidR="007C4866" w:rsidRPr="00F41BA8" w:rsidRDefault="007C4866" w:rsidP="00EC5290">
            <w:pPr>
              <w:spacing w:before="120" w:after="120"/>
              <w:jc w:val="center"/>
              <w:rPr>
                <w:rFonts w:cs="Segoe UI"/>
                <w:color w:val="000000" w:themeColor="text1"/>
              </w:rPr>
            </w:pPr>
            <w:r w:rsidRPr="00F41BA8">
              <w:rPr>
                <w:rFonts w:cs="Segoe UI"/>
                <w:color w:val="000000" w:themeColor="text1"/>
              </w:rPr>
              <w:t>K</w:t>
            </w:r>
            <w:r w:rsidRPr="00F41BA8">
              <w:rPr>
                <w:rFonts w:cs="Segoe UI"/>
                <w:color w:val="000000" w:themeColor="text1"/>
                <w:vertAlign w:val="subscript"/>
              </w:rPr>
              <w:t>1</w:t>
            </w:r>
          </w:p>
        </w:tc>
        <w:tc>
          <w:tcPr>
            <w:tcW w:w="1740" w:type="dxa"/>
            <w:shd w:val="clear" w:color="auto" w:fill="FFFFFF" w:themeFill="background1"/>
            <w:vAlign w:val="center"/>
          </w:tcPr>
          <w:p w14:paraId="0A72B78A" w14:textId="77777777" w:rsidR="007C4866" w:rsidRPr="00F41BA8" w:rsidRDefault="007C4866" w:rsidP="00EC5290">
            <w:pPr>
              <w:spacing w:before="120" w:after="120"/>
              <w:jc w:val="center"/>
              <w:rPr>
                <w:rFonts w:cs="Segoe UI"/>
                <w:color w:val="000000" w:themeColor="text1"/>
              </w:rPr>
            </w:pPr>
            <w:r>
              <w:rPr>
                <w:rFonts w:cs="Segoe UI"/>
                <w:color w:val="000000" w:themeColor="text1"/>
              </w:rPr>
              <w:t>4</w:t>
            </w:r>
            <w:r w:rsidRPr="00F41BA8">
              <w:rPr>
                <w:rFonts w:cs="Segoe UI"/>
                <w:color w:val="000000" w:themeColor="text1"/>
              </w:rPr>
              <w:t xml:space="preserve"> pkt.</w:t>
            </w:r>
          </w:p>
        </w:tc>
        <w:tc>
          <w:tcPr>
            <w:tcW w:w="6119" w:type="dxa"/>
            <w:shd w:val="clear" w:color="auto" w:fill="FFFFFF" w:themeFill="background1"/>
            <w:vAlign w:val="center"/>
          </w:tcPr>
          <w:p w14:paraId="6DF7E8BF" w14:textId="77777777" w:rsidR="007C4866" w:rsidRPr="00F41BA8" w:rsidRDefault="007C4866" w:rsidP="00EC5290">
            <w:pPr>
              <w:spacing w:before="120" w:after="120"/>
              <w:jc w:val="both"/>
              <w:rPr>
                <w:rFonts w:cs="Segoe UI"/>
                <w:b/>
                <w:bCs/>
                <w:color w:val="000000" w:themeColor="text1"/>
              </w:rPr>
            </w:pPr>
            <w:r w:rsidRPr="00F41BA8">
              <w:rPr>
                <w:rFonts w:cs="Segoe UI"/>
                <w:b/>
                <w:bCs/>
                <w:color w:val="000000" w:themeColor="text1"/>
              </w:rPr>
              <w:t xml:space="preserve">Klauzula rozszerzenia katalog poważnych </w:t>
            </w:r>
            <w:proofErr w:type="spellStart"/>
            <w:r w:rsidRPr="00F41BA8">
              <w:rPr>
                <w:rFonts w:cs="Segoe UI"/>
                <w:b/>
                <w:bCs/>
                <w:color w:val="000000" w:themeColor="text1"/>
              </w:rPr>
              <w:t>zachorowań</w:t>
            </w:r>
            <w:proofErr w:type="spellEnd"/>
            <w:r w:rsidRPr="00F41BA8">
              <w:rPr>
                <w:rFonts w:cs="Segoe UI"/>
                <w:b/>
                <w:bCs/>
                <w:color w:val="000000" w:themeColor="text1"/>
              </w:rPr>
              <w:t xml:space="preserve"> Ubezpieczonego</w:t>
            </w:r>
          </w:p>
          <w:p w14:paraId="5AA8C964" w14:textId="77777777" w:rsidR="007C4866" w:rsidRDefault="007C4866" w:rsidP="00EC5290">
            <w:pPr>
              <w:spacing w:before="120" w:after="120"/>
              <w:jc w:val="both"/>
              <w:rPr>
                <w:rFonts w:eastAsia="Calibri" w:cs="Segoe UI"/>
                <w:bCs/>
                <w:color w:val="000000" w:themeColor="text1"/>
              </w:rPr>
            </w:pPr>
            <w:r w:rsidRPr="00F41BA8">
              <w:rPr>
                <w:rFonts w:cs="Segoe UI"/>
                <w:bCs/>
                <w:color w:val="000000" w:themeColor="text1"/>
              </w:rPr>
              <w:lastRenderedPageBreak/>
              <w:t xml:space="preserve">Wykonawca rozszerza katalog poważnych </w:t>
            </w:r>
            <w:proofErr w:type="spellStart"/>
            <w:r w:rsidRPr="00F41BA8">
              <w:rPr>
                <w:rFonts w:cs="Segoe UI"/>
                <w:bCs/>
                <w:color w:val="000000" w:themeColor="text1"/>
              </w:rPr>
              <w:t>zachorowań</w:t>
            </w:r>
            <w:proofErr w:type="spellEnd"/>
            <w:r w:rsidRPr="00F41BA8">
              <w:rPr>
                <w:rFonts w:cs="Segoe UI"/>
                <w:bCs/>
                <w:color w:val="000000" w:themeColor="text1"/>
              </w:rPr>
              <w:t xml:space="preserve"> Ubezpieczonego o dodatkową jednostkę chorobową – </w:t>
            </w:r>
            <w:r w:rsidRPr="00F41BA8">
              <w:rPr>
                <w:rFonts w:eastAsia="Calibri" w:cs="Segoe UI"/>
                <w:bCs/>
                <w:color w:val="000000" w:themeColor="text1"/>
              </w:rPr>
              <w:t>chorobę Alzheimera przed 65. rokiem życia – choroba degeneracyjna mózgu, skutkująca trwałą niezdolnością do wykonywania czynności życia codziennego lub koniecznością sprawowania przez osoby trzecie stałej opieki nad Ubezpieczonym. Rozpoznanie musi być potwierdzone przez lekarza specjalistę neurologa oraz udokumentowane odpowiednimi wynikami badań. Ochroną ubezpieczeniową objęte są tylko takie zachorowania na chorobę Alzheimera, które łącznie spełniają dwa następujące warunki: choroba została zdiagnozowane w trakcie trwania ochrony ubezpieczeniowej Wykonawcy oraz diagnoza została postawiona przed końcem roku kalendarzowego w którym Ubezpieczony ukończył 65 rok życia.</w:t>
            </w:r>
          </w:p>
          <w:p w14:paraId="1842F1A6" w14:textId="77777777" w:rsidR="007C4866" w:rsidRPr="00F41BA8" w:rsidRDefault="007C4866" w:rsidP="00EC5290">
            <w:pPr>
              <w:spacing w:before="120" w:after="120"/>
              <w:jc w:val="both"/>
              <w:rPr>
                <w:rFonts w:cs="Segoe UI"/>
                <w:bCs/>
                <w:color w:val="000000" w:themeColor="text1"/>
              </w:rPr>
            </w:pPr>
          </w:p>
        </w:tc>
      </w:tr>
      <w:tr w:rsidR="007C4866" w:rsidRPr="00BA527D" w14:paraId="67ED11DD" w14:textId="77777777" w:rsidTr="00EC5290">
        <w:trPr>
          <w:jc w:val="center"/>
        </w:trPr>
        <w:tc>
          <w:tcPr>
            <w:tcW w:w="549" w:type="dxa"/>
            <w:shd w:val="clear" w:color="auto" w:fill="FFFFFF" w:themeFill="background1"/>
            <w:vAlign w:val="center"/>
          </w:tcPr>
          <w:p w14:paraId="54BA77D5" w14:textId="77777777" w:rsidR="007C4866" w:rsidRPr="00F41BA8" w:rsidRDefault="007C4866" w:rsidP="00EC5290">
            <w:pPr>
              <w:spacing w:before="120" w:after="120"/>
              <w:jc w:val="both"/>
              <w:rPr>
                <w:rFonts w:cs="Segoe UI"/>
                <w:color w:val="000000" w:themeColor="text1"/>
              </w:rPr>
            </w:pPr>
            <w:r>
              <w:rPr>
                <w:rFonts w:cs="Segoe UI"/>
                <w:color w:val="000000" w:themeColor="text1"/>
              </w:rPr>
              <w:lastRenderedPageBreak/>
              <w:t>2</w:t>
            </w:r>
            <w:r w:rsidRPr="00BA527D">
              <w:rPr>
                <w:rFonts w:cs="Segoe UI"/>
                <w:color w:val="000000" w:themeColor="text1"/>
              </w:rPr>
              <w:t>.</w:t>
            </w:r>
          </w:p>
        </w:tc>
        <w:tc>
          <w:tcPr>
            <w:tcW w:w="1652" w:type="dxa"/>
            <w:shd w:val="clear" w:color="auto" w:fill="FFFFFF" w:themeFill="background1"/>
            <w:vAlign w:val="center"/>
          </w:tcPr>
          <w:p w14:paraId="10941846" w14:textId="77777777" w:rsidR="007C4866" w:rsidRPr="00F41BA8" w:rsidRDefault="007C4866" w:rsidP="00EC5290">
            <w:pPr>
              <w:spacing w:before="120" w:after="120"/>
              <w:jc w:val="center"/>
              <w:rPr>
                <w:rFonts w:cs="Segoe UI"/>
                <w:color w:val="000000" w:themeColor="text1"/>
              </w:rPr>
            </w:pPr>
            <w:r w:rsidRPr="00F41BA8">
              <w:rPr>
                <w:rFonts w:cs="Segoe UI"/>
                <w:color w:val="000000" w:themeColor="text1"/>
              </w:rPr>
              <w:t>K</w:t>
            </w:r>
            <w:r w:rsidRPr="00F41BA8">
              <w:rPr>
                <w:rFonts w:cs="Segoe UI"/>
                <w:color w:val="000000" w:themeColor="text1"/>
                <w:vertAlign w:val="subscript"/>
              </w:rPr>
              <w:t>2</w:t>
            </w:r>
          </w:p>
        </w:tc>
        <w:tc>
          <w:tcPr>
            <w:tcW w:w="1740" w:type="dxa"/>
            <w:shd w:val="clear" w:color="auto" w:fill="FFFFFF" w:themeFill="background1"/>
            <w:vAlign w:val="center"/>
          </w:tcPr>
          <w:p w14:paraId="1C73EC81" w14:textId="77777777" w:rsidR="007C4866" w:rsidRPr="00F41BA8" w:rsidRDefault="007C4866" w:rsidP="00EC5290">
            <w:pPr>
              <w:spacing w:before="120" w:after="120"/>
              <w:jc w:val="center"/>
              <w:rPr>
                <w:rFonts w:cs="Segoe UI"/>
                <w:color w:val="000000" w:themeColor="text1"/>
              </w:rPr>
            </w:pPr>
            <w:r>
              <w:rPr>
                <w:rFonts w:cs="Segoe UI"/>
                <w:color w:val="000000" w:themeColor="text1"/>
              </w:rPr>
              <w:t xml:space="preserve">5 </w:t>
            </w:r>
            <w:r w:rsidRPr="00F41BA8">
              <w:rPr>
                <w:rFonts w:cs="Segoe UI"/>
                <w:color w:val="000000" w:themeColor="text1"/>
              </w:rPr>
              <w:t>pkt.</w:t>
            </w:r>
          </w:p>
        </w:tc>
        <w:tc>
          <w:tcPr>
            <w:tcW w:w="6119" w:type="dxa"/>
            <w:shd w:val="clear" w:color="auto" w:fill="FFFFFF" w:themeFill="background1"/>
            <w:vAlign w:val="center"/>
          </w:tcPr>
          <w:p w14:paraId="2644D7BF" w14:textId="77777777" w:rsidR="007C4866" w:rsidRPr="00BA527D" w:rsidRDefault="007C4866" w:rsidP="00EC5290">
            <w:pPr>
              <w:spacing w:before="120" w:after="120"/>
              <w:jc w:val="both"/>
              <w:rPr>
                <w:rFonts w:cs="Segoe UI"/>
                <w:b/>
                <w:bCs/>
                <w:color w:val="000000" w:themeColor="text1"/>
              </w:rPr>
            </w:pPr>
            <w:r w:rsidRPr="00BA527D">
              <w:rPr>
                <w:rFonts w:cs="Segoe UI"/>
                <w:b/>
                <w:bCs/>
                <w:color w:val="000000" w:themeColor="text1"/>
              </w:rPr>
              <w:t xml:space="preserve">Klauzula „rozszerzenia katalogu poważnych </w:t>
            </w:r>
            <w:proofErr w:type="spellStart"/>
            <w:r w:rsidRPr="00BA527D">
              <w:rPr>
                <w:rFonts w:cs="Segoe UI"/>
                <w:b/>
                <w:bCs/>
                <w:color w:val="000000" w:themeColor="text1"/>
              </w:rPr>
              <w:t>zachorowań</w:t>
            </w:r>
            <w:proofErr w:type="spellEnd"/>
            <w:r w:rsidRPr="00BA527D">
              <w:rPr>
                <w:rFonts w:cs="Segoe UI"/>
                <w:b/>
                <w:bCs/>
                <w:color w:val="000000" w:themeColor="text1"/>
              </w:rPr>
              <w:t xml:space="preserve"> Ubezpieczonego - Borelioza”</w:t>
            </w:r>
          </w:p>
          <w:p w14:paraId="3A158DC8" w14:textId="77777777" w:rsidR="007C4866" w:rsidRPr="00BA527D" w:rsidRDefault="007C4866" w:rsidP="00EC5290">
            <w:pPr>
              <w:spacing w:before="120" w:after="120"/>
              <w:jc w:val="both"/>
              <w:rPr>
                <w:rFonts w:cs="Segoe UI"/>
                <w:color w:val="000000" w:themeColor="text1"/>
              </w:rPr>
            </w:pPr>
            <w:r w:rsidRPr="00BA527D">
              <w:rPr>
                <w:rFonts w:cs="Segoe UI"/>
                <w:color w:val="000000" w:themeColor="text1"/>
              </w:rPr>
              <w:t xml:space="preserve">Wykonawca rozszerza katalog poważnych </w:t>
            </w:r>
            <w:proofErr w:type="spellStart"/>
            <w:r w:rsidRPr="00BA527D">
              <w:rPr>
                <w:rFonts w:cs="Segoe UI"/>
                <w:color w:val="000000" w:themeColor="text1"/>
              </w:rPr>
              <w:t>zachorowań</w:t>
            </w:r>
            <w:proofErr w:type="spellEnd"/>
            <w:r w:rsidRPr="00BA527D">
              <w:rPr>
                <w:rFonts w:cs="Segoe UI"/>
                <w:color w:val="000000" w:themeColor="text1"/>
              </w:rPr>
              <w:t xml:space="preserve"> Ubezpieczonego o chorobę Boreliozy – rozumianej jako przenoszoną przez kleszcze choroby zakaźnej, przebiegającej z różnorodnymi objawami narządowymi, między innymi ze zmianami skórnymi objawiającymi się rumieniem, zapaleniem stawów, zapaleniem mięśnia sercowego oraz różnorodnymi objawami neurologicznymi. Rozpoznanie musi być potwierdzone przez lekarza specjalistę chorób zakaźnych oraz udokumentowane wynikami swoistych badań immunologicznych.</w:t>
            </w:r>
          </w:p>
        </w:tc>
      </w:tr>
      <w:tr w:rsidR="007C4866" w:rsidRPr="00F41BA8" w14:paraId="762F24C6" w14:textId="77777777" w:rsidTr="00EC5290">
        <w:trPr>
          <w:jc w:val="center"/>
        </w:trPr>
        <w:tc>
          <w:tcPr>
            <w:tcW w:w="549" w:type="dxa"/>
            <w:shd w:val="clear" w:color="auto" w:fill="FFFFFF" w:themeFill="background1"/>
            <w:vAlign w:val="center"/>
          </w:tcPr>
          <w:p w14:paraId="0CD32DD2" w14:textId="77777777" w:rsidR="007C4866" w:rsidRPr="00F41BA8" w:rsidRDefault="007C4866" w:rsidP="00EC5290">
            <w:pPr>
              <w:spacing w:before="120" w:after="120"/>
              <w:jc w:val="both"/>
              <w:rPr>
                <w:rFonts w:cs="Segoe UI"/>
                <w:color w:val="000000" w:themeColor="text1"/>
              </w:rPr>
            </w:pPr>
            <w:r>
              <w:rPr>
                <w:rFonts w:cs="Segoe UI"/>
                <w:color w:val="000000" w:themeColor="text1"/>
              </w:rPr>
              <w:t>3</w:t>
            </w:r>
            <w:r w:rsidRPr="00F41BA8">
              <w:rPr>
                <w:rFonts w:cs="Segoe UI"/>
                <w:color w:val="000000" w:themeColor="text1"/>
              </w:rPr>
              <w:t>.</w:t>
            </w:r>
          </w:p>
        </w:tc>
        <w:tc>
          <w:tcPr>
            <w:tcW w:w="1652" w:type="dxa"/>
            <w:shd w:val="clear" w:color="auto" w:fill="FFFFFF" w:themeFill="background1"/>
            <w:vAlign w:val="center"/>
          </w:tcPr>
          <w:p w14:paraId="1C917F4C" w14:textId="77777777" w:rsidR="007C4866" w:rsidRPr="003C2888" w:rsidRDefault="007C4866" w:rsidP="00EC5290">
            <w:pPr>
              <w:spacing w:before="120" w:after="120"/>
              <w:jc w:val="center"/>
              <w:rPr>
                <w:rFonts w:cs="Segoe UI"/>
                <w:color w:val="000000" w:themeColor="text1"/>
                <w:vertAlign w:val="subscript"/>
              </w:rPr>
            </w:pPr>
            <w:r w:rsidRPr="00F41BA8">
              <w:rPr>
                <w:rFonts w:cs="Segoe UI"/>
                <w:color w:val="000000" w:themeColor="text1"/>
              </w:rPr>
              <w:t>K</w:t>
            </w:r>
            <w:r>
              <w:rPr>
                <w:rFonts w:cs="Segoe UI"/>
                <w:color w:val="000000" w:themeColor="text1"/>
                <w:vertAlign w:val="subscript"/>
              </w:rPr>
              <w:t>3</w:t>
            </w:r>
          </w:p>
        </w:tc>
        <w:tc>
          <w:tcPr>
            <w:tcW w:w="1740" w:type="dxa"/>
            <w:shd w:val="clear" w:color="auto" w:fill="FFFFFF" w:themeFill="background1"/>
            <w:vAlign w:val="center"/>
          </w:tcPr>
          <w:p w14:paraId="14CD4E52" w14:textId="77777777" w:rsidR="007C4866" w:rsidRPr="00F41BA8" w:rsidRDefault="007C4866" w:rsidP="00EC5290">
            <w:pPr>
              <w:spacing w:before="120" w:after="120"/>
              <w:jc w:val="center"/>
              <w:rPr>
                <w:rFonts w:cs="Segoe UI"/>
                <w:color w:val="000000" w:themeColor="text1"/>
              </w:rPr>
            </w:pPr>
            <w:r>
              <w:rPr>
                <w:rFonts w:cs="Segoe UI"/>
                <w:color w:val="000000" w:themeColor="text1"/>
              </w:rPr>
              <w:t>5</w:t>
            </w:r>
            <w:r w:rsidRPr="00F41BA8">
              <w:rPr>
                <w:rFonts w:cs="Segoe UI"/>
                <w:color w:val="000000" w:themeColor="text1"/>
              </w:rPr>
              <w:t xml:space="preserve"> pkt.</w:t>
            </w:r>
          </w:p>
        </w:tc>
        <w:tc>
          <w:tcPr>
            <w:tcW w:w="6119" w:type="dxa"/>
            <w:shd w:val="clear" w:color="auto" w:fill="FFFFFF" w:themeFill="background1"/>
            <w:vAlign w:val="center"/>
          </w:tcPr>
          <w:p w14:paraId="23424CC0" w14:textId="77777777" w:rsidR="007C4866" w:rsidRPr="00F41BA8" w:rsidRDefault="007C4866" w:rsidP="00EC5290">
            <w:pPr>
              <w:spacing w:before="120" w:after="120"/>
              <w:ind w:right="176"/>
              <w:jc w:val="both"/>
              <w:rPr>
                <w:rFonts w:cs="Segoe UI"/>
                <w:b/>
                <w:bCs/>
                <w:color w:val="000000" w:themeColor="text1"/>
              </w:rPr>
            </w:pPr>
            <w:r w:rsidRPr="00F41BA8">
              <w:rPr>
                <w:rFonts w:cs="Segoe UI"/>
                <w:b/>
                <w:bCs/>
                <w:color w:val="000000" w:themeColor="text1"/>
              </w:rPr>
              <w:t xml:space="preserve">Klauzula reoperacji </w:t>
            </w:r>
          </w:p>
          <w:p w14:paraId="418714A0" w14:textId="77777777" w:rsidR="007C4866" w:rsidRPr="00F41BA8" w:rsidRDefault="007C4866" w:rsidP="00EC5290">
            <w:pPr>
              <w:spacing w:before="120" w:after="120"/>
              <w:jc w:val="both"/>
              <w:rPr>
                <w:rFonts w:cs="Segoe UI"/>
                <w:color w:val="000000" w:themeColor="text1"/>
              </w:rPr>
            </w:pPr>
            <w:r w:rsidRPr="00F41BA8">
              <w:rPr>
                <w:rFonts w:cs="Segoe UI"/>
                <w:bCs/>
                <w:color w:val="000000" w:themeColor="text1"/>
              </w:rPr>
              <w:t>Wykonawca rozszerza zakres odpowiedzialności poprzez dodanie do zakresu operacji chirurgicznych odpowiedzialności z tytułu przeprowadzenia u Ubezpieczonego reoperacji definiowanej jako: wykonanie u Ubezpieczonego pierwszej reoperacji – tj. pierwszej kolejnej operacji tego samego narządu, pozostającej w związku przyczynowo – skutkowym z pierwszą operacją, w tym także usunięcie stabilizacji wewnętrznej i zewnętrznej zespolenia kości. Wysokość świadczenia zgodna z klasami operacji określonymi w OWU Wykonawcy.</w:t>
            </w:r>
          </w:p>
        </w:tc>
      </w:tr>
      <w:tr w:rsidR="007C4866" w:rsidRPr="00F41BA8" w14:paraId="53B47AA9" w14:textId="77777777" w:rsidTr="00EC5290">
        <w:trPr>
          <w:trHeight w:val="725"/>
          <w:jc w:val="center"/>
        </w:trPr>
        <w:tc>
          <w:tcPr>
            <w:tcW w:w="549" w:type="dxa"/>
            <w:shd w:val="clear" w:color="auto" w:fill="FFFFFF" w:themeFill="background1"/>
            <w:vAlign w:val="center"/>
          </w:tcPr>
          <w:p w14:paraId="09A2BA4B" w14:textId="77777777" w:rsidR="007C4866" w:rsidRPr="00F41BA8" w:rsidRDefault="007C4866" w:rsidP="00EC5290">
            <w:pPr>
              <w:spacing w:before="120" w:after="120"/>
              <w:jc w:val="both"/>
              <w:rPr>
                <w:rFonts w:cs="Segoe UI"/>
                <w:color w:val="000000" w:themeColor="text1"/>
              </w:rPr>
            </w:pPr>
            <w:r w:rsidRPr="00F41BA8">
              <w:rPr>
                <w:rFonts w:cs="Segoe UI"/>
                <w:color w:val="000000" w:themeColor="text1"/>
              </w:rPr>
              <w:lastRenderedPageBreak/>
              <w:t>4.</w:t>
            </w:r>
          </w:p>
        </w:tc>
        <w:tc>
          <w:tcPr>
            <w:tcW w:w="1652" w:type="dxa"/>
            <w:shd w:val="clear" w:color="auto" w:fill="FFFFFF" w:themeFill="background1"/>
            <w:vAlign w:val="center"/>
          </w:tcPr>
          <w:p w14:paraId="42D17430" w14:textId="77777777" w:rsidR="007C4866" w:rsidRPr="00F41BA8" w:rsidRDefault="007C4866" w:rsidP="00EC5290">
            <w:pPr>
              <w:spacing w:before="120" w:after="120"/>
              <w:jc w:val="center"/>
              <w:rPr>
                <w:rFonts w:cs="Segoe UI"/>
                <w:color w:val="000000" w:themeColor="text1"/>
              </w:rPr>
            </w:pPr>
            <w:r w:rsidRPr="00F41BA8">
              <w:rPr>
                <w:rFonts w:cs="Segoe UI"/>
                <w:color w:val="000000" w:themeColor="text1"/>
              </w:rPr>
              <w:t>K</w:t>
            </w:r>
            <w:r w:rsidRPr="00F41BA8">
              <w:rPr>
                <w:rFonts w:cs="Segoe UI"/>
                <w:color w:val="000000" w:themeColor="text1"/>
                <w:vertAlign w:val="subscript"/>
              </w:rPr>
              <w:t>4</w:t>
            </w:r>
          </w:p>
        </w:tc>
        <w:tc>
          <w:tcPr>
            <w:tcW w:w="1740" w:type="dxa"/>
            <w:shd w:val="clear" w:color="auto" w:fill="FFFFFF" w:themeFill="background1"/>
            <w:vAlign w:val="center"/>
          </w:tcPr>
          <w:p w14:paraId="78631DF7" w14:textId="77777777" w:rsidR="007C4866" w:rsidRPr="00F41BA8" w:rsidRDefault="007C4866" w:rsidP="00EC5290">
            <w:pPr>
              <w:spacing w:before="120" w:after="120"/>
              <w:jc w:val="center"/>
              <w:rPr>
                <w:rFonts w:cs="Segoe UI"/>
                <w:color w:val="000000" w:themeColor="text1"/>
              </w:rPr>
            </w:pPr>
            <w:r>
              <w:rPr>
                <w:rFonts w:cs="Segoe UI"/>
                <w:color w:val="000000" w:themeColor="text1"/>
              </w:rPr>
              <w:t>7</w:t>
            </w:r>
            <w:r w:rsidRPr="00F41BA8">
              <w:rPr>
                <w:rFonts w:cs="Segoe UI"/>
                <w:color w:val="000000" w:themeColor="text1"/>
              </w:rPr>
              <w:t xml:space="preserve"> pkt.</w:t>
            </w:r>
          </w:p>
        </w:tc>
        <w:tc>
          <w:tcPr>
            <w:tcW w:w="6119" w:type="dxa"/>
            <w:shd w:val="clear" w:color="auto" w:fill="FFFFFF" w:themeFill="background1"/>
            <w:vAlign w:val="center"/>
          </w:tcPr>
          <w:p w14:paraId="0D818658" w14:textId="77777777" w:rsidR="007C4866" w:rsidRPr="00F41BA8" w:rsidRDefault="007C4866" w:rsidP="00EC5290">
            <w:pPr>
              <w:widowControl w:val="0"/>
              <w:suppressAutoHyphens/>
              <w:jc w:val="both"/>
              <w:textAlignment w:val="baseline"/>
              <w:rPr>
                <w:rFonts w:cs="Segoe UI"/>
                <w:color w:val="000000" w:themeColor="text1"/>
              </w:rPr>
            </w:pPr>
            <w:r w:rsidRPr="00F41BA8">
              <w:rPr>
                <w:rFonts w:cs="Segoe UI"/>
                <w:b/>
                <w:color w:val="000000" w:themeColor="text1"/>
              </w:rPr>
              <w:t xml:space="preserve">Klauzula pomocy medycznej </w:t>
            </w:r>
            <w:r w:rsidRPr="00F41BA8">
              <w:rPr>
                <w:rFonts w:cs="Segoe UI"/>
                <w:color w:val="000000" w:themeColor="text1"/>
              </w:rPr>
              <w:t xml:space="preserve">- pomoc (opieka) medyczna w przypadku nieszczęśliwego wypadku polegająca co najmniej na: </w:t>
            </w:r>
          </w:p>
          <w:p w14:paraId="3D0B89F4" w14:textId="77777777" w:rsidR="007C4866" w:rsidRPr="00F41BA8" w:rsidRDefault="007C4866" w:rsidP="007C4866">
            <w:pPr>
              <w:pStyle w:val="Akapitzlist"/>
              <w:widowControl w:val="0"/>
              <w:numPr>
                <w:ilvl w:val="0"/>
                <w:numId w:val="53"/>
              </w:numPr>
              <w:tabs>
                <w:tab w:val="num" w:pos="0"/>
              </w:tabs>
              <w:ind w:left="486"/>
              <w:jc w:val="both"/>
              <w:rPr>
                <w:rFonts w:cs="Segoe UI"/>
                <w:color w:val="000000" w:themeColor="text1"/>
                <w:szCs w:val="20"/>
              </w:rPr>
            </w:pPr>
            <w:r w:rsidRPr="00F41BA8">
              <w:rPr>
                <w:rFonts w:cs="Segoe UI"/>
                <w:color w:val="000000" w:themeColor="text1"/>
                <w:szCs w:val="20"/>
              </w:rPr>
              <w:t>zorganizowaniu transportu medycznego z domu do najbliższego szpitala danej specjalności,</w:t>
            </w:r>
          </w:p>
          <w:p w14:paraId="7EB82104" w14:textId="77777777" w:rsidR="007C4866" w:rsidRPr="00F41BA8" w:rsidRDefault="007C4866" w:rsidP="007C4866">
            <w:pPr>
              <w:pStyle w:val="Akapitzlist"/>
              <w:widowControl w:val="0"/>
              <w:numPr>
                <w:ilvl w:val="0"/>
                <w:numId w:val="53"/>
              </w:numPr>
              <w:tabs>
                <w:tab w:val="num" w:pos="0"/>
              </w:tabs>
              <w:ind w:left="486"/>
              <w:jc w:val="both"/>
              <w:rPr>
                <w:rFonts w:cs="Segoe UI"/>
                <w:color w:val="000000" w:themeColor="text1"/>
                <w:szCs w:val="20"/>
              </w:rPr>
            </w:pPr>
            <w:r w:rsidRPr="00F41BA8">
              <w:rPr>
                <w:rFonts w:cs="Segoe UI"/>
                <w:color w:val="000000" w:themeColor="text1"/>
                <w:szCs w:val="20"/>
              </w:rPr>
              <w:t>zorganizowaniu opieki nad dziećmi do lat 15 w domu, przez okres nie dłuższy niż 7 dni,</w:t>
            </w:r>
          </w:p>
          <w:p w14:paraId="78D78C50" w14:textId="77777777" w:rsidR="007C4866" w:rsidRPr="00F41BA8" w:rsidRDefault="007C4866" w:rsidP="007C4866">
            <w:pPr>
              <w:pStyle w:val="Akapitzlist"/>
              <w:widowControl w:val="0"/>
              <w:numPr>
                <w:ilvl w:val="0"/>
                <w:numId w:val="53"/>
              </w:numPr>
              <w:tabs>
                <w:tab w:val="num" w:pos="0"/>
              </w:tabs>
              <w:ind w:left="486"/>
              <w:jc w:val="both"/>
              <w:rPr>
                <w:rFonts w:cs="Segoe UI"/>
                <w:color w:val="000000" w:themeColor="text1"/>
                <w:szCs w:val="20"/>
              </w:rPr>
            </w:pPr>
            <w:r w:rsidRPr="00F41BA8">
              <w:rPr>
                <w:rFonts w:cs="Segoe UI"/>
                <w:color w:val="000000" w:themeColor="text1"/>
                <w:szCs w:val="20"/>
              </w:rPr>
              <w:t xml:space="preserve">zorganizowaniu wizyty pielęgniarki w domu dla zapewnienia pomocy. </w:t>
            </w:r>
          </w:p>
          <w:p w14:paraId="002ECEA1" w14:textId="77777777" w:rsidR="007C4866" w:rsidRDefault="007C4866" w:rsidP="00EC5290">
            <w:pPr>
              <w:widowControl w:val="0"/>
              <w:tabs>
                <w:tab w:val="num" w:pos="0"/>
              </w:tabs>
              <w:jc w:val="both"/>
              <w:rPr>
                <w:rFonts w:cs="Segoe UI"/>
                <w:color w:val="000000" w:themeColor="text1"/>
              </w:rPr>
            </w:pPr>
            <w:r w:rsidRPr="00F41BA8">
              <w:rPr>
                <w:rFonts w:cs="Segoe UI"/>
                <w:color w:val="000000" w:themeColor="text1"/>
              </w:rPr>
              <w:t>Przedmiotem ubezpieczenia jest zdrowie ubezpieczonego i wszystkich współubezpieczonych współmałżonek/ partner, dziecko</w:t>
            </w:r>
            <w:r>
              <w:rPr>
                <w:rFonts w:cs="Segoe UI"/>
                <w:color w:val="000000" w:themeColor="text1"/>
              </w:rPr>
              <w:t>.</w:t>
            </w:r>
          </w:p>
          <w:p w14:paraId="1EB9A9D1" w14:textId="77777777" w:rsidR="007C4866" w:rsidRPr="00F41BA8" w:rsidRDefault="007C4866" w:rsidP="00EC5290">
            <w:pPr>
              <w:widowControl w:val="0"/>
              <w:tabs>
                <w:tab w:val="num" w:pos="0"/>
              </w:tabs>
              <w:jc w:val="both"/>
              <w:rPr>
                <w:rFonts w:cs="Segoe UI"/>
                <w:color w:val="000000" w:themeColor="text1"/>
              </w:rPr>
            </w:pPr>
          </w:p>
        </w:tc>
      </w:tr>
      <w:tr w:rsidR="007C4866" w:rsidRPr="00F41BA8" w14:paraId="29D857E8" w14:textId="77777777" w:rsidTr="00EC5290">
        <w:trPr>
          <w:trHeight w:val="725"/>
          <w:jc w:val="center"/>
        </w:trPr>
        <w:tc>
          <w:tcPr>
            <w:tcW w:w="549" w:type="dxa"/>
            <w:shd w:val="clear" w:color="auto" w:fill="FFFFFF" w:themeFill="background1"/>
            <w:vAlign w:val="center"/>
          </w:tcPr>
          <w:p w14:paraId="4DD29569" w14:textId="77777777" w:rsidR="007C4866" w:rsidRPr="00F41BA8" w:rsidRDefault="007C4866" w:rsidP="00EC5290">
            <w:pPr>
              <w:spacing w:before="120" w:after="120"/>
              <w:jc w:val="both"/>
              <w:rPr>
                <w:rFonts w:cs="Segoe UI"/>
                <w:color w:val="000000" w:themeColor="text1"/>
              </w:rPr>
            </w:pPr>
            <w:r w:rsidRPr="00F41BA8">
              <w:rPr>
                <w:rFonts w:cs="Segoe UI"/>
                <w:color w:val="000000" w:themeColor="text1"/>
              </w:rPr>
              <w:t>5.</w:t>
            </w:r>
          </w:p>
        </w:tc>
        <w:tc>
          <w:tcPr>
            <w:tcW w:w="1652" w:type="dxa"/>
            <w:shd w:val="clear" w:color="auto" w:fill="FFFFFF" w:themeFill="background1"/>
            <w:vAlign w:val="center"/>
          </w:tcPr>
          <w:p w14:paraId="22BACC31" w14:textId="77777777" w:rsidR="007C4866" w:rsidRPr="00F41BA8" w:rsidRDefault="007C4866" w:rsidP="00EC5290">
            <w:pPr>
              <w:spacing w:before="120" w:after="120"/>
              <w:jc w:val="center"/>
              <w:rPr>
                <w:rFonts w:cs="Segoe UI"/>
                <w:color w:val="000000" w:themeColor="text1"/>
                <w:vertAlign w:val="subscript"/>
              </w:rPr>
            </w:pPr>
            <w:r w:rsidRPr="00F41BA8">
              <w:rPr>
                <w:rFonts w:cs="Segoe UI"/>
                <w:color w:val="000000" w:themeColor="text1"/>
              </w:rPr>
              <w:t>K</w:t>
            </w:r>
            <w:r w:rsidRPr="00F41BA8">
              <w:rPr>
                <w:rFonts w:cs="Segoe UI"/>
                <w:color w:val="000000" w:themeColor="text1"/>
                <w:vertAlign w:val="subscript"/>
              </w:rPr>
              <w:t>5</w:t>
            </w:r>
          </w:p>
        </w:tc>
        <w:tc>
          <w:tcPr>
            <w:tcW w:w="1740" w:type="dxa"/>
            <w:shd w:val="clear" w:color="auto" w:fill="FFFFFF" w:themeFill="background1"/>
            <w:vAlign w:val="center"/>
          </w:tcPr>
          <w:p w14:paraId="73382E9E" w14:textId="77777777" w:rsidR="007C4866" w:rsidRPr="00F41BA8" w:rsidRDefault="007C4866" w:rsidP="00EC5290">
            <w:pPr>
              <w:spacing w:before="120" w:after="120"/>
              <w:jc w:val="center"/>
              <w:rPr>
                <w:rFonts w:cs="Segoe UI"/>
                <w:color w:val="000000" w:themeColor="text1"/>
              </w:rPr>
            </w:pPr>
            <w:r>
              <w:rPr>
                <w:rFonts w:cs="Segoe UI"/>
                <w:color w:val="000000" w:themeColor="text1"/>
              </w:rPr>
              <w:t>4</w:t>
            </w:r>
            <w:r w:rsidRPr="00F41BA8">
              <w:rPr>
                <w:rFonts w:cs="Segoe UI"/>
                <w:color w:val="000000" w:themeColor="text1"/>
              </w:rPr>
              <w:t xml:space="preserve"> pkt.</w:t>
            </w:r>
          </w:p>
        </w:tc>
        <w:tc>
          <w:tcPr>
            <w:tcW w:w="6119" w:type="dxa"/>
            <w:shd w:val="clear" w:color="auto" w:fill="FFFFFF" w:themeFill="background1"/>
            <w:vAlign w:val="center"/>
          </w:tcPr>
          <w:p w14:paraId="4D6153CA" w14:textId="77777777" w:rsidR="007C4866" w:rsidRPr="00F41BA8" w:rsidRDefault="007C4866" w:rsidP="00EC5290">
            <w:pPr>
              <w:widowControl w:val="0"/>
              <w:suppressAutoHyphens/>
              <w:jc w:val="both"/>
              <w:textAlignment w:val="baseline"/>
              <w:rPr>
                <w:rFonts w:cs="Segoe UI"/>
                <w:color w:val="000000" w:themeColor="text1"/>
              </w:rPr>
            </w:pPr>
            <w:r w:rsidRPr="00F41BA8">
              <w:rPr>
                <w:rFonts w:cs="Segoe UI"/>
                <w:b/>
                <w:color w:val="000000" w:themeColor="text1"/>
              </w:rPr>
              <w:t xml:space="preserve">Klauzula dodatkowej gwarancji indywidualnej kontynuacji – </w:t>
            </w:r>
            <w:r w:rsidRPr="00F41BA8">
              <w:rPr>
                <w:rFonts w:cs="Segoe UI"/>
                <w:color w:val="000000" w:themeColor="text1"/>
              </w:rPr>
              <w:t xml:space="preserve">Wykonawca przez 1 rok trwania indywidualnej kontynuacji gwarantuje zachowanie zakresu ubezpieczenia, wysokości świadczeń oraz wysokości składki na identycznym poziomie jak w ubezpieczeniu grupowym. Po tym okresie ubezpieczenie indywidualne kontynuowane realizowane jest zgodnie z zasadami opisanymi w </w:t>
            </w:r>
            <w:r w:rsidRPr="007E3A1D">
              <w:rPr>
                <w:rFonts w:cs="Segoe UI"/>
                <w:color w:val="000000" w:themeColor="text1"/>
                <w:highlight w:val="yellow"/>
              </w:rPr>
              <w:t xml:space="preserve">pkt. </w:t>
            </w:r>
            <w:r>
              <w:rPr>
                <w:rFonts w:cs="Segoe UI"/>
                <w:color w:val="000000" w:themeColor="text1"/>
                <w:highlight w:val="yellow"/>
              </w:rPr>
              <w:t>5</w:t>
            </w:r>
            <w:r w:rsidRPr="007E3A1D">
              <w:rPr>
                <w:rFonts w:cs="Segoe UI"/>
                <w:color w:val="000000" w:themeColor="text1"/>
                <w:highlight w:val="yellow"/>
              </w:rPr>
              <w:t>.</w:t>
            </w:r>
            <w:r>
              <w:rPr>
                <w:rFonts w:cs="Segoe UI"/>
                <w:color w:val="000000" w:themeColor="text1"/>
              </w:rPr>
              <w:t>4</w:t>
            </w:r>
            <w:r w:rsidRPr="00F41BA8">
              <w:rPr>
                <w:rFonts w:cs="Segoe UI"/>
                <w:color w:val="000000" w:themeColor="text1"/>
              </w:rPr>
              <w:t>.</w:t>
            </w:r>
          </w:p>
        </w:tc>
      </w:tr>
      <w:tr w:rsidR="007C4866" w:rsidRPr="00F41BA8" w14:paraId="4E70EB96" w14:textId="77777777" w:rsidTr="00EC5290">
        <w:trPr>
          <w:trHeight w:val="725"/>
          <w:jc w:val="center"/>
        </w:trPr>
        <w:tc>
          <w:tcPr>
            <w:tcW w:w="549" w:type="dxa"/>
            <w:shd w:val="clear" w:color="auto" w:fill="FFFFFF" w:themeFill="background1"/>
            <w:vAlign w:val="center"/>
          </w:tcPr>
          <w:p w14:paraId="6BB12BDB" w14:textId="77777777" w:rsidR="007C4866" w:rsidRPr="00F41BA8" w:rsidRDefault="007C4866" w:rsidP="00EC5290">
            <w:pPr>
              <w:spacing w:before="120" w:after="120"/>
              <w:jc w:val="both"/>
              <w:rPr>
                <w:rFonts w:cs="Segoe UI"/>
                <w:color w:val="000000" w:themeColor="text1"/>
              </w:rPr>
            </w:pPr>
            <w:r w:rsidRPr="00F41BA8">
              <w:rPr>
                <w:rFonts w:cs="Segoe UI"/>
                <w:color w:val="000000" w:themeColor="text1"/>
              </w:rPr>
              <w:t>6.</w:t>
            </w:r>
          </w:p>
        </w:tc>
        <w:tc>
          <w:tcPr>
            <w:tcW w:w="1652" w:type="dxa"/>
            <w:shd w:val="clear" w:color="auto" w:fill="FFFFFF" w:themeFill="background1"/>
            <w:vAlign w:val="center"/>
          </w:tcPr>
          <w:p w14:paraId="06EC62D4" w14:textId="77777777" w:rsidR="007C4866" w:rsidRPr="00F41BA8" w:rsidRDefault="007C4866" w:rsidP="00EC5290">
            <w:pPr>
              <w:spacing w:before="120" w:after="120"/>
              <w:jc w:val="center"/>
              <w:rPr>
                <w:rFonts w:cs="Segoe UI"/>
                <w:color w:val="000000" w:themeColor="text1"/>
                <w:vertAlign w:val="subscript"/>
              </w:rPr>
            </w:pPr>
            <w:r w:rsidRPr="00F41BA8">
              <w:rPr>
                <w:rFonts w:cs="Segoe UI"/>
                <w:color w:val="000000" w:themeColor="text1"/>
              </w:rPr>
              <w:t>K</w:t>
            </w:r>
            <w:r w:rsidRPr="00F41BA8">
              <w:rPr>
                <w:rFonts w:cs="Segoe UI"/>
                <w:color w:val="000000" w:themeColor="text1"/>
                <w:vertAlign w:val="subscript"/>
              </w:rPr>
              <w:t>6</w:t>
            </w:r>
          </w:p>
        </w:tc>
        <w:tc>
          <w:tcPr>
            <w:tcW w:w="1740" w:type="dxa"/>
            <w:shd w:val="clear" w:color="auto" w:fill="FFFFFF" w:themeFill="background1"/>
            <w:vAlign w:val="center"/>
          </w:tcPr>
          <w:p w14:paraId="359812A4" w14:textId="77777777" w:rsidR="007C4866" w:rsidRPr="00F41BA8" w:rsidRDefault="007C4866" w:rsidP="00EC5290">
            <w:pPr>
              <w:spacing w:before="120" w:after="120"/>
              <w:jc w:val="center"/>
              <w:rPr>
                <w:rFonts w:cs="Segoe UI"/>
                <w:color w:val="000000" w:themeColor="text1"/>
              </w:rPr>
            </w:pPr>
            <w:r>
              <w:rPr>
                <w:rFonts w:cs="Segoe UI"/>
                <w:color w:val="000000" w:themeColor="text1"/>
              </w:rPr>
              <w:t>5</w:t>
            </w:r>
            <w:r w:rsidRPr="00F41BA8">
              <w:rPr>
                <w:rFonts w:cs="Segoe UI"/>
                <w:color w:val="000000" w:themeColor="text1"/>
              </w:rPr>
              <w:t xml:space="preserve"> pkt.</w:t>
            </w:r>
          </w:p>
        </w:tc>
        <w:tc>
          <w:tcPr>
            <w:tcW w:w="6119" w:type="dxa"/>
            <w:shd w:val="clear" w:color="auto" w:fill="FFFFFF" w:themeFill="background1"/>
            <w:vAlign w:val="center"/>
          </w:tcPr>
          <w:p w14:paraId="260FFD30" w14:textId="77777777" w:rsidR="007C4866" w:rsidRPr="00F41BA8" w:rsidRDefault="007C4866" w:rsidP="00EC5290">
            <w:pPr>
              <w:widowControl w:val="0"/>
              <w:suppressAutoHyphens/>
              <w:jc w:val="both"/>
              <w:textAlignment w:val="baseline"/>
              <w:rPr>
                <w:rFonts w:cs="Segoe UI"/>
                <w:color w:val="000000" w:themeColor="text1"/>
              </w:rPr>
            </w:pPr>
            <w:r w:rsidRPr="00F41BA8">
              <w:rPr>
                <w:rFonts w:cs="Segoe UI"/>
                <w:b/>
                <w:color w:val="000000" w:themeColor="text1"/>
              </w:rPr>
              <w:t>Klauzula dodatkowa świadczenia z tytułu wystąpienia choroby śmiertelnej</w:t>
            </w:r>
            <w:r w:rsidRPr="00F41BA8">
              <w:rPr>
                <w:rFonts w:cs="Segoe UI"/>
                <w:color w:val="000000" w:themeColor="text1"/>
              </w:rPr>
              <w:t xml:space="preserve"> – w przypadku wystąpienia w zdrowiu ubezpieczonego w okresie ubezpieczenia choroby śmiertelnej, Wykonawca wypłaci ubezpieczonemu świadczenie w wysokości 50% sumy ubezpieczenia z tytułu śmierci ubezpieczonego. Choroba śmiertelna oznacza nieuleczalna chorobę nie rokującą przeżycia przez osobę ubezpieczoną okresu dłuższego niż 12 miesięcy.</w:t>
            </w:r>
          </w:p>
        </w:tc>
      </w:tr>
      <w:tr w:rsidR="007C4866" w:rsidRPr="003A55B4" w14:paraId="52D08169" w14:textId="77777777" w:rsidTr="00EC5290">
        <w:trPr>
          <w:trHeight w:val="725"/>
          <w:jc w:val="center"/>
        </w:trPr>
        <w:tc>
          <w:tcPr>
            <w:tcW w:w="549" w:type="dxa"/>
            <w:shd w:val="clear" w:color="auto" w:fill="FFFFFF" w:themeFill="background1"/>
            <w:vAlign w:val="center"/>
          </w:tcPr>
          <w:p w14:paraId="5D0AA877" w14:textId="77777777" w:rsidR="007C4866" w:rsidRPr="00F41BA8" w:rsidRDefault="007C4866" w:rsidP="00EC5290">
            <w:pPr>
              <w:spacing w:before="120" w:after="120"/>
              <w:jc w:val="both"/>
              <w:rPr>
                <w:rFonts w:cs="Segoe UI"/>
                <w:color w:val="000000" w:themeColor="text1"/>
              </w:rPr>
            </w:pPr>
            <w:r>
              <w:rPr>
                <w:rFonts w:cs="Segoe UI"/>
                <w:color w:val="000000" w:themeColor="text1"/>
              </w:rPr>
              <w:t>7</w:t>
            </w:r>
            <w:r w:rsidRPr="003A55B4">
              <w:rPr>
                <w:rFonts w:cs="Segoe UI"/>
                <w:color w:val="000000" w:themeColor="text1"/>
              </w:rPr>
              <w:t>.</w:t>
            </w:r>
          </w:p>
        </w:tc>
        <w:tc>
          <w:tcPr>
            <w:tcW w:w="1652" w:type="dxa"/>
            <w:shd w:val="clear" w:color="auto" w:fill="FFFFFF" w:themeFill="background1"/>
            <w:vAlign w:val="center"/>
          </w:tcPr>
          <w:p w14:paraId="7CEDC84D" w14:textId="77777777" w:rsidR="007C4866" w:rsidRPr="003C2888" w:rsidRDefault="007C4866" w:rsidP="00EC5290">
            <w:pPr>
              <w:spacing w:before="120" w:after="120"/>
              <w:jc w:val="both"/>
              <w:rPr>
                <w:rFonts w:cs="Segoe UI"/>
                <w:color w:val="000000" w:themeColor="text1"/>
                <w:vertAlign w:val="subscript"/>
              </w:rPr>
            </w:pPr>
            <w:r w:rsidRPr="00F41BA8">
              <w:rPr>
                <w:rFonts w:cs="Segoe UI"/>
                <w:color w:val="000000" w:themeColor="text1"/>
              </w:rPr>
              <w:t>K</w:t>
            </w:r>
            <w:r>
              <w:rPr>
                <w:rFonts w:cs="Segoe UI"/>
                <w:color w:val="000000" w:themeColor="text1"/>
                <w:vertAlign w:val="subscript"/>
              </w:rPr>
              <w:t>7</w:t>
            </w:r>
          </w:p>
        </w:tc>
        <w:tc>
          <w:tcPr>
            <w:tcW w:w="1740" w:type="dxa"/>
            <w:shd w:val="clear" w:color="auto" w:fill="FFFFFF" w:themeFill="background1"/>
            <w:vAlign w:val="center"/>
          </w:tcPr>
          <w:p w14:paraId="492A2177" w14:textId="77777777" w:rsidR="007C4866" w:rsidRPr="00F41BA8" w:rsidRDefault="007C4866" w:rsidP="00EC5290">
            <w:pPr>
              <w:spacing w:before="120" w:after="120"/>
              <w:jc w:val="center"/>
              <w:rPr>
                <w:rFonts w:cs="Segoe UI"/>
                <w:color w:val="000000" w:themeColor="text1"/>
              </w:rPr>
            </w:pPr>
            <w:r>
              <w:rPr>
                <w:rFonts w:cs="Segoe UI"/>
                <w:color w:val="000000" w:themeColor="text1"/>
              </w:rPr>
              <w:t xml:space="preserve">10 </w:t>
            </w:r>
            <w:r w:rsidRPr="00F41BA8">
              <w:rPr>
                <w:rFonts w:cs="Segoe UI"/>
                <w:color w:val="000000" w:themeColor="text1"/>
              </w:rPr>
              <w:t>pkt.</w:t>
            </w:r>
          </w:p>
        </w:tc>
        <w:tc>
          <w:tcPr>
            <w:tcW w:w="6119" w:type="dxa"/>
            <w:shd w:val="clear" w:color="auto" w:fill="FFFFFF" w:themeFill="background1"/>
            <w:vAlign w:val="center"/>
          </w:tcPr>
          <w:p w14:paraId="7052B6DB" w14:textId="77777777" w:rsidR="007C4866" w:rsidRPr="003A55B4" w:rsidRDefault="007C4866" w:rsidP="00EC5290">
            <w:pPr>
              <w:spacing w:before="120" w:after="120"/>
              <w:jc w:val="both"/>
              <w:rPr>
                <w:rFonts w:cs="Segoe UI"/>
                <w:b/>
                <w:bCs/>
                <w:color w:val="000000" w:themeColor="text1"/>
              </w:rPr>
            </w:pPr>
            <w:r w:rsidRPr="003A55B4">
              <w:rPr>
                <w:rFonts w:cs="Segoe UI"/>
                <w:b/>
                <w:bCs/>
                <w:color w:val="000000" w:themeColor="text1"/>
              </w:rPr>
              <w:t>Klauzula Leczenia specjalistycznego</w:t>
            </w:r>
          </w:p>
          <w:p w14:paraId="303DED97" w14:textId="77777777" w:rsidR="007C4866" w:rsidRPr="003A55B4" w:rsidRDefault="007C4866" w:rsidP="00EC5290">
            <w:pPr>
              <w:spacing w:before="120" w:after="120"/>
              <w:jc w:val="both"/>
              <w:rPr>
                <w:rFonts w:cs="Segoe UI"/>
                <w:color w:val="000000" w:themeColor="text1"/>
              </w:rPr>
            </w:pPr>
            <w:r w:rsidRPr="003A55B4">
              <w:rPr>
                <w:rFonts w:cs="Segoe UI"/>
                <w:color w:val="000000" w:themeColor="text1"/>
              </w:rPr>
              <w:t>Wykonawca zobowiązuje się do wypłaty świadczenia z tytułu leczenia specjalistycznego, przeprowadzonego w czasie ochrony Wykonawcy, bez względu na fakt, iż przyczyna powodująca zaistnienie zdarzenia ubezpieczeniowego miała miejsce przed początkiem odpowiedzialności z tytułu umowy zawartej w drodze niniejszego postępowania przetargowego. Powyższe dotyczy wszystkich osób ubezpieczonych niezależnie czy dana osoba poszukująca ochrony ubezpieczeniowej była objęta ubezpieczeniem w ramach dotychczasowej umowy  bezpośrednio przed zawarciem umowy ubezpieczenia.</w:t>
            </w:r>
          </w:p>
        </w:tc>
      </w:tr>
    </w:tbl>
    <w:p w14:paraId="240184E5" w14:textId="77777777" w:rsidR="007C4866" w:rsidRPr="00F41BA8" w:rsidRDefault="007C4866" w:rsidP="007C4866">
      <w:pPr>
        <w:pStyle w:val="Akapitzlist"/>
        <w:spacing w:before="120" w:after="120" w:line="312" w:lineRule="auto"/>
        <w:ind w:left="0"/>
        <w:jc w:val="both"/>
        <w:rPr>
          <w:rFonts w:cs="Segoe UI"/>
          <w:szCs w:val="20"/>
        </w:rPr>
      </w:pPr>
      <w:r w:rsidRPr="00F41BA8">
        <w:rPr>
          <w:rFonts w:cs="Segoe UI"/>
          <w:szCs w:val="20"/>
        </w:rPr>
        <w:t>Maksymalna ilość punktów jaką może otrzymać oferta za kryterium „Klauzule dodatkowe” wynosi</w:t>
      </w:r>
      <w:r>
        <w:rPr>
          <w:rFonts w:cs="Segoe UI"/>
          <w:szCs w:val="20"/>
        </w:rPr>
        <w:t xml:space="preserve"> </w:t>
      </w:r>
      <w:r w:rsidRPr="00F41BA8">
        <w:rPr>
          <w:rFonts w:cs="Segoe UI"/>
          <w:szCs w:val="20"/>
        </w:rPr>
        <w:t>40 pkt.</w:t>
      </w:r>
    </w:p>
    <w:p w14:paraId="6954004F" w14:textId="77777777" w:rsidR="007C4866" w:rsidRPr="00F41BA8" w:rsidRDefault="007C4866" w:rsidP="007C4866">
      <w:pPr>
        <w:spacing w:before="120" w:after="120" w:line="240" w:lineRule="auto"/>
        <w:jc w:val="both"/>
        <w:rPr>
          <w:rFonts w:cs="Segoe UI"/>
          <w:szCs w:val="20"/>
        </w:rPr>
      </w:pPr>
      <w:r w:rsidRPr="00F41BA8">
        <w:rPr>
          <w:rFonts w:cs="Segoe UI"/>
          <w:szCs w:val="20"/>
        </w:rPr>
        <w:lastRenderedPageBreak/>
        <w:t>Zamawiający uzna za najkorzystniejszą ofertę, która uzyska najwyższą ilość punktów obliczoną według wzoru:</w:t>
      </w:r>
    </w:p>
    <w:p w14:paraId="569CBC9A" w14:textId="77777777" w:rsidR="007C4866" w:rsidRPr="00F41BA8" w:rsidRDefault="007C4866" w:rsidP="007C4866">
      <w:pPr>
        <w:spacing w:before="120" w:after="120" w:line="240" w:lineRule="auto"/>
        <w:ind w:left="851"/>
        <w:jc w:val="both"/>
        <w:rPr>
          <w:rFonts w:cs="Segoe UI"/>
          <w:i/>
          <w:iCs/>
          <w:szCs w:val="20"/>
        </w:rPr>
      </w:pPr>
      <w:r w:rsidRPr="00F41BA8">
        <w:rPr>
          <w:rFonts w:cs="Segoe UI"/>
          <w:i/>
          <w:iCs/>
          <w:szCs w:val="20"/>
        </w:rPr>
        <w:t>P</w:t>
      </w:r>
      <w:r w:rsidRPr="00F41BA8">
        <w:rPr>
          <w:rFonts w:cs="Segoe UI"/>
          <w:i/>
          <w:iCs/>
          <w:szCs w:val="20"/>
          <w:vertAlign w:val="subscript"/>
        </w:rPr>
        <w:t>1</w:t>
      </w:r>
      <w:r w:rsidRPr="00F41BA8">
        <w:rPr>
          <w:rFonts w:cs="Segoe UI"/>
          <w:i/>
          <w:iCs/>
          <w:szCs w:val="20"/>
        </w:rPr>
        <w:t xml:space="preserve"> = C</w:t>
      </w:r>
      <w:r w:rsidRPr="00F41BA8">
        <w:rPr>
          <w:rFonts w:cs="Segoe UI"/>
          <w:i/>
          <w:iCs/>
          <w:szCs w:val="20"/>
          <w:vertAlign w:val="subscript"/>
        </w:rPr>
        <w:t>01</w:t>
      </w:r>
      <w:r w:rsidRPr="00F41BA8">
        <w:rPr>
          <w:rFonts w:cs="Segoe UI"/>
          <w:i/>
          <w:iCs/>
          <w:szCs w:val="20"/>
        </w:rPr>
        <w:t xml:space="preserve"> + K</w:t>
      </w:r>
      <w:r w:rsidRPr="00F41BA8">
        <w:rPr>
          <w:rFonts w:cs="Segoe UI"/>
          <w:i/>
          <w:iCs/>
          <w:szCs w:val="20"/>
          <w:vertAlign w:val="subscript"/>
        </w:rPr>
        <w:t>I</w:t>
      </w:r>
    </w:p>
    <w:p w14:paraId="55FC3AFB" w14:textId="77777777" w:rsidR="007C4866" w:rsidRPr="00F41BA8" w:rsidRDefault="007C4866" w:rsidP="007C4866">
      <w:pPr>
        <w:spacing w:before="120" w:after="120" w:line="240" w:lineRule="auto"/>
        <w:ind w:left="851"/>
        <w:jc w:val="both"/>
        <w:rPr>
          <w:rFonts w:cs="Segoe UI"/>
          <w:i/>
          <w:iCs/>
          <w:szCs w:val="20"/>
        </w:rPr>
      </w:pPr>
      <w:r w:rsidRPr="00F41BA8">
        <w:rPr>
          <w:rFonts w:cs="Segoe UI"/>
          <w:i/>
          <w:iCs/>
          <w:szCs w:val="20"/>
        </w:rPr>
        <w:t>gdzie:</w:t>
      </w:r>
      <w:r>
        <w:rPr>
          <w:rFonts w:cs="Segoe UI"/>
          <w:i/>
          <w:iCs/>
          <w:szCs w:val="20"/>
        </w:rPr>
        <w:t xml:space="preserve"> </w:t>
      </w:r>
    </w:p>
    <w:p w14:paraId="486FA39F" w14:textId="77777777" w:rsidR="007C4866" w:rsidRPr="00F41BA8" w:rsidRDefault="007C4866" w:rsidP="007C4866">
      <w:pPr>
        <w:spacing w:before="120" w:after="120" w:line="240" w:lineRule="auto"/>
        <w:ind w:left="851"/>
        <w:jc w:val="both"/>
        <w:rPr>
          <w:rFonts w:cs="Segoe UI"/>
          <w:i/>
          <w:iCs/>
          <w:szCs w:val="20"/>
        </w:rPr>
      </w:pPr>
      <w:r w:rsidRPr="00F41BA8">
        <w:rPr>
          <w:rFonts w:cs="Segoe UI"/>
          <w:i/>
          <w:iCs/>
          <w:szCs w:val="20"/>
        </w:rPr>
        <w:t>P – łączna liczba punktów przyznanych badanej ofercie</w:t>
      </w:r>
    </w:p>
    <w:p w14:paraId="7DE4EEF0" w14:textId="77777777" w:rsidR="007C4866" w:rsidRPr="00F41BA8" w:rsidRDefault="007C4866" w:rsidP="007C4866">
      <w:pPr>
        <w:spacing w:before="120" w:after="120" w:line="240" w:lineRule="auto"/>
        <w:ind w:left="851"/>
        <w:jc w:val="both"/>
        <w:rPr>
          <w:rFonts w:cs="Segoe UI"/>
          <w:i/>
          <w:iCs/>
          <w:szCs w:val="20"/>
        </w:rPr>
      </w:pPr>
      <w:r w:rsidRPr="00F41BA8">
        <w:rPr>
          <w:rFonts w:cs="Segoe UI"/>
          <w:i/>
          <w:iCs/>
          <w:szCs w:val="20"/>
        </w:rPr>
        <w:t>C</w:t>
      </w:r>
      <w:r w:rsidRPr="00F41BA8">
        <w:rPr>
          <w:rFonts w:cs="Segoe UI"/>
          <w:i/>
          <w:iCs/>
          <w:szCs w:val="20"/>
          <w:vertAlign w:val="subscript"/>
        </w:rPr>
        <w:t>o1</w:t>
      </w:r>
      <w:r w:rsidRPr="00F41BA8">
        <w:rPr>
          <w:rFonts w:cs="Segoe UI"/>
          <w:i/>
          <w:iCs/>
          <w:szCs w:val="20"/>
        </w:rPr>
        <w:t xml:space="preserve"> – liczba punktów w kryterium Cena ofertowa</w:t>
      </w:r>
    </w:p>
    <w:p w14:paraId="52AF67C5" w14:textId="77777777" w:rsidR="007C4866" w:rsidRPr="00F41BA8" w:rsidRDefault="007C4866" w:rsidP="007C4866">
      <w:pPr>
        <w:spacing w:before="120" w:after="120" w:line="240" w:lineRule="auto"/>
        <w:ind w:left="851"/>
        <w:jc w:val="both"/>
        <w:rPr>
          <w:rFonts w:cs="Segoe UI"/>
          <w:i/>
          <w:iCs/>
          <w:szCs w:val="20"/>
        </w:rPr>
      </w:pPr>
      <w:r w:rsidRPr="00F41BA8">
        <w:rPr>
          <w:rFonts w:cs="Segoe UI"/>
          <w:i/>
          <w:iCs/>
          <w:szCs w:val="20"/>
        </w:rPr>
        <w:t>K</w:t>
      </w:r>
      <w:r w:rsidRPr="00F41BA8">
        <w:rPr>
          <w:rFonts w:cs="Segoe UI"/>
          <w:i/>
          <w:iCs/>
          <w:szCs w:val="20"/>
          <w:vertAlign w:val="subscript"/>
        </w:rPr>
        <w:t>I</w:t>
      </w:r>
      <w:r w:rsidRPr="00F41BA8">
        <w:rPr>
          <w:rFonts w:cs="Segoe UI"/>
          <w:i/>
          <w:iCs/>
          <w:szCs w:val="20"/>
        </w:rPr>
        <w:t xml:space="preserve"> – łączna liczba punktów przyznanych w Klauzulach dodatkowych</w:t>
      </w:r>
    </w:p>
    <w:p w14:paraId="2E2CD0B3" w14:textId="77777777" w:rsidR="007C4866" w:rsidRPr="00E873BB" w:rsidRDefault="007C4866" w:rsidP="007C4866">
      <w:pPr>
        <w:pStyle w:val="Akapitzlist"/>
        <w:numPr>
          <w:ilvl w:val="1"/>
          <w:numId w:val="52"/>
        </w:numPr>
        <w:spacing w:before="120" w:after="120" w:line="312" w:lineRule="auto"/>
        <w:jc w:val="both"/>
        <w:rPr>
          <w:rFonts w:cs="Segoe UI"/>
          <w:bCs/>
          <w:iCs/>
          <w:color w:val="000000" w:themeColor="text1"/>
          <w:szCs w:val="20"/>
        </w:rPr>
      </w:pPr>
      <w:r w:rsidRPr="00E873BB">
        <w:rPr>
          <w:rFonts w:cs="Segoe UI"/>
          <w:color w:val="000000"/>
          <w:szCs w:val="20"/>
        </w:rPr>
        <w:t xml:space="preserve">Wykonawca zobowiązuje się do pokrycia kosztów administracyjnych, w tym za czynności związane z zawarciem i administrowaniem umową ubezpieczenia w zakresie określonym w art. 4 ust. 4 ustawy z dnia 15 grudnia 2017 roku o dystrybucji ubezpieczeń (Dz.U.2023.1111 tj. z dnia 15 czerwca 2023 roku z </w:t>
      </w:r>
      <w:proofErr w:type="spellStart"/>
      <w:r w:rsidRPr="00E873BB">
        <w:rPr>
          <w:rFonts w:cs="Segoe UI"/>
          <w:color w:val="000000"/>
          <w:szCs w:val="20"/>
        </w:rPr>
        <w:t>późn</w:t>
      </w:r>
      <w:proofErr w:type="spellEnd"/>
      <w:r w:rsidRPr="00E873BB">
        <w:rPr>
          <w:rFonts w:cs="Segoe UI"/>
          <w:color w:val="000000"/>
          <w:szCs w:val="20"/>
        </w:rPr>
        <w:t>. zm.) oraz kosztów obsługi umowy ubezpieczenia. Koszty administracyjne stanowić będą 15% wartości przypisu składki ubezpieczeniowej przekazywanej przez Zamawiającego na rachunek Wykonawcy (z częstotliwością wskazaną w umowie ubezpieczenia) przez cały okres trwania umowy, bez względu na wysokość wskaźnika szkodowości umowy ubezpieczenia na życie zawartej w drodze niniejszego postępowania. Zasady przekazywania szczegółowe warunki podziału kosztów administracyjnych zostaną przekazane Wykonawcy osobnym pismem przez STBU Brokerzy Ubezpieczeniowi Sp. z o.o.</w:t>
      </w:r>
      <w:r w:rsidRPr="00E873BB">
        <w:rPr>
          <w:rFonts w:cs="Segoe UI"/>
          <w:color w:val="C00000"/>
          <w:szCs w:val="20"/>
        </w:rPr>
        <w:t xml:space="preserve"> </w:t>
      </w:r>
      <w:r w:rsidRPr="00E873BB">
        <w:rPr>
          <w:rFonts w:cs="Segoe UI"/>
          <w:color w:val="000000"/>
          <w:szCs w:val="20"/>
        </w:rPr>
        <w:t xml:space="preserve">po rozstrzygnięciu postępowania. </w:t>
      </w:r>
      <w:bookmarkEnd w:id="14"/>
    </w:p>
    <w:p w14:paraId="084F3E98" w14:textId="77777777" w:rsidR="007C4866" w:rsidRDefault="007C4866" w:rsidP="007C4866">
      <w:pPr>
        <w:pStyle w:val="Tekstpodstawowywcity3"/>
        <w:ind w:left="0"/>
        <w:rPr>
          <w:rFonts w:ascii="Segoe UI" w:eastAsiaTheme="minorHAnsi" w:hAnsi="Segoe UI" w:cs="Segoe UI"/>
          <w:sz w:val="20"/>
          <w:szCs w:val="22"/>
        </w:rPr>
      </w:pPr>
    </w:p>
    <w:p w14:paraId="6320FF58" w14:textId="77777777" w:rsidR="007C4866" w:rsidRDefault="007C4866" w:rsidP="007C4866">
      <w:pPr>
        <w:pStyle w:val="Tekstpodstawowywcity3"/>
        <w:ind w:left="0"/>
        <w:rPr>
          <w:rFonts w:ascii="Segoe UI" w:eastAsiaTheme="minorHAnsi" w:hAnsi="Segoe UI" w:cs="Segoe UI"/>
          <w:sz w:val="20"/>
          <w:szCs w:val="22"/>
        </w:rPr>
      </w:pPr>
    </w:p>
    <w:p w14:paraId="4CE9DF64" w14:textId="77777777" w:rsidR="001A1B89" w:rsidRDefault="001A1B89" w:rsidP="005814F5">
      <w:pPr>
        <w:keepNext/>
        <w:keepLines/>
        <w:spacing w:before="120" w:after="120" w:line="240" w:lineRule="auto"/>
        <w:jc w:val="center"/>
        <w:outlineLvl w:val="0"/>
        <w:rPr>
          <w:rFonts w:eastAsiaTheme="majorEastAsia" w:cs="Segoe UI"/>
          <w:b/>
          <w:szCs w:val="20"/>
          <w:lang w:eastAsia="pl-PL"/>
        </w:rPr>
      </w:pPr>
    </w:p>
    <w:sectPr w:rsidR="001A1B89" w:rsidSect="00E4402E">
      <w:headerReference w:type="default" r:id="rId20"/>
      <w:footerReference w:type="default" r:id="rId21"/>
      <w:headerReference w:type="first" r:id="rId22"/>
      <w:footerReference w:type="first" r:id="rId23"/>
      <w:pgSz w:w="11906" w:h="16838"/>
      <w:pgMar w:top="1276" w:right="1418" w:bottom="1560" w:left="1701"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C8B02" w14:textId="77777777" w:rsidR="004D0B4B" w:rsidRDefault="004D0B4B" w:rsidP="00EF7953">
      <w:pPr>
        <w:spacing w:after="0" w:line="240" w:lineRule="auto"/>
      </w:pPr>
      <w:r>
        <w:separator/>
      </w:r>
    </w:p>
  </w:endnote>
  <w:endnote w:type="continuationSeparator" w:id="0">
    <w:p w14:paraId="3B12993A" w14:textId="77777777" w:rsidR="004D0B4B" w:rsidRDefault="004D0B4B"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Ubuntu Light">
    <w:altName w:val="Calibri"/>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Ubuntu">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FDEAF67" w:rsidR="004D0B4B" w:rsidRPr="00D15296" w:rsidRDefault="004D0B4B" w:rsidP="00D15296">
    <w:pPr>
      <w:pStyle w:val="Stopka"/>
    </w:pPr>
    <w:r>
      <w:rPr>
        <w:noProof/>
        <w:lang w:eastAsia="pl-PL"/>
      </w:rPr>
      <mc:AlternateContent>
        <mc:Choice Requires="wps">
          <w:drawing>
            <wp:anchor distT="45720" distB="45720" distL="114300" distR="114300" simplePos="0" relativeHeight="25167462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4D0B4B" w:rsidRPr="00E4402E" w:rsidRDefault="004D0B4B"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7462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4D0B4B" w:rsidRPr="00E4402E" w:rsidRDefault="004D0B4B"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68480"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2CB72CE7" w:rsidR="004D0B4B" w:rsidRDefault="004D0B4B"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4D0B4B" w:rsidRDefault="004D0B4B" w:rsidP="004D2D3F">
    <w:pPr>
      <w:pStyle w:val="Stopka"/>
      <w:rPr>
        <w:color w:val="819EB8"/>
        <w:sz w:val="11"/>
        <w:szCs w:val="11"/>
      </w:rPr>
    </w:pPr>
    <w:r>
      <w:rPr>
        <w:noProof/>
        <w:lang w:eastAsia="pl-PL"/>
      </w:rPr>
      <w:drawing>
        <wp:anchor distT="0" distB="0" distL="114300" distR="114300" simplePos="0" relativeHeight="251662336"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4D0B4B" w:rsidRPr="001C4045" w:rsidRDefault="004D0B4B"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4D0B4B" w:rsidRPr="00994E2E" w:rsidRDefault="004D0B4B"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4D0B4B" w:rsidRPr="00D15296" w:rsidRDefault="004D0B4B"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4D0B4B" w:rsidRPr="00994E2E" w:rsidRDefault="004D0B4B"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93160" w14:textId="77777777" w:rsidR="004D0B4B" w:rsidRDefault="004D0B4B" w:rsidP="00EF7953">
      <w:pPr>
        <w:spacing w:after="0" w:line="240" w:lineRule="auto"/>
      </w:pPr>
      <w:r>
        <w:separator/>
      </w:r>
    </w:p>
  </w:footnote>
  <w:footnote w:type="continuationSeparator" w:id="0">
    <w:p w14:paraId="60AC43D1" w14:textId="77777777" w:rsidR="004D0B4B" w:rsidRDefault="004D0B4B"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499B5AF0" w:rsidR="004D0B4B" w:rsidRDefault="004D0B4B">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4D0B4B" w:rsidRDefault="004D0B4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3DAB90EF" w:rsidR="004D0B4B" w:rsidRDefault="004D0B4B">
    <w:pPr>
      <w:pStyle w:val="Nagwek"/>
    </w:pPr>
    <w:sdt>
      <w:sdtPr>
        <w:id w:val="145093098"/>
        <w:docPartObj>
          <w:docPartGallery w:val="Page Numbers (Margins)"/>
          <w:docPartUnique/>
        </w:docPartObj>
      </w:sdtPr>
      <w:sdtContent/>
    </w:sdt>
    <w:r>
      <w:rPr>
        <w:noProof/>
        <w:lang w:eastAsia="pl-PL"/>
      </w:rPr>
      <w:drawing>
        <wp:anchor distT="0" distB="0" distL="114300" distR="114300" simplePos="0" relativeHeight="251664384"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89C6CF0"/>
    <w:lvl w:ilvl="0">
      <w:start w:val="1"/>
      <w:numFmt w:val="bullet"/>
      <w:pStyle w:val="Listapunktowana2"/>
      <w:lvlText w:val=""/>
      <w:lvlJc w:val="left"/>
      <w:pPr>
        <w:tabs>
          <w:tab w:val="num" w:pos="1211"/>
        </w:tabs>
        <w:ind w:left="1211" w:hanging="360"/>
      </w:pPr>
      <w:rPr>
        <w:rFonts w:ascii="Symbol" w:hAnsi="Symbol" w:hint="default"/>
      </w:rPr>
    </w:lvl>
  </w:abstractNum>
  <w:abstractNum w:abstractNumId="1" w15:restartNumberingAfterBreak="0">
    <w:nsid w:val="00000005"/>
    <w:multiLevelType w:val="multilevel"/>
    <w:tmpl w:val="3E42C500"/>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b w:val="0"/>
        <w:bCs w:val="0"/>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A66156"/>
    <w:multiLevelType w:val="hybridMultilevel"/>
    <w:tmpl w:val="B6AEBC4A"/>
    <w:lvl w:ilvl="0" w:tplc="04150011">
      <w:start w:val="1"/>
      <w:numFmt w:val="decimal"/>
      <w:lvlText w:val="%1)"/>
      <w:lvlJc w:val="left"/>
      <w:pPr>
        <w:ind w:left="928"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044509D7"/>
    <w:multiLevelType w:val="multilevel"/>
    <w:tmpl w:val="64DA7CF8"/>
    <w:styleLink w:val="Styl23"/>
    <w:lvl w:ilvl="0">
      <w:start w:val="1"/>
      <w:numFmt w:val="decimal"/>
      <w:lvlText w:val="%1."/>
      <w:lvlJc w:val="left"/>
      <w:pPr>
        <w:ind w:left="644" w:hanging="360"/>
      </w:pPr>
      <w:rPr>
        <w:rFonts w:hint="default"/>
        <w:b/>
        <w:bCs/>
        <w:i w:val="0"/>
        <w:iCs/>
        <w:sz w:val="18"/>
        <w:szCs w:val="18"/>
      </w:rPr>
    </w:lvl>
    <w:lvl w:ilvl="1">
      <w:start w:val="1"/>
      <w:numFmt w:val="decimal"/>
      <w:isLgl/>
      <w:lvlText w:val="%2."/>
      <w:lvlJc w:val="left"/>
      <w:pPr>
        <w:ind w:left="1004" w:hanging="360"/>
      </w:pPr>
      <w:rPr>
        <w:rFonts w:ascii="Arial" w:eastAsia="Times New Roman" w:hAnsi="Arial" w:cs="Arial"/>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6" w15:restartNumberingAfterBreak="0">
    <w:nsid w:val="0A0B09BD"/>
    <w:multiLevelType w:val="hybridMultilevel"/>
    <w:tmpl w:val="895AB6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C1830FF"/>
    <w:multiLevelType w:val="hybridMultilevel"/>
    <w:tmpl w:val="3B00D5F6"/>
    <w:lvl w:ilvl="0" w:tplc="0415000F">
      <w:start w:val="1"/>
      <w:numFmt w:val="decimal"/>
      <w:lvlText w:val="%1."/>
      <w:lvlJc w:val="left"/>
      <w:pPr>
        <w:ind w:left="720" w:hanging="360"/>
      </w:pPr>
    </w:lvl>
    <w:lvl w:ilvl="1" w:tplc="B900C6E2">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1C404C"/>
    <w:multiLevelType w:val="hybridMultilevel"/>
    <w:tmpl w:val="BD34E3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BF6421"/>
    <w:multiLevelType w:val="hybridMultilevel"/>
    <w:tmpl w:val="31026B6E"/>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B47E58"/>
    <w:multiLevelType w:val="multilevel"/>
    <w:tmpl w:val="D4069314"/>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Tahoma" w:eastAsiaTheme="minorHAnsi" w:hAnsi="Tahoma" w:cs="Tahoma"/>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00D3C1E"/>
    <w:multiLevelType w:val="hybridMultilevel"/>
    <w:tmpl w:val="0AAA8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BD235A"/>
    <w:multiLevelType w:val="hybridMultilevel"/>
    <w:tmpl w:val="EA56AA3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6132B0"/>
    <w:multiLevelType w:val="multilevel"/>
    <w:tmpl w:val="CF28DCF0"/>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5"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213D1A"/>
    <w:multiLevelType w:val="hybridMultilevel"/>
    <w:tmpl w:val="970AC53E"/>
    <w:lvl w:ilvl="0" w:tplc="04150011">
      <w:start w:val="1"/>
      <w:numFmt w:val="decimal"/>
      <w:lvlText w:val="%1)"/>
      <w:lvlJc w:val="left"/>
      <w:pPr>
        <w:ind w:left="928"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2CD3540D"/>
    <w:multiLevelType w:val="hybridMultilevel"/>
    <w:tmpl w:val="5EFC48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6C69C0"/>
    <w:multiLevelType w:val="multilevel"/>
    <w:tmpl w:val="CB0E6632"/>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b w:val="0"/>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0709C6"/>
    <w:multiLevelType w:val="hybridMultilevel"/>
    <w:tmpl w:val="5B1CA7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3D39726A"/>
    <w:multiLevelType w:val="hybridMultilevel"/>
    <w:tmpl w:val="33E42808"/>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5" w15:restartNumberingAfterBreak="0">
    <w:nsid w:val="3EF75D31"/>
    <w:multiLevelType w:val="hybridMultilevel"/>
    <w:tmpl w:val="7D42E718"/>
    <w:lvl w:ilvl="0" w:tplc="B83AF6CA">
      <w:start w:val="1"/>
      <w:numFmt w:val="decimal"/>
      <w:lvlText w:val="%1)"/>
      <w:lvlJc w:val="left"/>
      <w:pPr>
        <w:ind w:left="1114" w:hanging="360"/>
      </w:pPr>
      <w:rPr>
        <w:rFonts w:hint="default"/>
      </w:rPr>
    </w:lvl>
    <w:lvl w:ilvl="1" w:tplc="04150019" w:tentative="1">
      <w:start w:val="1"/>
      <w:numFmt w:val="lowerLetter"/>
      <w:lvlText w:val="%2."/>
      <w:lvlJc w:val="left"/>
      <w:pPr>
        <w:ind w:left="1834" w:hanging="360"/>
      </w:pPr>
    </w:lvl>
    <w:lvl w:ilvl="2" w:tplc="0415001B">
      <w:start w:val="1"/>
      <w:numFmt w:val="lowerRoman"/>
      <w:lvlText w:val="%3."/>
      <w:lvlJc w:val="right"/>
      <w:pPr>
        <w:ind w:left="2554" w:hanging="180"/>
      </w:pPr>
    </w:lvl>
    <w:lvl w:ilvl="3" w:tplc="0415000F">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26" w15:restartNumberingAfterBreak="0">
    <w:nsid w:val="447F10DF"/>
    <w:multiLevelType w:val="hybridMultilevel"/>
    <w:tmpl w:val="FA7AA312"/>
    <w:lvl w:ilvl="0" w:tplc="04150011">
      <w:start w:val="1"/>
      <w:numFmt w:val="decimal"/>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485D52BE"/>
    <w:multiLevelType w:val="hybridMultilevel"/>
    <w:tmpl w:val="F63CFB7C"/>
    <w:lvl w:ilvl="0" w:tplc="04150011">
      <w:start w:val="1"/>
      <w:numFmt w:val="decimal"/>
      <w:lvlText w:val="%1)"/>
      <w:lvlJc w:val="left"/>
      <w:pPr>
        <w:ind w:left="928" w:hanging="360"/>
      </w:pPr>
      <w:rPr>
        <w:rFonts w:hint="default"/>
      </w:rPr>
    </w:lvl>
    <w:lvl w:ilvl="1" w:tplc="04150017">
      <w:start w:val="1"/>
      <w:numFmt w:val="lowerLetter"/>
      <w:lvlText w:val="%2)"/>
      <w:lvlJc w:val="left"/>
      <w:pPr>
        <w:ind w:left="1440" w:hanging="360"/>
      </w:pPr>
      <w:rPr>
        <w:rFonts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03395D"/>
    <w:multiLevelType w:val="multilevel"/>
    <w:tmpl w:val="44EEB514"/>
    <w:lvl w:ilvl="0">
      <w:start w:val="1"/>
      <w:numFmt w:val="decimal"/>
      <w:lvlText w:val="%1."/>
      <w:lvlJc w:val="left"/>
      <w:pPr>
        <w:ind w:left="360" w:hanging="360"/>
      </w:pPr>
    </w:lvl>
    <w:lvl w:ilvl="1">
      <w:start w:val="1"/>
      <w:numFmt w:val="decimal"/>
      <w:lvlText w:val="%1.%2."/>
      <w:lvlJc w:val="left"/>
      <w:pPr>
        <w:ind w:left="792" w:hanging="432"/>
      </w:pPr>
      <w:rPr>
        <w:b w:val="0"/>
        <w:bCs/>
        <w:color w:val="auto"/>
        <w:sz w:val="20"/>
        <w:szCs w:val="20"/>
      </w:rPr>
    </w:lvl>
    <w:lvl w:ilvl="2">
      <w:start w:val="1"/>
      <w:numFmt w:val="decimal"/>
      <w:lvlText w:val="%1.%2.%3."/>
      <w:lvlJc w:val="left"/>
      <w:pPr>
        <w:ind w:left="1224" w:hanging="504"/>
      </w:pPr>
      <w:rPr>
        <w:i w:val="0"/>
        <w:i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D544CE7"/>
    <w:multiLevelType w:val="multilevel"/>
    <w:tmpl w:val="1B222C3A"/>
    <w:lvl w:ilvl="0">
      <w:start w:val="4"/>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0953A38"/>
    <w:multiLevelType w:val="hybridMultilevel"/>
    <w:tmpl w:val="55283ECC"/>
    <w:lvl w:ilvl="0" w:tplc="4808F1F8">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3F058B"/>
    <w:multiLevelType w:val="hybridMultilevel"/>
    <w:tmpl w:val="907A031E"/>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F880035A">
      <w:start w:val="1"/>
      <w:numFmt w:val="lowerLetter"/>
      <w:lvlText w:val="%3)"/>
      <w:lvlJc w:val="left"/>
      <w:pPr>
        <w:ind w:left="2160" w:hanging="180"/>
      </w:pPr>
      <w:rPr>
        <w:rFonts w:ascii="Arial" w:hAnsi="Arial" w:hint="default"/>
        <w:b w:val="0"/>
        <w:bCs w:val="0"/>
        <w:i w:val="0"/>
        <w:iCs w:val="0"/>
        <w:color w:val="000000"/>
        <w:sz w:val="20"/>
        <w:szCs w:val="22"/>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8E2CF4"/>
    <w:multiLevelType w:val="hybridMultilevel"/>
    <w:tmpl w:val="75745C0C"/>
    <w:lvl w:ilvl="0" w:tplc="9F90F02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54811EA4"/>
    <w:multiLevelType w:val="multilevel"/>
    <w:tmpl w:val="9518254E"/>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color w:val="000000" w:themeColor="text1"/>
      </w:rPr>
    </w:lvl>
    <w:lvl w:ilvl="4">
      <w:start w:val="2"/>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5515E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5EE705DA"/>
    <w:multiLevelType w:val="hybridMultilevel"/>
    <w:tmpl w:val="9E1C2B8C"/>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9"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0" w15:restartNumberingAfterBreak="0">
    <w:nsid w:val="61D213B2"/>
    <w:multiLevelType w:val="multilevel"/>
    <w:tmpl w:val="E67824A0"/>
    <w:lvl w:ilvl="0">
      <w:start w:val="1"/>
      <w:numFmt w:val="decimal"/>
      <w:lvlText w:val="%1)"/>
      <w:lvlJc w:val="left"/>
      <w:pPr>
        <w:ind w:left="540" w:hanging="540"/>
      </w:pPr>
      <w:rPr>
        <w:rFonts w:hint="default"/>
        <w:b w:val="0"/>
        <w:bCs/>
      </w:rPr>
    </w:lvl>
    <w:lvl w:ilvl="1">
      <w:start w:val="1"/>
      <w:numFmt w:val="decimal"/>
      <w:lvlText w:val="%1.%2."/>
      <w:lvlJc w:val="left"/>
      <w:pPr>
        <w:ind w:left="894" w:hanging="540"/>
      </w:pPr>
      <w:rPr>
        <w:rFonts w:hint="default"/>
        <w:b/>
      </w:rPr>
    </w:lvl>
    <w:lvl w:ilvl="2">
      <w:start w:val="4"/>
      <w:numFmt w:val="decimal"/>
      <w:lvlText w:val="%1.%2.%3."/>
      <w:lvlJc w:val="left"/>
      <w:pPr>
        <w:ind w:left="1428" w:hanging="720"/>
      </w:pPr>
      <w:rPr>
        <w:rFonts w:hint="default"/>
        <w:b w:val="0"/>
        <w:bCs/>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41" w15:restartNumberingAfterBreak="0">
    <w:nsid w:val="6201DDE1"/>
    <w:multiLevelType w:val="hybridMultilevel"/>
    <w:tmpl w:val="5944AE38"/>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2"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5" w15:restartNumberingAfterBreak="0">
    <w:nsid w:val="69675A3B"/>
    <w:multiLevelType w:val="hybridMultilevel"/>
    <w:tmpl w:val="CA5479F4"/>
    <w:lvl w:ilvl="0" w:tplc="529CB6C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8" w15:restartNumberingAfterBreak="0">
    <w:nsid w:val="6F6F42F8"/>
    <w:multiLevelType w:val="hybridMultilevel"/>
    <w:tmpl w:val="287EBAD4"/>
    <w:styleLink w:val="WWNum271"/>
    <w:lvl w:ilvl="0" w:tplc="C7FA5FDC">
      <w:start w:val="2"/>
      <w:numFmt w:val="upperLetter"/>
      <w:lvlText w:val="%1."/>
      <w:lvlJc w:val="left"/>
      <w:pPr>
        <w:tabs>
          <w:tab w:val="num" w:pos="1558"/>
        </w:tabs>
        <w:ind w:left="1558"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3427751"/>
    <w:multiLevelType w:val="multilevel"/>
    <w:tmpl w:val="3B08069C"/>
    <w:lvl w:ilvl="0">
      <w:start w:val="1"/>
      <w:numFmt w:val="bullet"/>
      <w:lvlText w:val=""/>
      <w:lvlJc w:val="left"/>
      <w:pPr>
        <w:tabs>
          <w:tab w:val="num" w:pos="2136"/>
        </w:tabs>
        <w:ind w:left="2136" w:hanging="360"/>
      </w:pPr>
      <w:rPr>
        <w:rFonts w:ascii="Symbol" w:hAnsi="Symbol" w:hint="default"/>
      </w:rPr>
    </w:lvl>
    <w:lvl w:ilvl="1">
      <w:start w:val="1"/>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color w:val="000000" w:themeColor="text1"/>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1"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9335B2E"/>
    <w:multiLevelType w:val="hybridMultilevel"/>
    <w:tmpl w:val="CF3834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47"/>
  </w:num>
  <w:num w:numId="3">
    <w:abstractNumId w:val="23"/>
  </w:num>
  <w:num w:numId="4">
    <w:abstractNumId w:val="35"/>
  </w:num>
  <w:num w:numId="5">
    <w:abstractNumId w:val="10"/>
  </w:num>
  <w:num w:numId="6">
    <w:abstractNumId w:val="15"/>
  </w:num>
  <w:num w:numId="7">
    <w:abstractNumId w:val="38"/>
  </w:num>
  <w:num w:numId="8">
    <w:abstractNumId w:val="46"/>
  </w:num>
  <w:num w:numId="9">
    <w:abstractNumId w:val="4"/>
  </w:num>
  <w:num w:numId="10">
    <w:abstractNumId w:val="16"/>
  </w:num>
  <w:num w:numId="11">
    <w:abstractNumId w:val="53"/>
  </w:num>
  <w:num w:numId="12">
    <w:abstractNumId w:val="19"/>
  </w:num>
  <w:num w:numId="13">
    <w:abstractNumId w:val="34"/>
  </w:num>
  <w:num w:numId="14">
    <w:abstractNumId w:val="2"/>
  </w:num>
  <w:num w:numId="15">
    <w:abstractNumId w:val="21"/>
  </w:num>
  <w:num w:numId="16">
    <w:abstractNumId w:val="50"/>
  </w:num>
  <w:num w:numId="17">
    <w:abstractNumId w:val="37"/>
  </w:num>
  <w:num w:numId="18">
    <w:abstractNumId w:val="17"/>
  </w:num>
  <w:num w:numId="19">
    <w:abstractNumId w:val="39"/>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lvlOverride w:ilvl="2"/>
    <w:lvlOverride w:ilvl="3"/>
    <w:lvlOverride w:ilvl="4"/>
    <w:lvlOverride w:ilvl="5"/>
    <w:lvlOverride w:ilvl="6"/>
    <w:lvlOverride w:ilvl="7"/>
    <w:lvlOverride w:ilvl="8"/>
  </w:num>
  <w:num w:numId="25">
    <w:abstractNumId w:val="30"/>
  </w:num>
  <w:num w:numId="26">
    <w:abstractNumId w:val="22"/>
  </w:num>
  <w:num w:numId="27">
    <w:abstractNumId w:val="13"/>
  </w:num>
  <w:num w:numId="28">
    <w:abstractNumId w:val="29"/>
  </w:num>
  <w:num w:numId="29">
    <w:abstractNumId w:val="54"/>
  </w:num>
  <w:num w:numId="30">
    <w:abstractNumId w:val="43"/>
  </w:num>
  <w:num w:numId="31">
    <w:abstractNumId w:val="1"/>
  </w:num>
  <w:num w:numId="32">
    <w:abstractNumId w:val="14"/>
  </w:num>
  <w:num w:numId="33">
    <w:abstractNumId w:val="49"/>
  </w:num>
  <w:num w:numId="34">
    <w:abstractNumId w:val="11"/>
  </w:num>
  <w:num w:numId="35">
    <w:abstractNumId w:val="51"/>
  </w:num>
  <w:num w:numId="36">
    <w:abstractNumId w:val="31"/>
  </w:num>
  <w:num w:numId="37">
    <w:abstractNumId w:val="33"/>
  </w:num>
  <w:num w:numId="38">
    <w:abstractNumId w:val="0"/>
  </w:num>
  <w:num w:numId="39">
    <w:abstractNumId w:val="44"/>
  </w:num>
  <w:num w:numId="40">
    <w:abstractNumId w:val="9"/>
  </w:num>
  <w:num w:numId="41">
    <w:abstractNumId w:val="3"/>
  </w:num>
  <w:num w:numId="42">
    <w:abstractNumId w:val="25"/>
  </w:num>
  <w:num w:numId="43">
    <w:abstractNumId w:val="24"/>
  </w:num>
  <w:num w:numId="44">
    <w:abstractNumId w:val="27"/>
  </w:num>
  <w:num w:numId="45">
    <w:abstractNumId w:val="42"/>
  </w:num>
  <w:num w:numId="46">
    <w:abstractNumId w:val="28"/>
  </w:num>
  <w:num w:numId="47">
    <w:abstractNumId w:val="5"/>
  </w:num>
  <w:num w:numId="48">
    <w:abstractNumId w:val="26"/>
  </w:num>
  <w:num w:numId="49">
    <w:abstractNumId w:val="40"/>
  </w:num>
  <w:num w:numId="50">
    <w:abstractNumId w:val="48"/>
  </w:num>
  <w:num w:numId="51">
    <w:abstractNumId w:val="45"/>
  </w:num>
  <w:num w:numId="52">
    <w:abstractNumId w:val="36"/>
  </w:num>
  <w:num w:numId="53">
    <w:abstractNumId w:val="12"/>
  </w:num>
  <w:num w:numId="54">
    <w:abstractNumId w:val="52"/>
  </w:num>
  <w:num w:numId="55">
    <w:abstractNumId w:val="2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rolina Chorosz">
    <w15:presenceInfo w15:providerId="AD" w15:userId="S::karolina.chorosz@makubezpieczenia.pl::deb32f0c-6fd1-409d-825f-98a5c05b3a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02DA"/>
    <w:rsid w:val="00002158"/>
    <w:rsid w:val="00005C74"/>
    <w:rsid w:val="00007B7C"/>
    <w:rsid w:val="0001078F"/>
    <w:rsid w:val="0001187B"/>
    <w:rsid w:val="00011B82"/>
    <w:rsid w:val="0001257D"/>
    <w:rsid w:val="00013D0B"/>
    <w:rsid w:val="0001796D"/>
    <w:rsid w:val="000203FD"/>
    <w:rsid w:val="00022166"/>
    <w:rsid w:val="00024FFB"/>
    <w:rsid w:val="00027E31"/>
    <w:rsid w:val="00030E92"/>
    <w:rsid w:val="000333F5"/>
    <w:rsid w:val="0004026B"/>
    <w:rsid w:val="00045113"/>
    <w:rsid w:val="000453AD"/>
    <w:rsid w:val="00045FE5"/>
    <w:rsid w:val="000501DB"/>
    <w:rsid w:val="00050755"/>
    <w:rsid w:val="00051BA5"/>
    <w:rsid w:val="000543CD"/>
    <w:rsid w:val="00054CEF"/>
    <w:rsid w:val="00064BC6"/>
    <w:rsid w:val="000651C7"/>
    <w:rsid w:val="00077990"/>
    <w:rsid w:val="00081EE2"/>
    <w:rsid w:val="00082026"/>
    <w:rsid w:val="00087A37"/>
    <w:rsid w:val="0009515D"/>
    <w:rsid w:val="00097813"/>
    <w:rsid w:val="000A40D2"/>
    <w:rsid w:val="000B0E26"/>
    <w:rsid w:val="000B51FE"/>
    <w:rsid w:val="000B5D8F"/>
    <w:rsid w:val="000B6167"/>
    <w:rsid w:val="000B68EC"/>
    <w:rsid w:val="000B7A8B"/>
    <w:rsid w:val="000D170D"/>
    <w:rsid w:val="000D1CB9"/>
    <w:rsid w:val="000D5232"/>
    <w:rsid w:val="000E0809"/>
    <w:rsid w:val="000E2FAE"/>
    <w:rsid w:val="000F2BAC"/>
    <w:rsid w:val="000F4D6A"/>
    <w:rsid w:val="000F5599"/>
    <w:rsid w:val="000F56E7"/>
    <w:rsid w:val="000F6B3D"/>
    <w:rsid w:val="000F6CD4"/>
    <w:rsid w:val="00101812"/>
    <w:rsid w:val="0011549D"/>
    <w:rsid w:val="00115FDF"/>
    <w:rsid w:val="00131B93"/>
    <w:rsid w:val="00134542"/>
    <w:rsid w:val="0013775B"/>
    <w:rsid w:val="00141684"/>
    <w:rsid w:val="00144BC4"/>
    <w:rsid w:val="0015131E"/>
    <w:rsid w:val="0015141C"/>
    <w:rsid w:val="001529AE"/>
    <w:rsid w:val="00152FF0"/>
    <w:rsid w:val="001539C3"/>
    <w:rsid w:val="00154A2A"/>
    <w:rsid w:val="001571B1"/>
    <w:rsid w:val="00161AC2"/>
    <w:rsid w:val="00161B3C"/>
    <w:rsid w:val="001627CF"/>
    <w:rsid w:val="0016458B"/>
    <w:rsid w:val="0017321F"/>
    <w:rsid w:val="00173E64"/>
    <w:rsid w:val="00176BC5"/>
    <w:rsid w:val="001806F6"/>
    <w:rsid w:val="00194297"/>
    <w:rsid w:val="001946A1"/>
    <w:rsid w:val="0019480B"/>
    <w:rsid w:val="001A1B89"/>
    <w:rsid w:val="001B24EE"/>
    <w:rsid w:val="001B66FE"/>
    <w:rsid w:val="001C00BC"/>
    <w:rsid w:val="001C1339"/>
    <w:rsid w:val="001C13DE"/>
    <w:rsid w:val="001C4045"/>
    <w:rsid w:val="001C73E5"/>
    <w:rsid w:val="001D113B"/>
    <w:rsid w:val="001D19DA"/>
    <w:rsid w:val="001D5397"/>
    <w:rsid w:val="001D6969"/>
    <w:rsid w:val="001D6D62"/>
    <w:rsid w:val="001E0A51"/>
    <w:rsid w:val="001E1278"/>
    <w:rsid w:val="001E3CD6"/>
    <w:rsid w:val="001F13B8"/>
    <w:rsid w:val="00201084"/>
    <w:rsid w:val="00201FCD"/>
    <w:rsid w:val="0021060B"/>
    <w:rsid w:val="00210F10"/>
    <w:rsid w:val="002125A3"/>
    <w:rsid w:val="0021268C"/>
    <w:rsid w:val="002213B0"/>
    <w:rsid w:val="002255A9"/>
    <w:rsid w:val="00226219"/>
    <w:rsid w:val="00230DAA"/>
    <w:rsid w:val="0023271E"/>
    <w:rsid w:val="00234371"/>
    <w:rsid w:val="0023734F"/>
    <w:rsid w:val="002432AC"/>
    <w:rsid w:val="00256CEE"/>
    <w:rsid w:val="0027398D"/>
    <w:rsid w:val="00277960"/>
    <w:rsid w:val="00280CEC"/>
    <w:rsid w:val="00280E0D"/>
    <w:rsid w:val="00285E7B"/>
    <w:rsid w:val="00286137"/>
    <w:rsid w:val="00293186"/>
    <w:rsid w:val="002965B9"/>
    <w:rsid w:val="0029670E"/>
    <w:rsid w:val="002A0C30"/>
    <w:rsid w:val="002B22EE"/>
    <w:rsid w:val="002B420A"/>
    <w:rsid w:val="002C71BF"/>
    <w:rsid w:val="002D110B"/>
    <w:rsid w:val="002E259A"/>
    <w:rsid w:val="002E450C"/>
    <w:rsid w:val="002E46A5"/>
    <w:rsid w:val="002F0D22"/>
    <w:rsid w:val="002F2869"/>
    <w:rsid w:val="002F5021"/>
    <w:rsid w:val="00310873"/>
    <w:rsid w:val="00315AB0"/>
    <w:rsid w:val="00316653"/>
    <w:rsid w:val="00321D28"/>
    <w:rsid w:val="00324D75"/>
    <w:rsid w:val="003338C8"/>
    <w:rsid w:val="003379C8"/>
    <w:rsid w:val="00340C34"/>
    <w:rsid w:val="00342C61"/>
    <w:rsid w:val="0034344A"/>
    <w:rsid w:val="00344BB7"/>
    <w:rsid w:val="003459F4"/>
    <w:rsid w:val="0034607D"/>
    <w:rsid w:val="00352B10"/>
    <w:rsid w:val="0035603C"/>
    <w:rsid w:val="0036142A"/>
    <w:rsid w:val="00362538"/>
    <w:rsid w:val="00362F43"/>
    <w:rsid w:val="0036402F"/>
    <w:rsid w:val="00364AD3"/>
    <w:rsid w:val="00370386"/>
    <w:rsid w:val="00374C43"/>
    <w:rsid w:val="00383656"/>
    <w:rsid w:val="0039730D"/>
    <w:rsid w:val="003A25E3"/>
    <w:rsid w:val="003A7370"/>
    <w:rsid w:val="003B2B81"/>
    <w:rsid w:val="003B7768"/>
    <w:rsid w:val="003D2D71"/>
    <w:rsid w:val="003D51AF"/>
    <w:rsid w:val="003D6B14"/>
    <w:rsid w:val="003E1CDA"/>
    <w:rsid w:val="003E1E57"/>
    <w:rsid w:val="003E454E"/>
    <w:rsid w:val="003F7070"/>
    <w:rsid w:val="003F7773"/>
    <w:rsid w:val="00400D18"/>
    <w:rsid w:val="00406334"/>
    <w:rsid w:val="00412627"/>
    <w:rsid w:val="0041504B"/>
    <w:rsid w:val="0041699A"/>
    <w:rsid w:val="004217F9"/>
    <w:rsid w:val="00421C34"/>
    <w:rsid w:val="004275C3"/>
    <w:rsid w:val="00431E50"/>
    <w:rsid w:val="00444666"/>
    <w:rsid w:val="00445B9A"/>
    <w:rsid w:val="0047030B"/>
    <w:rsid w:val="00484978"/>
    <w:rsid w:val="00486DEA"/>
    <w:rsid w:val="004933B6"/>
    <w:rsid w:val="0049484D"/>
    <w:rsid w:val="0049740F"/>
    <w:rsid w:val="0049741C"/>
    <w:rsid w:val="004B3840"/>
    <w:rsid w:val="004C04C7"/>
    <w:rsid w:val="004D0B4B"/>
    <w:rsid w:val="004D2216"/>
    <w:rsid w:val="004D2D3F"/>
    <w:rsid w:val="004D6818"/>
    <w:rsid w:val="004F0210"/>
    <w:rsid w:val="004F2D61"/>
    <w:rsid w:val="004F3BE4"/>
    <w:rsid w:val="0050045A"/>
    <w:rsid w:val="0050357B"/>
    <w:rsid w:val="00505CE9"/>
    <w:rsid w:val="00513583"/>
    <w:rsid w:val="005212F4"/>
    <w:rsid w:val="00534A34"/>
    <w:rsid w:val="005370F9"/>
    <w:rsid w:val="00537580"/>
    <w:rsid w:val="00541827"/>
    <w:rsid w:val="00565520"/>
    <w:rsid w:val="005713B8"/>
    <w:rsid w:val="00574787"/>
    <w:rsid w:val="00576062"/>
    <w:rsid w:val="005814F5"/>
    <w:rsid w:val="0058450A"/>
    <w:rsid w:val="005851E4"/>
    <w:rsid w:val="0058570B"/>
    <w:rsid w:val="00591B86"/>
    <w:rsid w:val="005944E4"/>
    <w:rsid w:val="005A163D"/>
    <w:rsid w:val="005B2222"/>
    <w:rsid w:val="005C5857"/>
    <w:rsid w:val="005C733F"/>
    <w:rsid w:val="005D062C"/>
    <w:rsid w:val="005D10F4"/>
    <w:rsid w:val="005D76EB"/>
    <w:rsid w:val="005E1AED"/>
    <w:rsid w:val="005E2E53"/>
    <w:rsid w:val="005E38AB"/>
    <w:rsid w:val="005E428E"/>
    <w:rsid w:val="005F3C20"/>
    <w:rsid w:val="005F4DB6"/>
    <w:rsid w:val="006069FA"/>
    <w:rsid w:val="00607BD4"/>
    <w:rsid w:val="00614E4D"/>
    <w:rsid w:val="006159FE"/>
    <w:rsid w:val="0061680A"/>
    <w:rsid w:val="006217C9"/>
    <w:rsid w:val="0062643F"/>
    <w:rsid w:val="00634EC7"/>
    <w:rsid w:val="00643A65"/>
    <w:rsid w:val="0065734D"/>
    <w:rsid w:val="00662102"/>
    <w:rsid w:val="00663C97"/>
    <w:rsid w:val="00664606"/>
    <w:rsid w:val="0066507E"/>
    <w:rsid w:val="00666D47"/>
    <w:rsid w:val="00671000"/>
    <w:rsid w:val="00671AE7"/>
    <w:rsid w:val="00672DA4"/>
    <w:rsid w:val="00675C33"/>
    <w:rsid w:val="00683F0B"/>
    <w:rsid w:val="00687B0F"/>
    <w:rsid w:val="00691C5A"/>
    <w:rsid w:val="006940C5"/>
    <w:rsid w:val="0069705E"/>
    <w:rsid w:val="006A1545"/>
    <w:rsid w:val="006A1D1A"/>
    <w:rsid w:val="006A30CA"/>
    <w:rsid w:val="006A763E"/>
    <w:rsid w:val="006B0EF0"/>
    <w:rsid w:val="006B2351"/>
    <w:rsid w:val="006B7006"/>
    <w:rsid w:val="006B7EEF"/>
    <w:rsid w:val="006C0200"/>
    <w:rsid w:val="006D39C3"/>
    <w:rsid w:val="006D671C"/>
    <w:rsid w:val="006E07D3"/>
    <w:rsid w:val="006E0EA7"/>
    <w:rsid w:val="006F6A77"/>
    <w:rsid w:val="006F7B1A"/>
    <w:rsid w:val="00702061"/>
    <w:rsid w:val="0070413D"/>
    <w:rsid w:val="00714468"/>
    <w:rsid w:val="007367E8"/>
    <w:rsid w:val="007433C7"/>
    <w:rsid w:val="00752AA3"/>
    <w:rsid w:val="007627A2"/>
    <w:rsid w:val="00764D86"/>
    <w:rsid w:val="00770C93"/>
    <w:rsid w:val="00772710"/>
    <w:rsid w:val="00787C80"/>
    <w:rsid w:val="007905E2"/>
    <w:rsid w:val="0079214B"/>
    <w:rsid w:val="007B13A5"/>
    <w:rsid w:val="007B34B4"/>
    <w:rsid w:val="007C13A3"/>
    <w:rsid w:val="007C4841"/>
    <w:rsid w:val="007C4866"/>
    <w:rsid w:val="007D345B"/>
    <w:rsid w:val="007D6263"/>
    <w:rsid w:val="007F34A3"/>
    <w:rsid w:val="008005EE"/>
    <w:rsid w:val="00805EDF"/>
    <w:rsid w:val="00806490"/>
    <w:rsid w:val="008116D4"/>
    <w:rsid w:val="00816381"/>
    <w:rsid w:val="00820BBD"/>
    <w:rsid w:val="0084218D"/>
    <w:rsid w:val="00847D49"/>
    <w:rsid w:val="00855049"/>
    <w:rsid w:val="00857694"/>
    <w:rsid w:val="008615FE"/>
    <w:rsid w:val="00863EE2"/>
    <w:rsid w:val="00864098"/>
    <w:rsid w:val="00867746"/>
    <w:rsid w:val="00872764"/>
    <w:rsid w:val="008802AF"/>
    <w:rsid w:val="0088586F"/>
    <w:rsid w:val="008968C8"/>
    <w:rsid w:val="008B2A20"/>
    <w:rsid w:val="008B45E8"/>
    <w:rsid w:val="008B554D"/>
    <w:rsid w:val="008C453E"/>
    <w:rsid w:val="008D3099"/>
    <w:rsid w:val="008D5F41"/>
    <w:rsid w:val="008D6AFF"/>
    <w:rsid w:val="008D6B03"/>
    <w:rsid w:val="008D7280"/>
    <w:rsid w:val="008D7DA1"/>
    <w:rsid w:val="008E0D25"/>
    <w:rsid w:val="008E18AD"/>
    <w:rsid w:val="008E6831"/>
    <w:rsid w:val="008F7E27"/>
    <w:rsid w:val="00903B90"/>
    <w:rsid w:val="009074A4"/>
    <w:rsid w:val="00913BBB"/>
    <w:rsid w:val="00914A7A"/>
    <w:rsid w:val="00917A10"/>
    <w:rsid w:val="009239EA"/>
    <w:rsid w:val="00924172"/>
    <w:rsid w:val="0092542F"/>
    <w:rsid w:val="0092631E"/>
    <w:rsid w:val="00930E3D"/>
    <w:rsid w:val="0093217B"/>
    <w:rsid w:val="00932B78"/>
    <w:rsid w:val="009403D8"/>
    <w:rsid w:val="00940504"/>
    <w:rsid w:val="00941BF3"/>
    <w:rsid w:val="00951687"/>
    <w:rsid w:val="00951731"/>
    <w:rsid w:val="0095379B"/>
    <w:rsid w:val="00964FDB"/>
    <w:rsid w:val="00966EE8"/>
    <w:rsid w:val="009673A7"/>
    <w:rsid w:val="009811B1"/>
    <w:rsid w:val="009849F5"/>
    <w:rsid w:val="00984D55"/>
    <w:rsid w:val="0098583D"/>
    <w:rsid w:val="00992E76"/>
    <w:rsid w:val="009949AA"/>
    <w:rsid w:val="00994E2E"/>
    <w:rsid w:val="0099694E"/>
    <w:rsid w:val="00997F6D"/>
    <w:rsid w:val="009A114D"/>
    <w:rsid w:val="009A17B1"/>
    <w:rsid w:val="009A1954"/>
    <w:rsid w:val="009B09E0"/>
    <w:rsid w:val="009B7DF1"/>
    <w:rsid w:val="009C2496"/>
    <w:rsid w:val="009C5D32"/>
    <w:rsid w:val="009D1328"/>
    <w:rsid w:val="009E4FF7"/>
    <w:rsid w:val="009E5897"/>
    <w:rsid w:val="009F34A2"/>
    <w:rsid w:val="009F39F8"/>
    <w:rsid w:val="00A13A1F"/>
    <w:rsid w:val="00A16E63"/>
    <w:rsid w:val="00A23C13"/>
    <w:rsid w:val="00A336F8"/>
    <w:rsid w:val="00A44B16"/>
    <w:rsid w:val="00A46E1B"/>
    <w:rsid w:val="00A545DF"/>
    <w:rsid w:val="00A61EF6"/>
    <w:rsid w:val="00A643EF"/>
    <w:rsid w:val="00A6797A"/>
    <w:rsid w:val="00A864B2"/>
    <w:rsid w:val="00A87386"/>
    <w:rsid w:val="00A91A9F"/>
    <w:rsid w:val="00AA11D9"/>
    <w:rsid w:val="00AA1DFF"/>
    <w:rsid w:val="00AA359B"/>
    <w:rsid w:val="00AA5C52"/>
    <w:rsid w:val="00AB47E1"/>
    <w:rsid w:val="00AB4BAF"/>
    <w:rsid w:val="00AB5B46"/>
    <w:rsid w:val="00AC0799"/>
    <w:rsid w:val="00AC673E"/>
    <w:rsid w:val="00AC7314"/>
    <w:rsid w:val="00AD1443"/>
    <w:rsid w:val="00AE1B30"/>
    <w:rsid w:val="00AF01D4"/>
    <w:rsid w:val="00AF03F4"/>
    <w:rsid w:val="00AF7817"/>
    <w:rsid w:val="00AF7DFC"/>
    <w:rsid w:val="00B00D09"/>
    <w:rsid w:val="00B020DB"/>
    <w:rsid w:val="00B02ECF"/>
    <w:rsid w:val="00B07181"/>
    <w:rsid w:val="00B1002C"/>
    <w:rsid w:val="00B10140"/>
    <w:rsid w:val="00B15649"/>
    <w:rsid w:val="00B172C7"/>
    <w:rsid w:val="00B34B2C"/>
    <w:rsid w:val="00B45A3C"/>
    <w:rsid w:val="00B47702"/>
    <w:rsid w:val="00B5764D"/>
    <w:rsid w:val="00B63733"/>
    <w:rsid w:val="00B639D0"/>
    <w:rsid w:val="00B67C4A"/>
    <w:rsid w:val="00B70700"/>
    <w:rsid w:val="00B72348"/>
    <w:rsid w:val="00B81ACA"/>
    <w:rsid w:val="00BA1A6D"/>
    <w:rsid w:val="00BA22AC"/>
    <w:rsid w:val="00BA5701"/>
    <w:rsid w:val="00BA5C5B"/>
    <w:rsid w:val="00BB1491"/>
    <w:rsid w:val="00BB506A"/>
    <w:rsid w:val="00BB5901"/>
    <w:rsid w:val="00BE1A12"/>
    <w:rsid w:val="00BE358E"/>
    <w:rsid w:val="00BE3E7E"/>
    <w:rsid w:val="00BF31D1"/>
    <w:rsid w:val="00BF3560"/>
    <w:rsid w:val="00BF542C"/>
    <w:rsid w:val="00BF597E"/>
    <w:rsid w:val="00C01524"/>
    <w:rsid w:val="00C02F62"/>
    <w:rsid w:val="00C12D83"/>
    <w:rsid w:val="00C14444"/>
    <w:rsid w:val="00C170D0"/>
    <w:rsid w:val="00C27D41"/>
    <w:rsid w:val="00C37392"/>
    <w:rsid w:val="00C4715A"/>
    <w:rsid w:val="00C50FBF"/>
    <w:rsid w:val="00C72CB2"/>
    <w:rsid w:val="00C730F7"/>
    <w:rsid w:val="00C73237"/>
    <w:rsid w:val="00C80664"/>
    <w:rsid w:val="00C8103D"/>
    <w:rsid w:val="00C82E06"/>
    <w:rsid w:val="00C845A0"/>
    <w:rsid w:val="00C91BA5"/>
    <w:rsid w:val="00C96702"/>
    <w:rsid w:val="00C97D22"/>
    <w:rsid w:val="00CA4223"/>
    <w:rsid w:val="00CC0B68"/>
    <w:rsid w:val="00CC119D"/>
    <w:rsid w:val="00CD2212"/>
    <w:rsid w:val="00CD57D5"/>
    <w:rsid w:val="00CF2805"/>
    <w:rsid w:val="00CF30B5"/>
    <w:rsid w:val="00CF7BEF"/>
    <w:rsid w:val="00D00D3A"/>
    <w:rsid w:val="00D025A6"/>
    <w:rsid w:val="00D064C8"/>
    <w:rsid w:val="00D075DA"/>
    <w:rsid w:val="00D07D33"/>
    <w:rsid w:val="00D14183"/>
    <w:rsid w:val="00D15296"/>
    <w:rsid w:val="00D319E0"/>
    <w:rsid w:val="00D33CCC"/>
    <w:rsid w:val="00D34D3B"/>
    <w:rsid w:val="00D372D0"/>
    <w:rsid w:val="00D463B6"/>
    <w:rsid w:val="00D5052C"/>
    <w:rsid w:val="00D7458F"/>
    <w:rsid w:val="00D77EAC"/>
    <w:rsid w:val="00D86B1B"/>
    <w:rsid w:val="00DC1412"/>
    <w:rsid w:val="00DC175C"/>
    <w:rsid w:val="00DD36C8"/>
    <w:rsid w:val="00DD665C"/>
    <w:rsid w:val="00DF1BE9"/>
    <w:rsid w:val="00DF5E7C"/>
    <w:rsid w:val="00E349AE"/>
    <w:rsid w:val="00E36612"/>
    <w:rsid w:val="00E4402E"/>
    <w:rsid w:val="00E50989"/>
    <w:rsid w:val="00E517C9"/>
    <w:rsid w:val="00E54F87"/>
    <w:rsid w:val="00E55B94"/>
    <w:rsid w:val="00E56139"/>
    <w:rsid w:val="00E61780"/>
    <w:rsid w:val="00E62A52"/>
    <w:rsid w:val="00E71E7F"/>
    <w:rsid w:val="00E7220C"/>
    <w:rsid w:val="00E73AF5"/>
    <w:rsid w:val="00E75648"/>
    <w:rsid w:val="00E8248A"/>
    <w:rsid w:val="00E90AD3"/>
    <w:rsid w:val="00E9755A"/>
    <w:rsid w:val="00EA46AA"/>
    <w:rsid w:val="00EA53FC"/>
    <w:rsid w:val="00EA738B"/>
    <w:rsid w:val="00EB2F72"/>
    <w:rsid w:val="00EB3656"/>
    <w:rsid w:val="00EB44D1"/>
    <w:rsid w:val="00EB7CC1"/>
    <w:rsid w:val="00EC0063"/>
    <w:rsid w:val="00EC1BED"/>
    <w:rsid w:val="00EC2C88"/>
    <w:rsid w:val="00EC3549"/>
    <w:rsid w:val="00ED1A60"/>
    <w:rsid w:val="00EE0750"/>
    <w:rsid w:val="00EE17D0"/>
    <w:rsid w:val="00EE3BA5"/>
    <w:rsid w:val="00EF0B4E"/>
    <w:rsid w:val="00EF7414"/>
    <w:rsid w:val="00EF7953"/>
    <w:rsid w:val="00F004A2"/>
    <w:rsid w:val="00F0161B"/>
    <w:rsid w:val="00F17C1E"/>
    <w:rsid w:val="00F23A36"/>
    <w:rsid w:val="00F3101E"/>
    <w:rsid w:val="00F34A73"/>
    <w:rsid w:val="00F44C55"/>
    <w:rsid w:val="00F46649"/>
    <w:rsid w:val="00F55EDF"/>
    <w:rsid w:val="00F61E51"/>
    <w:rsid w:val="00F65C25"/>
    <w:rsid w:val="00F70681"/>
    <w:rsid w:val="00F72E25"/>
    <w:rsid w:val="00F80A4A"/>
    <w:rsid w:val="00F820DB"/>
    <w:rsid w:val="00F90A8A"/>
    <w:rsid w:val="00F92253"/>
    <w:rsid w:val="00F94EE4"/>
    <w:rsid w:val="00F96826"/>
    <w:rsid w:val="00F97614"/>
    <w:rsid w:val="00FA5B6E"/>
    <w:rsid w:val="00FB4AC7"/>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B639D0"/>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2 heading"/>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uiPriority w:val="99"/>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4"/>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 w:type="character" w:customStyle="1" w:styleId="TekstpodstawowySegoeZnak">
    <w:name w:val="Tekst podstawowy Segoe Znak"/>
    <w:basedOn w:val="Domylnaczcionkaakapitu"/>
    <w:link w:val="TekstpodstawowySegoe"/>
    <w:locked/>
    <w:rsid w:val="0029670E"/>
    <w:rPr>
      <w:rFonts w:ascii="Segoe UI" w:hAnsi="Segoe UI" w:cs="Arial"/>
      <w:sz w:val="20"/>
    </w:rPr>
  </w:style>
  <w:style w:type="paragraph" w:customStyle="1" w:styleId="TekstpodstawowySegoe">
    <w:name w:val="Tekst podstawowy Segoe"/>
    <w:link w:val="TekstpodstawowySegoeZnak"/>
    <w:qFormat/>
    <w:rsid w:val="0029670E"/>
    <w:pPr>
      <w:spacing w:line="254" w:lineRule="auto"/>
      <w:jc w:val="both"/>
    </w:pPr>
    <w:rPr>
      <w:rFonts w:ascii="Segoe UI" w:hAnsi="Segoe UI" w:cs="Arial"/>
      <w:sz w:val="20"/>
    </w:rPr>
  </w:style>
  <w:style w:type="character" w:styleId="Uwydatnienie">
    <w:name w:val="Emphasis"/>
    <w:uiPriority w:val="20"/>
    <w:qFormat/>
    <w:rsid w:val="00EB7CC1"/>
    <w:rPr>
      <w:i/>
      <w:iCs/>
    </w:rPr>
  </w:style>
  <w:style w:type="paragraph" w:styleId="Wcicienormalne">
    <w:name w:val="Normal Indent"/>
    <w:basedOn w:val="Normalny"/>
    <w:rsid w:val="0034344A"/>
    <w:pPr>
      <w:spacing w:after="0" w:line="240" w:lineRule="auto"/>
      <w:ind w:left="708"/>
    </w:pPr>
    <w:rPr>
      <w:rFonts w:ascii="Times New Roman" w:eastAsia="Times New Roman" w:hAnsi="Times New Roman" w:cs="Times New Roman"/>
      <w:szCs w:val="20"/>
      <w:lang w:eastAsia="pl-PL"/>
    </w:rPr>
  </w:style>
  <w:style w:type="paragraph" w:customStyle="1" w:styleId="pkt">
    <w:name w:val="pkt"/>
    <w:basedOn w:val="Normalny"/>
    <w:rsid w:val="0034344A"/>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blokowy">
    <w:name w:val="Block Text"/>
    <w:basedOn w:val="Normalny"/>
    <w:rsid w:val="0034344A"/>
    <w:pPr>
      <w:spacing w:after="0" w:line="240" w:lineRule="auto"/>
      <w:ind w:left="641" w:right="-1" w:hanging="357"/>
      <w:jc w:val="both"/>
    </w:pPr>
    <w:rPr>
      <w:rFonts w:ascii="Times New Roman" w:eastAsia="Times New Roman" w:hAnsi="Times New Roman" w:cs="Times New Roman"/>
      <w:sz w:val="26"/>
      <w:szCs w:val="20"/>
      <w:lang w:eastAsia="pl-PL"/>
    </w:rPr>
  </w:style>
  <w:style w:type="paragraph" w:customStyle="1" w:styleId="Normalny15pt">
    <w:name w:val="Normalny + 15 pt"/>
    <w:basedOn w:val="Normalny"/>
    <w:rsid w:val="0034344A"/>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34344A"/>
  </w:style>
  <w:style w:type="character" w:customStyle="1" w:styleId="MapadokumentuZnak">
    <w:name w:val="Mapa dokumentu Znak"/>
    <w:basedOn w:val="Domylnaczcionkaakapitu"/>
    <w:link w:val="Mapadokumentu"/>
    <w:semiHidden/>
    <w:rsid w:val="0034344A"/>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34344A"/>
    <w:pPr>
      <w:shd w:val="clear" w:color="auto" w:fill="000080"/>
      <w:spacing w:after="0" w:line="240" w:lineRule="auto"/>
    </w:pPr>
    <w:rPr>
      <w:rFonts w:ascii="Tahoma" w:eastAsia="Times New Roman" w:hAnsi="Tahoma" w:cs="Tahoma"/>
      <w:szCs w:val="20"/>
      <w:lang w:eastAsia="pl-PL"/>
    </w:rPr>
  </w:style>
  <w:style w:type="character" w:customStyle="1" w:styleId="MapadokumentuZnak1">
    <w:name w:val="Mapa dokumentu Znak1"/>
    <w:basedOn w:val="Domylnaczcionkaakapitu"/>
    <w:uiPriority w:val="99"/>
    <w:semiHidden/>
    <w:rsid w:val="0034344A"/>
    <w:rPr>
      <w:rFonts w:ascii="Segoe UI" w:hAnsi="Segoe UI" w:cs="Segoe UI"/>
      <w:sz w:val="16"/>
      <w:szCs w:val="16"/>
    </w:rPr>
  </w:style>
  <w:style w:type="paragraph" w:customStyle="1" w:styleId="WW-Tekstpodstawowywcity2">
    <w:name w:val="WW-Tekst podstawowy wcięty 2"/>
    <w:basedOn w:val="Normalny"/>
    <w:rsid w:val="0034344A"/>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34344A"/>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ety2">
    <w:name w:val="Tekst podstawowy wciety 2"/>
    <w:basedOn w:val="Normalny"/>
    <w:next w:val="Normalny"/>
    <w:rsid w:val="0034344A"/>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34344A"/>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Styl1">
    <w:name w:val="Styl1"/>
    <w:basedOn w:val="Normalny"/>
    <w:rsid w:val="0034344A"/>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34344A"/>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34344A"/>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34344A"/>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object">
    <w:name w:val="object"/>
    <w:rsid w:val="0034344A"/>
  </w:style>
  <w:style w:type="character" w:customStyle="1" w:styleId="h1">
    <w:name w:val="h1"/>
    <w:rsid w:val="0034344A"/>
  </w:style>
  <w:style w:type="paragraph" w:styleId="Listapunktowana2">
    <w:name w:val="List Bullet 2"/>
    <w:basedOn w:val="Normalny"/>
    <w:rsid w:val="0034344A"/>
    <w:pPr>
      <w:numPr>
        <w:numId w:val="38"/>
      </w:numPr>
      <w:spacing w:after="0" w:line="240" w:lineRule="auto"/>
    </w:pPr>
    <w:rPr>
      <w:rFonts w:ascii="Times New Roman" w:eastAsia="Times New Roman" w:hAnsi="Times New Roman" w:cs="Times New Roman"/>
      <w:szCs w:val="20"/>
      <w:lang w:eastAsia="pl-PL"/>
    </w:rPr>
  </w:style>
  <w:style w:type="character" w:customStyle="1" w:styleId="ListParagraphChar">
    <w:name w:val="List Paragraph Char"/>
    <w:uiPriority w:val="99"/>
    <w:locked/>
    <w:rsid w:val="0034344A"/>
    <w:rPr>
      <w:rFonts w:ascii="Times New Roman" w:eastAsia="Times New Roman" w:hAnsi="Times New Roman" w:cs="Times New Roman"/>
      <w:sz w:val="24"/>
      <w:szCs w:val="20"/>
    </w:rPr>
  </w:style>
  <w:style w:type="paragraph" w:customStyle="1" w:styleId="Akapitzlist7">
    <w:name w:val="Akapit z listą7"/>
    <w:basedOn w:val="Normalny"/>
    <w:rsid w:val="0034344A"/>
    <w:pPr>
      <w:spacing w:after="200" w:line="276" w:lineRule="auto"/>
      <w:ind w:left="720"/>
    </w:pPr>
    <w:rPr>
      <w:rFonts w:ascii="Calibri" w:eastAsia="Times New Roman" w:hAnsi="Calibri" w:cs="Times New Roman"/>
      <w:sz w:val="22"/>
    </w:rPr>
  </w:style>
  <w:style w:type="paragraph" w:customStyle="1" w:styleId="Normalny1">
    <w:name w:val="Normalny1"/>
    <w:basedOn w:val="Normalny"/>
    <w:qFormat/>
    <w:rsid w:val="0034344A"/>
    <w:pPr>
      <w:widowControl w:val="0"/>
      <w:suppressAutoHyphens/>
      <w:spacing w:after="0" w:line="240" w:lineRule="auto"/>
    </w:pPr>
    <w:rPr>
      <w:rFonts w:ascii="Times New Roman" w:eastAsia="Times New Roman" w:hAnsi="Times New Roman" w:cs="Times New Roman"/>
      <w:sz w:val="24"/>
      <w:szCs w:val="24"/>
      <w:lang w:eastAsia="pl-PL"/>
    </w:rPr>
  </w:style>
  <w:style w:type="paragraph" w:customStyle="1" w:styleId="Akapitzlist8">
    <w:name w:val="Akapit z listą8"/>
    <w:basedOn w:val="Normalny"/>
    <w:rsid w:val="0034344A"/>
    <w:pPr>
      <w:spacing w:after="200" w:line="276" w:lineRule="auto"/>
      <w:ind w:left="720"/>
    </w:pPr>
    <w:rPr>
      <w:rFonts w:ascii="Calibri" w:eastAsia="Times New Roman" w:hAnsi="Calibri" w:cs="Times New Roman"/>
      <w:sz w:val="22"/>
    </w:rPr>
  </w:style>
  <w:style w:type="numbering" w:customStyle="1" w:styleId="Styl23">
    <w:name w:val="Styl23"/>
    <w:uiPriority w:val="99"/>
    <w:rsid w:val="0034344A"/>
    <w:pPr>
      <w:numPr>
        <w:numId w:val="47"/>
      </w:numPr>
    </w:pPr>
  </w:style>
  <w:style w:type="numbering" w:customStyle="1" w:styleId="WWNum271">
    <w:name w:val="WWNum271"/>
    <w:rsid w:val="0034344A"/>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581018512">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69824120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hyperlink" Target="http://opennexus.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yperlink" Target="https://platformazakupowa.pl"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ip.lex.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3.xml><?xml version="1.0" encoding="utf-8"?>
<ds:datastoreItem xmlns:ds="http://schemas.openxmlformats.org/officeDocument/2006/customXml" ds:itemID="{574E63E2-C53A-4370-A07B-6F35F0573EAE}">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54a950fa-2ecd-4b3a-981e-04898183fbe6"/>
    <ds:schemaRef ds:uri="http://www.w3.org/XML/1998/namespace"/>
  </ds:schemaRefs>
</ds:datastoreItem>
</file>

<file path=customXml/itemProps4.xml><?xml version="1.0" encoding="utf-8"?>
<ds:datastoreItem xmlns:ds="http://schemas.openxmlformats.org/officeDocument/2006/customXml" ds:itemID="{7E6AD378-68E4-4396-91D7-A94E4B230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42</Pages>
  <Words>14338</Words>
  <Characters>86029</Characters>
  <Application>Microsoft Office Word</Application>
  <DocSecurity>0</DocSecurity>
  <Lines>716</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6</cp:revision>
  <cp:lastPrinted>2021-10-25T04:50:00Z</cp:lastPrinted>
  <dcterms:created xsi:type="dcterms:W3CDTF">2023-09-06T07:40:00Z</dcterms:created>
  <dcterms:modified xsi:type="dcterms:W3CDTF">2024-02-23T13:14:00Z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