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21E9A" w14:textId="5C79EEE1" w:rsidR="000B4DAC" w:rsidRDefault="000B4DAC" w:rsidP="000B4DAC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4WOG.1200.2712.90.2024</w:t>
      </w:r>
    </w:p>
    <w:p w14:paraId="4CCE24CD" w14:textId="0638B903" w:rsidR="000B4DAC" w:rsidRDefault="000B4DAC" w:rsidP="000B4DAC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 do SWZ</w:t>
      </w:r>
    </w:p>
    <w:p w14:paraId="10528C50" w14:textId="77777777" w:rsidR="000B4DAC" w:rsidRDefault="000B4DAC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10908AB" w14:textId="45FCDA61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3B3A76E" w14:textId="0574F715" w:rsidR="00405139" w:rsidRPr="00405139" w:rsidRDefault="00405139" w:rsidP="0096640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405139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="000B36AD">
        <w:rPr>
          <w:rFonts w:ascii="Arial" w:hAnsi="Arial" w:cs="Arial"/>
          <w:sz w:val="24"/>
          <w:szCs w:val="24"/>
        </w:rPr>
        <w:br/>
        <w:t xml:space="preserve">o </w:t>
      </w:r>
      <w:r w:rsidRPr="00405139">
        <w:rPr>
          <w:rFonts w:ascii="Arial" w:hAnsi="Arial" w:cs="Arial"/>
          <w:sz w:val="24"/>
          <w:szCs w:val="24"/>
        </w:rPr>
        <w:t xml:space="preserve">udzielenie zamówienia publicznego </w:t>
      </w:r>
      <w:r w:rsidR="00213B69">
        <w:rPr>
          <w:rFonts w:ascii="Arial" w:hAnsi="Arial" w:cs="Arial"/>
          <w:sz w:val="24"/>
          <w:szCs w:val="24"/>
        </w:rPr>
        <w:t>na podstawie</w:t>
      </w:r>
      <w:r w:rsidRPr="00405139">
        <w:rPr>
          <w:rFonts w:ascii="Arial" w:hAnsi="Arial" w:cs="Arial"/>
          <w:sz w:val="24"/>
          <w:szCs w:val="24"/>
        </w:rPr>
        <w:t xml:space="preserve"> art. </w:t>
      </w:r>
      <w:r w:rsidR="00380CA0">
        <w:rPr>
          <w:rFonts w:ascii="Arial" w:hAnsi="Arial" w:cs="Arial"/>
          <w:sz w:val="24"/>
          <w:szCs w:val="24"/>
        </w:rPr>
        <w:t>275</w:t>
      </w:r>
      <w:r w:rsidRPr="00405139">
        <w:rPr>
          <w:rFonts w:ascii="Arial" w:hAnsi="Arial" w:cs="Arial"/>
          <w:sz w:val="24"/>
          <w:szCs w:val="24"/>
        </w:rPr>
        <w:t xml:space="preserve"> ust. </w:t>
      </w:r>
      <w:r w:rsidR="00891F6E">
        <w:rPr>
          <w:rFonts w:ascii="Arial" w:hAnsi="Arial" w:cs="Arial"/>
          <w:sz w:val="24"/>
          <w:szCs w:val="24"/>
        </w:rPr>
        <w:t xml:space="preserve">1 </w:t>
      </w:r>
      <w:r w:rsidRPr="00405139">
        <w:rPr>
          <w:rFonts w:ascii="Arial" w:hAnsi="Arial" w:cs="Arial"/>
          <w:sz w:val="24"/>
          <w:szCs w:val="24"/>
        </w:rPr>
        <w:t>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31F82DD6" w14:textId="529CFED3" w:rsidR="009631B5" w:rsidRPr="00990289" w:rsidRDefault="009631B5" w:rsidP="008F1A2E">
      <w:pPr>
        <w:spacing w:line="276" w:lineRule="auto"/>
        <w:jc w:val="both"/>
        <w:rPr>
          <w:rFonts w:ascii="Arial" w:hAnsi="Arial" w:cs="Arial"/>
          <w:b/>
          <w:spacing w:val="-5"/>
          <w:sz w:val="24"/>
          <w:szCs w:val="24"/>
        </w:rPr>
      </w:pPr>
      <w:r w:rsidRPr="00990289">
        <w:rPr>
          <w:rFonts w:ascii="Arial" w:hAnsi="Arial" w:cs="Arial"/>
          <w:spacing w:val="-5"/>
          <w:sz w:val="24"/>
          <w:szCs w:val="24"/>
        </w:rPr>
        <w:t xml:space="preserve">Przedmiotem umowy jest: </w:t>
      </w:r>
    </w:p>
    <w:p w14:paraId="1CB1E237" w14:textId="256D1B13" w:rsidR="009E600A" w:rsidRPr="009E600A" w:rsidRDefault="00990289" w:rsidP="009E600A">
      <w:pPr>
        <w:pStyle w:val="Akapitzlist"/>
        <w:ind w:left="0"/>
        <w:jc w:val="both"/>
        <w:rPr>
          <w:rFonts w:ascii="Arial" w:eastAsia="TimesNewRoman" w:hAnsi="Arial" w:cs="Arial"/>
          <w:b/>
          <w:color w:val="000000"/>
          <w:sz w:val="24"/>
          <w:szCs w:val="24"/>
        </w:rPr>
      </w:pPr>
      <w:r w:rsidRPr="009E600A">
        <w:rPr>
          <w:rFonts w:ascii="Arial" w:hAnsi="Arial" w:cs="Arial"/>
          <w:b/>
          <w:spacing w:val="-5"/>
          <w:sz w:val="24"/>
          <w:szCs w:val="24"/>
        </w:rPr>
        <w:t>Dostawa sosów, zup, przypraw przetworzonych; dań instant oraz kawy i herbaty</w:t>
      </w:r>
      <w:r w:rsidRPr="009E600A">
        <w:rPr>
          <w:rFonts w:ascii="Arial" w:eastAsia="TimesNewRoman" w:hAnsi="Arial" w:cs="Arial"/>
          <w:b/>
          <w:color w:val="000000"/>
          <w:sz w:val="24"/>
          <w:szCs w:val="24"/>
        </w:rPr>
        <w:t xml:space="preserve"> </w:t>
      </w:r>
      <w:r w:rsidR="009E600A">
        <w:rPr>
          <w:rFonts w:ascii="Arial" w:eastAsia="TimesNewRoman" w:hAnsi="Arial" w:cs="Arial"/>
          <w:b/>
          <w:color w:val="000000"/>
          <w:sz w:val="24"/>
          <w:szCs w:val="24"/>
        </w:rPr>
        <w:t xml:space="preserve">                           </w:t>
      </w:r>
      <w:r w:rsidRPr="009E600A">
        <w:rPr>
          <w:rFonts w:ascii="Arial" w:eastAsia="TimesNewRoman" w:hAnsi="Arial" w:cs="Arial"/>
          <w:b/>
          <w:color w:val="000000"/>
          <w:sz w:val="24"/>
          <w:szCs w:val="24"/>
        </w:rPr>
        <w:t>w podziale na 6 części.</w:t>
      </w:r>
    </w:p>
    <w:p w14:paraId="190337EC" w14:textId="0800AB22" w:rsidR="009631B5" w:rsidRPr="009E600A" w:rsidRDefault="009631B5" w:rsidP="009E600A">
      <w:pPr>
        <w:pStyle w:val="Akapitzlist"/>
        <w:ind w:left="0"/>
        <w:jc w:val="both"/>
        <w:rPr>
          <w:rFonts w:ascii="Arial" w:hAnsi="Arial" w:cs="Arial"/>
          <w:spacing w:val="-5"/>
          <w:sz w:val="24"/>
          <w:szCs w:val="24"/>
        </w:rPr>
      </w:pPr>
      <w:r w:rsidRPr="00034279">
        <w:rPr>
          <w:rFonts w:ascii="Arial" w:hAnsi="Arial" w:cs="Arial"/>
          <w:spacing w:val="-5"/>
          <w:sz w:val="24"/>
        </w:rPr>
        <w:t xml:space="preserve">w cenie brutto, ilościach oraz cenach jednostkowych wskazanych w formularzu </w:t>
      </w:r>
      <w:r w:rsidR="008101E9">
        <w:rPr>
          <w:rFonts w:ascii="Arial" w:hAnsi="Arial" w:cs="Arial"/>
          <w:spacing w:val="-5"/>
          <w:sz w:val="24"/>
        </w:rPr>
        <w:t>cenowym</w:t>
      </w:r>
      <w:r w:rsidRPr="00034279"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0B4DAC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04B983FA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1</w:t>
      </w:r>
    </w:p>
    <w:p w14:paraId="5C08B3BC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 xml:space="preserve">Dostawa sosów, zup, przypraw przetworzonych - </w:t>
      </w:r>
      <w:r w:rsidRPr="00990289">
        <w:rPr>
          <w:rFonts w:ascii="Arial" w:hAnsi="Arial" w:cs="Arial"/>
          <w:color w:val="4F81BD" w:themeColor="accent1"/>
          <w:sz w:val="24"/>
          <w:szCs w:val="24"/>
        </w:rPr>
        <w:t>ul. Andersa 47, 44-121 Gliwice</w:t>
      </w:r>
    </w:p>
    <w:p w14:paraId="54E409B0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2</w:t>
      </w:r>
    </w:p>
    <w:p w14:paraId="4B548F56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>Dostawa sosów, zup, przypraw przetworzonych</w:t>
      </w:r>
      <w:r w:rsidRPr="00990289">
        <w:rPr>
          <w:rFonts w:ascii="Arial" w:hAnsi="Arial" w:cs="Arial"/>
          <w:color w:val="4F81BD" w:themeColor="accent1"/>
          <w:sz w:val="24"/>
          <w:szCs w:val="24"/>
        </w:rPr>
        <w:t xml:space="preserve"> - ul. Bardowskiego 3, 43-300 Bielsko – Biała</w:t>
      </w:r>
    </w:p>
    <w:p w14:paraId="060BAD63" w14:textId="344D89A4" w:rsidR="00990289" w:rsidRPr="00990289" w:rsidRDefault="00164ABC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bookmarkStart w:id="0" w:name="OLE_LINK1"/>
      <w:r>
        <w:rPr>
          <w:rFonts w:ascii="Arial" w:hAnsi="Arial" w:cs="Arial"/>
          <w:b/>
          <w:color w:val="4F81BD" w:themeColor="accent1"/>
          <w:sz w:val="24"/>
          <w:szCs w:val="24"/>
        </w:rPr>
        <w:lastRenderedPageBreak/>
        <w:t xml:space="preserve">    </w:t>
      </w:r>
      <w:r w:rsidR="00990289"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3</w:t>
      </w:r>
    </w:p>
    <w:p w14:paraId="09076BF6" w14:textId="48FACCFF" w:rsidR="00990289" w:rsidRPr="00990289" w:rsidRDefault="00164ABC" w:rsidP="009902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>
        <w:rPr>
          <w:rFonts w:ascii="Arial" w:hAnsi="Arial" w:cs="Arial"/>
          <w:color w:val="4F81BD" w:themeColor="accent1"/>
          <w:spacing w:val="-5"/>
          <w:sz w:val="24"/>
          <w:szCs w:val="24"/>
        </w:rPr>
        <w:t xml:space="preserve">    </w:t>
      </w:r>
      <w:bookmarkStart w:id="1" w:name="_GoBack"/>
      <w:bookmarkEnd w:id="1"/>
      <w:r w:rsidR="00990289"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>Dostawa</w:t>
      </w:r>
      <w:r w:rsidR="00990289" w:rsidRPr="00990289">
        <w:rPr>
          <w:rFonts w:ascii="Arial" w:eastAsia="TimesNewRoman" w:hAnsi="Arial" w:cs="Arial"/>
          <w:color w:val="4F81BD" w:themeColor="accent1"/>
          <w:sz w:val="24"/>
          <w:szCs w:val="24"/>
        </w:rPr>
        <w:t xml:space="preserve"> dań instant - </w:t>
      </w:r>
      <w:r w:rsidR="00990289" w:rsidRPr="00990289">
        <w:rPr>
          <w:rFonts w:ascii="Arial" w:hAnsi="Arial" w:cs="Arial"/>
          <w:color w:val="4F81BD" w:themeColor="accent1"/>
          <w:sz w:val="24"/>
          <w:szCs w:val="24"/>
        </w:rPr>
        <w:t>ul. Andersa 47, 44-121 Gliwice</w:t>
      </w:r>
    </w:p>
    <w:bookmarkEnd w:id="0"/>
    <w:p w14:paraId="7CC56A4B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4</w:t>
      </w:r>
    </w:p>
    <w:p w14:paraId="3C8BCCB6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>Dostawa</w:t>
      </w:r>
      <w:r w:rsidRPr="00990289">
        <w:rPr>
          <w:rFonts w:ascii="Arial" w:eastAsia="TimesNewRoman" w:hAnsi="Arial" w:cs="Arial"/>
          <w:color w:val="4F81BD" w:themeColor="accent1"/>
          <w:sz w:val="24"/>
          <w:szCs w:val="24"/>
        </w:rPr>
        <w:t xml:space="preserve"> dań instant</w:t>
      </w:r>
      <w:r w:rsidRPr="00990289">
        <w:rPr>
          <w:rFonts w:ascii="Arial" w:hAnsi="Arial" w:cs="Arial"/>
          <w:color w:val="4F81BD" w:themeColor="accent1"/>
          <w:sz w:val="24"/>
          <w:szCs w:val="24"/>
        </w:rPr>
        <w:t xml:space="preserve"> - ul. Bardowskiego 3, 43-300 Bielsko – Biała</w:t>
      </w:r>
    </w:p>
    <w:p w14:paraId="5A39398F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5</w:t>
      </w:r>
    </w:p>
    <w:p w14:paraId="6061FBD0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>Dostawa</w:t>
      </w:r>
      <w:r w:rsidRPr="00990289">
        <w:rPr>
          <w:rFonts w:ascii="Arial" w:eastAsia="TimesNewRoman" w:hAnsi="Arial" w:cs="Arial"/>
          <w:color w:val="4F81BD" w:themeColor="accent1"/>
          <w:sz w:val="24"/>
          <w:szCs w:val="24"/>
        </w:rPr>
        <w:t xml:space="preserve"> kawy i herbaty - </w:t>
      </w:r>
      <w:r w:rsidRPr="00990289">
        <w:rPr>
          <w:rFonts w:ascii="Arial" w:hAnsi="Arial" w:cs="Arial"/>
          <w:color w:val="4F81BD" w:themeColor="accent1"/>
          <w:sz w:val="24"/>
          <w:szCs w:val="24"/>
        </w:rPr>
        <w:t>ul. Andersa 47, 44-121 Gliwice</w:t>
      </w:r>
    </w:p>
    <w:p w14:paraId="2A0644BD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b/>
          <w:color w:val="4F81BD" w:themeColor="accent1"/>
          <w:sz w:val="24"/>
          <w:szCs w:val="24"/>
        </w:rPr>
        <w:t>Część nr 6</w:t>
      </w:r>
    </w:p>
    <w:p w14:paraId="754F07BD" w14:textId="304047F5" w:rsidR="005C45DD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990289">
        <w:rPr>
          <w:rFonts w:ascii="Arial" w:hAnsi="Arial" w:cs="Arial"/>
          <w:color w:val="4F81BD" w:themeColor="accent1"/>
          <w:spacing w:val="-5"/>
          <w:sz w:val="24"/>
          <w:szCs w:val="24"/>
        </w:rPr>
        <w:t>Dostawa</w:t>
      </w:r>
      <w:r w:rsidRPr="00990289">
        <w:rPr>
          <w:rFonts w:ascii="Arial" w:eastAsia="TimesNewRoman" w:hAnsi="Arial" w:cs="Arial"/>
          <w:color w:val="4F81BD" w:themeColor="accent1"/>
          <w:sz w:val="24"/>
          <w:szCs w:val="24"/>
        </w:rPr>
        <w:t xml:space="preserve"> kawy i herbaty</w:t>
      </w:r>
      <w:r w:rsidRPr="00990289">
        <w:rPr>
          <w:rFonts w:ascii="Arial" w:hAnsi="Arial" w:cs="Arial"/>
          <w:color w:val="4F81BD" w:themeColor="accent1"/>
          <w:sz w:val="24"/>
          <w:szCs w:val="24"/>
        </w:rPr>
        <w:t xml:space="preserve"> - ul. Bardowskiego 3, 43-300 Bielsko – Biała</w:t>
      </w:r>
    </w:p>
    <w:p w14:paraId="2D1546B2" w14:textId="77777777" w:rsidR="00990289" w:rsidRPr="00990289" w:rsidRDefault="00990289" w:rsidP="0099028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6193F0B1" w14:textId="7CBCE2A0" w:rsidR="008570FC" w:rsidRPr="00FE710A" w:rsidRDefault="00D3200D" w:rsidP="00B94784">
      <w:pPr>
        <w:spacing w:line="276" w:lineRule="auto"/>
        <w:ind w:left="45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77777777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 zawarcia umowy</w:t>
      </w:r>
      <w:r w:rsidR="009769F7" w:rsidRPr="00433CC0">
        <w:rPr>
          <w:rFonts w:ascii="Arial" w:hAnsi="Arial" w:cs="Arial"/>
          <w:b/>
          <w:sz w:val="24"/>
          <w:szCs w:val="24"/>
        </w:rPr>
        <w:t>,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jednak </w:t>
      </w:r>
      <w:r w:rsidR="009769F7" w:rsidRPr="00433CC0">
        <w:rPr>
          <w:rFonts w:ascii="Arial" w:hAnsi="Arial" w:cs="Arial"/>
          <w:b/>
          <w:sz w:val="24"/>
          <w:szCs w:val="24"/>
        </w:rPr>
        <w:br/>
        <w:t>nie wcz</w:t>
      </w:r>
      <w:r w:rsidR="00B865F4" w:rsidRPr="00433CC0">
        <w:rPr>
          <w:rFonts w:ascii="Arial" w:hAnsi="Arial" w:cs="Arial"/>
          <w:b/>
          <w:sz w:val="24"/>
          <w:szCs w:val="24"/>
        </w:rPr>
        <w:t>eśniej niż od dnia od 01.01.202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774FA" w:rsidRPr="00433CC0">
        <w:rPr>
          <w:rFonts w:ascii="Arial" w:hAnsi="Arial" w:cs="Arial"/>
          <w:b/>
          <w:sz w:val="24"/>
          <w:szCs w:val="24"/>
        </w:rPr>
        <w:t xml:space="preserve"> r. 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do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1267636D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nr</w:t>
      </w:r>
      <w:r w:rsidR="006E0493" w:rsidRPr="00A72C9B">
        <w:rPr>
          <w:rFonts w:ascii="Arial" w:hAnsi="Arial" w:cs="Arial"/>
          <w:sz w:val="24"/>
          <w:szCs w:val="24"/>
        </w:rPr>
        <w:t xml:space="preserve"> </w:t>
      </w:r>
      <w:r w:rsidR="00171105" w:rsidRPr="00A72C9B">
        <w:rPr>
          <w:rFonts w:ascii="Arial" w:hAnsi="Arial" w:cs="Arial"/>
          <w:sz w:val="24"/>
          <w:szCs w:val="24"/>
        </w:rPr>
        <w:t>2</w:t>
      </w:r>
      <w:r w:rsidR="004B7810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 xml:space="preserve">– formularz </w:t>
      </w:r>
      <w:r w:rsidR="008101E9">
        <w:rPr>
          <w:rFonts w:ascii="Arial" w:hAnsi="Arial" w:cs="Arial"/>
          <w:sz w:val="24"/>
          <w:szCs w:val="24"/>
        </w:rPr>
        <w:t>cenowy</w:t>
      </w:r>
      <w:r w:rsidR="007774FA" w:rsidRPr="00A72C9B">
        <w:rPr>
          <w:rFonts w:ascii="Arial" w:hAnsi="Arial" w:cs="Arial"/>
          <w:sz w:val="24"/>
          <w:szCs w:val="24"/>
        </w:rPr>
        <w:t xml:space="preserve">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70263D" w:rsidRPr="00A72C9B">
        <w:rPr>
          <w:rFonts w:ascii="Arial" w:hAnsi="Arial" w:cs="Arial"/>
          <w:sz w:val="24"/>
          <w:szCs w:val="24"/>
        </w:rPr>
        <w:t>2</w:t>
      </w:r>
      <w:r w:rsidR="00147EED" w:rsidRPr="00A72C9B">
        <w:rPr>
          <w:rFonts w:ascii="Arial" w:hAnsi="Arial" w:cs="Arial"/>
          <w:sz w:val="24"/>
          <w:szCs w:val="24"/>
        </w:rPr>
        <w:t xml:space="preserve"> – dniowym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754A214D" w14:textId="360EDF42" w:rsidR="00E45D44" w:rsidRPr="00E45D44" w:rsidRDefault="00E45D44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>Dopuszcza się zmiany ilościowe dostarczonego towaru, w stosunku do ilości wymienionych w zał</w:t>
      </w:r>
      <w:r w:rsidR="00495B0A">
        <w:rPr>
          <w:rFonts w:ascii="Arial" w:hAnsi="Arial" w:cs="Arial"/>
          <w:sz w:val="24"/>
          <w:szCs w:val="24"/>
        </w:rPr>
        <w:t>ączniku nr 2 – formularzu cenowym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61847DBD" w14:textId="77777777" w:rsidR="00B15EC6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</w:t>
      </w:r>
      <w:r w:rsidR="00B15EC6" w:rsidRPr="00EB39DE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EB39DE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EB39DE">
        <w:rPr>
          <w:rFonts w:ascii="Arial" w:hAnsi="Arial" w:cs="Arial"/>
          <w:sz w:val="24"/>
          <w:szCs w:val="24"/>
        </w:rPr>
        <w:t>dostaw własnym transportem, na swój koszt</w:t>
      </w:r>
      <w:r w:rsidR="006C2A87">
        <w:rPr>
          <w:rFonts w:ascii="Arial" w:hAnsi="Arial" w:cs="Arial"/>
          <w:sz w:val="24"/>
          <w:szCs w:val="24"/>
        </w:rPr>
        <w:t>,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555ACED8" w14:textId="02B66821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77C5C009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71E9F65A" w14:textId="6FD2DB72" w:rsidR="00B7083F" w:rsidRPr="00B7083F" w:rsidRDefault="00B7083F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70%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podstawowego.</w:t>
      </w:r>
    </w:p>
    <w:p w14:paraId="53FCE015" w14:textId="77777777" w:rsidR="009E600A" w:rsidRDefault="009E600A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B19BE8" w14:textId="77777777" w:rsidR="009E600A" w:rsidRDefault="009E600A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3B9A6B2" w14:textId="77777777" w:rsidR="009E600A" w:rsidRDefault="009E600A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C15F184" w14:textId="77777777" w:rsidR="009E600A" w:rsidRDefault="009E600A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79CC120" w14:textId="743CD074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28150B91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 </w:t>
      </w:r>
      <w:r w:rsidR="008101E9">
        <w:rPr>
          <w:rFonts w:ascii="Arial" w:hAnsi="Arial" w:cs="Arial"/>
          <w:sz w:val="24"/>
          <w:szCs w:val="24"/>
        </w:rPr>
        <w:t>cenowy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6311DBA2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do </w:t>
      </w:r>
      <w:r w:rsidR="00C07785" w:rsidRPr="00164ABC">
        <w:rPr>
          <w:rFonts w:ascii="Arial" w:hAnsi="Arial" w:cs="Arial"/>
          <w:b/>
          <w:sz w:val="24"/>
          <w:szCs w:val="24"/>
        </w:rPr>
        <w:t>1</w:t>
      </w:r>
      <w:r w:rsidR="001159C8" w:rsidRPr="00164ABC">
        <w:rPr>
          <w:rFonts w:ascii="Arial" w:hAnsi="Arial" w:cs="Arial"/>
          <w:b/>
          <w:sz w:val="24"/>
          <w:szCs w:val="24"/>
        </w:rPr>
        <w:t>0</w:t>
      </w:r>
      <w:r w:rsidR="00A72C9B" w:rsidRPr="00164ABC">
        <w:rPr>
          <w:rFonts w:ascii="Arial" w:hAnsi="Arial" w:cs="Arial"/>
          <w:b/>
          <w:sz w:val="24"/>
          <w:szCs w:val="24"/>
        </w:rPr>
        <w:t>0</w:t>
      </w:r>
      <w:r w:rsidR="006C2A87" w:rsidRPr="00164ABC">
        <w:rPr>
          <w:rFonts w:ascii="Arial" w:hAnsi="Arial" w:cs="Arial"/>
          <w:b/>
          <w:sz w:val="24"/>
          <w:szCs w:val="24"/>
        </w:rPr>
        <w:t xml:space="preserve"> %</w:t>
      </w:r>
      <w:r w:rsidR="006C2A87">
        <w:rPr>
          <w:rFonts w:ascii="Arial" w:hAnsi="Arial" w:cs="Arial"/>
          <w:sz w:val="24"/>
          <w:szCs w:val="24"/>
        </w:rPr>
        <w:t xml:space="preserve">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6047C05E" w14:textId="735C0068" w:rsidR="003158AC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3BABCF29" w14:textId="77777777" w:rsidR="003D6D5D" w:rsidRPr="00F81367" w:rsidRDefault="003D6D5D" w:rsidP="003D6D5D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93718C8" w14:textId="77777777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33CA3DF2" w:rsidR="00967CF4" w:rsidRPr="00967CF4" w:rsidRDefault="00990289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795E10F8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</w:t>
      </w:r>
      <w:r w:rsidR="00164ABC">
        <w:rPr>
          <w:rFonts w:ascii="Arial" w:hAnsi="Arial" w:cs="Arial"/>
          <w:sz w:val="24"/>
          <w:szCs w:val="24"/>
        </w:rPr>
        <w:t>ofertowym</w:t>
      </w:r>
      <w:r w:rsidRPr="00066512">
        <w:rPr>
          <w:rFonts w:ascii="Arial" w:hAnsi="Arial" w:cs="Arial"/>
          <w:sz w:val="24"/>
          <w:szCs w:val="24"/>
        </w:rPr>
        <w:t xml:space="preserve">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</w:t>
      </w:r>
      <w:r w:rsidR="00164ABC">
        <w:rPr>
          <w:rFonts w:ascii="Arial" w:hAnsi="Arial" w:cs="Arial"/>
          <w:sz w:val="24"/>
          <w:szCs w:val="24"/>
        </w:rPr>
        <w:t>3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5E4B0A2A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8101E9">
        <w:rPr>
          <w:rFonts w:ascii="Arial" w:hAnsi="Arial" w:cs="Arial"/>
          <w:sz w:val="24"/>
          <w:szCs w:val="24"/>
        </w:rPr>
        <w:t>określona w formularzu cenowym</w:t>
      </w:r>
      <w:r w:rsidR="00A72C9B">
        <w:rPr>
          <w:rFonts w:ascii="Arial" w:hAnsi="Arial" w:cs="Arial"/>
          <w:sz w:val="24"/>
          <w:szCs w:val="24"/>
        </w:rPr>
        <w:t xml:space="preserve"> 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02D1CDDC" w14:textId="77777777" w:rsidR="008101E9" w:rsidRDefault="008101E9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97227A0" w14:textId="7638F9BD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2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43BEC140" w14:textId="137DFE89" w:rsidR="0022570D" w:rsidRPr="00231C28" w:rsidRDefault="00A82C24" w:rsidP="00231C28">
      <w:pPr>
        <w:pStyle w:val="Tekstkomentarza"/>
        <w:spacing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t>lub w dostarczonych produktach zostanie stwierdzone co najmniej dwukrotne istnienie istotnych wad.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77777777" w:rsidR="00071EAF" w:rsidRPr="00064880" w:rsidRDefault="00456A75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C24">
        <w:rPr>
          <w:rFonts w:ascii="Arial" w:hAnsi="Arial" w:cs="Arial"/>
          <w:sz w:val="24"/>
          <w:szCs w:val="24"/>
        </w:rPr>
        <w:t xml:space="preserve">. </w:t>
      </w:r>
      <w:r w:rsidR="00A82C24" w:rsidRPr="00A82C24">
        <w:rPr>
          <w:rFonts w:ascii="Arial" w:hAnsi="Arial" w:cs="Arial"/>
          <w:sz w:val="24"/>
          <w:szCs w:val="24"/>
        </w:rPr>
        <w:t xml:space="preserve">Zamawiający może odstąpić od umowy w terminie 30 dni od dnia powzięcia wiadomości </w:t>
      </w:r>
      <w:r w:rsidR="00064880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w interesie publicznym, czego nie można było przewidzieć w chwili zawarcia umowy,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</w:p>
    <w:p w14:paraId="076B5CF4" w14:textId="77777777" w:rsidR="00EE71E1" w:rsidRDefault="00EE71E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0ACD776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4D7EAB">
      <w:pPr>
        <w:pStyle w:val="Akapitzlist"/>
        <w:numPr>
          <w:ilvl w:val="0"/>
          <w:numId w:val="19"/>
        </w:numPr>
        <w:spacing w:after="240"/>
        <w:ind w:left="284" w:hanging="426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8BE7C29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>ze strony zamawiającego)”</w:t>
      </w:r>
    </w:p>
    <w:p w14:paraId="3EAE1958" w14:textId="77777777" w:rsidR="00071EAF" w:rsidRDefault="00071EAF" w:rsidP="00071EAF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39A63244" w14:textId="77777777" w:rsidR="005C45DD" w:rsidRDefault="005C45D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983C99" w14:textId="2C6BABAF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3D8A1DF7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>y dzień zwłoki</w:t>
      </w:r>
      <w:r w:rsidR="0089244C" w:rsidRPr="0089244C">
        <w:rPr>
          <w:rFonts w:ascii="Arial" w:hAnsi="Arial" w:cs="Arial"/>
          <w:sz w:val="24"/>
          <w:szCs w:val="24"/>
        </w:rPr>
        <w:t xml:space="preserve"> 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5C40928E" w14:textId="4DF32C81" w:rsidR="00103745" w:rsidRDefault="00C833B3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142" w:right="36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D5ADF" w:rsidRPr="00103745">
        <w:rPr>
          <w:rFonts w:ascii="Arial" w:hAnsi="Arial" w:cs="Arial"/>
          <w:sz w:val="24"/>
          <w:szCs w:val="24"/>
        </w:rPr>
        <w:t>Kar</w:t>
      </w:r>
      <w:r w:rsidR="0089244C">
        <w:rPr>
          <w:rFonts w:ascii="Arial" w:hAnsi="Arial" w:cs="Arial"/>
          <w:sz w:val="24"/>
          <w:szCs w:val="24"/>
        </w:rPr>
        <w:t>y</w:t>
      </w:r>
      <w:r w:rsidR="007D5ADF" w:rsidRPr="00103745">
        <w:rPr>
          <w:rFonts w:ascii="Arial" w:hAnsi="Arial" w:cs="Arial"/>
          <w:sz w:val="24"/>
          <w:szCs w:val="24"/>
        </w:rPr>
        <w:t xml:space="preserve"> umown</w:t>
      </w:r>
      <w:r w:rsidR="0089244C">
        <w:rPr>
          <w:rFonts w:ascii="Arial" w:hAnsi="Arial" w:cs="Arial"/>
          <w:sz w:val="24"/>
          <w:szCs w:val="24"/>
        </w:rPr>
        <w:t>e</w:t>
      </w:r>
      <w:r w:rsidR="007D5ADF" w:rsidRPr="00103745">
        <w:rPr>
          <w:rFonts w:ascii="Arial" w:hAnsi="Arial" w:cs="Arial"/>
          <w:sz w:val="24"/>
          <w:szCs w:val="24"/>
        </w:rPr>
        <w:t xml:space="preserve"> staj</w:t>
      </w:r>
      <w:r w:rsidR="0089244C">
        <w:rPr>
          <w:rFonts w:ascii="Arial" w:hAnsi="Arial" w:cs="Arial"/>
          <w:sz w:val="24"/>
          <w:szCs w:val="24"/>
        </w:rPr>
        <w:t>ą</w:t>
      </w:r>
      <w:r w:rsidR="007D5ADF" w:rsidRPr="00103745">
        <w:rPr>
          <w:rFonts w:ascii="Arial" w:hAnsi="Arial" w:cs="Arial"/>
          <w:sz w:val="24"/>
          <w:szCs w:val="24"/>
        </w:rPr>
        <w:t xml:space="preserve"> się wymagaln</w:t>
      </w:r>
      <w:r w:rsidR="0089244C">
        <w:rPr>
          <w:rFonts w:ascii="Arial" w:hAnsi="Arial" w:cs="Arial"/>
          <w:sz w:val="24"/>
          <w:szCs w:val="24"/>
        </w:rPr>
        <w:t>e</w:t>
      </w:r>
      <w:r w:rsidR="007D5ADF" w:rsidRPr="00103745">
        <w:rPr>
          <w:rFonts w:ascii="Arial" w:hAnsi="Arial" w:cs="Arial"/>
          <w:sz w:val="24"/>
          <w:szCs w:val="24"/>
        </w:rPr>
        <w:t xml:space="preserve"> z chwilą poinformowania o jej nałożeniu.</w:t>
      </w:r>
      <w:r w:rsidR="007D5ADF" w:rsidRPr="00456A75">
        <w:rPr>
          <w:rFonts w:ascii="Arial" w:hAnsi="Arial" w:cs="Arial"/>
          <w:sz w:val="24"/>
          <w:szCs w:val="24"/>
        </w:rPr>
        <w:t xml:space="preserve"> </w:t>
      </w:r>
    </w:p>
    <w:p w14:paraId="34432B80" w14:textId="77777777" w:rsidR="00103745" w:rsidRPr="00103745" w:rsidRDefault="007D5AD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>Wykonawca wyraża zgodę na potrą</w:t>
      </w:r>
      <w:r w:rsidR="0000184F">
        <w:rPr>
          <w:rFonts w:ascii="Arial" w:hAnsi="Arial" w:cs="Arial"/>
          <w:sz w:val="24"/>
          <w:szCs w:val="24"/>
        </w:rPr>
        <w:t xml:space="preserve">cenie naliczonych kar umownych </w:t>
      </w:r>
      <w:r w:rsidRPr="00103745">
        <w:rPr>
          <w:rFonts w:ascii="Arial" w:hAnsi="Arial" w:cs="Arial"/>
          <w:sz w:val="24"/>
          <w:szCs w:val="24"/>
        </w:rPr>
        <w:t>z wynagrodzenia za wykonanie przedmiotu umowy.</w:t>
      </w:r>
    </w:p>
    <w:p w14:paraId="0FE8A625" w14:textId="4D89107D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164ABC">
        <w:rPr>
          <w:rFonts w:ascii="Arial" w:hAnsi="Arial" w:cs="Arial"/>
          <w:sz w:val="24"/>
          <w:szCs w:val="24"/>
        </w:rPr>
        <w:t>3</w:t>
      </w:r>
      <w:r w:rsidR="0089244C">
        <w:rPr>
          <w:rFonts w:ascii="Arial" w:hAnsi="Arial" w:cs="Arial"/>
          <w:sz w:val="24"/>
          <w:szCs w:val="24"/>
        </w:rPr>
        <w:t>0%</w:t>
      </w:r>
      <w:r w:rsidR="00A145A6" w:rsidRPr="001037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wartości całe</w:t>
      </w:r>
      <w:r w:rsidR="0089244C">
        <w:rPr>
          <w:rFonts w:ascii="Arial" w:hAnsi="Arial" w:cs="Arial"/>
          <w:sz w:val="24"/>
          <w:szCs w:val="24"/>
        </w:rPr>
        <w:t xml:space="preserve">j </w:t>
      </w:r>
      <w:r w:rsidR="003E0D54" w:rsidRPr="00103745">
        <w:rPr>
          <w:rFonts w:ascii="Arial" w:hAnsi="Arial" w:cs="Arial"/>
          <w:sz w:val="24"/>
          <w:szCs w:val="24"/>
        </w:rPr>
        <w:t>umowy (§ 5 ust. 2).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34647522" w14:textId="5DDE075D" w:rsidR="001F59FD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0CEE57B2" w14:textId="77777777" w:rsidR="00ED2DB8" w:rsidRPr="00ED2DB8" w:rsidRDefault="00ED2DB8" w:rsidP="00ED2DB8">
      <w:pPr>
        <w:jc w:val="both"/>
        <w:rPr>
          <w:rFonts w:ascii="Arial" w:hAnsi="Arial" w:cs="Arial"/>
          <w:sz w:val="24"/>
        </w:rPr>
      </w:pPr>
    </w:p>
    <w:p w14:paraId="2EA6FFF0" w14:textId="09D43A50" w:rsidR="001F59FD" w:rsidRDefault="001F59FD" w:rsidP="001F59F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</w:p>
    <w:p w14:paraId="2DCDC84F" w14:textId="010D9414" w:rsidR="003A2654" w:rsidRPr="00BE05C4" w:rsidRDefault="003A2654" w:rsidP="003A2654">
      <w:pPr>
        <w:jc w:val="center"/>
        <w:rPr>
          <w:rFonts w:ascii="Arial" w:hAnsi="Arial" w:cs="Arial"/>
          <w:b/>
          <w:sz w:val="24"/>
          <w:szCs w:val="24"/>
        </w:rPr>
      </w:pPr>
      <w:r w:rsidRPr="00BE05C4">
        <w:rPr>
          <w:rFonts w:ascii="Arial" w:hAnsi="Arial" w:cs="Arial"/>
          <w:b/>
          <w:sz w:val="24"/>
          <w:szCs w:val="24"/>
        </w:rPr>
        <w:t>W</w:t>
      </w:r>
      <w:r w:rsidR="00BE05C4" w:rsidRPr="00BE05C4">
        <w:rPr>
          <w:rFonts w:ascii="Arial" w:hAnsi="Arial" w:cs="Arial"/>
          <w:b/>
          <w:sz w:val="24"/>
          <w:szCs w:val="24"/>
        </w:rPr>
        <w:t>aloryzacja</w:t>
      </w:r>
      <w:r w:rsidRPr="00BE05C4">
        <w:rPr>
          <w:rFonts w:ascii="Arial" w:hAnsi="Arial" w:cs="Arial"/>
          <w:b/>
          <w:sz w:val="24"/>
          <w:szCs w:val="24"/>
        </w:rPr>
        <w:t xml:space="preserve"> </w:t>
      </w:r>
      <w:r w:rsidR="00BE05C4" w:rsidRPr="00BE05C4">
        <w:rPr>
          <w:rFonts w:ascii="Arial" w:hAnsi="Arial" w:cs="Arial"/>
          <w:b/>
          <w:sz w:val="24"/>
          <w:szCs w:val="24"/>
        </w:rPr>
        <w:t>wynagrodzenia</w:t>
      </w:r>
    </w:p>
    <w:p w14:paraId="2B0838E4" w14:textId="170485BE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Wynagrodzenie wykonaw</w:t>
      </w:r>
      <w:r w:rsidR="001F2042">
        <w:rPr>
          <w:rFonts w:ascii="Arial" w:hAnsi="Arial" w:cs="Arial"/>
          <w:sz w:val="24"/>
          <w:szCs w:val="24"/>
        </w:rPr>
        <w:t>cy będzie podlegało waloryzacji</w:t>
      </w:r>
      <w:r w:rsidRPr="003A2654">
        <w:rPr>
          <w:rFonts w:ascii="Arial" w:hAnsi="Arial" w:cs="Arial"/>
          <w:sz w:val="24"/>
          <w:szCs w:val="24"/>
        </w:rPr>
        <w:t xml:space="preserve"> na wniosek Wykonawcy nie częściej niż raz na 6 miesięcy od dnia zawarcia umowy, a Zamawiający weźmie na siebie ciężar całość zmiany wynagrodzenia Wykonawcy.</w:t>
      </w:r>
    </w:p>
    <w:p w14:paraId="757B3DDE" w14:textId="4B09A538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Waloryzacja będzie się odbywała w oparciu o wskaźnik wzrostu lub spadku cen towarów  i usług konsumpcyjnych – opublikowany  przez prezesa GUS na stronie internetowej Urzędu</w:t>
      </w:r>
      <w:r>
        <w:rPr>
          <w:rFonts w:ascii="Arial" w:hAnsi="Arial" w:cs="Arial"/>
          <w:sz w:val="24"/>
          <w:szCs w:val="24"/>
        </w:rPr>
        <w:t>.</w:t>
      </w:r>
    </w:p>
    <w:p w14:paraId="140172F3" w14:textId="5F2F32F8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 xml:space="preserve">Wynagrodzenie należne wykonawcy za wykonanie zamówienia zostanie skorygowane </w:t>
      </w:r>
      <w:r w:rsidR="001F2042">
        <w:rPr>
          <w:rFonts w:ascii="Arial" w:hAnsi="Arial" w:cs="Arial"/>
          <w:sz w:val="24"/>
          <w:szCs w:val="24"/>
        </w:rPr>
        <w:br/>
      </w:r>
      <w:r w:rsidRPr="003A2654">
        <w:rPr>
          <w:rFonts w:ascii="Arial" w:hAnsi="Arial" w:cs="Arial"/>
          <w:sz w:val="24"/>
          <w:szCs w:val="24"/>
        </w:rPr>
        <w:t>o ostatni dostępny wskaźnik o którym mowa w ust. 2. Wykonawca wystawi fakturę VAT na kwotę wynikającą ze zwaloryzowanej wysokości wynagrodzenia.</w:t>
      </w:r>
    </w:p>
    <w:p w14:paraId="16A38D27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Waloryzacja obejmie jedynie zakres umowy realizowany po złożeniu wniosku waloryzacyjnego przez Wykonawcę</w:t>
      </w:r>
    </w:p>
    <w:p w14:paraId="1B6ABF7A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 przypadku gdyby wskaźnik o którym mowa w ust. 2  przestał być dostępny, strony uzgodnią inny, najbardziej zbliżony, wskaźnik publikowany przez Prezesa GUS.</w:t>
      </w:r>
    </w:p>
    <w:p w14:paraId="69406889" w14:textId="2F4353C5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 xml:space="preserve">Łączna wartość korekty wysokości wynagrodzenia Wykonawcy  wynikającej z dokonania waloryzacji nie przekroczy 15% wynagrodzenia </w:t>
      </w:r>
      <w:r w:rsidRPr="001F2042">
        <w:rPr>
          <w:rFonts w:ascii="Arial" w:hAnsi="Arial" w:cs="Arial"/>
          <w:sz w:val="24"/>
          <w:szCs w:val="24"/>
        </w:rPr>
        <w:t>brutto określonego w §</w:t>
      </w:r>
      <w:r w:rsidR="001F2042" w:rsidRPr="001F2042">
        <w:rPr>
          <w:rFonts w:ascii="Arial" w:hAnsi="Arial" w:cs="Arial"/>
          <w:sz w:val="24"/>
          <w:szCs w:val="24"/>
        </w:rPr>
        <w:t xml:space="preserve"> 5</w:t>
      </w:r>
      <w:r w:rsidRPr="001F2042">
        <w:rPr>
          <w:rFonts w:ascii="Arial" w:hAnsi="Arial" w:cs="Arial"/>
          <w:sz w:val="24"/>
          <w:szCs w:val="24"/>
        </w:rPr>
        <w:t xml:space="preserve"> </w:t>
      </w:r>
      <w:r w:rsidR="00164ABC">
        <w:rPr>
          <w:rFonts w:ascii="Arial" w:hAnsi="Arial" w:cs="Arial"/>
          <w:sz w:val="24"/>
          <w:szCs w:val="24"/>
        </w:rPr>
        <w:t xml:space="preserve">ust.2 </w:t>
      </w:r>
      <w:r w:rsidRPr="001F2042">
        <w:rPr>
          <w:rFonts w:ascii="Arial" w:hAnsi="Arial" w:cs="Arial"/>
          <w:sz w:val="24"/>
          <w:szCs w:val="24"/>
        </w:rPr>
        <w:t>umowy.</w:t>
      </w:r>
    </w:p>
    <w:p w14:paraId="66F738F8" w14:textId="77777777" w:rsidR="003A2654" w:rsidRPr="003A2654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Minimalna wysokość zmiany zastosowanego wskaźnika w porównaniu jego wysokości obowiązującej w dniu złożenia wniosku waloryzacyjnego przez Wykonawcę, uprawniająca do dokonania waloryzacji wynagrodzenia wynosi 5% w stosunku do wysokości tego wskaźnika obowiązującej w miesiącu upływu terminu składania ofert w postepowaniu.</w:t>
      </w:r>
    </w:p>
    <w:p w14:paraId="420E2B20" w14:textId="3F5B0C7B" w:rsidR="001F2042" w:rsidRPr="001F2042" w:rsidRDefault="003A2654" w:rsidP="001F2042">
      <w:pPr>
        <w:pStyle w:val="Akapitzlist"/>
        <w:numPr>
          <w:ilvl w:val="0"/>
          <w:numId w:val="16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 w:rsidRPr="003A2654">
        <w:rPr>
          <w:rFonts w:ascii="Arial" w:hAnsi="Arial" w:cs="Arial"/>
          <w:sz w:val="24"/>
          <w:szCs w:val="24"/>
        </w:rPr>
        <w:t>Wykonawca nie może złożyć wniosku waloryzacyjnego później niż na dwa miesiące przed upływem terminu obowiązywania umowy.</w:t>
      </w:r>
    </w:p>
    <w:p w14:paraId="35645048" w14:textId="77777777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3D6D5D">
        <w:rPr>
          <w:rFonts w:ascii="Arial" w:hAnsi="Arial" w:cs="Arial"/>
          <w:b/>
          <w:sz w:val="24"/>
          <w:szCs w:val="24"/>
        </w:rPr>
        <w:t>7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77777777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18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1678CA62" w14:textId="77777777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81484">
        <w:rPr>
          <w:rFonts w:ascii="Arial" w:hAnsi="Arial" w:cs="Arial"/>
          <w:b/>
          <w:sz w:val="24"/>
          <w:szCs w:val="24"/>
        </w:rPr>
        <w:t>9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2C6A8B8E" w14:textId="68535C5B" w:rsidR="005C45DD" w:rsidRDefault="007E39AC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8101E9">
        <w:rPr>
          <w:rFonts w:ascii="Arial" w:hAnsi="Arial" w:cs="Arial"/>
          <w:sz w:val="24"/>
          <w:szCs w:val="24"/>
        </w:rPr>
        <w:t>cenowy</w:t>
      </w:r>
      <w:r w:rsidR="00164ABC">
        <w:rPr>
          <w:rFonts w:ascii="Arial" w:hAnsi="Arial" w:cs="Arial"/>
          <w:sz w:val="24"/>
          <w:szCs w:val="24"/>
        </w:rPr>
        <w:t xml:space="preserve"> (stosownie do części)</w:t>
      </w:r>
    </w:p>
    <w:p w14:paraId="610AF0EA" w14:textId="18A8AD06" w:rsidR="00164ABC" w:rsidRPr="00990289" w:rsidRDefault="00164ABC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 3 – formularz ofertowy (stosownie do części)</w:t>
      </w:r>
    </w:p>
    <w:p w14:paraId="6A9F2C95" w14:textId="77777777" w:rsidR="00164ABC" w:rsidRDefault="00164ABC" w:rsidP="007B2EFD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E2B0FFD" w14:textId="1A027069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A314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54475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GŁÓWNY KSIĘGOWY</w:t>
      </w:r>
    </w:p>
    <w:p w14:paraId="5AD07071" w14:textId="77777777" w:rsidR="000B4DAC" w:rsidRDefault="000B4DAC" w:rsidP="000B4D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64ABE">
        <w:rPr>
          <w:rFonts w:ascii="Arial" w:hAnsi="Arial" w:cs="Arial"/>
          <w:lang w:eastAsia="ar-SA"/>
        </w:rPr>
        <w:t>akceptuję</w:t>
      </w:r>
      <w:r w:rsidRPr="00264ABE">
        <w:rPr>
          <w:rFonts w:ascii="Arial" w:hAnsi="Arial" w:cs="Arial"/>
          <w:strike/>
          <w:lang w:eastAsia="ar-SA"/>
        </w:rPr>
        <w:t xml:space="preserve"> zgodnie z planem finansowym</w:t>
      </w:r>
      <w:r w:rsidRPr="00264ABE">
        <w:rPr>
          <w:rFonts w:ascii="Arial" w:hAnsi="Arial" w:cs="Arial"/>
          <w:lang w:eastAsia="ar-SA"/>
        </w:rPr>
        <w:t xml:space="preserve"> / projekt umowy</w:t>
      </w:r>
    </w:p>
    <w:p w14:paraId="71386F6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FD1E36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77CE1E0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423C0FC7" w14:textId="77777777" w:rsidR="000B4DAC" w:rsidRPr="00264ABE" w:rsidRDefault="000B4DAC" w:rsidP="000B4DAC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formalno – prawnym</w:t>
      </w:r>
    </w:p>
    <w:p w14:paraId="7FCF651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0388C44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6469C1E6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584798D7" w14:textId="77777777" w:rsidR="000B4DAC" w:rsidRPr="00264ABE" w:rsidRDefault="000B4DAC" w:rsidP="000B4DAC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300FD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ADB8A4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72180983" w14:textId="77777777" w:rsidR="000B4DAC" w:rsidRPr="00264ABE" w:rsidRDefault="000B4DAC" w:rsidP="000B4DAC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6F9FFC9C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7C1D0E" w14:textId="77777777" w:rsidR="00640332" w:rsidRPr="0000184F" w:rsidRDefault="007B2EFD" w:rsidP="0000184F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sectPr w:rsidR="00640332" w:rsidRPr="0000184F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6A87" w14:textId="77777777" w:rsidR="006334FB" w:rsidRDefault="006334FB" w:rsidP="00D96EEC">
      <w:r>
        <w:separator/>
      </w:r>
    </w:p>
  </w:endnote>
  <w:endnote w:type="continuationSeparator" w:id="0">
    <w:p w14:paraId="5DA25A73" w14:textId="77777777" w:rsidR="006334FB" w:rsidRDefault="006334FB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6F857B8C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495B0A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0215D7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01334" w14:textId="77777777" w:rsidR="006334FB" w:rsidRDefault="006334FB" w:rsidP="00D96EEC">
      <w:r>
        <w:separator/>
      </w:r>
    </w:p>
  </w:footnote>
  <w:footnote w:type="continuationSeparator" w:id="0">
    <w:p w14:paraId="066641CE" w14:textId="77777777" w:rsidR="006334FB" w:rsidRDefault="006334FB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7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8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21"/>
  </w:num>
  <w:num w:numId="5">
    <w:abstractNumId w:val="5"/>
  </w:num>
  <w:num w:numId="6">
    <w:abstractNumId w:val="4"/>
  </w:num>
  <w:num w:numId="7">
    <w:abstractNumId w:val="24"/>
  </w:num>
  <w:num w:numId="8">
    <w:abstractNumId w:val="22"/>
  </w:num>
  <w:num w:numId="9">
    <w:abstractNumId w:val="1"/>
  </w:num>
  <w:num w:numId="10">
    <w:abstractNumId w:val="23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19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15D7"/>
    <w:rsid w:val="000226A8"/>
    <w:rsid w:val="00022BC7"/>
    <w:rsid w:val="00031996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4DAC"/>
    <w:rsid w:val="000B6D89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46B91"/>
    <w:rsid w:val="00147D32"/>
    <w:rsid w:val="00147EED"/>
    <w:rsid w:val="00150CAD"/>
    <w:rsid w:val="00163C19"/>
    <w:rsid w:val="00164ABC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B3FA9"/>
    <w:rsid w:val="001B72B6"/>
    <w:rsid w:val="001C461B"/>
    <w:rsid w:val="001D0277"/>
    <w:rsid w:val="001D724A"/>
    <w:rsid w:val="001E2187"/>
    <w:rsid w:val="001E31BE"/>
    <w:rsid w:val="001F0874"/>
    <w:rsid w:val="001F2042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4AE8"/>
    <w:rsid w:val="002758DC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302897"/>
    <w:rsid w:val="0030574B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610E7"/>
    <w:rsid w:val="00372275"/>
    <w:rsid w:val="00375685"/>
    <w:rsid w:val="00375E84"/>
    <w:rsid w:val="00377167"/>
    <w:rsid w:val="003801F5"/>
    <w:rsid w:val="00380CA0"/>
    <w:rsid w:val="0038644E"/>
    <w:rsid w:val="00393F0D"/>
    <w:rsid w:val="00393F49"/>
    <w:rsid w:val="003A2654"/>
    <w:rsid w:val="003A2666"/>
    <w:rsid w:val="003A3150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4D18"/>
    <w:rsid w:val="003F6E85"/>
    <w:rsid w:val="003F7086"/>
    <w:rsid w:val="00405139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5D26"/>
    <w:rsid w:val="00476866"/>
    <w:rsid w:val="00476EF7"/>
    <w:rsid w:val="00482AF6"/>
    <w:rsid w:val="004856BA"/>
    <w:rsid w:val="00495B0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58C8"/>
    <w:rsid w:val="004D7EAB"/>
    <w:rsid w:val="004E1574"/>
    <w:rsid w:val="004E29CE"/>
    <w:rsid w:val="004E48E0"/>
    <w:rsid w:val="004F0BAD"/>
    <w:rsid w:val="004F161A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4C1"/>
    <w:rsid w:val="00587142"/>
    <w:rsid w:val="0059142A"/>
    <w:rsid w:val="005A4DAC"/>
    <w:rsid w:val="005A5356"/>
    <w:rsid w:val="005B0758"/>
    <w:rsid w:val="005B30CD"/>
    <w:rsid w:val="005B46A5"/>
    <w:rsid w:val="005B58AF"/>
    <w:rsid w:val="005B6F44"/>
    <w:rsid w:val="005C1673"/>
    <w:rsid w:val="005C45DD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334FB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4740"/>
    <w:rsid w:val="007C5C8D"/>
    <w:rsid w:val="007C6BEA"/>
    <w:rsid w:val="007D0316"/>
    <w:rsid w:val="007D046E"/>
    <w:rsid w:val="007D4601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01E9"/>
    <w:rsid w:val="00811258"/>
    <w:rsid w:val="00812D54"/>
    <w:rsid w:val="0081566B"/>
    <w:rsid w:val="008162CE"/>
    <w:rsid w:val="0082508F"/>
    <w:rsid w:val="00825CA3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308C"/>
    <w:rsid w:val="008B5615"/>
    <w:rsid w:val="008C1847"/>
    <w:rsid w:val="008C4B15"/>
    <w:rsid w:val="008C77F1"/>
    <w:rsid w:val="008D1369"/>
    <w:rsid w:val="008E02F1"/>
    <w:rsid w:val="008E48D2"/>
    <w:rsid w:val="008F1A2E"/>
    <w:rsid w:val="008F38C5"/>
    <w:rsid w:val="008F45EE"/>
    <w:rsid w:val="009010F3"/>
    <w:rsid w:val="0090378F"/>
    <w:rsid w:val="0090785C"/>
    <w:rsid w:val="00912AF9"/>
    <w:rsid w:val="009243A1"/>
    <w:rsid w:val="00936354"/>
    <w:rsid w:val="009453A1"/>
    <w:rsid w:val="0094621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0289"/>
    <w:rsid w:val="009915BF"/>
    <w:rsid w:val="00995458"/>
    <w:rsid w:val="009A5674"/>
    <w:rsid w:val="009B2F97"/>
    <w:rsid w:val="009B5B66"/>
    <w:rsid w:val="009C027A"/>
    <w:rsid w:val="009C5FD0"/>
    <w:rsid w:val="009E43BA"/>
    <w:rsid w:val="009E4D44"/>
    <w:rsid w:val="009E600A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23BC5"/>
    <w:rsid w:val="00A335B6"/>
    <w:rsid w:val="00A33EE5"/>
    <w:rsid w:val="00A34F84"/>
    <w:rsid w:val="00A37035"/>
    <w:rsid w:val="00A402F1"/>
    <w:rsid w:val="00A640E3"/>
    <w:rsid w:val="00A66D76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34848"/>
    <w:rsid w:val="00B362F5"/>
    <w:rsid w:val="00B43638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94784"/>
    <w:rsid w:val="00BA11DC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05C4"/>
    <w:rsid w:val="00BE249E"/>
    <w:rsid w:val="00BE3192"/>
    <w:rsid w:val="00BE5723"/>
    <w:rsid w:val="00BE5F37"/>
    <w:rsid w:val="00BF1923"/>
    <w:rsid w:val="00BF366E"/>
    <w:rsid w:val="00C07785"/>
    <w:rsid w:val="00C079C6"/>
    <w:rsid w:val="00C107A7"/>
    <w:rsid w:val="00C1115D"/>
    <w:rsid w:val="00C111DF"/>
    <w:rsid w:val="00C13CCF"/>
    <w:rsid w:val="00C17FDB"/>
    <w:rsid w:val="00C21251"/>
    <w:rsid w:val="00C22332"/>
    <w:rsid w:val="00C34FD1"/>
    <w:rsid w:val="00C41AAC"/>
    <w:rsid w:val="00C42576"/>
    <w:rsid w:val="00C468BE"/>
    <w:rsid w:val="00C5048B"/>
    <w:rsid w:val="00C5160D"/>
    <w:rsid w:val="00C54CD0"/>
    <w:rsid w:val="00C576AA"/>
    <w:rsid w:val="00C76536"/>
    <w:rsid w:val="00C777AE"/>
    <w:rsid w:val="00C81C36"/>
    <w:rsid w:val="00C81EBF"/>
    <w:rsid w:val="00C82A47"/>
    <w:rsid w:val="00C833B3"/>
    <w:rsid w:val="00C843BC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1000"/>
    <w:rsid w:val="00CE5948"/>
    <w:rsid w:val="00CF0617"/>
    <w:rsid w:val="00CF227B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43EF3"/>
    <w:rsid w:val="00E4453C"/>
    <w:rsid w:val="00E45D44"/>
    <w:rsid w:val="00E4666A"/>
    <w:rsid w:val="00E526EC"/>
    <w:rsid w:val="00E53CEC"/>
    <w:rsid w:val="00E61D9A"/>
    <w:rsid w:val="00E73523"/>
    <w:rsid w:val="00E74367"/>
    <w:rsid w:val="00E82F6F"/>
    <w:rsid w:val="00E83956"/>
    <w:rsid w:val="00E909B0"/>
    <w:rsid w:val="00E94F7E"/>
    <w:rsid w:val="00E951A3"/>
    <w:rsid w:val="00EA0ED1"/>
    <w:rsid w:val="00EA337D"/>
    <w:rsid w:val="00EA36F7"/>
    <w:rsid w:val="00EA3C7B"/>
    <w:rsid w:val="00EA6AEA"/>
    <w:rsid w:val="00EB39DE"/>
    <w:rsid w:val="00EB66B3"/>
    <w:rsid w:val="00EC6584"/>
    <w:rsid w:val="00EC7265"/>
    <w:rsid w:val="00EC7A33"/>
    <w:rsid w:val="00ED2631"/>
    <w:rsid w:val="00ED2DB8"/>
    <w:rsid w:val="00EE36AB"/>
    <w:rsid w:val="00EE71E1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5E11"/>
    <w:rsid w:val="00FD18CB"/>
    <w:rsid w:val="00FD39C5"/>
    <w:rsid w:val="00FD4E1E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899D-35F3-404A-9F8D-E0310520CA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E57B2D-822D-48EE-B1BC-222A198A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3520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Kidziak Dominika</cp:lastModifiedBy>
  <cp:revision>4</cp:revision>
  <cp:lastPrinted>2023-09-13T05:48:00Z</cp:lastPrinted>
  <dcterms:created xsi:type="dcterms:W3CDTF">2024-09-12T08:24:00Z</dcterms:created>
  <dcterms:modified xsi:type="dcterms:W3CDTF">2024-09-27T05:52:00Z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