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E21E7" w14:textId="171786E2" w:rsidR="00412CD1" w:rsidRDefault="00412CD1" w:rsidP="00412CD1">
      <w:pPr>
        <w:spacing w:line="120" w:lineRule="atLeast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4WOG.1200.2712.87.2024</w:t>
      </w:r>
    </w:p>
    <w:p w14:paraId="7C9E45F1" w14:textId="03DD825B" w:rsidR="00412CD1" w:rsidRDefault="00412CD1" w:rsidP="00412CD1">
      <w:pPr>
        <w:spacing w:line="120" w:lineRule="atLeast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4 do SWZ</w:t>
      </w:r>
    </w:p>
    <w:p w14:paraId="0F100930" w14:textId="77777777" w:rsidR="00412CD1" w:rsidRDefault="00412CD1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459D91C4" w14:textId="77777777" w:rsidR="00412CD1" w:rsidRDefault="00412CD1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710908AB" w14:textId="753D2411" w:rsidR="007C3393" w:rsidRPr="006442FF" w:rsidRDefault="007C3393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PROJEKT</w:t>
      </w:r>
      <w:r w:rsidR="00016430">
        <w:rPr>
          <w:rFonts w:ascii="Arial" w:hAnsi="Arial" w:cs="Arial"/>
          <w:b/>
          <w:sz w:val="24"/>
          <w:szCs w:val="24"/>
        </w:rPr>
        <w:t>OWANE POSTANOWIENIA UMOWY</w:t>
      </w:r>
    </w:p>
    <w:p w14:paraId="029E89F7" w14:textId="77777777" w:rsidR="00016430" w:rsidRDefault="0001643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1F8B0B" w14:textId="77777777" w:rsidR="007C3393" w:rsidRPr="006442FF" w:rsidRDefault="007C3393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UMOWA Nr .................................................</w:t>
      </w:r>
    </w:p>
    <w:p w14:paraId="3025F553" w14:textId="77777777" w:rsidR="007C3393" w:rsidRPr="00640332" w:rsidRDefault="00D54956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</w:t>
      </w:r>
      <w:r w:rsidR="007C3393" w:rsidRPr="006442FF">
        <w:rPr>
          <w:rFonts w:ascii="Arial" w:hAnsi="Arial" w:cs="Arial"/>
          <w:b/>
          <w:sz w:val="24"/>
          <w:szCs w:val="24"/>
        </w:rPr>
        <w:t xml:space="preserve"> NR ........</w:t>
      </w:r>
    </w:p>
    <w:p w14:paraId="3B4130D8" w14:textId="77777777" w:rsidR="00640332" w:rsidRPr="00640332" w:rsidRDefault="00640332" w:rsidP="00640332">
      <w:pPr>
        <w:spacing w:line="120" w:lineRule="atLeast"/>
        <w:rPr>
          <w:rFonts w:ascii="Arial" w:hAnsi="Arial" w:cs="Arial"/>
          <w:b/>
          <w:sz w:val="24"/>
          <w:szCs w:val="24"/>
        </w:rPr>
      </w:pPr>
    </w:p>
    <w:p w14:paraId="4EFB9114" w14:textId="77777777" w:rsidR="00640332" w:rsidRPr="00640332" w:rsidRDefault="00D95F2C" w:rsidP="00640332">
      <w:pPr>
        <w:pStyle w:val="Tekstpodstawowy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</w:t>
      </w:r>
      <w:r w:rsidR="00016430">
        <w:rPr>
          <w:rFonts w:cs="Arial"/>
          <w:szCs w:val="24"/>
        </w:rPr>
        <w:t>2</w:t>
      </w:r>
      <w:r w:rsidR="00CF227B">
        <w:rPr>
          <w:rFonts w:cs="Arial"/>
          <w:szCs w:val="24"/>
        </w:rPr>
        <w:t>4</w:t>
      </w:r>
      <w:r w:rsidR="00640332" w:rsidRPr="00640332">
        <w:rPr>
          <w:rFonts w:cs="Arial"/>
          <w:szCs w:val="24"/>
        </w:rPr>
        <w:t xml:space="preserve"> r. w Gliwicach, pomiędzy:</w:t>
      </w:r>
    </w:p>
    <w:p w14:paraId="23F99877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</w:p>
    <w:p w14:paraId="395ACBCC" w14:textId="77777777" w:rsidR="007C3393" w:rsidRDefault="007C3393" w:rsidP="00640332">
      <w:pPr>
        <w:pStyle w:val="Tekstpodstawowy"/>
        <w:jc w:val="both"/>
        <w:rPr>
          <w:rFonts w:cs="Arial"/>
          <w:b/>
          <w:szCs w:val="24"/>
        </w:rPr>
      </w:pPr>
      <w:r w:rsidRPr="007C3393">
        <w:rPr>
          <w:rFonts w:cs="Arial"/>
          <w:b/>
          <w:szCs w:val="24"/>
        </w:rPr>
        <w:t xml:space="preserve">Skarb Państwa - 4 Wojskowy Oddział Gospodarczy w Gliwicach </w:t>
      </w:r>
    </w:p>
    <w:p w14:paraId="6B491E48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</w:rPr>
        <w:t xml:space="preserve">z siedzibą przy ul. </w:t>
      </w:r>
      <w:r w:rsidRPr="00640332">
        <w:rPr>
          <w:rFonts w:cs="Arial"/>
          <w:szCs w:val="24"/>
          <w:lang w:val="en-US"/>
        </w:rPr>
        <w:t>Gen. Andersa 47, 44-121 Gliwice,</w:t>
      </w:r>
    </w:p>
    <w:p w14:paraId="6F1BB3CD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  <w:lang w:val="en-US"/>
        </w:rPr>
        <w:t xml:space="preserve">NIP: 631-25-41-341, REGON: 240763798 </w:t>
      </w:r>
    </w:p>
    <w:p w14:paraId="14CDC539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  <w:r w:rsidRPr="00640332">
        <w:rPr>
          <w:rFonts w:cs="Arial"/>
          <w:szCs w:val="24"/>
        </w:rPr>
        <w:t>reprezentowan</w:t>
      </w:r>
      <w:r w:rsidR="00A10072">
        <w:rPr>
          <w:rFonts w:cs="Arial"/>
          <w:szCs w:val="24"/>
        </w:rPr>
        <w:t>ym</w:t>
      </w:r>
      <w:r w:rsidRPr="00640332">
        <w:rPr>
          <w:rFonts w:cs="Arial"/>
          <w:szCs w:val="24"/>
        </w:rPr>
        <w:t xml:space="preserve"> przez:</w:t>
      </w:r>
    </w:p>
    <w:p w14:paraId="3513D806" w14:textId="77777777" w:rsidR="00640332" w:rsidRPr="00640332" w:rsidRDefault="00640332" w:rsidP="00640332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>………………………………………</w:t>
      </w:r>
    </w:p>
    <w:p w14:paraId="5553407C" w14:textId="77777777" w:rsidR="00640332" w:rsidRPr="00640332" w:rsidRDefault="00640332" w:rsidP="00640332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 xml:space="preserve">zwaną dalej </w:t>
      </w:r>
      <w:r w:rsidRPr="00640332">
        <w:rPr>
          <w:rFonts w:ascii="Arial" w:hAnsi="Arial" w:cs="Arial"/>
          <w:b/>
          <w:sz w:val="24"/>
          <w:szCs w:val="24"/>
        </w:rPr>
        <w:t>Zamawiającym,</w:t>
      </w:r>
    </w:p>
    <w:p w14:paraId="75DDBADF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a</w:t>
      </w:r>
    </w:p>
    <w:p w14:paraId="5656F772" w14:textId="77777777" w:rsid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NIP: …………………; REGON: …………….…, </w:t>
      </w:r>
      <w:r w:rsidRPr="003158AC">
        <w:rPr>
          <w:rFonts w:ascii="Arial" w:hAnsi="Arial" w:cs="Arial"/>
          <w:sz w:val="24"/>
          <w:szCs w:val="24"/>
        </w:rPr>
        <w:br/>
        <w:t>z siedzibą: ………………………………….,</w:t>
      </w:r>
    </w:p>
    <w:p w14:paraId="615FA2C2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2CF3DE38" w14:textId="77777777" w:rsid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158AC" w:rsidRPr="003158AC">
        <w:rPr>
          <w:rFonts w:ascii="Arial" w:hAnsi="Arial" w:cs="Arial"/>
          <w:sz w:val="24"/>
          <w:szCs w:val="24"/>
        </w:rPr>
        <w:t>ub</w:t>
      </w:r>
    </w:p>
    <w:p w14:paraId="22A0D9D8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0FD20299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Panią / Panem …..........., prowadzącą (-ym) działalność gospodarczą pod firmą: ……, wpisaną (-ym) do Centralnej Ewidencji i Informacji o Działalności Gospodarczej; NIP: …………….; REGON: ……………..,            z siedzibą: …..………………………,</w:t>
      </w:r>
    </w:p>
    <w:p w14:paraId="06BA53DE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14:paraId="35302C8A" w14:textId="77777777" w:rsidR="003158AC" w:rsidRPr="003158AC" w:rsidRDefault="003158AC" w:rsidP="003158AC">
      <w:pPr>
        <w:jc w:val="both"/>
        <w:rPr>
          <w:rFonts w:ascii="Arial" w:hAnsi="Arial" w:cs="Arial"/>
          <w:bCs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zwaną (-ym) dalej</w:t>
      </w:r>
      <w:r w:rsidRPr="003158AC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3158AC">
        <w:rPr>
          <w:rFonts w:ascii="Arial" w:hAnsi="Arial" w:cs="Arial"/>
          <w:bCs/>
          <w:sz w:val="24"/>
          <w:szCs w:val="24"/>
        </w:rPr>
        <w:t>,</w:t>
      </w:r>
    </w:p>
    <w:p w14:paraId="14296927" w14:textId="77777777" w:rsidR="00640332" w:rsidRPr="006E0493" w:rsidRDefault="00640332" w:rsidP="00640332">
      <w:pPr>
        <w:jc w:val="both"/>
        <w:rPr>
          <w:rFonts w:ascii="Arial" w:hAnsi="Arial" w:cs="Arial"/>
          <w:sz w:val="24"/>
          <w:szCs w:val="24"/>
        </w:rPr>
      </w:pPr>
    </w:p>
    <w:p w14:paraId="13B3A76E" w14:textId="68BDB9D2" w:rsidR="00405139" w:rsidRPr="00405139" w:rsidRDefault="00405139" w:rsidP="00966403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405139">
        <w:rPr>
          <w:rFonts w:ascii="Arial" w:hAnsi="Arial" w:cs="Arial"/>
          <w:sz w:val="24"/>
          <w:szCs w:val="24"/>
        </w:rPr>
        <w:t xml:space="preserve">została zawarta, w wyniku przeprowadzonego przez Zamawiającego postępowania              </w:t>
      </w:r>
      <w:r w:rsidR="000B36AD">
        <w:rPr>
          <w:rFonts w:ascii="Arial" w:hAnsi="Arial" w:cs="Arial"/>
          <w:sz w:val="24"/>
          <w:szCs w:val="24"/>
        </w:rPr>
        <w:br/>
        <w:t xml:space="preserve">o </w:t>
      </w:r>
      <w:r w:rsidRPr="00405139">
        <w:rPr>
          <w:rFonts w:ascii="Arial" w:hAnsi="Arial" w:cs="Arial"/>
          <w:sz w:val="24"/>
          <w:szCs w:val="24"/>
        </w:rPr>
        <w:t xml:space="preserve">udzielenie zamówienia publicznego </w:t>
      </w:r>
      <w:r w:rsidR="00213B69">
        <w:rPr>
          <w:rFonts w:ascii="Arial" w:hAnsi="Arial" w:cs="Arial"/>
          <w:sz w:val="24"/>
          <w:szCs w:val="24"/>
        </w:rPr>
        <w:t>na podstawie</w:t>
      </w:r>
      <w:r w:rsidRPr="00405139">
        <w:rPr>
          <w:rFonts w:ascii="Arial" w:hAnsi="Arial" w:cs="Arial"/>
          <w:sz w:val="24"/>
          <w:szCs w:val="24"/>
        </w:rPr>
        <w:t xml:space="preserve"> art. </w:t>
      </w:r>
      <w:r w:rsidR="00251A33">
        <w:rPr>
          <w:rFonts w:ascii="Arial" w:hAnsi="Arial" w:cs="Arial"/>
          <w:sz w:val="24"/>
          <w:szCs w:val="24"/>
        </w:rPr>
        <w:t>275</w:t>
      </w:r>
      <w:r w:rsidRPr="00405139">
        <w:rPr>
          <w:rFonts w:ascii="Arial" w:hAnsi="Arial" w:cs="Arial"/>
          <w:sz w:val="24"/>
          <w:szCs w:val="24"/>
        </w:rPr>
        <w:t xml:space="preserve"> ust. </w:t>
      </w:r>
      <w:r w:rsidR="00891F6E">
        <w:rPr>
          <w:rFonts w:ascii="Arial" w:hAnsi="Arial" w:cs="Arial"/>
          <w:sz w:val="24"/>
          <w:szCs w:val="24"/>
        </w:rPr>
        <w:t xml:space="preserve">1 </w:t>
      </w:r>
      <w:r w:rsidRPr="00405139">
        <w:rPr>
          <w:rFonts w:ascii="Arial" w:hAnsi="Arial" w:cs="Arial"/>
          <w:sz w:val="24"/>
          <w:szCs w:val="24"/>
        </w:rPr>
        <w:t>ustawy Prawo zamówień publicznych, Umowa następującej treści:</w:t>
      </w:r>
    </w:p>
    <w:p w14:paraId="6E2AEB85" w14:textId="77777777" w:rsidR="00AF14B1" w:rsidRPr="006E0493" w:rsidRDefault="00D44943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1</w:t>
      </w:r>
    </w:p>
    <w:p w14:paraId="50B8BD1F" w14:textId="77777777" w:rsidR="0038625E" w:rsidRDefault="0038625E" w:rsidP="0038625E">
      <w:pPr>
        <w:spacing w:line="276" w:lineRule="auto"/>
        <w:jc w:val="both"/>
        <w:rPr>
          <w:rFonts w:ascii="Arial" w:hAnsi="Arial" w:cs="Arial"/>
          <w:spacing w:val="-5"/>
          <w:sz w:val="24"/>
        </w:rPr>
      </w:pPr>
      <w:r>
        <w:rPr>
          <w:rFonts w:ascii="Arial" w:hAnsi="Arial" w:cs="Arial"/>
          <w:spacing w:val="-5"/>
          <w:sz w:val="24"/>
        </w:rPr>
        <w:t xml:space="preserve">Przedmiotem umowy jest: </w:t>
      </w:r>
    </w:p>
    <w:p w14:paraId="1C2AE116" w14:textId="57D22839" w:rsidR="004D26AC" w:rsidRDefault="004D26AC" w:rsidP="004D26AC">
      <w:pPr>
        <w:spacing w:line="276" w:lineRule="auto"/>
        <w:jc w:val="both"/>
        <w:rPr>
          <w:rFonts w:ascii="Arial" w:hAnsi="Arial" w:cs="Arial"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 xml:space="preserve">Dostawa </w:t>
      </w:r>
      <w:r w:rsidR="00897BAD">
        <w:rPr>
          <w:rFonts w:ascii="Arial" w:hAnsi="Arial" w:cs="Arial"/>
          <w:b/>
          <w:spacing w:val="-5"/>
          <w:sz w:val="24"/>
        </w:rPr>
        <w:t>oleju i tłuszczy roślinnych</w:t>
      </w:r>
      <w:r>
        <w:rPr>
          <w:rFonts w:ascii="Arial" w:hAnsi="Arial" w:cs="Arial"/>
          <w:b/>
          <w:spacing w:val="-5"/>
          <w:sz w:val="24"/>
        </w:rPr>
        <w:t xml:space="preserve"> </w:t>
      </w:r>
      <w:r w:rsidR="00B45E53">
        <w:rPr>
          <w:rFonts w:ascii="Arial" w:hAnsi="Arial" w:cs="Arial"/>
          <w:b/>
          <w:spacing w:val="-5"/>
          <w:sz w:val="24"/>
        </w:rPr>
        <w:t>w po</w:t>
      </w:r>
      <w:bookmarkStart w:id="0" w:name="_GoBack"/>
      <w:bookmarkEnd w:id="0"/>
      <w:r w:rsidR="00B45E53">
        <w:rPr>
          <w:rFonts w:ascii="Arial" w:hAnsi="Arial" w:cs="Arial"/>
          <w:b/>
          <w:spacing w:val="-5"/>
          <w:sz w:val="24"/>
        </w:rPr>
        <w:t xml:space="preserve">dziale </w:t>
      </w:r>
      <w:r>
        <w:rPr>
          <w:rFonts w:ascii="Arial" w:hAnsi="Arial" w:cs="Arial"/>
          <w:b/>
          <w:spacing w:val="-5"/>
          <w:sz w:val="24"/>
        </w:rPr>
        <w:t xml:space="preserve">na 2 </w:t>
      </w:r>
      <w:r w:rsidR="00D43357">
        <w:rPr>
          <w:rFonts w:ascii="Arial" w:hAnsi="Arial" w:cs="Arial"/>
          <w:b/>
          <w:spacing w:val="-5"/>
          <w:sz w:val="24"/>
        </w:rPr>
        <w:t>części</w:t>
      </w:r>
      <w:r>
        <w:rPr>
          <w:rFonts w:ascii="Arial" w:hAnsi="Arial" w:cs="Arial"/>
          <w:b/>
          <w:spacing w:val="-5"/>
          <w:sz w:val="24"/>
        </w:rPr>
        <w:t>:</w:t>
      </w:r>
      <w:r>
        <w:rPr>
          <w:rFonts w:ascii="Arial" w:hAnsi="Arial" w:cs="Arial"/>
          <w:spacing w:val="-5"/>
          <w:sz w:val="24"/>
        </w:rPr>
        <w:t xml:space="preserve"> </w:t>
      </w:r>
    </w:p>
    <w:p w14:paraId="3409DCEA" w14:textId="5A94ECEF" w:rsidR="004D26AC" w:rsidRDefault="00D43357" w:rsidP="004D26AC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</w:t>
      </w:r>
      <w:r w:rsidR="004D26AC">
        <w:rPr>
          <w:rFonts w:ascii="Arial" w:hAnsi="Arial" w:cs="Arial"/>
          <w:b/>
          <w:spacing w:val="-5"/>
          <w:sz w:val="24"/>
        </w:rPr>
        <w:t xml:space="preserve"> nr 1 Dostawa dla 4 WOG do miasta Gliwice, ul. Andersa 47</w:t>
      </w:r>
    </w:p>
    <w:p w14:paraId="796CC144" w14:textId="0EA766F0" w:rsidR="004D26AC" w:rsidRDefault="00D43357" w:rsidP="004D26AC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</w:t>
      </w:r>
      <w:r w:rsidR="004D26AC">
        <w:rPr>
          <w:rFonts w:ascii="Arial" w:hAnsi="Arial" w:cs="Arial"/>
          <w:b/>
          <w:spacing w:val="-5"/>
          <w:sz w:val="24"/>
        </w:rPr>
        <w:t xml:space="preserve"> nr 2 Dostawa dla 4 WOG do miasta Bielsko-Biała, ul, Bardowskiego 3</w:t>
      </w:r>
    </w:p>
    <w:p w14:paraId="190337EC" w14:textId="5016124B" w:rsidR="009631B5" w:rsidRDefault="009631B5" w:rsidP="004E29CE">
      <w:pPr>
        <w:spacing w:after="240" w:line="276" w:lineRule="auto"/>
        <w:jc w:val="both"/>
        <w:rPr>
          <w:rFonts w:ascii="Arial" w:hAnsi="Arial" w:cs="Arial"/>
          <w:spacing w:val="-5"/>
          <w:sz w:val="24"/>
        </w:rPr>
      </w:pPr>
      <w:r w:rsidRPr="00034279">
        <w:rPr>
          <w:rFonts w:ascii="Arial" w:hAnsi="Arial" w:cs="Arial"/>
          <w:spacing w:val="-5"/>
          <w:sz w:val="24"/>
        </w:rPr>
        <w:t>w cenie brutto, ilościach oraz cenach jednostkowych w</w:t>
      </w:r>
      <w:r w:rsidR="000F483B">
        <w:rPr>
          <w:rFonts w:ascii="Arial" w:hAnsi="Arial" w:cs="Arial"/>
          <w:spacing w:val="-5"/>
          <w:sz w:val="24"/>
        </w:rPr>
        <w:t>skazanych w formularzu cenowym</w:t>
      </w:r>
      <w:r w:rsidRPr="00034279">
        <w:rPr>
          <w:rFonts w:ascii="Arial" w:hAnsi="Arial" w:cs="Arial"/>
          <w:spacing w:val="-5"/>
          <w:sz w:val="24"/>
        </w:rPr>
        <w:t xml:space="preserve"> </w:t>
      </w:r>
      <w:r>
        <w:rPr>
          <w:rFonts w:ascii="Arial" w:hAnsi="Arial" w:cs="Arial"/>
          <w:spacing w:val="-5"/>
          <w:sz w:val="24"/>
        </w:rPr>
        <w:t xml:space="preserve">(stosownie do </w:t>
      </w:r>
      <w:r w:rsidR="00412CD1">
        <w:rPr>
          <w:rFonts w:ascii="Arial" w:hAnsi="Arial" w:cs="Arial"/>
          <w:spacing w:val="-5"/>
          <w:sz w:val="24"/>
        </w:rPr>
        <w:t>części</w:t>
      </w:r>
      <w:r w:rsidR="00891F6E">
        <w:rPr>
          <w:rFonts w:ascii="Arial" w:hAnsi="Arial" w:cs="Arial"/>
          <w:spacing w:val="-5"/>
          <w:sz w:val="24"/>
        </w:rPr>
        <w:t>)</w:t>
      </w:r>
      <w:r>
        <w:rPr>
          <w:rFonts w:ascii="Arial" w:hAnsi="Arial" w:cs="Arial"/>
          <w:spacing w:val="-5"/>
          <w:sz w:val="24"/>
        </w:rPr>
        <w:t>– załącznik nr 2 oraz zgodnie z opisem przedmiotu zamówienia – załącznik nr 1. Załączniki stanowią integralną część umowy.</w:t>
      </w:r>
    </w:p>
    <w:p w14:paraId="2B850FA9" w14:textId="77777777" w:rsidR="008570FC" w:rsidRPr="00FE710A" w:rsidRDefault="00FB591B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2</w:t>
      </w:r>
    </w:p>
    <w:p w14:paraId="2AB67F57" w14:textId="77777777" w:rsidR="0025064E" w:rsidRPr="0025064E" w:rsidRDefault="006805DF" w:rsidP="0025064E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</w:pP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>Wykonawca zobowiązuje się do dostarczenia przedmiotu umowy do następujących lokalizacji</w:t>
      </w:r>
      <w:r w:rsidR="0025064E" w:rsidRPr="0025064E">
        <w:rPr>
          <w:rFonts w:ascii="Arial" w:eastAsia="Calibri" w:hAnsi="Arial" w:cs="Arial"/>
          <w:spacing w:val="-5"/>
          <w:sz w:val="24"/>
          <w:szCs w:val="24"/>
          <w:lang w:eastAsia="en-US"/>
        </w:rPr>
        <w:t>:</w:t>
      </w:r>
      <w:r w:rsidR="0025064E" w:rsidRPr="0025064E">
        <w:rPr>
          <w:rFonts w:ascii="Arial" w:eastAsia="Calibri" w:hAnsi="Arial" w:cs="Arial"/>
          <w:bCs/>
          <w:color w:val="0070C0"/>
          <w:sz w:val="24"/>
          <w:szCs w:val="24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  <w:t xml:space="preserve">(odpowiednie zadanie zostanie wpisane po wyborze oferty). </w:t>
      </w:r>
    </w:p>
    <w:p w14:paraId="3640083E" w14:textId="6058AC04" w:rsidR="0025064E" w:rsidRPr="0025064E" w:rsidRDefault="00D43357" w:rsidP="0025064E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</w:pPr>
      <w:r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>Część</w:t>
      </w:r>
      <w:r w:rsidR="00891F6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nr</w:t>
      </w:r>
      <w:r w:rsidR="0025064E" w:rsidRPr="0025064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1:</w:t>
      </w:r>
      <w:r w:rsidR="0025064E" w:rsidRPr="0025064E">
        <w:rPr>
          <w:rFonts w:ascii="Arial" w:eastAsia="Calibri" w:hAnsi="Arial" w:cs="Arial"/>
          <w:i/>
          <w:color w:val="4F81BD" w:themeColor="accent1"/>
          <w:sz w:val="24"/>
          <w:szCs w:val="22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t xml:space="preserve">dostawa dla 4 Wojskowego Oddziału Gospodarczego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br/>
        <w:t>do m. Gliwice, ul. Andersa 47,</w:t>
      </w:r>
    </w:p>
    <w:p w14:paraId="1283B3C3" w14:textId="0B8F8C85" w:rsidR="00BA11DC" w:rsidRPr="00A71806" w:rsidRDefault="00D43357" w:rsidP="00A71806">
      <w:pPr>
        <w:spacing w:after="240" w:line="276" w:lineRule="auto"/>
        <w:jc w:val="both"/>
        <w:rPr>
          <w:rFonts w:ascii="Arial" w:hAnsi="Arial" w:cs="Arial"/>
          <w:bCs/>
          <w:i/>
          <w:color w:val="4F81BD" w:themeColor="accent1"/>
          <w:sz w:val="24"/>
        </w:rPr>
      </w:pPr>
      <w:r>
        <w:rPr>
          <w:rFonts w:ascii="Arial" w:hAnsi="Arial" w:cs="Arial"/>
          <w:b/>
          <w:bCs/>
          <w:i/>
          <w:color w:val="4F81BD" w:themeColor="accent1"/>
          <w:sz w:val="24"/>
        </w:rPr>
        <w:lastRenderedPageBreak/>
        <w:t>Część</w:t>
      </w:r>
      <w:r w:rsidR="0025064E" w:rsidRPr="0025064E">
        <w:rPr>
          <w:rFonts w:ascii="Arial" w:hAnsi="Arial" w:cs="Arial"/>
          <w:b/>
          <w:bCs/>
          <w:i/>
          <w:color w:val="4F81BD" w:themeColor="accent1"/>
          <w:sz w:val="24"/>
        </w:rPr>
        <w:t xml:space="preserve"> nr 2: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t xml:space="preserve"> dostawa dla 4 Wojskowego Oddziału Gospodarczego 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br/>
        <w:t>do m. Bielsko-Biała, ul. Bardowskiego 3.</w:t>
      </w:r>
    </w:p>
    <w:p w14:paraId="754F07BD" w14:textId="77777777" w:rsidR="005C45DD" w:rsidRDefault="00D3200D" w:rsidP="00966403">
      <w:pPr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6193F0B1" w14:textId="7CBCE2A0" w:rsidR="008570FC" w:rsidRPr="00FE710A" w:rsidRDefault="00D3200D" w:rsidP="00D43357">
      <w:pPr>
        <w:spacing w:line="276" w:lineRule="auto"/>
        <w:ind w:left="467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F056D7" w:rsidRPr="006E0493">
        <w:rPr>
          <w:rFonts w:ascii="Arial" w:hAnsi="Arial" w:cs="Arial"/>
          <w:b/>
          <w:sz w:val="24"/>
          <w:szCs w:val="24"/>
        </w:rPr>
        <w:t>§ 3</w:t>
      </w:r>
    </w:p>
    <w:p w14:paraId="0385A0A1" w14:textId="77777777" w:rsidR="0059142A" w:rsidRPr="00064880" w:rsidRDefault="0024487A" w:rsidP="00966403">
      <w:pPr>
        <w:pStyle w:val="Akapitzlist"/>
        <w:numPr>
          <w:ilvl w:val="0"/>
          <w:numId w:val="21"/>
        </w:numPr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33CC0">
        <w:rPr>
          <w:rFonts w:ascii="Arial" w:hAnsi="Arial" w:cs="Arial"/>
          <w:sz w:val="24"/>
          <w:szCs w:val="24"/>
        </w:rPr>
        <w:t>Termin realizacji umowy ustala się na okres</w:t>
      </w:r>
      <w:r w:rsidR="009769F7" w:rsidRPr="00433CC0">
        <w:rPr>
          <w:rFonts w:ascii="Arial" w:hAnsi="Arial" w:cs="Arial"/>
          <w:sz w:val="24"/>
          <w:szCs w:val="24"/>
        </w:rPr>
        <w:t>:</w:t>
      </w:r>
      <w:r w:rsidR="007324D0" w:rsidRPr="00433CC0">
        <w:rPr>
          <w:rFonts w:ascii="Arial" w:hAnsi="Arial" w:cs="Arial"/>
          <w:sz w:val="24"/>
          <w:szCs w:val="24"/>
        </w:rPr>
        <w:t xml:space="preserve"> </w:t>
      </w:r>
      <w:r w:rsidR="007324D0" w:rsidRPr="00433CC0">
        <w:rPr>
          <w:rFonts w:ascii="Arial" w:hAnsi="Arial" w:cs="Arial"/>
          <w:b/>
          <w:sz w:val="24"/>
          <w:szCs w:val="24"/>
        </w:rPr>
        <w:t>od dnia zawarcia umowy</w:t>
      </w:r>
      <w:r w:rsidR="009769F7" w:rsidRPr="00433CC0">
        <w:rPr>
          <w:rFonts w:ascii="Arial" w:hAnsi="Arial" w:cs="Arial"/>
          <w:b/>
          <w:sz w:val="24"/>
          <w:szCs w:val="24"/>
        </w:rPr>
        <w:t>,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 </w:t>
      </w:r>
      <w:r w:rsidR="009769F7" w:rsidRPr="00433CC0">
        <w:rPr>
          <w:rFonts w:ascii="Arial" w:hAnsi="Arial" w:cs="Arial"/>
          <w:b/>
          <w:sz w:val="24"/>
          <w:szCs w:val="24"/>
        </w:rPr>
        <w:t xml:space="preserve">jednak </w:t>
      </w:r>
      <w:r w:rsidR="009769F7" w:rsidRPr="00433CC0">
        <w:rPr>
          <w:rFonts w:ascii="Arial" w:hAnsi="Arial" w:cs="Arial"/>
          <w:b/>
          <w:sz w:val="24"/>
          <w:szCs w:val="24"/>
        </w:rPr>
        <w:br/>
        <w:t>nie wcz</w:t>
      </w:r>
      <w:r w:rsidR="00B865F4" w:rsidRPr="00433CC0">
        <w:rPr>
          <w:rFonts w:ascii="Arial" w:hAnsi="Arial" w:cs="Arial"/>
          <w:b/>
          <w:sz w:val="24"/>
          <w:szCs w:val="24"/>
        </w:rPr>
        <w:t>eśniej niż od dnia od 01.01.202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774FA" w:rsidRPr="00433CC0">
        <w:rPr>
          <w:rFonts w:ascii="Arial" w:hAnsi="Arial" w:cs="Arial"/>
          <w:b/>
          <w:sz w:val="24"/>
          <w:szCs w:val="24"/>
        </w:rPr>
        <w:t xml:space="preserve"> r. 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do </w:t>
      </w:r>
      <w:r w:rsidR="009769F7" w:rsidRPr="00433CC0">
        <w:rPr>
          <w:rFonts w:ascii="Arial" w:hAnsi="Arial" w:cs="Arial"/>
          <w:b/>
          <w:sz w:val="24"/>
          <w:szCs w:val="24"/>
        </w:rPr>
        <w:t xml:space="preserve">dnia </w:t>
      </w:r>
      <w:r w:rsidR="00B865F4" w:rsidRPr="00433CC0">
        <w:rPr>
          <w:rFonts w:ascii="Arial" w:hAnsi="Arial" w:cs="Arial"/>
          <w:b/>
          <w:sz w:val="24"/>
          <w:szCs w:val="24"/>
        </w:rPr>
        <w:t>31.12.202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 r.</w:t>
      </w:r>
    </w:p>
    <w:p w14:paraId="386FEA4D" w14:textId="77777777" w:rsidR="000226A8" w:rsidRPr="00EB39DE" w:rsidRDefault="000226A8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4</w:t>
      </w:r>
    </w:p>
    <w:p w14:paraId="387C4D16" w14:textId="6644461F" w:rsidR="003B5F43" w:rsidRDefault="0024487A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72C9B">
        <w:rPr>
          <w:rFonts w:ascii="Arial" w:hAnsi="Arial" w:cs="Arial"/>
          <w:sz w:val="24"/>
          <w:szCs w:val="24"/>
        </w:rPr>
        <w:t>Wykonawca będzie dostarczał towar</w:t>
      </w:r>
      <w:r w:rsidR="00147EED" w:rsidRPr="00A72C9B">
        <w:rPr>
          <w:rFonts w:ascii="Arial" w:hAnsi="Arial" w:cs="Arial"/>
          <w:sz w:val="24"/>
          <w:szCs w:val="24"/>
        </w:rPr>
        <w:t xml:space="preserve"> sukcesywnie</w:t>
      </w:r>
      <w:r w:rsidRPr="00A72C9B">
        <w:rPr>
          <w:rFonts w:ascii="Arial" w:hAnsi="Arial" w:cs="Arial"/>
          <w:sz w:val="24"/>
          <w:szCs w:val="24"/>
        </w:rPr>
        <w:t xml:space="preserve"> do miejsc</w:t>
      </w:r>
      <w:r w:rsidR="006052CD" w:rsidRPr="00A72C9B">
        <w:rPr>
          <w:rFonts w:ascii="Arial" w:hAnsi="Arial" w:cs="Arial"/>
          <w:sz w:val="24"/>
          <w:szCs w:val="24"/>
        </w:rPr>
        <w:t>a wskazanego</w:t>
      </w:r>
      <w:r w:rsidRPr="00A72C9B">
        <w:rPr>
          <w:rFonts w:ascii="Arial" w:hAnsi="Arial" w:cs="Arial"/>
          <w:sz w:val="24"/>
          <w:szCs w:val="24"/>
        </w:rPr>
        <w:t xml:space="preserve"> w § 2, </w:t>
      </w:r>
      <w:r w:rsidRPr="00A72C9B">
        <w:rPr>
          <w:rFonts w:ascii="Arial" w:hAnsi="Arial" w:cs="Arial"/>
          <w:sz w:val="24"/>
          <w:szCs w:val="24"/>
        </w:rPr>
        <w:br/>
        <w:t>w asortymencie i ilościach wg załąc</w:t>
      </w:r>
      <w:r w:rsidR="006E0493" w:rsidRPr="00A72C9B">
        <w:rPr>
          <w:rFonts w:ascii="Arial" w:hAnsi="Arial" w:cs="Arial"/>
          <w:sz w:val="24"/>
          <w:szCs w:val="24"/>
        </w:rPr>
        <w:t>znika</w:t>
      </w:r>
      <w:r w:rsidR="007774FA" w:rsidRPr="00A72C9B">
        <w:rPr>
          <w:rFonts w:ascii="Arial" w:hAnsi="Arial" w:cs="Arial"/>
          <w:sz w:val="24"/>
          <w:szCs w:val="24"/>
        </w:rPr>
        <w:t xml:space="preserve"> nr</w:t>
      </w:r>
      <w:r w:rsidR="006E0493" w:rsidRPr="00A72C9B">
        <w:rPr>
          <w:rFonts w:ascii="Arial" w:hAnsi="Arial" w:cs="Arial"/>
          <w:sz w:val="24"/>
          <w:szCs w:val="24"/>
        </w:rPr>
        <w:t xml:space="preserve"> </w:t>
      </w:r>
      <w:r w:rsidR="00171105" w:rsidRPr="00A72C9B">
        <w:rPr>
          <w:rFonts w:ascii="Arial" w:hAnsi="Arial" w:cs="Arial"/>
          <w:sz w:val="24"/>
          <w:szCs w:val="24"/>
        </w:rPr>
        <w:t>2</w:t>
      </w:r>
      <w:r w:rsidR="004B7810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 xml:space="preserve">– formularz </w:t>
      </w:r>
      <w:r w:rsidR="000F483B">
        <w:rPr>
          <w:rFonts w:ascii="Arial" w:hAnsi="Arial" w:cs="Arial"/>
          <w:sz w:val="24"/>
          <w:szCs w:val="24"/>
        </w:rPr>
        <w:t>cenowy</w:t>
      </w:r>
      <w:r w:rsidR="007774FA" w:rsidRPr="00A72C9B">
        <w:rPr>
          <w:rFonts w:ascii="Arial" w:hAnsi="Arial" w:cs="Arial"/>
          <w:sz w:val="24"/>
          <w:szCs w:val="24"/>
        </w:rPr>
        <w:t xml:space="preserve">, </w:t>
      </w:r>
      <w:r w:rsidR="004B7810" w:rsidRPr="00A72C9B">
        <w:rPr>
          <w:rFonts w:ascii="Arial" w:hAnsi="Arial" w:cs="Arial"/>
          <w:sz w:val="24"/>
          <w:szCs w:val="24"/>
        </w:rPr>
        <w:t>z częstotliwością dwa razy w tygodniu</w:t>
      </w:r>
      <w:r w:rsidR="0070263D" w:rsidRPr="00A72C9B">
        <w:rPr>
          <w:rFonts w:ascii="Arial" w:hAnsi="Arial" w:cs="Arial"/>
          <w:sz w:val="24"/>
          <w:szCs w:val="24"/>
        </w:rPr>
        <w:t xml:space="preserve">, </w:t>
      </w:r>
      <w:r w:rsidR="00E45D44">
        <w:rPr>
          <w:rFonts w:ascii="Arial" w:hAnsi="Arial" w:cs="Arial"/>
          <w:sz w:val="24"/>
          <w:szCs w:val="24"/>
        </w:rPr>
        <w:t xml:space="preserve">w </w:t>
      </w:r>
      <w:r w:rsidRPr="00A72C9B">
        <w:rPr>
          <w:rFonts w:ascii="Arial" w:hAnsi="Arial" w:cs="Arial"/>
          <w:sz w:val="24"/>
          <w:szCs w:val="24"/>
        </w:rPr>
        <w:t xml:space="preserve">godzinach </w:t>
      </w:r>
      <w:r w:rsidR="00147EED" w:rsidRPr="00A72C9B">
        <w:rPr>
          <w:rFonts w:ascii="Arial" w:hAnsi="Arial" w:cs="Arial"/>
          <w:sz w:val="24"/>
          <w:szCs w:val="24"/>
        </w:rPr>
        <w:t xml:space="preserve">od </w:t>
      </w:r>
      <w:r w:rsidR="00062DF8" w:rsidRPr="00A72C9B">
        <w:rPr>
          <w:rFonts w:ascii="Arial" w:hAnsi="Arial" w:cs="Arial"/>
          <w:sz w:val="24"/>
          <w:szCs w:val="24"/>
        </w:rPr>
        <w:t>7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00</w:t>
      </w:r>
      <w:r w:rsidR="00147EED" w:rsidRPr="00A72C9B">
        <w:rPr>
          <w:rFonts w:ascii="Arial" w:hAnsi="Arial" w:cs="Arial"/>
          <w:sz w:val="24"/>
          <w:szCs w:val="24"/>
        </w:rPr>
        <w:t xml:space="preserve"> do </w:t>
      </w:r>
      <w:r w:rsidR="00062DF8" w:rsidRPr="00A72C9B">
        <w:rPr>
          <w:rFonts w:ascii="Arial" w:hAnsi="Arial" w:cs="Arial"/>
          <w:sz w:val="24"/>
          <w:szCs w:val="24"/>
        </w:rPr>
        <w:t>11</w:t>
      </w:r>
      <w:r w:rsidR="00062DF8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</w:rPr>
        <w:t>, na podstawie zamówienia sk</w:t>
      </w:r>
      <w:r w:rsidR="0070263D" w:rsidRPr="00A72C9B">
        <w:rPr>
          <w:rFonts w:ascii="Arial" w:hAnsi="Arial" w:cs="Arial"/>
          <w:sz w:val="24"/>
          <w:szCs w:val="24"/>
        </w:rPr>
        <w:t xml:space="preserve">ładanego przez </w:t>
      </w:r>
      <w:r w:rsidR="006C2A87" w:rsidRPr="00A72C9B">
        <w:rPr>
          <w:rFonts w:ascii="Arial" w:hAnsi="Arial" w:cs="Arial"/>
          <w:sz w:val="24"/>
          <w:szCs w:val="24"/>
        </w:rPr>
        <w:t xml:space="preserve"> </w:t>
      </w:r>
      <w:r w:rsidR="007324D0" w:rsidRPr="00A72C9B">
        <w:rPr>
          <w:rFonts w:ascii="Arial" w:hAnsi="Arial" w:cs="Arial"/>
          <w:sz w:val="24"/>
          <w:szCs w:val="24"/>
        </w:rPr>
        <w:t>Zamawiającego z</w:t>
      </w:r>
      <w:r w:rsidR="004B2325" w:rsidRPr="00A72C9B">
        <w:rPr>
          <w:rFonts w:ascii="Arial" w:hAnsi="Arial" w:cs="Arial"/>
          <w:sz w:val="24"/>
          <w:szCs w:val="24"/>
        </w:rPr>
        <w:t xml:space="preserve"> </w:t>
      </w:r>
      <w:r w:rsidR="0070263D" w:rsidRPr="00A72C9B">
        <w:rPr>
          <w:rFonts w:ascii="Arial" w:hAnsi="Arial" w:cs="Arial"/>
          <w:sz w:val="24"/>
          <w:szCs w:val="24"/>
        </w:rPr>
        <w:t>2</w:t>
      </w:r>
      <w:r w:rsidR="00147EED" w:rsidRPr="00A72C9B">
        <w:rPr>
          <w:rFonts w:ascii="Arial" w:hAnsi="Arial" w:cs="Arial"/>
          <w:sz w:val="24"/>
          <w:szCs w:val="24"/>
        </w:rPr>
        <w:t xml:space="preserve"> – dniowym wyprzedzenie</w:t>
      </w:r>
      <w:r w:rsidR="00E45D44">
        <w:rPr>
          <w:rFonts w:ascii="Arial" w:hAnsi="Arial" w:cs="Arial"/>
          <w:sz w:val="24"/>
          <w:szCs w:val="24"/>
        </w:rPr>
        <w:t>m</w:t>
      </w:r>
      <w:r w:rsidR="00147EED" w:rsidRPr="00A72C9B">
        <w:rPr>
          <w:rFonts w:ascii="Arial" w:hAnsi="Arial" w:cs="Arial"/>
          <w:sz w:val="24"/>
          <w:szCs w:val="24"/>
        </w:rPr>
        <w:t xml:space="preserve"> telefonicznie</w:t>
      </w:r>
      <w:r w:rsidR="007774FA" w:rsidRPr="00A72C9B">
        <w:rPr>
          <w:rFonts w:ascii="Arial" w:hAnsi="Arial" w:cs="Arial"/>
          <w:sz w:val="24"/>
          <w:szCs w:val="24"/>
        </w:rPr>
        <w:t xml:space="preserve"> na numer 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F81367">
        <w:rPr>
          <w:rFonts w:ascii="Arial" w:hAnsi="Arial" w:cs="Arial"/>
          <w:sz w:val="24"/>
          <w:szCs w:val="24"/>
        </w:rPr>
        <w:t>...........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7774FA" w:rsidRPr="00A72C9B">
        <w:rPr>
          <w:rFonts w:ascii="Arial" w:hAnsi="Arial" w:cs="Arial"/>
          <w:sz w:val="24"/>
          <w:szCs w:val="24"/>
        </w:rPr>
        <w:t>.....</w:t>
      </w:r>
      <w:r w:rsidR="006C2A87" w:rsidRPr="00A72C9B">
        <w:rPr>
          <w:rFonts w:ascii="Arial" w:hAnsi="Arial" w:cs="Arial"/>
          <w:sz w:val="24"/>
          <w:szCs w:val="24"/>
        </w:rPr>
        <w:t xml:space="preserve">, </w:t>
      </w:r>
      <w:r w:rsidR="001D0277" w:rsidRPr="00A72C9B">
        <w:rPr>
          <w:rFonts w:ascii="Arial" w:hAnsi="Arial" w:cs="Arial"/>
          <w:sz w:val="24"/>
          <w:szCs w:val="24"/>
        </w:rPr>
        <w:t>e-mailem</w:t>
      </w:r>
      <w:r w:rsidR="00147EED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>na adres</w:t>
      </w:r>
      <w:r w:rsidR="007774FA">
        <w:rPr>
          <w:rFonts w:ascii="Arial" w:hAnsi="Arial" w:cs="Arial"/>
          <w:sz w:val="24"/>
          <w:szCs w:val="24"/>
        </w:rPr>
        <w:t xml:space="preserve"> </w:t>
      </w:r>
      <w:r w:rsidR="006C2A87">
        <w:rPr>
          <w:rFonts w:ascii="Arial" w:hAnsi="Arial" w:cs="Arial"/>
          <w:sz w:val="24"/>
          <w:szCs w:val="24"/>
        </w:rPr>
        <w:t>..........................</w:t>
      </w:r>
      <w:r w:rsidR="00F81367">
        <w:rPr>
          <w:rFonts w:ascii="Arial" w:hAnsi="Arial" w:cs="Arial"/>
          <w:sz w:val="24"/>
          <w:szCs w:val="24"/>
        </w:rPr>
        <w:t>...</w:t>
      </w:r>
      <w:r w:rsidR="006C2A87">
        <w:rPr>
          <w:rFonts w:ascii="Arial" w:hAnsi="Arial" w:cs="Arial"/>
          <w:sz w:val="24"/>
          <w:szCs w:val="24"/>
        </w:rPr>
        <w:t>..</w:t>
      </w:r>
      <w:r w:rsidR="007774FA">
        <w:rPr>
          <w:rFonts w:ascii="Arial" w:hAnsi="Arial" w:cs="Arial"/>
          <w:sz w:val="24"/>
          <w:szCs w:val="24"/>
        </w:rPr>
        <w:t>..........</w:t>
      </w:r>
      <w:r w:rsidR="009915BF">
        <w:rPr>
          <w:rFonts w:ascii="Arial" w:hAnsi="Arial" w:cs="Arial"/>
          <w:sz w:val="24"/>
          <w:szCs w:val="24"/>
        </w:rPr>
        <w:t xml:space="preserve"> .</w:t>
      </w:r>
    </w:p>
    <w:p w14:paraId="754A214D" w14:textId="7724EBC7" w:rsidR="00E45D44" w:rsidRPr="00E45D44" w:rsidRDefault="00E45D44" w:rsidP="00E45D44">
      <w:pPr>
        <w:numPr>
          <w:ilvl w:val="0"/>
          <w:numId w:val="1"/>
        </w:numPr>
        <w:shd w:val="clear" w:color="auto" w:fill="FFFFFF"/>
        <w:tabs>
          <w:tab w:val="clear" w:pos="426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5D44">
        <w:rPr>
          <w:rFonts w:ascii="Arial" w:hAnsi="Arial" w:cs="Arial"/>
          <w:sz w:val="24"/>
          <w:szCs w:val="24"/>
        </w:rPr>
        <w:t xml:space="preserve">Dopuszcza się zmiany ilościowe dostarczonego towaru, w stosunku do ilości wymienionych w załączniku nr 2 – formularzu </w:t>
      </w:r>
      <w:r w:rsidR="00130C61">
        <w:rPr>
          <w:rFonts w:ascii="Arial" w:hAnsi="Arial" w:cs="Arial"/>
          <w:sz w:val="24"/>
          <w:szCs w:val="24"/>
        </w:rPr>
        <w:t>cenowym</w:t>
      </w:r>
      <w:r w:rsidRPr="00E45D44">
        <w:rPr>
          <w:rFonts w:ascii="Arial" w:hAnsi="Arial" w:cs="Arial"/>
          <w:sz w:val="24"/>
          <w:szCs w:val="24"/>
        </w:rPr>
        <w:t>. Podane w tym załączniku wartości stanowią szacunkową ilość dostarczonego towaru, która może ulec zmianie. Podane w tym załączniku ilości towarów nie mogą stanowić podstawy do jakichkolwiek roszczeń Wykonawcy względem Zamawiającego i jego następców prawnych.</w:t>
      </w:r>
    </w:p>
    <w:p w14:paraId="0A3655C1" w14:textId="77777777" w:rsidR="00147EED" w:rsidRPr="00EB39DE" w:rsidRDefault="00B15EC6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 xml:space="preserve">W szczególnie uzasadnionych przypadkach (np. </w:t>
      </w:r>
      <w:r w:rsidRPr="00EA3C7B">
        <w:rPr>
          <w:rFonts w:ascii="Arial" w:hAnsi="Arial" w:cs="Arial"/>
          <w:sz w:val="24"/>
          <w:szCs w:val="24"/>
        </w:rPr>
        <w:t xml:space="preserve">w czasie szkoleń żołnierzy </w:t>
      </w:r>
      <w:r w:rsidR="008C77F1">
        <w:rPr>
          <w:rFonts w:ascii="Arial" w:hAnsi="Arial" w:cs="Arial"/>
          <w:sz w:val="24"/>
          <w:szCs w:val="24"/>
        </w:rPr>
        <w:t xml:space="preserve"> </w:t>
      </w:r>
      <w:r w:rsidRPr="00EA3C7B">
        <w:rPr>
          <w:rFonts w:ascii="Arial" w:hAnsi="Arial" w:cs="Arial"/>
          <w:sz w:val="24"/>
          <w:szCs w:val="24"/>
        </w:rPr>
        <w:t xml:space="preserve">mobilizacji, </w:t>
      </w:r>
      <w:r w:rsidR="00064880">
        <w:rPr>
          <w:rFonts w:ascii="Arial" w:hAnsi="Arial" w:cs="Arial"/>
          <w:sz w:val="24"/>
          <w:szCs w:val="24"/>
        </w:rPr>
        <w:br/>
      </w:r>
      <w:r w:rsidRPr="00EA3C7B">
        <w:rPr>
          <w:rFonts w:ascii="Arial" w:hAnsi="Arial" w:cs="Arial"/>
          <w:sz w:val="24"/>
          <w:szCs w:val="24"/>
        </w:rPr>
        <w:t>w sytuacja</w:t>
      </w:r>
      <w:r w:rsidR="005E2C42" w:rsidRPr="00EA3C7B">
        <w:rPr>
          <w:rFonts w:ascii="Arial" w:hAnsi="Arial" w:cs="Arial"/>
          <w:sz w:val="24"/>
          <w:szCs w:val="24"/>
        </w:rPr>
        <w:t>ch</w:t>
      </w:r>
      <w:r w:rsidRPr="00EA3C7B">
        <w:rPr>
          <w:rFonts w:ascii="Arial" w:hAnsi="Arial" w:cs="Arial"/>
          <w:sz w:val="24"/>
          <w:szCs w:val="24"/>
        </w:rPr>
        <w:t xml:space="preserve"> kryzysowych</w:t>
      </w:r>
      <w:r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 xml:space="preserve">a także zmiany </w:t>
      </w:r>
      <w:r w:rsidR="008B5615">
        <w:rPr>
          <w:rFonts w:ascii="Arial" w:hAnsi="Arial" w:cs="Arial"/>
          <w:sz w:val="24"/>
          <w:szCs w:val="24"/>
        </w:rPr>
        <w:t xml:space="preserve">przepisów </w:t>
      </w:r>
      <w:r w:rsidRPr="00EB39DE">
        <w:rPr>
          <w:rFonts w:ascii="Arial" w:hAnsi="Arial" w:cs="Arial"/>
          <w:sz w:val="24"/>
          <w:szCs w:val="24"/>
        </w:rPr>
        <w:t>i uprawnień</w:t>
      </w:r>
      <w:r w:rsidR="00BE5723" w:rsidRPr="00EB39DE">
        <w:rPr>
          <w:rFonts w:ascii="Arial" w:hAnsi="Arial" w:cs="Arial"/>
          <w:sz w:val="24"/>
          <w:szCs w:val="24"/>
        </w:rPr>
        <w:t>, restrukturyzacji Sił Zbrojnych RP</w:t>
      </w:r>
      <w:r w:rsidRPr="00EB39DE">
        <w:rPr>
          <w:rFonts w:ascii="Arial" w:hAnsi="Arial" w:cs="Arial"/>
          <w:sz w:val="24"/>
          <w:szCs w:val="24"/>
        </w:rPr>
        <w:t xml:space="preserve">) Wykonawca zobowiązuje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>się do:</w:t>
      </w:r>
    </w:p>
    <w:p w14:paraId="61847DBD" w14:textId="77777777" w:rsidR="00B15EC6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>z</w:t>
      </w:r>
      <w:r w:rsidR="00B15EC6" w:rsidRPr="00EB39DE">
        <w:rPr>
          <w:rFonts w:ascii="Arial" w:hAnsi="Arial" w:cs="Arial"/>
          <w:sz w:val="24"/>
          <w:szCs w:val="24"/>
        </w:rPr>
        <w:t xml:space="preserve">większenia w stosunku do wcześniej złożonych zamówień ilości </w:t>
      </w:r>
      <w:r w:rsidR="00B15EC6" w:rsidRPr="00EB39DE">
        <w:rPr>
          <w:rFonts w:ascii="Arial" w:hAnsi="Arial" w:cs="Arial"/>
          <w:sz w:val="24"/>
          <w:szCs w:val="24"/>
        </w:rPr>
        <w:br/>
        <w:t xml:space="preserve">i częstotliwości </w:t>
      </w:r>
      <w:r w:rsidR="00BE5723" w:rsidRPr="00EB39DE">
        <w:rPr>
          <w:rFonts w:ascii="Arial" w:hAnsi="Arial" w:cs="Arial"/>
          <w:sz w:val="24"/>
          <w:szCs w:val="24"/>
        </w:rPr>
        <w:t>dostaw własnym transportem, na swój koszt</w:t>
      </w:r>
      <w:r w:rsidR="006C2A87">
        <w:rPr>
          <w:rFonts w:ascii="Arial" w:hAnsi="Arial" w:cs="Arial"/>
          <w:sz w:val="24"/>
          <w:szCs w:val="24"/>
        </w:rPr>
        <w:t>,</w:t>
      </w:r>
    </w:p>
    <w:p w14:paraId="32D8B771" w14:textId="77777777" w:rsidR="00BE5723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>z</w:t>
      </w:r>
      <w:r w:rsidR="00BE5723" w:rsidRPr="008B5615">
        <w:rPr>
          <w:rFonts w:ascii="Arial" w:hAnsi="Arial" w:cs="Arial"/>
          <w:sz w:val="24"/>
          <w:szCs w:val="24"/>
        </w:rPr>
        <w:t xml:space="preserve">mniejszenia w stosunku do wcześniej złożonych zamówień ilości </w:t>
      </w:r>
      <w:r w:rsidR="00BE5723" w:rsidRPr="008B5615">
        <w:rPr>
          <w:rFonts w:ascii="Arial" w:hAnsi="Arial" w:cs="Arial"/>
          <w:sz w:val="24"/>
          <w:szCs w:val="24"/>
        </w:rPr>
        <w:br/>
        <w:t>i częstotliwości dostaw w przypadkach, których nie można było przew</w:t>
      </w:r>
      <w:r w:rsidRPr="008B5615">
        <w:rPr>
          <w:rFonts w:ascii="Arial" w:hAnsi="Arial" w:cs="Arial"/>
          <w:sz w:val="24"/>
          <w:szCs w:val="24"/>
        </w:rPr>
        <w:t xml:space="preserve">idzieć </w:t>
      </w:r>
      <w:r w:rsidRPr="008B5615">
        <w:rPr>
          <w:rFonts w:ascii="Arial" w:hAnsi="Arial" w:cs="Arial"/>
          <w:sz w:val="24"/>
          <w:szCs w:val="24"/>
        </w:rPr>
        <w:br/>
        <w:t>w chwili zawarcia umowy,</w:t>
      </w:r>
    </w:p>
    <w:p w14:paraId="555ACED8" w14:textId="02B66821" w:rsidR="00BE5723" w:rsidRDefault="00D86C67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okoliczność wskazaną</w:t>
      </w:r>
      <w:r w:rsidR="00BE5723" w:rsidRPr="003610E7">
        <w:rPr>
          <w:rFonts w:ascii="Arial" w:hAnsi="Arial" w:cs="Arial"/>
          <w:sz w:val="24"/>
          <w:szCs w:val="24"/>
        </w:rPr>
        <w:t xml:space="preserve"> </w:t>
      </w:r>
      <w:r w:rsidR="00C42576">
        <w:rPr>
          <w:rFonts w:ascii="Arial" w:hAnsi="Arial" w:cs="Arial"/>
          <w:sz w:val="24"/>
          <w:szCs w:val="24"/>
        </w:rPr>
        <w:t xml:space="preserve">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EF0A42">
        <w:rPr>
          <w:rFonts w:ascii="Arial" w:hAnsi="Arial" w:cs="Arial"/>
          <w:sz w:val="24"/>
          <w:szCs w:val="24"/>
        </w:rPr>
        <w:t>lit</w:t>
      </w:r>
      <w:r w:rsidR="000226A8" w:rsidRPr="003610E7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4B2325">
        <w:rPr>
          <w:rFonts w:ascii="Arial" w:hAnsi="Arial" w:cs="Arial"/>
          <w:sz w:val="24"/>
          <w:szCs w:val="24"/>
        </w:rPr>
        <w:t>a</w:t>
      </w:r>
      <w:r w:rsidR="007774FA">
        <w:rPr>
          <w:rFonts w:ascii="Arial" w:hAnsi="Arial" w:cs="Arial"/>
          <w:sz w:val="24"/>
          <w:szCs w:val="24"/>
        </w:rPr>
        <w:t>)</w:t>
      </w:r>
      <w:r w:rsidR="00BE5723" w:rsidRPr="003610E7">
        <w:rPr>
          <w:rFonts w:ascii="Arial" w:hAnsi="Arial" w:cs="Arial"/>
          <w:sz w:val="24"/>
          <w:szCs w:val="24"/>
        </w:rPr>
        <w:t xml:space="preserve"> sporządzi się notatkę z określeniem: </w:t>
      </w:r>
      <w:r w:rsidR="0090378F">
        <w:rPr>
          <w:rFonts w:ascii="Arial" w:hAnsi="Arial" w:cs="Arial"/>
          <w:sz w:val="24"/>
          <w:szCs w:val="24"/>
        </w:rPr>
        <w:t xml:space="preserve">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="00BE5723" w:rsidRPr="003610E7">
        <w:rPr>
          <w:rFonts w:ascii="Arial" w:hAnsi="Arial" w:cs="Arial"/>
          <w:sz w:val="24"/>
          <w:szCs w:val="24"/>
        </w:rPr>
        <w:t>asortymentu i ilości towaru, okresu i miejsca dostaw oraz sposobu zam</w:t>
      </w:r>
      <w:r w:rsidRPr="003610E7">
        <w:rPr>
          <w:rFonts w:ascii="Arial" w:hAnsi="Arial" w:cs="Arial"/>
          <w:sz w:val="24"/>
          <w:szCs w:val="24"/>
        </w:rPr>
        <w:t xml:space="preserve">awiania </w:t>
      </w:r>
      <w:r w:rsidRPr="003610E7">
        <w:rPr>
          <w:rFonts w:ascii="Arial" w:hAnsi="Arial" w:cs="Arial"/>
          <w:sz w:val="24"/>
          <w:szCs w:val="24"/>
        </w:rPr>
        <w:br/>
      </w:r>
      <w:r w:rsidR="0090378F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i przekazywania towaru, która zostanie przekazana Wykonawcy</w:t>
      </w:r>
      <w:r w:rsidR="00CF0617" w:rsidRPr="003610E7">
        <w:rPr>
          <w:rFonts w:ascii="Arial" w:hAnsi="Arial" w:cs="Arial"/>
          <w:sz w:val="24"/>
          <w:szCs w:val="24"/>
        </w:rPr>
        <w:t xml:space="preserve"> drogą elektroniczną </w:t>
      </w:r>
      <w:r w:rsidR="008C77F1">
        <w:rPr>
          <w:rFonts w:ascii="Arial" w:hAnsi="Arial" w:cs="Arial"/>
          <w:sz w:val="24"/>
          <w:szCs w:val="24"/>
        </w:rPr>
        <w:br/>
      </w:r>
      <w:r w:rsidR="00433CC0">
        <w:rPr>
          <w:rFonts w:ascii="Arial" w:hAnsi="Arial" w:cs="Arial"/>
          <w:sz w:val="24"/>
          <w:szCs w:val="24"/>
        </w:rPr>
        <w:t xml:space="preserve">    </w:t>
      </w:r>
      <w:r w:rsidR="00CF0617" w:rsidRPr="003610E7">
        <w:rPr>
          <w:rFonts w:ascii="Arial" w:hAnsi="Arial" w:cs="Arial"/>
          <w:sz w:val="24"/>
          <w:szCs w:val="24"/>
        </w:rPr>
        <w:t>(e-mail</w:t>
      </w:r>
      <w:r w:rsidR="00533578">
        <w:rPr>
          <w:rFonts w:ascii="Arial" w:hAnsi="Arial" w:cs="Arial"/>
          <w:sz w:val="24"/>
          <w:szCs w:val="24"/>
        </w:rPr>
        <w:t xml:space="preserve"> …</w:t>
      </w:r>
      <w:r w:rsidR="00000144">
        <w:rPr>
          <w:rFonts w:ascii="Arial" w:hAnsi="Arial" w:cs="Arial"/>
          <w:sz w:val="24"/>
          <w:szCs w:val="24"/>
        </w:rPr>
        <w:t>………………</w:t>
      </w:r>
      <w:r w:rsidR="00F81367">
        <w:rPr>
          <w:rFonts w:ascii="Arial" w:hAnsi="Arial" w:cs="Arial"/>
          <w:sz w:val="24"/>
          <w:szCs w:val="24"/>
        </w:rPr>
        <w:t>……..</w:t>
      </w:r>
      <w:r w:rsidR="00000144">
        <w:rPr>
          <w:rFonts w:ascii="Arial" w:hAnsi="Arial" w:cs="Arial"/>
          <w:sz w:val="24"/>
          <w:szCs w:val="24"/>
        </w:rPr>
        <w:t>….</w:t>
      </w:r>
      <w:r w:rsidR="00533578">
        <w:rPr>
          <w:rFonts w:ascii="Arial" w:hAnsi="Arial" w:cs="Arial"/>
          <w:sz w:val="24"/>
          <w:szCs w:val="24"/>
        </w:rPr>
        <w:t>…), za potwierdzeniem odbioru.</w:t>
      </w:r>
    </w:p>
    <w:p w14:paraId="17BE12F5" w14:textId="77C5C009" w:rsidR="00B7083F" w:rsidRDefault="000226A8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90378F">
        <w:rPr>
          <w:rFonts w:ascii="Arial" w:hAnsi="Arial" w:cs="Arial"/>
          <w:sz w:val="24"/>
          <w:szCs w:val="24"/>
        </w:rPr>
        <w:t xml:space="preserve">W </w:t>
      </w:r>
      <w:r w:rsidR="00DD19DA" w:rsidRPr="0090378F">
        <w:rPr>
          <w:rFonts w:ascii="Arial" w:hAnsi="Arial" w:cs="Arial"/>
          <w:sz w:val="24"/>
          <w:szCs w:val="24"/>
        </w:rPr>
        <w:t>przypadkach ok</w:t>
      </w:r>
      <w:r w:rsidR="00C42576" w:rsidRPr="0090378F">
        <w:rPr>
          <w:rFonts w:ascii="Arial" w:hAnsi="Arial" w:cs="Arial"/>
          <w:sz w:val="24"/>
          <w:szCs w:val="24"/>
        </w:rPr>
        <w:t xml:space="preserve">reślonych 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174CF8">
        <w:rPr>
          <w:rFonts w:ascii="Arial" w:hAnsi="Arial" w:cs="Arial"/>
          <w:sz w:val="24"/>
          <w:szCs w:val="24"/>
        </w:rPr>
        <w:t xml:space="preserve">lit. </w:t>
      </w:r>
      <w:r w:rsidR="004B2325" w:rsidRPr="0090378F">
        <w:rPr>
          <w:rFonts w:ascii="Arial" w:hAnsi="Arial" w:cs="Arial"/>
          <w:sz w:val="24"/>
          <w:szCs w:val="24"/>
        </w:rPr>
        <w:t>b</w:t>
      </w:r>
      <w:r w:rsidR="007774FA">
        <w:rPr>
          <w:rFonts w:ascii="Arial" w:hAnsi="Arial" w:cs="Arial"/>
          <w:sz w:val="24"/>
          <w:szCs w:val="24"/>
        </w:rPr>
        <w:t>)</w:t>
      </w:r>
      <w:r w:rsidRPr="0090378F">
        <w:rPr>
          <w:rFonts w:ascii="Arial" w:hAnsi="Arial" w:cs="Arial"/>
          <w:sz w:val="24"/>
          <w:szCs w:val="24"/>
        </w:rPr>
        <w:t xml:space="preserve"> Wykonawcy nie przysługuje roszczenie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 xml:space="preserve">odszkodowawcze z tytułu dostarczania towaru w ilościach mniejszych niż określone </w:t>
      </w:r>
      <w:r w:rsidR="004B2325" w:rsidRPr="0090378F">
        <w:rPr>
          <w:rFonts w:ascii="Arial" w:hAnsi="Arial" w:cs="Arial"/>
          <w:sz w:val="24"/>
          <w:szCs w:val="24"/>
        </w:rPr>
        <w:t xml:space="preserve">    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>w umowie.</w:t>
      </w:r>
    </w:p>
    <w:p w14:paraId="71E9F65A" w14:textId="6FD2DB72" w:rsidR="00B7083F" w:rsidRPr="00B7083F" w:rsidRDefault="00B7083F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083F">
        <w:rPr>
          <w:rFonts w:ascii="Arial" w:hAnsi="Arial" w:cs="Arial"/>
          <w:sz w:val="24"/>
          <w:szCs w:val="24"/>
        </w:rPr>
        <w:t xml:space="preserve">Zamawiający zobowiązuje się do zrealizowania umowy w przynajmniej 70%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podstawowego.</w:t>
      </w:r>
    </w:p>
    <w:p w14:paraId="379CC120" w14:textId="77777777" w:rsidR="00D20EA0" w:rsidRPr="00EB39DE" w:rsidRDefault="00D20EA0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5</w:t>
      </w:r>
    </w:p>
    <w:p w14:paraId="13A9A7CB" w14:textId="2DC52E79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Cenę jednostkową towaru w poszczególnych asorty</w:t>
      </w:r>
      <w:r w:rsidR="00000144">
        <w:rPr>
          <w:rFonts w:ascii="Arial" w:hAnsi="Arial" w:cs="Arial"/>
          <w:sz w:val="24"/>
          <w:szCs w:val="24"/>
        </w:rPr>
        <w:t xml:space="preserve">mentach określono </w:t>
      </w:r>
      <w:r w:rsidR="00F76E62">
        <w:rPr>
          <w:rFonts w:ascii="Arial" w:hAnsi="Arial" w:cs="Arial"/>
          <w:sz w:val="24"/>
          <w:szCs w:val="24"/>
        </w:rPr>
        <w:t>w załączniku</w:t>
      </w:r>
      <w:r w:rsidR="007774FA">
        <w:rPr>
          <w:rFonts w:ascii="Arial" w:hAnsi="Arial" w:cs="Arial"/>
          <w:sz w:val="24"/>
          <w:szCs w:val="24"/>
        </w:rPr>
        <w:t xml:space="preserve"> nr</w:t>
      </w:r>
      <w:r w:rsidR="00F76E62">
        <w:rPr>
          <w:rFonts w:ascii="Arial" w:hAnsi="Arial" w:cs="Arial"/>
          <w:sz w:val="24"/>
          <w:szCs w:val="24"/>
        </w:rPr>
        <w:t> </w:t>
      </w:r>
      <w:r w:rsidR="007774FA">
        <w:rPr>
          <w:rFonts w:ascii="Arial" w:hAnsi="Arial" w:cs="Arial"/>
          <w:sz w:val="24"/>
          <w:szCs w:val="24"/>
        </w:rPr>
        <w:t xml:space="preserve"> – formularz </w:t>
      </w:r>
      <w:r w:rsidR="00B45E53">
        <w:rPr>
          <w:rFonts w:ascii="Arial" w:hAnsi="Arial" w:cs="Arial"/>
          <w:sz w:val="24"/>
          <w:szCs w:val="24"/>
        </w:rPr>
        <w:t>ofertowy</w:t>
      </w:r>
      <w:r w:rsidRPr="0025064E">
        <w:rPr>
          <w:rFonts w:ascii="Arial" w:hAnsi="Arial" w:cs="Arial"/>
          <w:sz w:val="24"/>
          <w:szCs w:val="24"/>
        </w:rPr>
        <w:t>.</w:t>
      </w:r>
    </w:p>
    <w:p w14:paraId="6E96CEF1" w14:textId="6311DBA2" w:rsidR="0025064E" w:rsidRPr="0025064E" w:rsidRDefault="0025064E" w:rsidP="004D7EAB">
      <w:pPr>
        <w:numPr>
          <w:ilvl w:val="0"/>
          <w:numId w:val="6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podstawowego </w:t>
      </w:r>
      <w:r w:rsidRPr="0025064E">
        <w:rPr>
          <w:rFonts w:ascii="Arial" w:hAnsi="Arial" w:cs="Arial"/>
          <w:sz w:val="24"/>
          <w:szCs w:val="24"/>
        </w:rPr>
        <w:t xml:space="preserve">wynosi: </w:t>
      </w:r>
      <w:r w:rsidRPr="0025064E">
        <w:rPr>
          <w:rFonts w:ascii="Arial" w:hAnsi="Arial" w:cs="Arial"/>
          <w:b/>
          <w:sz w:val="24"/>
          <w:szCs w:val="24"/>
        </w:rPr>
        <w:t>……</w:t>
      </w:r>
      <w:r w:rsidR="00000144">
        <w:rPr>
          <w:rFonts w:ascii="Arial" w:hAnsi="Arial" w:cs="Arial"/>
          <w:b/>
          <w:sz w:val="24"/>
          <w:szCs w:val="24"/>
        </w:rPr>
        <w:t>……</w:t>
      </w:r>
      <w:r w:rsidRPr="0025064E">
        <w:rPr>
          <w:rFonts w:ascii="Arial" w:hAnsi="Arial" w:cs="Arial"/>
          <w:b/>
          <w:sz w:val="24"/>
          <w:szCs w:val="24"/>
        </w:rPr>
        <w:t xml:space="preserve">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Pr="0025064E">
        <w:rPr>
          <w:rFonts w:ascii="Arial" w:hAnsi="Arial" w:cs="Arial"/>
          <w:sz w:val="24"/>
          <w:szCs w:val="24"/>
        </w:rPr>
        <w:t xml:space="preserve">) i zawiera należny podatek VAT. </w:t>
      </w:r>
    </w:p>
    <w:p w14:paraId="2A8DD63C" w14:textId="083527D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 xml:space="preserve">zamówienia w ramach prawa opcji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1E6077D1" w14:textId="2433C30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Wartość</w:t>
      </w:r>
      <w:r w:rsidR="00E45D44">
        <w:rPr>
          <w:rFonts w:ascii="Arial" w:hAnsi="Arial" w:cs="Arial"/>
          <w:sz w:val="24"/>
          <w:szCs w:val="24"/>
        </w:rPr>
        <w:t xml:space="preserve"> brutto</w:t>
      </w:r>
      <w:r w:rsidRPr="0025064E">
        <w:rPr>
          <w:rFonts w:ascii="Arial" w:hAnsi="Arial" w:cs="Arial"/>
          <w:sz w:val="24"/>
          <w:szCs w:val="24"/>
        </w:rPr>
        <w:t xml:space="preserve"> całego zamówienia wraz z zamówieniem w ramach prawa opcji: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75E1535B" w14:textId="09B00F00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Ostateczna wartość </w:t>
      </w:r>
      <w:r w:rsidR="00174CF8">
        <w:rPr>
          <w:rFonts w:ascii="Arial" w:hAnsi="Arial" w:cs="Arial"/>
          <w:sz w:val="24"/>
          <w:szCs w:val="24"/>
        </w:rPr>
        <w:t>dostawy</w:t>
      </w:r>
      <w:r w:rsidRPr="0025064E">
        <w:rPr>
          <w:rFonts w:ascii="Arial" w:hAnsi="Arial" w:cs="Arial"/>
          <w:sz w:val="24"/>
          <w:szCs w:val="24"/>
        </w:rPr>
        <w:t xml:space="preserve"> w ramach prawa opcji będzie </w:t>
      </w:r>
      <w:r w:rsidR="006C2A87">
        <w:rPr>
          <w:rFonts w:ascii="Arial" w:hAnsi="Arial" w:cs="Arial"/>
          <w:sz w:val="24"/>
          <w:szCs w:val="24"/>
        </w:rPr>
        <w:t xml:space="preserve">wynosiła do </w:t>
      </w:r>
      <w:r w:rsidR="00C07785" w:rsidRPr="00412CD1">
        <w:rPr>
          <w:rFonts w:ascii="Arial" w:hAnsi="Arial" w:cs="Arial"/>
          <w:b/>
          <w:sz w:val="24"/>
          <w:szCs w:val="24"/>
        </w:rPr>
        <w:t>1</w:t>
      </w:r>
      <w:r w:rsidR="001159C8" w:rsidRPr="00412CD1">
        <w:rPr>
          <w:rFonts w:ascii="Arial" w:hAnsi="Arial" w:cs="Arial"/>
          <w:b/>
          <w:sz w:val="24"/>
          <w:szCs w:val="24"/>
        </w:rPr>
        <w:t>0</w:t>
      </w:r>
      <w:r w:rsidR="00A72C9B" w:rsidRPr="00412CD1">
        <w:rPr>
          <w:rFonts w:ascii="Arial" w:hAnsi="Arial" w:cs="Arial"/>
          <w:b/>
          <w:sz w:val="24"/>
          <w:szCs w:val="24"/>
        </w:rPr>
        <w:t>0</w:t>
      </w:r>
      <w:r w:rsidR="006C2A87" w:rsidRPr="00412CD1">
        <w:rPr>
          <w:rFonts w:ascii="Arial" w:hAnsi="Arial" w:cs="Arial"/>
          <w:b/>
          <w:sz w:val="24"/>
          <w:szCs w:val="24"/>
        </w:rPr>
        <w:t xml:space="preserve"> %</w:t>
      </w:r>
      <w:r w:rsidR="006C2A87">
        <w:rPr>
          <w:rFonts w:ascii="Arial" w:hAnsi="Arial" w:cs="Arial"/>
          <w:sz w:val="24"/>
          <w:szCs w:val="24"/>
        </w:rPr>
        <w:t xml:space="preserve">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 w:rsidR="006C2A87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 w:rsidR="006C2A87">
        <w:rPr>
          <w:rFonts w:ascii="Arial" w:hAnsi="Arial" w:cs="Arial"/>
          <w:sz w:val="24"/>
          <w:szCs w:val="24"/>
        </w:rPr>
        <w:t xml:space="preserve">podstawowego. </w:t>
      </w:r>
    </w:p>
    <w:p w14:paraId="3BABCF29" w14:textId="70C5996E" w:rsidR="003D6D5D" w:rsidRPr="006D0290" w:rsidRDefault="0025064E" w:rsidP="006D0290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0946">
        <w:rPr>
          <w:rFonts w:ascii="Arial" w:hAnsi="Arial" w:cs="Arial"/>
          <w:sz w:val="24"/>
          <w:szCs w:val="24"/>
        </w:rPr>
        <w:t>Nie wyczerpanie</w:t>
      </w:r>
      <w:r w:rsidR="00660946" w:rsidRPr="00660946">
        <w:rPr>
          <w:rFonts w:ascii="Arial" w:hAnsi="Arial" w:cs="Arial"/>
          <w:sz w:val="24"/>
          <w:szCs w:val="24"/>
        </w:rPr>
        <w:t xml:space="preserve"> wartości umowy wskazanych w §5</w:t>
      </w:r>
      <w:r w:rsidR="00660946">
        <w:t xml:space="preserve"> </w:t>
      </w:r>
      <w:r w:rsidRPr="0025064E">
        <w:rPr>
          <w:rFonts w:ascii="Arial" w:hAnsi="Arial" w:cs="Arial"/>
          <w:sz w:val="24"/>
          <w:szCs w:val="24"/>
        </w:rPr>
        <w:t xml:space="preserve"> </w:t>
      </w:r>
      <w:r w:rsidR="00660946">
        <w:rPr>
          <w:rFonts w:ascii="Arial" w:hAnsi="Arial" w:cs="Arial"/>
          <w:sz w:val="24"/>
          <w:szCs w:val="24"/>
        </w:rPr>
        <w:t>n</w:t>
      </w:r>
      <w:r w:rsidRPr="0025064E">
        <w:rPr>
          <w:rFonts w:ascii="Arial" w:hAnsi="Arial" w:cs="Arial"/>
          <w:sz w:val="24"/>
          <w:szCs w:val="24"/>
        </w:rPr>
        <w:t>ie stwarza po stro</w:t>
      </w:r>
      <w:r w:rsidR="00660946">
        <w:rPr>
          <w:rFonts w:ascii="Arial" w:hAnsi="Arial" w:cs="Arial"/>
          <w:sz w:val="24"/>
          <w:szCs w:val="24"/>
        </w:rPr>
        <w:t xml:space="preserve">nie Wykonawcy żadnych roszczeń </w:t>
      </w:r>
      <w:r w:rsidRPr="0025064E">
        <w:rPr>
          <w:rFonts w:ascii="Arial" w:hAnsi="Arial" w:cs="Arial"/>
          <w:sz w:val="24"/>
          <w:szCs w:val="24"/>
        </w:rPr>
        <w:t>względem Zamawiającego i jego następców prawnych.</w:t>
      </w:r>
    </w:p>
    <w:p w14:paraId="62421E9E" w14:textId="77777777" w:rsidR="00B45E53" w:rsidRDefault="00B45E53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93718C8" w14:textId="0094A9C8" w:rsidR="00EB39DE" w:rsidRPr="00967CF4" w:rsidRDefault="000C2F71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§ 6</w:t>
      </w:r>
    </w:p>
    <w:p w14:paraId="61BE9608" w14:textId="09EB6940" w:rsidR="00967CF4" w:rsidRPr="00967CF4" w:rsidRDefault="00432913" w:rsidP="00967CF4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opcji</w:t>
      </w:r>
    </w:p>
    <w:p w14:paraId="678EA7E4" w14:textId="77777777" w:rsidR="00066512" w:rsidRPr="00066512" w:rsidRDefault="00B318C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66512" w:rsidRPr="00066512">
        <w:rPr>
          <w:rFonts w:ascii="Arial" w:hAnsi="Arial" w:cs="Arial"/>
          <w:sz w:val="24"/>
          <w:szCs w:val="24"/>
        </w:rPr>
        <w:t xml:space="preserve">Zamawiający zastrzega możliwość skorzystania z prawa opcji, o którym mowa </w:t>
      </w:r>
      <w:r>
        <w:rPr>
          <w:rFonts w:ascii="Arial" w:hAnsi="Arial" w:cs="Arial"/>
          <w:sz w:val="24"/>
          <w:szCs w:val="24"/>
        </w:rPr>
        <w:br/>
      </w:r>
      <w:r w:rsidR="00066512" w:rsidRPr="00066512">
        <w:rPr>
          <w:rFonts w:ascii="Arial" w:hAnsi="Arial" w:cs="Arial"/>
          <w:sz w:val="24"/>
          <w:szCs w:val="24"/>
        </w:rPr>
        <w:t xml:space="preserve">w art. </w:t>
      </w:r>
      <w:r w:rsidR="00553994">
        <w:rPr>
          <w:rFonts w:ascii="Arial" w:hAnsi="Arial" w:cs="Arial"/>
          <w:sz w:val="24"/>
          <w:szCs w:val="24"/>
        </w:rPr>
        <w:t>441 ustawy Prawo Zamówień P</w:t>
      </w:r>
      <w:r w:rsidR="00066512" w:rsidRPr="00066512">
        <w:rPr>
          <w:rFonts w:ascii="Arial" w:hAnsi="Arial" w:cs="Arial"/>
          <w:sz w:val="24"/>
          <w:szCs w:val="24"/>
        </w:rPr>
        <w:t>ublicznych, w ramach którego zakłada że:</w:t>
      </w:r>
    </w:p>
    <w:p w14:paraId="66CBC0C0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a)</w:t>
      </w:r>
      <w:r w:rsidRPr="00066512">
        <w:rPr>
          <w:rFonts w:ascii="Arial" w:hAnsi="Arial" w:cs="Arial"/>
          <w:sz w:val="24"/>
          <w:szCs w:val="24"/>
        </w:rPr>
        <w:tab/>
        <w:t>prawo opcji realizowane będzie na takich samych warunkach, jak zamówienie podstawowe, w czasie trwania umowy</w:t>
      </w:r>
      <w:r w:rsidR="007D5ADF">
        <w:rPr>
          <w:rFonts w:ascii="Arial" w:hAnsi="Arial" w:cs="Arial"/>
          <w:sz w:val="24"/>
          <w:szCs w:val="24"/>
        </w:rPr>
        <w:t>;</w:t>
      </w:r>
    </w:p>
    <w:p w14:paraId="31AE674F" w14:textId="0B6E33D3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b)</w:t>
      </w:r>
      <w:r w:rsidRPr="00066512">
        <w:rPr>
          <w:rFonts w:ascii="Arial" w:hAnsi="Arial" w:cs="Arial"/>
          <w:sz w:val="24"/>
          <w:szCs w:val="24"/>
        </w:rPr>
        <w:tab/>
        <w:t xml:space="preserve">cena jednostkowa prawa opcji będzie identyczna jak zamówienia podstawowego, określona w formularzu </w:t>
      </w:r>
      <w:r w:rsidR="00B45E53">
        <w:rPr>
          <w:rFonts w:ascii="Arial" w:hAnsi="Arial" w:cs="Arial"/>
          <w:sz w:val="24"/>
          <w:szCs w:val="24"/>
        </w:rPr>
        <w:t>ofertowy</w:t>
      </w:r>
      <w:r w:rsidRPr="00066512">
        <w:rPr>
          <w:rFonts w:ascii="Arial" w:hAnsi="Arial" w:cs="Arial"/>
          <w:sz w:val="24"/>
          <w:szCs w:val="24"/>
        </w:rPr>
        <w:t xml:space="preserve"> </w:t>
      </w:r>
      <w:r w:rsidR="007D5ADF">
        <w:rPr>
          <w:rFonts w:ascii="Arial" w:hAnsi="Arial" w:cs="Arial"/>
          <w:sz w:val="24"/>
          <w:szCs w:val="24"/>
        </w:rPr>
        <w:t>(załącznik</w:t>
      </w:r>
      <w:r w:rsidR="0022570D">
        <w:rPr>
          <w:rFonts w:ascii="Arial" w:hAnsi="Arial" w:cs="Arial"/>
          <w:sz w:val="24"/>
          <w:szCs w:val="24"/>
        </w:rPr>
        <w:t xml:space="preserve"> nr </w:t>
      </w:r>
      <w:r w:rsidR="00B45E53">
        <w:rPr>
          <w:rFonts w:ascii="Arial" w:hAnsi="Arial" w:cs="Arial"/>
          <w:sz w:val="24"/>
          <w:szCs w:val="24"/>
        </w:rPr>
        <w:t>3</w:t>
      </w:r>
      <w:r w:rsidR="007D5ADF">
        <w:rPr>
          <w:rFonts w:ascii="Arial" w:hAnsi="Arial" w:cs="Arial"/>
          <w:sz w:val="24"/>
          <w:szCs w:val="24"/>
        </w:rPr>
        <w:t>)</w:t>
      </w:r>
      <w:r w:rsidR="007D5ADF" w:rsidRPr="007D5ADF">
        <w:rPr>
          <w:rFonts w:ascii="Arial" w:hAnsi="Arial" w:cs="Arial"/>
          <w:sz w:val="24"/>
          <w:szCs w:val="24"/>
        </w:rPr>
        <w:t xml:space="preserve"> </w:t>
      </w:r>
      <w:r w:rsidR="007D5ADF" w:rsidRPr="00066512">
        <w:rPr>
          <w:rFonts w:ascii="Arial" w:hAnsi="Arial" w:cs="Arial"/>
          <w:sz w:val="24"/>
          <w:szCs w:val="24"/>
        </w:rPr>
        <w:t>dołączonym do oferty złożonej przez Wykonawcę</w:t>
      </w:r>
      <w:r w:rsidR="007D5ADF">
        <w:rPr>
          <w:rFonts w:ascii="Arial" w:hAnsi="Arial" w:cs="Arial"/>
          <w:sz w:val="24"/>
          <w:szCs w:val="24"/>
        </w:rPr>
        <w:t>;</w:t>
      </w:r>
    </w:p>
    <w:p w14:paraId="0ABE0836" w14:textId="186AE3F3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c)</w:t>
      </w:r>
      <w:r w:rsidRPr="00066512">
        <w:rPr>
          <w:rFonts w:ascii="Arial" w:hAnsi="Arial" w:cs="Arial"/>
          <w:sz w:val="24"/>
          <w:szCs w:val="24"/>
        </w:rPr>
        <w:tab/>
        <w:t>o zamiarze skorzystania z prawa opcji, Zamawiający poinformuje Wykonawcę z</w:t>
      </w:r>
      <w:r w:rsidR="00660946">
        <w:rPr>
          <w:rFonts w:ascii="Arial" w:hAnsi="Arial" w:cs="Arial"/>
          <w:sz w:val="24"/>
          <w:szCs w:val="24"/>
        </w:rPr>
        <w:t xml:space="preserve"> co najmniej</w:t>
      </w:r>
      <w:r w:rsidRPr="00066512">
        <w:rPr>
          <w:rFonts w:ascii="Arial" w:hAnsi="Arial" w:cs="Arial"/>
          <w:sz w:val="24"/>
          <w:szCs w:val="24"/>
        </w:rPr>
        <w:t xml:space="preserve"> dw</w:t>
      </w:r>
      <w:r w:rsidR="00660946">
        <w:rPr>
          <w:rFonts w:ascii="Arial" w:hAnsi="Arial" w:cs="Arial"/>
          <w:sz w:val="24"/>
          <w:szCs w:val="24"/>
        </w:rPr>
        <w:t xml:space="preserve">u </w:t>
      </w:r>
      <w:r w:rsidRPr="00066512">
        <w:rPr>
          <w:rFonts w:ascii="Arial" w:hAnsi="Arial" w:cs="Arial"/>
          <w:sz w:val="24"/>
          <w:szCs w:val="24"/>
        </w:rPr>
        <w:t>tygodniowym wyprzedzeniem odrębnym pismem.</w:t>
      </w:r>
    </w:p>
    <w:p w14:paraId="374DB02C" w14:textId="77777777" w:rsidR="007C3393" w:rsidRPr="00967CF4" w:rsidRDefault="007774FA" w:rsidP="0059142A">
      <w:p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66512" w:rsidRPr="00066512">
        <w:rPr>
          <w:rFonts w:ascii="Arial" w:hAnsi="Arial" w:cs="Arial"/>
          <w:sz w:val="24"/>
          <w:szCs w:val="24"/>
        </w:rPr>
        <w:t>Realizacja zamówienia z prawem opcji uzależniona będzie od potrzeb Zamawiającego oraz wysokości środków finansowych przyd</w:t>
      </w:r>
      <w:r w:rsidR="00583D7A">
        <w:rPr>
          <w:rFonts w:ascii="Arial" w:hAnsi="Arial" w:cs="Arial"/>
          <w:sz w:val="24"/>
          <w:szCs w:val="24"/>
        </w:rPr>
        <w:t xml:space="preserve">zielonych na ten cel w budżecie </w:t>
      </w:r>
      <w:r w:rsidR="00066512" w:rsidRPr="00066512">
        <w:rPr>
          <w:rFonts w:ascii="Arial" w:hAnsi="Arial" w:cs="Arial"/>
          <w:sz w:val="24"/>
          <w:szCs w:val="24"/>
        </w:rPr>
        <w:t>Zamawiającego.</w:t>
      </w:r>
    </w:p>
    <w:p w14:paraId="3A6C566F" w14:textId="77777777" w:rsidR="00D43047" w:rsidRPr="00EB39DE" w:rsidRDefault="000C2F7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14:paraId="693CC0FB" w14:textId="77777777" w:rsidR="00C21251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Za dostawę towarów objętych umową Zamawiający będzie płacić Wykonawcy </w:t>
      </w:r>
      <w:r w:rsidR="008B5615">
        <w:rPr>
          <w:rFonts w:ascii="Arial" w:hAnsi="Arial" w:cs="Arial"/>
          <w:sz w:val="24"/>
          <w:szCs w:val="24"/>
        </w:rPr>
        <w:t xml:space="preserve">   </w:t>
      </w:r>
      <w:r w:rsidR="008B5615"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należności w ciągu </w:t>
      </w:r>
      <w:r w:rsidRPr="00000144">
        <w:rPr>
          <w:rFonts w:ascii="Arial" w:hAnsi="Arial" w:cs="Arial"/>
          <w:sz w:val="24"/>
          <w:szCs w:val="24"/>
          <w:u w:val="single"/>
        </w:rPr>
        <w:t>30 dni licząc od dnia otrzymania faktury</w:t>
      </w:r>
      <w:r w:rsidRPr="003610E7">
        <w:rPr>
          <w:rFonts w:ascii="Arial" w:hAnsi="Arial" w:cs="Arial"/>
          <w:sz w:val="24"/>
          <w:szCs w:val="24"/>
        </w:rPr>
        <w:t xml:space="preserve"> wg cen ustalonych </w:t>
      </w:r>
      <w:r w:rsidRPr="003610E7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w § 5 ust. 1.</w:t>
      </w:r>
    </w:p>
    <w:p w14:paraId="5AC44329" w14:textId="77777777" w:rsidR="008B5615" w:rsidRPr="007C3393" w:rsidRDefault="007C3393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3393">
        <w:rPr>
          <w:rFonts w:ascii="Arial" w:hAnsi="Arial" w:cs="Arial"/>
          <w:sz w:val="24"/>
          <w:szCs w:val="24"/>
        </w:rPr>
        <w:t xml:space="preserve">Należności opłacane będą przez Zamawiającego przelewem na konto bankowe  </w:t>
      </w:r>
      <w:r w:rsidRPr="007C3393">
        <w:rPr>
          <w:rFonts w:ascii="Arial" w:hAnsi="Arial" w:cs="Arial"/>
          <w:sz w:val="24"/>
          <w:szCs w:val="24"/>
        </w:rPr>
        <w:br/>
        <w:t>Wykonawcy wskazane na fakturze. Za dzień zapłaty uważa się dzień złożenia dyspozycji na rachunku Zamawiającego. Zamawiający dopuszcza możliwość przesłania e-faktury - przesłanej za pośrednictwem platformy elektronicznego fakturowania https://brokerpefexpert.efaktura.gov.pl podając jako adres PEF   nr NIP Zamawiającego:  6312541341. Sposób przekazania e-faktury został opisany na niniejszej platformie.</w:t>
      </w:r>
      <w:r>
        <w:rPr>
          <w:rFonts w:ascii="Arial" w:hAnsi="Arial" w:cs="Arial"/>
          <w:sz w:val="24"/>
          <w:szCs w:val="24"/>
        </w:rPr>
        <w:t xml:space="preserve"> </w:t>
      </w:r>
      <w:r w:rsidR="0059142A">
        <w:rPr>
          <w:rFonts w:ascii="Arial" w:hAnsi="Arial" w:cs="Arial"/>
          <w:sz w:val="24"/>
          <w:szCs w:val="24"/>
        </w:rPr>
        <w:br/>
      </w:r>
      <w:r w:rsidR="00DD19DA" w:rsidRPr="007C3393">
        <w:rPr>
          <w:rFonts w:ascii="Arial" w:hAnsi="Arial" w:cs="Arial"/>
          <w:sz w:val="24"/>
          <w:szCs w:val="24"/>
        </w:rPr>
        <w:t>Za dzień zapłaty uważa się dzień złożenia dyspozycji na rachunku Zamawiającego.</w:t>
      </w:r>
    </w:p>
    <w:p w14:paraId="36515DE7" w14:textId="77777777" w:rsidR="00FC5E11" w:rsidRPr="003610E7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fakturze przekazywanej do Zamawiającego Wykonawca zamieści dane takie jak:</w:t>
      </w:r>
    </w:p>
    <w:p w14:paraId="6A8C30DF" w14:textId="77777777" w:rsidR="00FC5E11" w:rsidRPr="003610E7" w:rsidRDefault="0016746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C5E11" w:rsidRPr="003610E7">
        <w:rPr>
          <w:rFonts w:ascii="Arial" w:hAnsi="Arial" w:cs="Arial"/>
          <w:sz w:val="24"/>
          <w:szCs w:val="24"/>
        </w:rPr>
        <w:t>so</w:t>
      </w:r>
      <w:r w:rsidR="004B2325">
        <w:rPr>
          <w:rFonts w:ascii="Arial" w:hAnsi="Arial" w:cs="Arial"/>
          <w:sz w:val="24"/>
          <w:szCs w:val="24"/>
        </w:rPr>
        <w:t>rtyment,</w:t>
      </w:r>
    </w:p>
    <w:p w14:paraId="1F3BBF91" w14:textId="56793AED" w:rsidR="00FC5E11" w:rsidRPr="003610E7" w:rsidRDefault="002D698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jednostka miary (</w:t>
      </w:r>
      <w:r w:rsidR="00A72C9B">
        <w:rPr>
          <w:rFonts w:ascii="Arial" w:hAnsi="Arial" w:cs="Arial"/>
          <w:sz w:val="24"/>
          <w:szCs w:val="24"/>
        </w:rPr>
        <w:t xml:space="preserve">określona w formularzu </w:t>
      </w:r>
      <w:r w:rsidR="000F483B">
        <w:rPr>
          <w:rFonts w:ascii="Arial" w:hAnsi="Arial" w:cs="Arial"/>
          <w:sz w:val="24"/>
          <w:szCs w:val="24"/>
        </w:rPr>
        <w:t>cenowym</w:t>
      </w:r>
      <w:r w:rsidR="00A72C9B">
        <w:rPr>
          <w:rFonts w:ascii="Arial" w:hAnsi="Arial" w:cs="Arial"/>
          <w:sz w:val="24"/>
          <w:szCs w:val="24"/>
        </w:rPr>
        <w:t xml:space="preserve"> zał.2</w:t>
      </w:r>
      <w:r>
        <w:rPr>
          <w:rFonts w:ascii="Arial" w:hAnsi="Arial" w:cs="Arial"/>
          <w:sz w:val="24"/>
          <w:szCs w:val="24"/>
        </w:rPr>
        <w:t>)</w:t>
      </w:r>
    </w:p>
    <w:p w14:paraId="5230EE5F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towaru,</w:t>
      </w:r>
    </w:p>
    <w:p w14:paraId="3A35A467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netto,</w:t>
      </w:r>
    </w:p>
    <w:p w14:paraId="36F0E0DB" w14:textId="77777777" w:rsidR="000B2919" w:rsidRPr="000B2919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VAT,</w:t>
      </w:r>
    </w:p>
    <w:p w14:paraId="51EEF871" w14:textId="77777777" w:rsidR="00FC5E11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91E95">
        <w:rPr>
          <w:rFonts w:ascii="Arial" w:hAnsi="Arial" w:cs="Arial"/>
          <w:sz w:val="24"/>
          <w:szCs w:val="24"/>
        </w:rPr>
        <w:t>artość brutto,</w:t>
      </w:r>
    </w:p>
    <w:p w14:paraId="57BDDA72" w14:textId="77777777" w:rsidR="00AB09A8" w:rsidRPr="00A71806" w:rsidRDefault="00091E95" w:rsidP="004D7EAB">
      <w:pPr>
        <w:numPr>
          <w:ilvl w:val="0"/>
          <w:numId w:val="8"/>
        </w:numPr>
        <w:shd w:val="clear" w:color="auto" w:fill="FFFFFF"/>
        <w:spacing w:after="240"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brutto.</w:t>
      </w:r>
    </w:p>
    <w:p w14:paraId="297227A0" w14:textId="77777777" w:rsidR="005F0694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14:paraId="1B66E14C" w14:textId="77777777" w:rsidR="005F0694" w:rsidRPr="003610E7" w:rsidRDefault="005F069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Towary dostarczane w ramach umowy powinny odpowiadać następującym </w:t>
      </w:r>
      <w:r w:rsidR="008B5615">
        <w:rPr>
          <w:rFonts w:ascii="Arial" w:hAnsi="Arial" w:cs="Arial"/>
          <w:sz w:val="24"/>
          <w:szCs w:val="24"/>
        </w:rPr>
        <w:br/>
        <w:t xml:space="preserve">     </w:t>
      </w:r>
      <w:r w:rsidRPr="003610E7">
        <w:rPr>
          <w:rFonts w:ascii="Arial" w:hAnsi="Arial" w:cs="Arial"/>
          <w:sz w:val="24"/>
          <w:szCs w:val="24"/>
        </w:rPr>
        <w:t>wymogom:</w:t>
      </w:r>
    </w:p>
    <w:p w14:paraId="54DDCE9D" w14:textId="77777777" w:rsidR="005F0694" w:rsidRPr="003610E7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F0694" w:rsidRPr="003610E7">
        <w:rPr>
          <w:rFonts w:ascii="Arial" w:hAnsi="Arial" w:cs="Arial"/>
          <w:sz w:val="24"/>
          <w:szCs w:val="24"/>
        </w:rPr>
        <w:t>ędą</w:t>
      </w:r>
      <w:r>
        <w:rPr>
          <w:rFonts w:ascii="Arial" w:hAnsi="Arial" w:cs="Arial"/>
          <w:sz w:val="24"/>
          <w:szCs w:val="24"/>
        </w:rPr>
        <w:t xml:space="preserve"> one towarami I klasy (jakości),</w:t>
      </w:r>
    </w:p>
    <w:p w14:paraId="5C4C4B1A" w14:textId="77777777" w:rsidR="005F0694" w:rsidRPr="002C18E0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F0694" w:rsidRPr="003610E7">
        <w:rPr>
          <w:rFonts w:ascii="Arial" w:hAnsi="Arial" w:cs="Arial"/>
          <w:sz w:val="24"/>
          <w:szCs w:val="24"/>
        </w:rPr>
        <w:t xml:space="preserve">rzy ich produkcji i obrocie zachowane będą zasady określone w nw. </w:t>
      </w:r>
      <w:r w:rsidR="005F0694" w:rsidRPr="002C18E0">
        <w:rPr>
          <w:rFonts w:ascii="Arial" w:hAnsi="Arial" w:cs="Arial"/>
          <w:sz w:val="24"/>
          <w:szCs w:val="24"/>
        </w:rPr>
        <w:t>przepisach:</w:t>
      </w:r>
    </w:p>
    <w:p w14:paraId="75EA1E20" w14:textId="77777777" w:rsidR="00995458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ustawie</w:t>
      </w:r>
      <w:r w:rsidRPr="002C18E0">
        <w:rPr>
          <w:rFonts w:ascii="Arial" w:eastAsia="Calibri" w:hAnsi="Arial" w:cs="Arial"/>
          <w:sz w:val="24"/>
          <w:szCs w:val="24"/>
        </w:rPr>
        <w:t xml:space="preserve"> z dnia 25 sierpnia 2006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o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i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>(</w:t>
      </w:r>
      <w:r w:rsidR="00393F0D" w:rsidRPr="00393F0D">
        <w:rPr>
          <w:rFonts w:ascii="Arial" w:eastAsia="Calibri" w:hAnsi="Arial" w:cs="Arial"/>
          <w:sz w:val="24"/>
          <w:szCs w:val="24"/>
        </w:rPr>
        <w:t>Dz.U.</w:t>
      </w:r>
      <w:r w:rsidR="007774FA" w:rsidRPr="00393F0D">
        <w:rPr>
          <w:rFonts w:ascii="Arial" w:eastAsia="Calibri" w:hAnsi="Arial" w:cs="Arial"/>
          <w:sz w:val="24"/>
          <w:szCs w:val="24"/>
        </w:rPr>
        <w:t>202</w:t>
      </w:r>
      <w:r w:rsidR="007774FA">
        <w:rPr>
          <w:rFonts w:ascii="Arial" w:eastAsia="Calibri" w:hAnsi="Arial" w:cs="Arial"/>
          <w:sz w:val="24"/>
          <w:szCs w:val="24"/>
        </w:rPr>
        <w:t>3</w:t>
      </w:r>
      <w:r w:rsidR="00393F0D" w:rsidRPr="00393F0D">
        <w:rPr>
          <w:rFonts w:ascii="Arial" w:eastAsia="Calibri" w:hAnsi="Arial" w:cs="Arial"/>
          <w:sz w:val="24"/>
          <w:szCs w:val="24"/>
        </w:rPr>
        <w:t>.</w:t>
      </w:r>
      <w:r w:rsidR="007774FA">
        <w:rPr>
          <w:rFonts w:ascii="Arial" w:eastAsia="Calibri" w:hAnsi="Arial" w:cs="Arial"/>
          <w:sz w:val="24"/>
          <w:szCs w:val="24"/>
        </w:rPr>
        <w:t>1448</w:t>
      </w:r>
      <w:r w:rsidR="003158AC">
        <w:rPr>
          <w:rFonts w:ascii="Arial" w:eastAsia="Calibri" w:hAnsi="Arial" w:cs="Arial"/>
          <w:sz w:val="24"/>
          <w:szCs w:val="24"/>
        </w:rPr>
        <w:t>)</w:t>
      </w:r>
      <w:r w:rsidRPr="00585748">
        <w:rPr>
          <w:rFonts w:ascii="Arial" w:eastAsia="Calibri" w:hAnsi="Arial" w:cs="Arial"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i aktów wykonawczych d</w:t>
      </w:r>
      <w:r>
        <w:rPr>
          <w:rFonts w:ascii="Arial" w:eastAsia="Calibri" w:hAnsi="Arial" w:cs="Arial"/>
          <w:sz w:val="24"/>
          <w:szCs w:val="24"/>
        </w:rPr>
        <w:t>o tej ustawy oraz rozporządzeniu</w:t>
      </w:r>
      <w:r w:rsidRPr="002C18E0">
        <w:rPr>
          <w:rFonts w:ascii="Arial" w:eastAsia="Calibri" w:hAnsi="Arial" w:cs="Arial"/>
          <w:sz w:val="24"/>
          <w:szCs w:val="24"/>
        </w:rPr>
        <w:t xml:space="preserve"> (WE) Nr 178/2002 Parlamentu Europejskiego i Rady z dnia 28 stycznia 2002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 ogólne zasady i wymagania prawa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d ds.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stwa Żywno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 oraz 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 procedury </w:t>
      </w:r>
      <w:r w:rsidR="00064880"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w zakresie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Dz.U.UE.L.2002.31.1 z dnia 2002.02.01</w:t>
      </w:r>
      <w:r>
        <w:rPr>
          <w:rFonts w:ascii="Arial" w:eastAsia="Calibri" w:hAnsi="Arial" w:cs="Arial"/>
          <w:sz w:val="24"/>
          <w:szCs w:val="24"/>
        </w:rPr>
        <w:t>),</w:t>
      </w:r>
    </w:p>
    <w:p w14:paraId="3192B13B" w14:textId="77777777" w:rsidR="0000184F" w:rsidRPr="00995458" w:rsidDel="00175DBC" w:rsidRDefault="00995458" w:rsidP="00995458">
      <w:pPr>
        <w:autoSpaceDE w:val="0"/>
        <w:autoSpaceDN w:val="0"/>
        <w:adjustRightInd w:val="0"/>
        <w:spacing w:line="276" w:lineRule="auto"/>
        <w:ind w:left="567"/>
        <w:jc w:val="both"/>
        <w:rPr>
          <w:del w:id="1" w:author="Mikołajczyk-Roszkowska Agnieszka" w:date="2023-08-29T12:53:00Z"/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w rozporządzeniu (WE) Nr 1935/2004 Parlamentu Europejskiego i Rady </w:t>
      </w:r>
      <w:r w:rsidR="007C3393" w:rsidRPr="00995458">
        <w:rPr>
          <w:rFonts w:ascii="Arial" w:eastAsia="Calibri" w:hAnsi="Arial" w:cs="Arial"/>
          <w:sz w:val="24"/>
          <w:szCs w:val="24"/>
        </w:rPr>
        <w:br/>
        <w:t xml:space="preserve">z dnia 27 października 2004 r.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w sprawie materiałów i wyrobów przeznaczonych do kontaktu z </w:t>
      </w:r>
      <w:r w:rsidR="007C3393" w:rsidRPr="00995458">
        <w:rPr>
          <w:rFonts w:ascii="Arial" w:eastAsia="Calibri" w:hAnsi="Arial" w:cs="Arial"/>
          <w:sz w:val="24"/>
          <w:szCs w:val="24"/>
        </w:rPr>
        <w:t>ż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ywno</w:t>
      </w:r>
      <w:r w:rsidR="007C3393" w:rsidRPr="00995458">
        <w:rPr>
          <w:rFonts w:ascii="Arial" w:eastAsia="Calibri" w:hAnsi="Arial" w:cs="Arial"/>
          <w:sz w:val="24"/>
          <w:szCs w:val="24"/>
        </w:rPr>
        <w:t>ś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ci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ą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oraz uchylaj</w:t>
      </w:r>
      <w:r w:rsidR="007C3393" w:rsidRPr="00995458">
        <w:rPr>
          <w:rFonts w:ascii="Arial" w:eastAsia="Calibri" w:hAnsi="Arial" w:cs="Arial"/>
          <w:sz w:val="24"/>
          <w:szCs w:val="24"/>
        </w:rPr>
        <w:t>ą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ce </w:t>
      </w:r>
      <w:r w:rsidR="007774FA" w:rsidRPr="00995458">
        <w:rPr>
          <w:rFonts w:ascii="Arial" w:eastAsia="Calibri" w:hAnsi="Arial" w:cs="Arial"/>
          <w:bCs/>
          <w:iCs/>
          <w:sz w:val="24"/>
          <w:szCs w:val="24"/>
        </w:rPr>
        <w:t xml:space="preserve">dyrektywy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80/590/EWG i 89/109/EWG (Dz.U.UE.L.2004.338.4 z dnia 2004.11.13),</w:t>
      </w:r>
    </w:p>
    <w:p w14:paraId="63A5E4CC" w14:textId="77777777" w:rsidR="00175DBC" w:rsidRPr="0000184F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cs="Arial"/>
          <w:sz w:val="24"/>
          <w:szCs w:val="24"/>
        </w:rPr>
      </w:pPr>
      <w:r w:rsidRPr="0000184F">
        <w:rPr>
          <w:rFonts w:ascii="Arial" w:hAnsi="Arial" w:cs="Arial"/>
          <w:sz w:val="24"/>
          <w:szCs w:val="24"/>
        </w:rPr>
        <w:t>w rozporządzeniu Komisji (</w:t>
      </w:r>
      <w:r w:rsidR="007774FA" w:rsidRPr="0000184F">
        <w:rPr>
          <w:rFonts w:ascii="Arial" w:hAnsi="Arial" w:cs="Arial"/>
          <w:sz w:val="24"/>
          <w:szCs w:val="24"/>
        </w:rPr>
        <w:t>U</w:t>
      </w:r>
      <w:r w:rsidRPr="0000184F">
        <w:rPr>
          <w:rFonts w:ascii="Arial" w:hAnsi="Arial" w:cs="Arial"/>
          <w:sz w:val="24"/>
          <w:szCs w:val="24"/>
        </w:rPr>
        <w:t xml:space="preserve">E) Nr </w:t>
      </w:r>
      <w:r w:rsidR="00175DBC" w:rsidRPr="0000184F">
        <w:rPr>
          <w:rFonts w:ascii="Arial" w:hAnsi="Arial" w:cs="Arial"/>
          <w:sz w:val="24"/>
          <w:szCs w:val="24"/>
        </w:rPr>
        <w:t>2023</w:t>
      </w:r>
      <w:r w:rsidRPr="0000184F">
        <w:rPr>
          <w:rFonts w:ascii="Arial" w:hAnsi="Arial" w:cs="Arial"/>
          <w:sz w:val="24"/>
          <w:szCs w:val="24"/>
        </w:rPr>
        <w:t>/</w:t>
      </w:r>
      <w:r w:rsidR="00175DBC" w:rsidRPr="0000184F">
        <w:rPr>
          <w:rFonts w:ascii="Arial" w:hAnsi="Arial" w:cs="Arial"/>
          <w:sz w:val="24"/>
          <w:szCs w:val="24"/>
        </w:rPr>
        <w:t xml:space="preserve">915 </w:t>
      </w:r>
      <w:r w:rsidRPr="0000184F">
        <w:rPr>
          <w:rFonts w:ascii="Arial" w:hAnsi="Arial" w:cs="Arial"/>
          <w:sz w:val="24"/>
          <w:szCs w:val="24"/>
        </w:rPr>
        <w:t xml:space="preserve">z dnia </w:t>
      </w:r>
      <w:r w:rsidR="00175DBC" w:rsidRPr="0000184F">
        <w:rPr>
          <w:rFonts w:ascii="Arial" w:hAnsi="Arial" w:cs="Arial"/>
          <w:sz w:val="24"/>
          <w:szCs w:val="24"/>
        </w:rPr>
        <w:t xml:space="preserve">25 kwietnia 2023 </w:t>
      </w:r>
      <w:r w:rsidRPr="0000184F">
        <w:rPr>
          <w:rFonts w:ascii="Arial" w:hAnsi="Arial" w:cs="Arial"/>
          <w:sz w:val="24"/>
          <w:szCs w:val="24"/>
        </w:rPr>
        <w:t xml:space="preserve">r. </w:t>
      </w:r>
      <w:r w:rsidR="00064880">
        <w:rPr>
          <w:rFonts w:ascii="Arial" w:hAnsi="Arial" w:cs="Arial"/>
          <w:sz w:val="24"/>
          <w:szCs w:val="24"/>
        </w:rPr>
        <w:br/>
      </w:r>
      <w:r w:rsidR="00175DBC" w:rsidRPr="0000184F">
        <w:rPr>
          <w:rFonts w:ascii="Arial" w:hAnsi="Arial" w:cs="Arial"/>
          <w:sz w:val="24"/>
          <w:szCs w:val="24"/>
        </w:rPr>
        <w:t>w sprawie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najwyższych dopuszczalnych</w:t>
      </w:r>
      <w:r w:rsidR="00175DBC" w:rsidRPr="0000184F">
        <w:rPr>
          <w:rFonts w:ascii="Arial" w:hAnsi="Arial" w:cs="Arial"/>
          <w:sz w:val="24"/>
          <w:szCs w:val="24"/>
        </w:rPr>
        <w:t>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poziomów niektórych zanieczyszczeń</w:t>
      </w:r>
      <w:r w:rsidR="00175DBC" w:rsidRPr="0000184F">
        <w:rPr>
          <w:rFonts w:ascii="Arial" w:hAnsi="Arial" w:cs="Arial"/>
          <w:sz w:val="24"/>
          <w:szCs w:val="24"/>
        </w:rPr>
        <w:t> w żywności oraz uchylające rozporządzenie (WE) nr 1881/2006 (</w:t>
      </w:r>
      <w:r w:rsidR="00175DBC" w:rsidRPr="0000184F">
        <w:rPr>
          <w:rStyle w:val="ng-binding"/>
          <w:rFonts w:ascii="Arial" w:hAnsi="Arial" w:cs="Arial"/>
          <w:bCs/>
          <w:sz w:val="24"/>
          <w:szCs w:val="24"/>
        </w:rPr>
        <w:t>Dz.U.UE.L.2023.119.103</w:t>
      </w:r>
      <w:r w:rsidR="00175DBC" w:rsidRPr="0000184F">
        <w:rPr>
          <w:rFonts w:ascii="Arial" w:hAnsi="Arial" w:cs="Arial"/>
          <w:bCs/>
          <w:sz w:val="24"/>
          <w:szCs w:val="24"/>
        </w:rPr>
        <w:t> </w:t>
      </w:r>
      <w:r w:rsidR="00175DBC" w:rsidRPr="0000184F">
        <w:rPr>
          <w:rStyle w:val="ng-scope"/>
          <w:rFonts w:ascii="Arial" w:hAnsi="Arial" w:cs="Arial"/>
          <w:bCs/>
          <w:sz w:val="24"/>
          <w:szCs w:val="24"/>
        </w:rPr>
        <w:t>z dnia</w:t>
      </w:r>
      <w:r w:rsidR="00175DBC" w:rsidRPr="0000184F">
        <w:rPr>
          <w:rFonts w:ascii="Arial" w:hAnsi="Arial" w:cs="Arial"/>
          <w:bCs/>
          <w:sz w:val="24"/>
          <w:szCs w:val="24"/>
        </w:rPr>
        <w:t> 2023.05.05)</w:t>
      </w:r>
      <w:r w:rsidR="0022570D" w:rsidRPr="0000184F">
        <w:rPr>
          <w:rFonts w:ascii="Arial" w:hAnsi="Arial" w:cs="Arial"/>
          <w:bCs/>
          <w:sz w:val="24"/>
          <w:szCs w:val="24"/>
        </w:rPr>
        <w:t>,</w:t>
      </w:r>
    </w:p>
    <w:p w14:paraId="6E474112" w14:textId="77777777" w:rsidR="007C3393" w:rsidRPr="00175DBC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175DBC">
        <w:rPr>
          <w:rFonts w:ascii="Arial" w:hAnsi="Arial" w:cs="Arial"/>
          <w:bCs/>
          <w:sz w:val="24"/>
          <w:szCs w:val="24"/>
        </w:rPr>
        <w:t>ustawa z dnia 7 maja 2009 r. o towarach paczkowanych (Dz.U.</w:t>
      </w:r>
      <w:r w:rsidR="00175DBC" w:rsidRPr="00175DBC">
        <w:rPr>
          <w:rFonts w:ascii="Arial" w:hAnsi="Arial" w:cs="Arial"/>
          <w:bCs/>
          <w:sz w:val="24"/>
          <w:szCs w:val="24"/>
        </w:rPr>
        <w:t>202</w:t>
      </w:r>
      <w:r w:rsidR="00175DBC">
        <w:rPr>
          <w:rFonts w:ascii="Arial" w:hAnsi="Arial" w:cs="Arial"/>
          <w:bCs/>
          <w:sz w:val="24"/>
          <w:szCs w:val="24"/>
        </w:rPr>
        <w:t>2</w:t>
      </w:r>
      <w:r w:rsidRPr="00175DBC">
        <w:rPr>
          <w:rFonts w:ascii="Arial" w:hAnsi="Arial" w:cs="Arial"/>
          <w:bCs/>
          <w:sz w:val="24"/>
          <w:szCs w:val="24"/>
        </w:rPr>
        <w:t>.</w:t>
      </w:r>
      <w:r w:rsidR="00175DBC">
        <w:rPr>
          <w:rFonts w:ascii="Arial" w:hAnsi="Arial" w:cs="Arial"/>
          <w:bCs/>
          <w:sz w:val="24"/>
          <w:szCs w:val="24"/>
        </w:rPr>
        <w:t>2255</w:t>
      </w:r>
      <w:r w:rsidR="00175DBC" w:rsidRPr="00175DBC">
        <w:rPr>
          <w:rFonts w:ascii="Arial" w:hAnsi="Arial" w:cs="Arial"/>
          <w:bCs/>
          <w:sz w:val="24"/>
          <w:szCs w:val="24"/>
        </w:rPr>
        <w:t xml:space="preserve"> </w:t>
      </w:r>
      <w:r w:rsidRPr="00175DBC">
        <w:rPr>
          <w:rFonts w:ascii="Arial" w:hAnsi="Arial" w:cs="Arial"/>
          <w:bCs/>
          <w:sz w:val="24"/>
          <w:szCs w:val="24"/>
        </w:rPr>
        <w:t>t.j.),</w:t>
      </w:r>
    </w:p>
    <w:p w14:paraId="3E983D02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 xml:space="preserve">Rozporządzenie Parlamentu Europejskiego i Rady (WE) Nr 1333/2008 </w:t>
      </w:r>
      <w:r w:rsidRPr="002D5FFD">
        <w:rPr>
          <w:rFonts w:ascii="Arial" w:hAnsi="Arial" w:cs="Arial"/>
          <w:sz w:val="24"/>
          <w:szCs w:val="24"/>
        </w:rPr>
        <w:br/>
        <w:t>z dnia 16 grudnia 2008 r. w sprawie dodatków do żywności (Dz.U.UE.L.2008.354.16 z dnia 2008.12.31),</w:t>
      </w:r>
    </w:p>
    <w:p w14:paraId="71695E19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>Rozporządzenie Komisji (WE) Nr 2073/2005 z dnia 15 l</w:t>
      </w:r>
      <w:r w:rsidR="00064880">
        <w:rPr>
          <w:rFonts w:ascii="Arial" w:hAnsi="Arial" w:cs="Arial"/>
          <w:sz w:val="24"/>
          <w:szCs w:val="24"/>
        </w:rPr>
        <w:t xml:space="preserve">istopada 2005 r. </w:t>
      </w:r>
      <w:r w:rsidR="00064880">
        <w:rPr>
          <w:rFonts w:ascii="Arial" w:hAnsi="Arial" w:cs="Arial"/>
          <w:sz w:val="24"/>
          <w:szCs w:val="24"/>
        </w:rPr>
        <w:br/>
        <w:t xml:space="preserve">w </w:t>
      </w:r>
      <w:r w:rsidRPr="002D5FFD">
        <w:rPr>
          <w:rFonts w:ascii="Arial" w:hAnsi="Arial" w:cs="Arial"/>
          <w:sz w:val="24"/>
          <w:szCs w:val="24"/>
        </w:rPr>
        <w:t>sprawie kryteriów mikrobiologicznych dotyczących środków spożywczych (Dz.U.UE.L.2005.338.1 z dnia 2005.12.22),</w:t>
      </w:r>
    </w:p>
    <w:p w14:paraId="724BE641" w14:textId="77777777" w:rsidR="007C3393" w:rsidRPr="002C18E0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 w:rsidRPr="002C18E0">
        <w:rPr>
          <w:rFonts w:ascii="Arial" w:eastAsia="Calibri" w:hAnsi="Arial" w:cs="Arial"/>
          <w:sz w:val="24"/>
          <w:szCs w:val="24"/>
        </w:rPr>
        <w:t xml:space="preserve">Rozporządzenie (WE) Nr 852/2004 Parlamentu Europejskiego i Rady </w:t>
      </w:r>
      <w:r>
        <w:rPr>
          <w:rFonts w:ascii="Arial" w:eastAsia="Calibri" w:hAnsi="Arial" w:cs="Arial"/>
          <w:sz w:val="24"/>
          <w:szCs w:val="24"/>
        </w:rPr>
        <w:br/>
      </w:r>
      <w:r w:rsidRPr="002C18E0">
        <w:rPr>
          <w:rFonts w:ascii="Arial" w:eastAsia="Calibri" w:hAnsi="Arial" w:cs="Arial"/>
          <w:sz w:val="24"/>
          <w:szCs w:val="24"/>
        </w:rPr>
        <w:t xml:space="preserve">z dnia 29 kwietnia 2004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rodków spo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Dz.U.UE.L.2004.139.1 z dnia 2004.04.30</w:t>
      </w:r>
      <w:r>
        <w:rPr>
          <w:rFonts w:ascii="Arial" w:eastAsia="Calibri" w:hAnsi="Arial" w:cs="Arial"/>
          <w:sz w:val="24"/>
          <w:szCs w:val="24"/>
        </w:rPr>
        <w:t>)</w:t>
      </w:r>
      <w:r w:rsidRPr="002C18E0">
        <w:rPr>
          <w:rFonts w:ascii="Arial" w:eastAsia="Calibri" w:hAnsi="Arial" w:cs="Arial"/>
          <w:sz w:val="24"/>
          <w:szCs w:val="24"/>
        </w:rPr>
        <w:t>.</w:t>
      </w:r>
    </w:p>
    <w:p w14:paraId="64CD5182" w14:textId="77777777" w:rsidR="002C18E0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zobowiązany jest przez cały okres u</w:t>
      </w:r>
      <w:r w:rsidR="00DD19DA" w:rsidRPr="00E94F7E">
        <w:rPr>
          <w:rFonts w:ascii="Arial" w:hAnsi="Arial" w:cs="Arial"/>
          <w:sz w:val="24"/>
          <w:szCs w:val="24"/>
        </w:rPr>
        <w:t xml:space="preserve">mowy </w:t>
      </w:r>
      <w:r w:rsidR="002C18E0" w:rsidRPr="00E94F7E">
        <w:rPr>
          <w:rFonts w:ascii="Arial" w:hAnsi="Arial" w:cs="Arial"/>
          <w:sz w:val="24"/>
          <w:szCs w:val="24"/>
        </w:rPr>
        <w:t xml:space="preserve">posiadać aktualną decyzję </w:t>
      </w:r>
      <w:r w:rsidR="00C833B3">
        <w:rPr>
          <w:rFonts w:ascii="Arial" w:hAnsi="Arial" w:cs="Arial"/>
          <w:sz w:val="24"/>
          <w:szCs w:val="24"/>
        </w:rPr>
        <w:br/>
      </w:r>
      <w:r w:rsidR="002C18E0" w:rsidRPr="00E94F7E">
        <w:rPr>
          <w:rFonts w:ascii="Arial" w:hAnsi="Arial" w:cs="Arial"/>
          <w:sz w:val="24"/>
          <w:szCs w:val="24"/>
        </w:rPr>
        <w:t xml:space="preserve">wystawioną przez właściwego </w:t>
      </w:r>
      <w:r w:rsidR="007969A7">
        <w:rPr>
          <w:rFonts w:ascii="Arial" w:hAnsi="Arial" w:cs="Arial"/>
          <w:sz w:val="24"/>
          <w:szCs w:val="24"/>
        </w:rPr>
        <w:t>i</w:t>
      </w:r>
      <w:r w:rsidR="002C18E0" w:rsidRPr="00E94F7E">
        <w:rPr>
          <w:rFonts w:ascii="Arial" w:hAnsi="Arial" w:cs="Arial"/>
          <w:sz w:val="24"/>
          <w:szCs w:val="24"/>
        </w:rPr>
        <w:t>ns</w:t>
      </w:r>
      <w:r w:rsidR="00725F1A">
        <w:rPr>
          <w:rFonts w:ascii="Arial" w:hAnsi="Arial" w:cs="Arial"/>
          <w:sz w:val="24"/>
          <w:szCs w:val="24"/>
        </w:rPr>
        <w:t>pektora Inspekcji Sanitarnej</w:t>
      </w:r>
      <w:r w:rsidR="002C18E0" w:rsidRPr="00E94F7E">
        <w:rPr>
          <w:rFonts w:ascii="Arial" w:hAnsi="Arial" w:cs="Arial"/>
          <w:sz w:val="24"/>
          <w:szCs w:val="24"/>
        </w:rPr>
        <w:t xml:space="preserve"> o spełnieniu wymagań </w:t>
      </w:r>
      <w:r w:rsidR="00583D7A">
        <w:rPr>
          <w:rFonts w:ascii="Arial" w:hAnsi="Arial" w:cs="Arial"/>
          <w:sz w:val="24"/>
          <w:szCs w:val="24"/>
        </w:rPr>
        <w:t xml:space="preserve">  </w:t>
      </w:r>
      <w:r w:rsidR="002C18E0" w:rsidRPr="00E94F7E">
        <w:rPr>
          <w:rFonts w:ascii="Arial" w:hAnsi="Arial" w:cs="Arial"/>
          <w:sz w:val="24"/>
          <w:szCs w:val="24"/>
        </w:rPr>
        <w:t>koniecznych do zapewnienia higieny w procesie produkcji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="002C18E0" w:rsidRPr="00E94F7E">
        <w:rPr>
          <w:rFonts w:ascii="Arial" w:hAnsi="Arial" w:cs="Arial"/>
          <w:sz w:val="24"/>
          <w:szCs w:val="24"/>
        </w:rPr>
        <w:t xml:space="preserve">i obrocie artykułami żywnościowymi oraz </w:t>
      </w:r>
      <w:r w:rsidR="00DD19DA" w:rsidRPr="00E94F7E">
        <w:rPr>
          <w:rFonts w:ascii="Arial" w:hAnsi="Arial" w:cs="Arial"/>
          <w:sz w:val="24"/>
          <w:szCs w:val="24"/>
        </w:rPr>
        <w:t>do</w:t>
      </w:r>
      <w:r w:rsidR="002C18E0" w:rsidRPr="00E94F7E">
        <w:rPr>
          <w:rFonts w:ascii="Arial" w:hAnsi="Arial" w:cs="Arial"/>
          <w:sz w:val="24"/>
          <w:szCs w:val="24"/>
        </w:rPr>
        <w:t xml:space="preserve"> zapewnienia właściwej jakości zdrowotnej tych artykułów.</w:t>
      </w:r>
      <w:r w:rsidR="00DD19DA" w:rsidRPr="00E94F7E">
        <w:rPr>
          <w:rFonts w:ascii="Arial" w:hAnsi="Arial" w:cs="Arial"/>
          <w:sz w:val="24"/>
          <w:szCs w:val="24"/>
        </w:rPr>
        <w:t xml:space="preserve"> </w:t>
      </w:r>
    </w:p>
    <w:p w14:paraId="33BCD8D8" w14:textId="77777777" w:rsidR="00AA6CE4" w:rsidRPr="00E94F7E" w:rsidRDefault="00AA6CE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na każde wezwanie Zamawiającego przedstawi do wglądu dokument </w:t>
      </w:r>
      <w:r w:rsidR="00036A33">
        <w:rPr>
          <w:rFonts w:ascii="Arial" w:hAnsi="Arial" w:cs="Arial"/>
          <w:sz w:val="24"/>
          <w:szCs w:val="24"/>
        </w:rPr>
        <w:t xml:space="preserve">wskazany w ust. 2 </w:t>
      </w:r>
      <w:r>
        <w:rPr>
          <w:rFonts w:ascii="Arial" w:hAnsi="Arial" w:cs="Arial"/>
          <w:sz w:val="24"/>
          <w:szCs w:val="24"/>
        </w:rPr>
        <w:t>w wyznaczonym terminie tj. do 5 dni od otrzymania wezwania.</w:t>
      </w:r>
    </w:p>
    <w:p w14:paraId="6ED7B088" w14:textId="77777777" w:rsidR="00E94F7E" w:rsidRPr="00E94F7E" w:rsidRDefault="00E94F7E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Dla określenia jakości odbieranych wyrobów </w:t>
      </w:r>
      <w:r w:rsidR="007D7B6C">
        <w:rPr>
          <w:rFonts w:ascii="Arial" w:eastAsia="Calibri" w:hAnsi="Arial" w:cs="Arial"/>
          <w:sz w:val="24"/>
          <w:szCs w:val="24"/>
        </w:rPr>
        <w:t>Zamawiający</w:t>
      </w:r>
      <w:r w:rsidR="007D7B6C" w:rsidRPr="00E94F7E">
        <w:rPr>
          <w:rFonts w:ascii="Arial" w:eastAsia="Calibri" w:hAnsi="Arial" w:cs="Arial"/>
          <w:sz w:val="24"/>
          <w:szCs w:val="24"/>
        </w:rPr>
        <w:t xml:space="preserve"> </w:t>
      </w:r>
      <w:r w:rsidRPr="00E94F7E">
        <w:rPr>
          <w:rFonts w:ascii="Arial" w:eastAsia="Calibri" w:hAnsi="Arial" w:cs="Arial"/>
          <w:sz w:val="24"/>
          <w:szCs w:val="24"/>
        </w:rPr>
        <w:t xml:space="preserve">zastrzega sobie prawo do ich kontroli przez Wojskowy Ośrodek Medycyny Prewencyjnej (WOMP) właściwy </w:t>
      </w:r>
      <w:r w:rsidR="00C833B3">
        <w:rPr>
          <w:rFonts w:ascii="Arial" w:eastAsia="Calibri" w:hAnsi="Arial" w:cs="Arial"/>
          <w:sz w:val="24"/>
          <w:szCs w:val="24"/>
        </w:rPr>
        <w:t xml:space="preserve">   </w:t>
      </w:r>
      <w:r w:rsidR="00C833B3">
        <w:rPr>
          <w:rFonts w:ascii="Arial" w:eastAsia="Calibri" w:hAnsi="Arial" w:cs="Arial"/>
          <w:sz w:val="24"/>
          <w:szCs w:val="24"/>
        </w:rPr>
        <w:br/>
      </w:r>
      <w:r w:rsidRPr="00E94F7E">
        <w:rPr>
          <w:rFonts w:ascii="Arial" w:eastAsia="Calibri" w:hAnsi="Arial" w:cs="Arial"/>
          <w:sz w:val="24"/>
          <w:szCs w:val="24"/>
        </w:rPr>
        <w:t>miejscowo dla Odbiorcy w zakresie:</w:t>
      </w:r>
    </w:p>
    <w:p w14:paraId="639C37FB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>procesów technologicznych,</w:t>
      </w:r>
    </w:p>
    <w:p w14:paraId="7B1C8BA5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14:paraId="112635A0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14:paraId="01E3F832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14:paraId="21B54B11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14:paraId="430D87CC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magazynowania surowców i gotowych przetworów, </w:t>
      </w:r>
    </w:p>
    <w:p w14:paraId="791F6590" w14:textId="77777777" w:rsidR="00E94F7E" w:rsidRPr="00E94F7E" w:rsidRDefault="00725F1A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wyrobów.</w:t>
      </w:r>
    </w:p>
    <w:p w14:paraId="448837F4" w14:textId="77777777" w:rsidR="00791EA4" w:rsidRPr="00411C30" w:rsidRDefault="00791EA4" w:rsidP="00064880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969A7">
        <w:rPr>
          <w:rFonts w:ascii="Arial" w:hAnsi="Arial" w:cs="Arial"/>
          <w:sz w:val="24"/>
          <w:szCs w:val="24"/>
        </w:rPr>
        <w:t>Wykonawca będzie dostarczał towary</w:t>
      </w:r>
      <w:r w:rsidR="00E94F7E" w:rsidRPr="007969A7">
        <w:rPr>
          <w:rFonts w:ascii="Arial" w:hAnsi="Arial" w:cs="Arial"/>
          <w:sz w:val="24"/>
          <w:szCs w:val="24"/>
        </w:rPr>
        <w:t xml:space="preserve"> specjalistycznym</w:t>
      </w:r>
      <w:r w:rsidRPr="007969A7">
        <w:rPr>
          <w:rFonts w:ascii="Arial" w:hAnsi="Arial" w:cs="Arial"/>
          <w:sz w:val="24"/>
          <w:szCs w:val="24"/>
        </w:rPr>
        <w:t xml:space="preserve"> transportem własnym</w:t>
      </w:r>
      <w:r w:rsidR="00E94F7E" w:rsidRPr="007969A7">
        <w:rPr>
          <w:rFonts w:ascii="Arial" w:hAnsi="Arial" w:cs="Arial"/>
          <w:sz w:val="24"/>
          <w:szCs w:val="24"/>
        </w:rPr>
        <w:t xml:space="preserve"> </w:t>
      </w:r>
      <w:r w:rsidR="00064880">
        <w:rPr>
          <w:rFonts w:ascii="Arial" w:hAnsi="Arial" w:cs="Arial"/>
          <w:sz w:val="24"/>
          <w:szCs w:val="24"/>
        </w:rPr>
        <w:br/>
        <w:t>lub</w:t>
      </w:r>
      <w:r w:rsidR="006E0261" w:rsidRPr="00411C30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>przewoźnika</w:t>
      </w:r>
      <w:r w:rsidR="007969A7" w:rsidRPr="00411C30">
        <w:rPr>
          <w:rFonts w:ascii="Arial" w:hAnsi="Arial" w:cs="Arial"/>
          <w:sz w:val="24"/>
          <w:szCs w:val="24"/>
        </w:rPr>
        <w:t xml:space="preserve"> spełniając wymogi</w:t>
      </w:r>
      <w:r w:rsidR="00587142" w:rsidRPr="00411C30">
        <w:rPr>
          <w:rFonts w:ascii="Arial" w:hAnsi="Arial" w:cs="Arial"/>
          <w:sz w:val="24"/>
          <w:szCs w:val="24"/>
        </w:rPr>
        <w:t xml:space="preserve"> określone w </w:t>
      </w:r>
      <w:r w:rsidR="00E94F7E" w:rsidRPr="00411C30">
        <w:rPr>
          <w:rFonts w:ascii="Arial" w:hAnsi="Arial" w:cs="Arial"/>
          <w:sz w:val="24"/>
          <w:szCs w:val="24"/>
        </w:rPr>
        <w:t xml:space="preserve">§ </w:t>
      </w:r>
      <w:r w:rsidR="00202F53" w:rsidRPr="00411C30">
        <w:rPr>
          <w:rFonts w:ascii="Arial" w:hAnsi="Arial" w:cs="Arial"/>
          <w:sz w:val="24"/>
          <w:szCs w:val="24"/>
        </w:rPr>
        <w:t>8</w:t>
      </w:r>
      <w:r w:rsidR="00E94F7E" w:rsidRPr="00411C30">
        <w:rPr>
          <w:rFonts w:ascii="Arial" w:hAnsi="Arial" w:cs="Arial"/>
          <w:sz w:val="24"/>
          <w:szCs w:val="24"/>
        </w:rPr>
        <w:t xml:space="preserve"> ust. 1</w:t>
      </w:r>
      <w:r w:rsidR="00174CF8">
        <w:rPr>
          <w:rFonts w:ascii="Arial" w:hAnsi="Arial" w:cs="Arial"/>
          <w:sz w:val="24"/>
          <w:szCs w:val="24"/>
        </w:rPr>
        <w:t xml:space="preserve"> lit</w:t>
      </w:r>
      <w:r w:rsidR="00E94F7E" w:rsidRPr="00411C30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 xml:space="preserve">b. </w:t>
      </w:r>
    </w:p>
    <w:p w14:paraId="38D7622F" w14:textId="77777777" w:rsidR="00070CE3" w:rsidRPr="00070CE3" w:rsidRDefault="007969A7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W przypadku podejrzenia zagrożenia bezpieczeństwa zdrowotnego towaru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070CE3">
        <w:rPr>
          <w:rFonts w:ascii="Arial" w:hAnsi="Arial" w:cs="Arial"/>
          <w:sz w:val="24"/>
          <w:szCs w:val="24"/>
        </w:rPr>
        <w:t>Zamawiający niezwłocznie powiadamia Wykonawcę i WOMP.</w:t>
      </w:r>
      <w:r w:rsidR="00070CE3" w:rsidRPr="00B61B80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Czynności zmierzające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do wydania decyzji prowadzi inspektor Wojskowej Inspekcji Weterynaryjnej lub (i)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Wojskowej Inspekcji Sanitarnej lub (i) inny podmiot (organ) wskazany powszechnie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obowiązującymi przepisami prawa. Decyzja wydana przez uprawniony organ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>urzędowej kontroli żywności, po jej uprawomocnieniu, będzie dla Zamawiaj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ącego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podstawą do sporządzenia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i przesłania do Wykonawcy wniosku o podjęcie czynności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reklamacyjnych. </w:t>
      </w:r>
      <w:r w:rsidRPr="00070CE3">
        <w:rPr>
          <w:rFonts w:ascii="Arial" w:hAnsi="Arial" w:cs="Arial"/>
          <w:sz w:val="24"/>
          <w:szCs w:val="24"/>
        </w:rPr>
        <w:t xml:space="preserve"> </w:t>
      </w:r>
    </w:p>
    <w:p w14:paraId="39DE770C" w14:textId="77777777" w:rsidR="007969A7" w:rsidRPr="00070CE3" w:rsidRDefault="007969A7" w:rsidP="004D7EAB">
      <w:pPr>
        <w:numPr>
          <w:ilvl w:val="0"/>
          <w:numId w:val="9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Zamawiający, w czasie trwania umowy, zastrzega sobie prawo dwukrotnego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wykonania badań kontrolnych wybranych </w:t>
      </w:r>
      <w:r w:rsidR="00866F5E" w:rsidRPr="00070CE3">
        <w:rPr>
          <w:rFonts w:ascii="Arial" w:hAnsi="Arial" w:cs="Arial"/>
          <w:sz w:val="24"/>
          <w:szCs w:val="24"/>
        </w:rPr>
        <w:t>towarów</w:t>
      </w:r>
      <w:r w:rsidRPr="00070CE3">
        <w:rPr>
          <w:rFonts w:ascii="Arial" w:hAnsi="Arial" w:cs="Arial"/>
          <w:sz w:val="24"/>
          <w:szCs w:val="24"/>
        </w:rPr>
        <w:t xml:space="preserve"> </w:t>
      </w:r>
      <w:r w:rsidR="00A34F84" w:rsidRPr="00070CE3">
        <w:rPr>
          <w:rFonts w:ascii="Arial" w:hAnsi="Arial" w:cs="Arial"/>
          <w:sz w:val="24"/>
          <w:szCs w:val="24"/>
        </w:rPr>
        <w:t>na koszt Wykonawcy</w:t>
      </w:r>
      <w:r w:rsidR="006E1CB1" w:rsidRPr="00070CE3">
        <w:rPr>
          <w:rFonts w:ascii="Arial" w:hAnsi="Arial" w:cs="Arial"/>
          <w:sz w:val="24"/>
          <w:szCs w:val="24"/>
        </w:rPr>
        <w:t xml:space="preserve"> oraz </w:t>
      </w:r>
      <w:r w:rsidR="00C833B3">
        <w:rPr>
          <w:rFonts w:ascii="Arial" w:hAnsi="Arial" w:cs="Arial"/>
          <w:sz w:val="24"/>
          <w:szCs w:val="24"/>
        </w:rPr>
        <w:br/>
      </w:r>
      <w:r w:rsidR="006E1CB1" w:rsidRPr="00070CE3">
        <w:rPr>
          <w:rFonts w:ascii="Arial" w:hAnsi="Arial" w:cs="Arial"/>
          <w:sz w:val="24"/>
          <w:szCs w:val="24"/>
        </w:rPr>
        <w:t xml:space="preserve">dowolnej ilości tych badań na koszt Zamawiającego, </w:t>
      </w:r>
      <w:r w:rsidRPr="00070CE3">
        <w:rPr>
          <w:rFonts w:ascii="Arial" w:hAnsi="Arial" w:cs="Arial"/>
          <w:sz w:val="24"/>
          <w:szCs w:val="24"/>
        </w:rPr>
        <w:t xml:space="preserve"> potwierdzających zgodność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produktów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. Laboratorium, kierunek i zakres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ba</w:t>
      </w:r>
      <w:r w:rsidR="00A34F84" w:rsidRPr="00070CE3">
        <w:rPr>
          <w:rFonts w:ascii="Arial" w:hAnsi="Arial" w:cs="Arial"/>
          <w:sz w:val="24"/>
          <w:szCs w:val="24"/>
        </w:rPr>
        <w:t>dań kontrolnych określa Zamawiający. Zamawiający</w:t>
      </w:r>
      <w:r w:rsidRPr="00070CE3">
        <w:rPr>
          <w:rFonts w:ascii="Arial" w:hAnsi="Arial" w:cs="Arial"/>
          <w:sz w:val="24"/>
          <w:szCs w:val="24"/>
        </w:rPr>
        <w:t xml:space="preserve"> zleci osobom uprawnionym </w:t>
      </w:r>
      <w:r w:rsidR="00C833B3">
        <w:rPr>
          <w:rFonts w:ascii="Arial" w:hAnsi="Arial" w:cs="Arial"/>
          <w:sz w:val="24"/>
          <w:szCs w:val="24"/>
        </w:rPr>
        <w:t xml:space="preserve"> 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(próbobiorca-rzeczoznawca) pobranie prób i wykonanie badań w laboratorium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akredytowanym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zleconym kierunku i zakresie badań, a w przypadku braku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takiej możliwości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laboratorium spełniającym wymagania normy PN-EN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ISO/IEC 17025. Gdy nie będzie możliwości wykonania badań wg metod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przywołanych w </w:t>
      </w:r>
      <w:r w:rsidRPr="0022570D">
        <w:rPr>
          <w:rFonts w:ascii="Arial" w:hAnsi="Arial" w:cs="Arial"/>
          <w:sz w:val="24"/>
          <w:szCs w:val="24"/>
        </w:rPr>
        <w:t xml:space="preserve">opisie przedmiotu </w:t>
      </w:r>
      <w:r w:rsidR="0022570D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>, określenia me</w:t>
      </w:r>
      <w:r w:rsidR="00A34F84" w:rsidRPr="00070CE3">
        <w:rPr>
          <w:rFonts w:ascii="Arial" w:hAnsi="Arial" w:cs="Arial"/>
          <w:sz w:val="24"/>
          <w:szCs w:val="24"/>
        </w:rPr>
        <w:t xml:space="preserve">tod równoważnych </w:t>
      </w:r>
      <w:r w:rsidR="0022570D">
        <w:rPr>
          <w:rFonts w:ascii="Arial" w:hAnsi="Arial" w:cs="Arial"/>
          <w:sz w:val="24"/>
          <w:szCs w:val="24"/>
        </w:rPr>
        <w:t xml:space="preserve">     </w:t>
      </w:r>
      <w:r w:rsidR="00A34F84" w:rsidRPr="00070CE3">
        <w:rPr>
          <w:rFonts w:ascii="Arial" w:hAnsi="Arial" w:cs="Arial"/>
          <w:sz w:val="24"/>
          <w:szCs w:val="24"/>
        </w:rPr>
        <w:t>dokona Zamawiający</w:t>
      </w:r>
      <w:r w:rsidRPr="00070CE3">
        <w:rPr>
          <w:rFonts w:ascii="Arial" w:hAnsi="Arial" w:cs="Arial"/>
          <w:sz w:val="24"/>
          <w:szCs w:val="24"/>
        </w:rPr>
        <w:t xml:space="preserve">. </w:t>
      </w:r>
      <w:r w:rsidR="003449C2" w:rsidRPr="00070CE3">
        <w:rPr>
          <w:rFonts w:ascii="Arial" w:hAnsi="Arial" w:cs="Arial"/>
          <w:sz w:val="24"/>
          <w:szCs w:val="24"/>
        </w:rPr>
        <w:t>Stwierdzenie niezgodności towaru</w:t>
      </w:r>
      <w:r w:rsidRPr="00070CE3">
        <w:rPr>
          <w:rFonts w:ascii="Arial" w:hAnsi="Arial" w:cs="Arial"/>
          <w:sz w:val="24"/>
          <w:szCs w:val="24"/>
        </w:rPr>
        <w:t xml:space="preserve">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 będzie podstawą do wszczęcia procedury reklamacyjnej.</w:t>
      </w:r>
    </w:p>
    <w:p w14:paraId="2689D643" w14:textId="77777777" w:rsidR="00A34F84" w:rsidRPr="00A34F84" w:rsidRDefault="00A34F8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34F84">
        <w:rPr>
          <w:rFonts w:ascii="Arial" w:hAnsi="Arial" w:cs="Arial"/>
          <w:sz w:val="24"/>
          <w:szCs w:val="24"/>
        </w:rPr>
        <w:t xml:space="preserve">W przypadku wystąpienia zatruć </w:t>
      </w:r>
      <w:r>
        <w:rPr>
          <w:rFonts w:ascii="Arial" w:hAnsi="Arial" w:cs="Arial"/>
          <w:sz w:val="24"/>
          <w:szCs w:val="24"/>
        </w:rPr>
        <w:t xml:space="preserve">pokarmowych </w:t>
      </w:r>
      <w:r w:rsidRPr="00A34F84">
        <w:rPr>
          <w:rFonts w:ascii="Arial" w:hAnsi="Arial" w:cs="Arial"/>
          <w:sz w:val="24"/>
          <w:szCs w:val="24"/>
        </w:rPr>
        <w:t xml:space="preserve">spowodowanych złą jakością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dostarczonych </w:t>
      </w:r>
      <w:r w:rsidR="003449C2">
        <w:rPr>
          <w:rFonts w:ascii="Arial" w:hAnsi="Arial" w:cs="Arial"/>
          <w:sz w:val="24"/>
          <w:szCs w:val="24"/>
        </w:rPr>
        <w:t>towarów</w:t>
      </w:r>
      <w:r>
        <w:rPr>
          <w:rFonts w:ascii="Arial" w:hAnsi="Arial" w:cs="Arial"/>
          <w:sz w:val="24"/>
          <w:szCs w:val="24"/>
        </w:rPr>
        <w:t xml:space="preserve"> Wykonawca</w:t>
      </w:r>
      <w:r w:rsidRPr="00A34F84">
        <w:rPr>
          <w:rFonts w:ascii="Arial" w:hAnsi="Arial" w:cs="Arial"/>
          <w:sz w:val="24"/>
          <w:szCs w:val="24"/>
        </w:rPr>
        <w:t xml:space="preserve"> zobowiązany jest pokryć wszelkie koszty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dotyczące leczenia i przeprowadzenia wszelkich koniecznych zabiegów sanitarnych </w:t>
      </w:r>
      <w:r w:rsidR="00587142">
        <w:rPr>
          <w:rFonts w:ascii="Arial" w:hAnsi="Arial" w:cs="Arial"/>
          <w:sz w:val="24"/>
          <w:szCs w:val="24"/>
        </w:rPr>
        <w:t xml:space="preserve">      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(w tym m.in. dezynfekcji i dezaktywacji) oraz do wypłaty wszelkich roszczeń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>odszkodowawczych będących wynikiem zatrucia.</w:t>
      </w:r>
    </w:p>
    <w:p w14:paraId="10ED8615" w14:textId="2F41AD2A" w:rsidR="00791EA4" w:rsidRPr="00E94F7E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bierze na siebie odpowiedzialność za braki i wad</w:t>
      </w:r>
      <w:r w:rsidR="001062D1">
        <w:rPr>
          <w:rFonts w:ascii="Arial" w:hAnsi="Arial" w:cs="Arial"/>
          <w:sz w:val="24"/>
          <w:szCs w:val="24"/>
        </w:rPr>
        <w:t xml:space="preserve">y towaru </w:t>
      </w:r>
      <w:r w:rsidRPr="00E94F7E">
        <w:rPr>
          <w:rFonts w:ascii="Arial" w:hAnsi="Arial" w:cs="Arial"/>
          <w:sz w:val="24"/>
          <w:szCs w:val="24"/>
        </w:rPr>
        <w:t xml:space="preserve">powstałe </w:t>
      </w:r>
      <w:r w:rsidR="00AB09A8" w:rsidRPr="00E94F7E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E94F7E">
        <w:rPr>
          <w:rFonts w:ascii="Arial" w:hAnsi="Arial" w:cs="Arial"/>
          <w:sz w:val="24"/>
          <w:szCs w:val="24"/>
        </w:rPr>
        <w:t>w trakcie produkcji i dystrybucji towarów</w:t>
      </w:r>
      <w:r w:rsidR="00E94F7E">
        <w:rPr>
          <w:rFonts w:ascii="Arial" w:hAnsi="Arial" w:cs="Arial"/>
          <w:sz w:val="24"/>
          <w:szCs w:val="24"/>
        </w:rPr>
        <w:t>.</w:t>
      </w:r>
    </w:p>
    <w:p w14:paraId="033DA0E2" w14:textId="77777777" w:rsidR="00AB09A8" w:rsidRPr="00533578" w:rsidRDefault="00AB09A8" w:rsidP="004D7EAB">
      <w:pPr>
        <w:numPr>
          <w:ilvl w:val="0"/>
          <w:numId w:val="9"/>
        </w:numPr>
        <w:shd w:val="clear" w:color="auto" w:fill="FFFFFF"/>
        <w:tabs>
          <w:tab w:val="left" w:pos="284"/>
          <w:tab w:val="left" w:pos="426"/>
        </w:tabs>
        <w:spacing w:after="240" w:line="276" w:lineRule="auto"/>
        <w:ind w:left="284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 xml:space="preserve">Odbiór ilościowy i jakościowy towaru będzie dokonywany w magazynie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8B5615">
        <w:rPr>
          <w:rFonts w:ascii="Arial" w:hAnsi="Arial" w:cs="Arial"/>
          <w:sz w:val="24"/>
          <w:szCs w:val="24"/>
        </w:rPr>
        <w:t>Zamawiającego w oparciu o złożone zamówienie i obowiązujące</w:t>
      </w:r>
      <w:r w:rsidR="00533578">
        <w:rPr>
          <w:rFonts w:ascii="Arial" w:hAnsi="Arial" w:cs="Arial"/>
          <w:sz w:val="24"/>
          <w:szCs w:val="24"/>
        </w:rPr>
        <w:t xml:space="preserve"> </w:t>
      </w:r>
      <w:r w:rsidR="00533578" w:rsidRPr="00946216">
        <w:rPr>
          <w:rFonts w:ascii="Arial" w:hAnsi="Arial" w:cs="Arial"/>
          <w:sz w:val="24"/>
          <w:szCs w:val="24"/>
        </w:rPr>
        <w:t xml:space="preserve">minimalne wymagania </w:t>
      </w:r>
      <w:r w:rsidR="003E0D54">
        <w:rPr>
          <w:rFonts w:ascii="Arial" w:hAnsi="Arial" w:cs="Arial"/>
          <w:sz w:val="24"/>
          <w:szCs w:val="24"/>
        </w:rPr>
        <w:t xml:space="preserve"> jakościowe zawarte w opisie przedmiotu zamówienia.</w:t>
      </w:r>
    </w:p>
    <w:p w14:paraId="6E51BBFD" w14:textId="77777777" w:rsidR="00AB09A8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50A5DA76" w14:textId="77777777" w:rsidR="00AB09A8" w:rsidRPr="00866F5E" w:rsidRDefault="00AB09A8" w:rsidP="004D7EAB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Wykonawca zobowiązuje się do </w:t>
      </w:r>
      <w:r w:rsidR="007D7B6C">
        <w:rPr>
          <w:rFonts w:ascii="Arial" w:hAnsi="Arial" w:cs="Arial"/>
          <w:sz w:val="24"/>
          <w:szCs w:val="24"/>
        </w:rPr>
        <w:t>zapewnienia jakości</w:t>
      </w:r>
      <w:r w:rsidRPr="00866F5E">
        <w:rPr>
          <w:rFonts w:ascii="Arial" w:hAnsi="Arial" w:cs="Arial"/>
          <w:sz w:val="24"/>
          <w:szCs w:val="24"/>
        </w:rPr>
        <w:t xml:space="preserve"> </w:t>
      </w:r>
      <w:r w:rsidR="007D7B6C">
        <w:rPr>
          <w:rFonts w:ascii="Arial" w:hAnsi="Arial" w:cs="Arial"/>
          <w:sz w:val="24"/>
          <w:szCs w:val="24"/>
        </w:rPr>
        <w:t xml:space="preserve">i ilości </w:t>
      </w:r>
      <w:r w:rsidRPr="00866F5E">
        <w:rPr>
          <w:rFonts w:ascii="Arial" w:hAnsi="Arial" w:cs="Arial"/>
          <w:sz w:val="24"/>
          <w:szCs w:val="24"/>
        </w:rPr>
        <w:t>dostarczanych towarów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Pr="00866F5E">
        <w:rPr>
          <w:rFonts w:ascii="Arial" w:hAnsi="Arial" w:cs="Arial"/>
          <w:sz w:val="24"/>
          <w:szCs w:val="24"/>
        </w:rPr>
        <w:t>zgodnie</w:t>
      </w:r>
      <w:r w:rsidR="00587142">
        <w:rPr>
          <w:rFonts w:ascii="Arial" w:hAnsi="Arial" w:cs="Arial"/>
          <w:sz w:val="24"/>
          <w:szCs w:val="24"/>
        </w:rPr>
        <w:t xml:space="preserve"> z opisem przedmiotu zamówienia.</w:t>
      </w:r>
    </w:p>
    <w:p w14:paraId="05BAD3E3" w14:textId="6B297F3F" w:rsidR="00584973" w:rsidRPr="007748C9" w:rsidRDefault="00AB09A8" w:rsidP="001062D1">
      <w:pPr>
        <w:numPr>
          <w:ilvl w:val="0"/>
          <w:numId w:val="12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Zamawiający, po stwierdzeniu niezgodności ilościowych i jakościowyc</w:t>
      </w:r>
      <w:r w:rsidR="001062D1">
        <w:rPr>
          <w:rFonts w:ascii="Arial" w:hAnsi="Arial" w:cs="Arial"/>
          <w:sz w:val="24"/>
          <w:szCs w:val="24"/>
        </w:rPr>
        <w:t xml:space="preserve">h w dostarczanym towarze </w:t>
      </w:r>
      <w:r w:rsidR="00341445" w:rsidRPr="00866F5E">
        <w:rPr>
          <w:rFonts w:ascii="Arial" w:hAnsi="Arial" w:cs="Arial"/>
          <w:sz w:val="24"/>
          <w:szCs w:val="24"/>
        </w:rPr>
        <w:t xml:space="preserve">pozostawi towary do dyspozycji Wykonawcy powiadamiając go niezwłocznie (telefonicznie lub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="00674704">
        <w:rPr>
          <w:rFonts w:ascii="Arial" w:hAnsi="Arial" w:cs="Arial"/>
          <w:sz w:val="24"/>
          <w:szCs w:val="24"/>
        </w:rPr>
        <w:t>e-mailem</w:t>
      </w:r>
      <w:r w:rsidR="00341445" w:rsidRPr="00866F5E">
        <w:rPr>
          <w:rFonts w:ascii="Arial" w:hAnsi="Arial" w:cs="Arial"/>
          <w:sz w:val="24"/>
          <w:szCs w:val="24"/>
        </w:rPr>
        <w:t>) o zaistniałych</w:t>
      </w:r>
      <w:r w:rsidR="00123FFD" w:rsidRPr="00866F5E">
        <w:rPr>
          <w:rFonts w:ascii="Arial" w:hAnsi="Arial" w:cs="Arial"/>
          <w:sz w:val="24"/>
          <w:szCs w:val="24"/>
        </w:rPr>
        <w:t xml:space="preserve"> brakach l</w:t>
      </w:r>
      <w:r w:rsidR="00DD19DA" w:rsidRPr="00866F5E">
        <w:rPr>
          <w:rFonts w:ascii="Arial" w:hAnsi="Arial" w:cs="Arial"/>
          <w:sz w:val="24"/>
          <w:szCs w:val="24"/>
        </w:rPr>
        <w:t>ub wadach przedmiotowych</w:t>
      </w:r>
      <w:r w:rsidR="00123FFD" w:rsidRPr="00866F5E">
        <w:rPr>
          <w:rFonts w:ascii="Arial" w:hAnsi="Arial" w:cs="Arial"/>
          <w:sz w:val="24"/>
          <w:szCs w:val="24"/>
        </w:rPr>
        <w:t>, jednocześnie zobowiązując go do ich uzupełnienia lub wymiany na właściwe</w:t>
      </w:r>
      <w:r w:rsidR="00DD19DA" w:rsidRPr="00866F5E">
        <w:rPr>
          <w:rFonts w:ascii="Arial" w:hAnsi="Arial" w:cs="Arial"/>
          <w:sz w:val="24"/>
          <w:szCs w:val="24"/>
        </w:rPr>
        <w:t>,</w:t>
      </w:r>
      <w:r w:rsidR="00123FFD" w:rsidRPr="00866F5E">
        <w:rPr>
          <w:rFonts w:ascii="Arial" w:hAnsi="Arial" w:cs="Arial"/>
          <w:sz w:val="24"/>
          <w:szCs w:val="24"/>
        </w:rPr>
        <w:t xml:space="preserve"> najpóźniej na dzień następny.</w:t>
      </w:r>
    </w:p>
    <w:p w14:paraId="6B5F57F8" w14:textId="77777777" w:rsidR="00AB09A8" w:rsidRPr="00EB39DE" w:rsidRDefault="00C9025D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14:paraId="43BEC140" w14:textId="137DFE89" w:rsidR="0022570D" w:rsidRPr="00231C28" w:rsidRDefault="00A82C24" w:rsidP="00231C28">
      <w:pPr>
        <w:pStyle w:val="Tekstkomentarza"/>
        <w:spacing w:line="276" w:lineRule="auto"/>
        <w:ind w:left="284" w:hanging="284"/>
        <w:jc w:val="both"/>
      </w:pPr>
      <w:r>
        <w:rPr>
          <w:rFonts w:ascii="Arial" w:hAnsi="Arial" w:cs="Arial"/>
          <w:sz w:val="24"/>
          <w:szCs w:val="24"/>
        </w:rPr>
        <w:t xml:space="preserve">1. </w:t>
      </w:r>
      <w:r w:rsidR="0073039F" w:rsidRPr="00231C28">
        <w:rPr>
          <w:rFonts w:ascii="Arial" w:hAnsi="Arial" w:cs="Arial"/>
          <w:sz w:val="24"/>
          <w:szCs w:val="24"/>
        </w:rPr>
        <w:t>Zamawiający</w:t>
      </w:r>
      <w:r w:rsidR="00456A75" w:rsidRPr="00231C28">
        <w:rPr>
          <w:rFonts w:ascii="Arial" w:hAnsi="Arial" w:cs="Arial"/>
          <w:sz w:val="24"/>
          <w:szCs w:val="24"/>
        </w:rPr>
        <w:t xml:space="preserve"> oprócz przypadków wymienionych w Kodeksie Cywilnym </w:t>
      </w:r>
      <w:r w:rsidR="00231C28">
        <w:rPr>
          <w:rFonts w:ascii="Arial" w:hAnsi="Arial" w:cs="Arial"/>
          <w:sz w:val="24"/>
          <w:szCs w:val="24"/>
        </w:rPr>
        <w:t xml:space="preserve"> ma praw </w:t>
      </w:r>
      <w:r w:rsidR="007D7B6C" w:rsidRPr="00231C28">
        <w:rPr>
          <w:rFonts w:ascii="Arial" w:hAnsi="Arial" w:cs="Arial"/>
          <w:sz w:val="24"/>
          <w:szCs w:val="24"/>
        </w:rPr>
        <w:t>odstąpić od umowy</w:t>
      </w:r>
      <w:r w:rsidR="0073039F" w:rsidRPr="00231C28">
        <w:rPr>
          <w:rFonts w:ascii="Arial" w:hAnsi="Arial" w:cs="Arial"/>
          <w:sz w:val="24"/>
          <w:szCs w:val="24"/>
        </w:rPr>
        <w:t xml:space="preserve"> </w:t>
      </w:r>
      <w:r w:rsidR="00843B5A" w:rsidRPr="00231C28">
        <w:rPr>
          <w:rFonts w:ascii="Arial" w:hAnsi="Arial" w:cs="Arial"/>
          <w:sz w:val="24"/>
          <w:szCs w:val="24"/>
        </w:rPr>
        <w:t xml:space="preserve">bez prawa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ykonawcy do jakichkolwiek roszczeń z tego </w:t>
      </w:r>
      <w:r w:rsidR="00877319" w:rsidRPr="00231C28">
        <w:rPr>
          <w:rFonts w:ascii="Arial" w:hAnsi="Arial" w:cs="Arial"/>
          <w:sz w:val="24"/>
          <w:szCs w:val="24"/>
        </w:rPr>
        <w:t>tytułu, jeżeli</w:t>
      </w:r>
      <w:r w:rsidR="00231C28">
        <w:rPr>
          <w:rFonts w:ascii="Arial" w:hAnsi="Arial" w:cs="Arial"/>
          <w:sz w:val="24"/>
          <w:szCs w:val="24"/>
        </w:rPr>
        <w:t xml:space="preserve">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ykonawca </w:t>
      </w:r>
      <w:r w:rsidR="00231C28" w:rsidRPr="00231C28">
        <w:rPr>
          <w:rFonts w:ascii="Arial" w:hAnsi="Arial" w:cs="Arial"/>
          <w:sz w:val="24"/>
          <w:szCs w:val="24"/>
        </w:rPr>
        <w:t>co najmniej 3 krotnie nie zrealizuje posz</w:t>
      </w:r>
      <w:r w:rsidR="00231C28">
        <w:rPr>
          <w:rFonts w:ascii="Arial" w:hAnsi="Arial" w:cs="Arial"/>
          <w:sz w:val="24"/>
          <w:szCs w:val="24"/>
        </w:rPr>
        <w:t xml:space="preserve">czególnych zamówień w terminie </w:t>
      </w:r>
      <w:r w:rsidR="00231C28">
        <w:rPr>
          <w:rFonts w:ascii="Arial" w:hAnsi="Arial" w:cs="Arial"/>
          <w:sz w:val="24"/>
          <w:szCs w:val="24"/>
        </w:rPr>
        <w:br/>
      </w:r>
      <w:r w:rsidR="00231C28" w:rsidRPr="00231C28">
        <w:rPr>
          <w:rFonts w:ascii="Arial" w:hAnsi="Arial" w:cs="Arial"/>
          <w:sz w:val="24"/>
          <w:szCs w:val="24"/>
        </w:rPr>
        <w:t>lub w dostarczonych produktach zostanie stwierdzone co najmniej dwukrotne istnienie istotnych wad.</w:t>
      </w:r>
    </w:p>
    <w:p w14:paraId="08088D58" w14:textId="1439216C" w:rsidR="00A82C24" w:rsidRDefault="00103745" w:rsidP="00C833B3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D7B6C">
        <w:rPr>
          <w:rFonts w:ascii="Arial" w:hAnsi="Arial" w:cs="Arial"/>
          <w:sz w:val="24"/>
          <w:szCs w:val="24"/>
        </w:rPr>
        <w:t>Z</w:t>
      </w:r>
      <w:r w:rsidR="007D7B6C" w:rsidRPr="00D3200D">
        <w:rPr>
          <w:rFonts w:ascii="Arial" w:hAnsi="Arial" w:cs="Arial"/>
          <w:sz w:val="24"/>
          <w:szCs w:val="24"/>
        </w:rPr>
        <w:t xml:space="preserve">amawiający </w:t>
      </w:r>
      <w:r w:rsidR="00825CA3" w:rsidRPr="00D3200D">
        <w:rPr>
          <w:rFonts w:ascii="Arial" w:hAnsi="Arial" w:cs="Arial"/>
          <w:sz w:val="24"/>
          <w:szCs w:val="24"/>
        </w:rPr>
        <w:t xml:space="preserve">może odstąpić od umowy w terminie </w:t>
      </w:r>
      <w:r w:rsidR="00231C28">
        <w:rPr>
          <w:rFonts w:ascii="Arial" w:hAnsi="Arial" w:cs="Arial"/>
          <w:sz w:val="24"/>
          <w:szCs w:val="24"/>
        </w:rPr>
        <w:t>3</w:t>
      </w:r>
      <w:r w:rsidR="00231C28" w:rsidRPr="00231C28">
        <w:rPr>
          <w:rFonts w:ascii="Arial" w:hAnsi="Arial" w:cs="Arial"/>
          <w:sz w:val="24"/>
          <w:szCs w:val="24"/>
        </w:rPr>
        <w:t>0 dni od dowiedzenia się przez Zamawiającego o zaistnieniu przesłanek do odstąpienia wskazanych w ust. 1.</w:t>
      </w:r>
    </w:p>
    <w:p w14:paraId="4B231B52" w14:textId="77777777" w:rsidR="00071EAF" w:rsidRPr="00064880" w:rsidRDefault="00456A75" w:rsidP="0006488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82C24">
        <w:rPr>
          <w:rFonts w:ascii="Arial" w:hAnsi="Arial" w:cs="Arial"/>
          <w:sz w:val="24"/>
          <w:szCs w:val="24"/>
        </w:rPr>
        <w:t xml:space="preserve">. </w:t>
      </w:r>
      <w:r w:rsidR="00A82C24" w:rsidRPr="00A82C24">
        <w:rPr>
          <w:rFonts w:ascii="Arial" w:hAnsi="Arial" w:cs="Arial"/>
          <w:sz w:val="24"/>
          <w:szCs w:val="24"/>
        </w:rPr>
        <w:t xml:space="preserve">Zamawiający może odstąpić od umowy w terminie 30 dni od dnia powzięcia wiadomości </w:t>
      </w:r>
      <w:r w:rsidR="00064880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o zaistnieniu istotnej zmiany okoliczności powodującej, że wykonanie umowy nie leży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w interesie publicznym, czego nie można było przewidzieć w chwili zawarcia umowy,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>lub dalsze wykonywanie umowy może zagrozić podstawowemu interesowi bezpieczeństwa państwa lub bezpieczeństwu publicznemu.</w:t>
      </w:r>
    </w:p>
    <w:p w14:paraId="076B5CF4" w14:textId="77777777" w:rsidR="00EE71E1" w:rsidRDefault="00EE71E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CDBF507" w14:textId="0ACD776E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14:paraId="3D53D806" w14:textId="77777777" w:rsidR="00302897" w:rsidRPr="00071EAF" w:rsidRDefault="00886507" w:rsidP="004D7EAB">
      <w:pPr>
        <w:pStyle w:val="Akapitzlist"/>
        <w:numPr>
          <w:ilvl w:val="0"/>
          <w:numId w:val="19"/>
        </w:numPr>
        <w:spacing w:after="240"/>
        <w:ind w:left="284" w:hanging="426"/>
        <w:jc w:val="both"/>
        <w:rPr>
          <w:rFonts w:ascii="Arial" w:hAnsi="Arial" w:cs="Arial"/>
          <w:bCs/>
          <w:sz w:val="24"/>
          <w:szCs w:val="24"/>
        </w:rPr>
      </w:pPr>
      <w:r w:rsidRPr="00C833B3">
        <w:rPr>
          <w:rFonts w:ascii="Arial" w:hAnsi="Arial" w:cs="Arial"/>
          <w:sz w:val="24"/>
          <w:szCs w:val="24"/>
        </w:rPr>
        <w:t>Wykonawca zobowiązany jest zachować w tajemnicy wszelkie wiadomości uzyskane w</w:t>
      </w:r>
      <w:r w:rsidR="00BE5F37" w:rsidRPr="00C833B3">
        <w:rPr>
          <w:rFonts w:ascii="Arial" w:hAnsi="Arial" w:cs="Arial"/>
          <w:sz w:val="24"/>
          <w:szCs w:val="24"/>
        </w:rPr>
        <w:t> </w:t>
      </w:r>
      <w:r w:rsidRPr="00C833B3">
        <w:rPr>
          <w:rFonts w:ascii="Arial" w:hAnsi="Arial" w:cs="Arial"/>
          <w:sz w:val="24"/>
          <w:szCs w:val="24"/>
        </w:rPr>
        <w:t>związku</w:t>
      </w:r>
      <w:r w:rsidR="005E2C42" w:rsidRPr="00C833B3">
        <w:rPr>
          <w:rFonts w:ascii="Arial" w:hAnsi="Arial" w:cs="Arial"/>
          <w:sz w:val="24"/>
          <w:szCs w:val="24"/>
        </w:rPr>
        <w:t xml:space="preserve"> z wykonaniem</w:t>
      </w:r>
      <w:r w:rsidR="00825CA3" w:rsidRPr="00C833B3">
        <w:rPr>
          <w:rFonts w:ascii="Arial" w:hAnsi="Arial" w:cs="Arial"/>
          <w:sz w:val="24"/>
          <w:szCs w:val="24"/>
        </w:rPr>
        <w:t xml:space="preserve"> i dotyczące</w:t>
      </w:r>
      <w:r w:rsidR="005E2C42" w:rsidRPr="00C833B3">
        <w:rPr>
          <w:rFonts w:ascii="Arial" w:hAnsi="Arial" w:cs="Arial"/>
          <w:sz w:val="24"/>
          <w:szCs w:val="24"/>
        </w:rPr>
        <w:t xml:space="preserve"> niniejszej umowy</w:t>
      </w:r>
      <w:r w:rsidR="00825CA3" w:rsidRPr="00C833B3">
        <w:rPr>
          <w:rFonts w:ascii="Arial" w:hAnsi="Arial" w:cs="Arial"/>
          <w:sz w:val="24"/>
          <w:szCs w:val="24"/>
        </w:rPr>
        <w:t>, oraz dotyczące zamawiającego</w:t>
      </w:r>
      <w:r w:rsidR="005E2C42" w:rsidRPr="00C833B3">
        <w:rPr>
          <w:rFonts w:ascii="Arial" w:hAnsi="Arial" w:cs="Arial"/>
          <w:sz w:val="24"/>
          <w:szCs w:val="24"/>
        </w:rPr>
        <w:t xml:space="preserve"> zarówno w okresie jej realizacji jak i później.</w:t>
      </w:r>
    </w:p>
    <w:p w14:paraId="549326C9" w14:textId="77777777" w:rsidR="00584973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14:paraId="2C43C73C" w14:textId="169B6123" w:rsidR="007C0C79" w:rsidRPr="007C0C79" w:rsidRDefault="007C0C79" w:rsidP="004D7EAB">
      <w:pPr>
        <w:pStyle w:val="Akapitzlist"/>
        <w:numPr>
          <w:ilvl w:val="0"/>
          <w:numId w:val="18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Osoby biorące udział w realizacji zamówieni</w:t>
      </w:r>
      <w:r w:rsidR="00231C28">
        <w:rPr>
          <w:rFonts w:ascii="Arial" w:hAnsi="Arial" w:cs="Arial"/>
          <w:sz w:val="24"/>
          <w:szCs w:val="24"/>
        </w:rPr>
        <w:t xml:space="preserve">a na terenach kompleksów wojskowych </w:t>
      </w:r>
      <w:r w:rsidRPr="007C0C79">
        <w:rPr>
          <w:rFonts w:ascii="Arial" w:hAnsi="Arial" w:cs="Arial"/>
          <w:sz w:val="24"/>
          <w:szCs w:val="24"/>
        </w:rPr>
        <w:t xml:space="preserve">muszą posiadać obywatelstwo polskie. W przypadku braku polskiego obywatelstwa muszą posiadać pozwolenie jednorazowe uprawniające do wstępu obcokrajowców na teren chronionego obiektu wojskowego zgodnie z Decyzją </w:t>
      </w:r>
      <w:r w:rsidRPr="007C0C79">
        <w:rPr>
          <w:rFonts w:ascii="Arial" w:eastAsia="Times New Roman" w:hAnsi="Arial" w:cs="Arial"/>
          <w:sz w:val="24"/>
          <w:szCs w:val="24"/>
        </w:rPr>
        <w:t>Nr 107/MON Ministra Obrony Narodowej z dnia 18 sierpnia 2021 r. w sprawie organizowania współpracy międzynarodowej w resorcie obrony narodowej.</w:t>
      </w:r>
    </w:p>
    <w:p w14:paraId="3F3F16F3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Brak zgody w formie pozwolenia je</w:t>
      </w:r>
      <w:r>
        <w:rPr>
          <w:rFonts w:ascii="Arial" w:hAnsi="Arial" w:cs="Arial"/>
          <w:sz w:val="24"/>
          <w:szCs w:val="24"/>
        </w:rPr>
        <w:t xml:space="preserve">dnorazowego skutkował będzie </w:t>
      </w:r>
      <w:r w:rsidRPr="007C0C79">
        <w:rPr>
          <w:rFonts w:ascii="Arial" w:hAnsi="Arial" w:cs="Arial"/>
          <w:sz w:val="24"/>
          <w:szCs w:val="24"/>
        </w:rPr>
        <w:t xml:space="preserve">nie wpuszczeniem na teren chronionego obiektu </w:t>
      </w:r>
      <w:r>
        <w:rPr>
          <w:rFonts w:ascii="Arial" w:hAnsi="Arial" w:cs="Arial"/>
          <w:sz w:val="24"/>
          <w:szCs w:val="24"/>
        </w:rPr>
        <w:t xml:space="preserve">wojskowego ww. osób, przy czym </w:t>
      </w:r>
      <w:r w:rsidRPr="007C0C79">
        <w:rPr>
          <w:rFonts w:ascii="Arial" w:hAnsi="Arial" w:cs="Arial"/>
          <w:sz w:val="24"/>
          <w:szCs w:val="24"/>
        </w:rPr>
        <w:t>nie może to być traktowane jako utrudnienie realizacji zamówienia przez zamawiającego.</w:t>
      </w:r>
    </w:p>
    <w:p w14:paraId="72602D0F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 związku z realizacją zadania Wykonawca będzie zobligowany do przesłania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 xml:space="preserve">do Zamawiającego z wyprzedzeniem, wniosku o wydanie przepustek na wejście </w:t>
      </w:r>
      <w:r w:rsidRPr="007C0C79"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EAD8EE9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 numerami dowodów osobistych, numerem PESEL, wskazaniem stanowiska oraz adresem zamieszkania;</w:t>
      </w:r>
    </w:p>
    <w:p w14:paraId="1350613B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0DAECD28" w14:textId="77777777" w:rsidR="007C0C79" w:rsidRP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 xml:space="preserve"> cel wejścia z numerem umowy.</w:t>
      </w:r>
    </w:p>
    <w:p w14:paraId="06013E44" w14:textId="77777777" w:rsid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14:paraId="78BE7C29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prace zasad używania urządzeń do przetwarzania obrazu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>i dźwięku zgodnie z Decyzją 77</w:t>
      </w:r>
      <w:r w:rsidR="00064880">
        <w:rPr>
          <w:rFonts w:ascii="Arial" w:hAnsi="Arial" w:cs="Arial"/>
          <w:sz w:val="24"/>
          <w:szCs w:val="24"/>
        </w:rPr>
        <w:t xml:space="preserve">/MON Ministra Obrony Narodowej </w:t>
      </w:r>
      <w:r w:rsidRPr="007C0C79">
        <w:rPr>
          <w:rFonts w:ascii="Arial" w:hAnsi="Arial" w:cs="Arial"/>
          <w:sz w:val="24"/>
          <w:szCs w:val="24"/>
        </w:rPr>
        <w:t>z dnia 09 czerwca 2020 r. Użytkowanie na terenie kompleksu wojskowego urządzeń do przetwarzania obrazu i dźwięku oraz telefonów komórkowych wymaga zgody zamawiającego (osoby odpowiedzialnej za na</w:t>
      </w:r>
      <w:r w:rsidR="00064880">
        <w:rPr>
          <w:rFonts w:ascii="Arial" w:hAnsi="Arial" w:cs="Arial"/>
          <w:sz w:val="24"/>
          <w:szCs w:val="24"/>
        </w:rPr>
        <w:t xml:space="preserve">dzór nad realizacją zamówienia </w:t>
      </w:r>
      <w:r w:rsidRPr="007C0C79">
        <w:rPr>
          <w:rFonts w:ascii="Arial" w:hAnsi="Arial" w:cs="Arial"/>
          <w:sz w:val="24"/>
          <w:szCs w:val="24"/>
        </w:rPr>
        <w:t>ze strony zamawiającego)”</w:t>
      </w:r>
    </w:p>
    <w:p w14:paraId="3EAE1958" w14:textId="77777777" w:rsidR="00071EAF" w:rsidRDefault="00071EAF" w:rsidP="00071EAF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80F26E7" w14:textId="77777777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14:paraId="38542EE8" w14:textId="77777777" w:rsidR="00064880" w:rsidRPr="006E47C8" w:rsidRDefault="007D046E" w:rsidP="006E47C8">
      <w:pPr>
        <w:pStyle w:val="Akapitzlist"/>
        <w:numPr>
          <w:ilvl w:val="0"/>
          <w:numId w:val="20"/>
        </w:numPr>
        <w:shd w:val="clear" w:color="auto" w:fill="FFFFFF"/>
        <w:ind w:left="284" w:right="36" w:hanging="284"/>
        <w:jc w:val="both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Nadzór nad realizacją  praw i obowiązków Zamawiającego wynikłych z niniejszej umowy, w szczególności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w zakresie</w:t>
      </w:r>
      <w:r w:rsidRPr="00866F5E">
        <w:rPr>
          <w:rFonts w:ascii="Arial" w:hAnsi="Arial" w:cs="Arial"/>
          <w:bCs/>
          <w:sz w:val="24"/>
          <w:szCs w:val="24"/>
        </w:rPr>
        <w:t xml:space="preserve"> bezpośredniej współpra</w:t>
      </w:r>
      <w:r w:rsidR="0073039F" w:rsidRPr="00866F5E">
        <w:rPr>
          <w:rFonts w:ascii="Arial" w:hAnsi="Arial" w:cs="Arial"/>
          <w:bCs/>
          <w:sz w:val="24"/>
          <w:szCs w:val="24"/>
        </w:rPr>
        <w:t>cy z Wykonawcą</w:t>
      </w:r>
      <w:r w:rsidR="00811258" w:rsidRPr="00866F5E">
        <w:rPr>
          <w:rFonts w:ascii="Arial" w:hAnsi="Arial" w:cs="Arial"/>
          <w:bCs/>
          <w:sz w:val="24"/>
          <w:szCs w:val="24"/>
        </w:rPr>
        <w:t>,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potwierdzenia prawidłowości</w:t>
      </w:r>
      <w:r w:rsidR="00150CAD" w:rsidRPr="00866F5E">
        <w:rPr>
          <w:rFonts w:ascii="Arial" w:hAnsi="Arial" w:cs="Arial"/>
          <w:bCs/>
          <w:sz w:val="24"/>
          <w:szCs w:val="24"/>
        </w:rPr>
        <w:t>,</w:t>
      </w:r>
      <w:r w:rsidR="007748C9">
        <w:rPr>
          <w:rFonts w:ascii="Arial" w:hAnsi="Arial" w:cs="Arial"/>
          <w:bCs/>
          <w:sz w:val="24"/>
          <w:szCs w:val="24"/>
        </w:rPr>
        <w:t xml:space="preserve"> terminowości,</w:t>
      </w:r>
      <w:r w:rsidR="00150CAD" w:rsidRPr="00866F5E">
        <w:rPr>
          <w:rFonts w:ascii="Arial" w:hAnsi="Arial" w:cs="Arial"/>
          <w:bCs/>
          <w:sz w:val="24"/>
          <w:szCs w:val="24"/>
        </w:rPr>
        <w:t xml:space="preserve"> wartości 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realizowanej </w:t>
      </w:r>
      <w:r w:rsidR="00584973" w:rsidRPr="00866F5E">
        <w:rPr>
          <w:rFonts w:ascii="Arial" w:hAnsi="Arial" w:cs="Arial"/>
          <w:bCs/>
          <w:sz w:val="24"/>
          <w:szCs w:val="24"/>
        </w:rPr>
        <w:t>umowy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i</w:t>
      </w:r>
      <w:r w:rsidRPr="00866F5E">
        <w:rPr>
          <w:rFonts w:ascii="Arial" w:hAnsi="Arial" w:cs="Arial"/>
          <w:bCs/>
          <w:sz w:val="24"/>
          <w:szCs w:val="24"/>
        </w:rPr>
        <w:t xml:space="preserve"> jej wykonania pełni </w:t>
      </w:r>
      <w:r w:rsidR="00CD6D36" w:rsidRPr="00866F5E">
        <w:rPr>
          <w:rFonts w:ascii="Arial" w:hAnsi="Arial" w:cs="Arial"/>
          <w:bCs/>
          <w:sz w:val="24"/>
          <w:szCs w:val="24"/>
        </w:rPr>
        <w:t>Szef Służby Żywnościowej</w:t>
      </w:r>
      <w:r w:rsidR="00587142">
        <w:rPr>
          <w:rFonts w:ascii="Arial" w:hAnsi="Arial" w:cs="Arial"/>
          <w:bCs/>
          <w:sz w:val="24"/>
          <w:szCs w:val="24"/>
        </w:rPr>
        <w:t xml:space="preserve"> (tel. </w:t>
      </w:r>
      <w:r w:rsidR="00A640E3">
        <w:rPr>
          <w:rFonts w:ascii="Arial" w:hAnsi="Arial" w:cs="Arial"/>
          <w:bCs/>
          <w:sz w:val="24"/>
          <w:szCs w:val="24"/>
        </w:rPr>
        <w:t>261 111 476</w:t>
      </w:r>
      <w:r w:rsidR="00587142">
        <w:rPr>
          <w:rFonts w:ascii="Arial" w:hAnsi="Arial" w:cs="Arial"/>
          <w:bCs/>
          <w:sz w:val="24"/>
          <w:szCs w:val="24"/>
        </w:rPr>
        <w:t>)</w:t>
      </w:r>
      <w:r w:rsidR="00CD6D36" w:rsidRPr="00866F5E">
        <w:rPr>
          <w:rFonts w:ascii="Arial" w:hAnsi="Arial" w:cs="Arial"/>
          <w:bCs/>
          <w:sz w:val="24"/>
          <w:szCs w:val="24"/>
        </w:rPr>
        <w:t xml:space="preserve"> </w:t>
      </w:r>
      <w:r w:rsidRPr="00866F5E">
        <w:rPr>
          <w:rFonts w:ascii="Arial" w:hAnsi="Arial" w:cs="Arial"/>
          <w:bCs/>
          <w:sz w:val="24"/>
          <w:szCs w:val="24"/>
        </w:rPr>
        <w:t>lub osoba przez niego upoważniona.</w:t>
      </w:r>
    </w:p>
    <w:p w14:paraId="39A63244" w14:textId="77777777" w:rsidR="005C45DD" w:rsidRDefault="005C45D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0983C99" w14:textId="2C6BABAF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14:paraId="3B59638B" w14:textId="77777777" w:rsidR="00EC6584" w:rsidRPr="00866F5E" w:rsidRDefault="00EC6584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14:paraId="6F4C9A8B" w14:textId="77777777" w:rsidR="00EC6584" w:rsidRPr="00866F5E" w:rsidRDefault="00584973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w wysokości 15</w:t>
      </w:r>
      <w:r w:rsidR="002A6024" w:rsidRPr="00866F5E">
        <w:rPr>
          <w:rFonts w:ascii="Arial" w:hAnsi="Arial" w:cs="Arial"/>
          <w:sz w:val="24"/>
          <w:szCs w:val="24"/>
        </w:rPr>
        <w:t xml:space="preserve"> </w:t>
      </w:r>
      <w:r w:rsidR="0073039F" w:rsidRPr="00866F5E">
        <w:rPr>
          <w:rFonts w:ascii="Arial" w:hAnsi="Arial" w:cs="Arial"/>
          <w:sz w:val="24"/>
          <w:szCs w:val="24"/>
        </w:rPr>
        <w:t xml:space="preserve">% </w:t>
      </w:r>
      <w:r w:rsidRPr="00866F5E">
        <w:rPr>
          <w:rFonts w:ascii="Arial" w:hAnsi="Arial" w:cs="Arial"/>
          <w:sz w:val="24"/>
          <w:szCs w:val="24"/>
        </w:rPr>
        <w:t xml:space="preserve">wartości brutto </w:t>
      </w:r>
      <w:r w:rsidR="00146B91">
        <w:rPr>
          <w:rFonts w:ascii="Arial" w:hAnsi="Arial" w:cs="Arial"/>
          <w:sz w:val="24"/>
          <w:szCs w:val="24"/>
        </w:rPr>
        <w:t xml:space="preserve">niezrealizowanej części </w:t>
      </w:r>
      <w:r w:rsidR="006E1CB1">
        <w:rPr>
          <w:rFonts w:ascii="Arial" w:hAnsi="Arial" w:cs="Arial"/>
          <w:sz w:val="24"/>
          <w:szCs w:val="24"/>
        </w:rPr>
        <w:t xml:space="preserve">umowy </w:t>
      </w:r>
      <w:r w:rsidRPr="00866F5E">
        <w:rPr>
          <w:rFonts w:ascii="Arial" w:hAnsi="Arial" w:cs="Arial"/>
          <w:sz w:val="24"/>
          <w:szCs w:val="24"/>
        </w:rPr>
        <w:t>w przypadku odstąpienia od umowy przez Zamawiającego z przyczyn leżących po stronie Wykonawcy</w:t>
      </w:r>
      <w:r w:rsidR="001A0DC4">
        <w:rPr>
          <w:rFonts w:ascii="Arial" w:hAnsi="Arial" w:cs="Arial"/>
          <w:sz w:val="24"/>
          <w:szCs w:val="24"/>
        </w:rPr>
        <w:t>,</w:t>
      </w:r>
    </w:p>
    <w:p w14:paraId="68D1B889" w14:textId="1DC6CE0B" w:rsidR="00DB5842" w:rsidRPr="0089244C" w:rsidRDefault="007F288B" w:rsidP="004D7EAB">
      <w:pPr>
        <w:pStyle w:val="Akapitzlist"/>
        <w:numPr>
          <w:ilvl w:val="0"/>
          <w:numId w:val="2"/>
        </w:numPr>
        <w:shd w:val="clear" w:color="auto" w:fill="FFFFFF"/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9244C">
        <w:rPr>
          <w:rFonts w:ascii="Arial" w:hAnsi="Arial" w:cs="Arial"/>
          <w:sz w:val="24"/>
          <w:szCs w:val="24"/>
        </w:rPr>
        <w:t xml:space="preserve">w </w:t>
      </w:r>
      <w:r w:rsidR="00584973" w:rsidRPr="0089244C">
        <w:rPr>
          <w:rFonts w:ascii="Arial" w:hAnsi="Arial" w:cs="Arial"/>
          <w:sz w:val="24"/>
          <w:szCs w:val="24"/>
        </w:rPr>
        <w:t xml:space="preserve">wysokości </w:t>
      </w:r>
      <w:r w:rsidR="00C079C6" w:rsidRPr="0089244C">
        <w:rPr>
          <w:rFonts w:ascii="Arial" w:hAnsi="Arial" w:cs="Arial"/>
          <w:sz w:val="24"/>
          <w:szCs w:val="24"/>
        </w:rPr>
        <w:t>4,0</w:t>
      </w:r>
      <w:r w:rsidR="00584973" w:rsidRPr="0089244C">
        <w:rPr>
          <w:rFonts w:ascii="Arial" w:hAnsi="Arial" w:cs="Arial"/>
          <w:sz w:val="24"/>
          <w:szCs w:val="24"/>
        </w:rPr>
        <w:t xml:space="preserve"> </w:t>
      </w:r>
      <w:r w:rsidR="00EC6584" w:rsidRPr="0089244C">
        <w:rPr>
          <w:rFonts w:ascii="Arial" w:hAnsi="Arial" w:cs="Arial"/>
          <w:sz w:val="24"/>
          <w:szCs w:val="24"/>
        </w:rPr>
        <w:t xml:space="preserve">% </w:t>
      </w:r>
      <w:r w:rsidR="0073039F" w:rsidRPr="0089244C">
        <w:rPr>
          <w:rFonts w:ascii="Arial" w:hAnsi="Arial" w:cs="Arial"/>
          <w:sz w:val="24"/>
          <w:szCs w:val="24"/>
        </w:rPr>
        <w:t>wartości</w:t>
      </w:r>
      <w:r w:rsidR="00D51FEB" w:rsidRPr="0089244C">
        <w:rPr>
          <w:rFonts w:ascii="Arial" w:hAnsi="Arial" w:cs="Arial"/>
          <w:sz w:val="24"/>
          <w:szCs w:val="24"/>
        </w:rPr>
        <w:t xml:space="preserve"> brutto</w:t>
      </w:r>
      <w:r w:rsidR="00584973" w:rsidRPr="0089244C">
        <w:rPr>
          <w:rFonts w:ascii="Arial" w:hAnsi="Arial" w:cs="Arial"/>
          <w:sz w:val="24"/>
          <w:szCs w:val="24"/>
        </w:rPr>
        <w:t xml:space="preserve"> zamówionego towaru zawierającego wadę </w:t>
      </w:r>
      <w:r w:rsidR="00C833B3" w:rsidRPr="0089244C">
        <w:rPr>
          <w:rFonts w:ascii="Arial" w:hAnsi="Arial" w:cs="Arial"/>
          <w:sz w:val="24"/>
          <w:szCs w:val="24"/>
        </w:rPr>
        <w:br/>
      </w:r>
      <w:r w:rsidR="00411C30" w:rsidRPr="0089244C">
        <w:rPr>
          <w:rFonts w:ascii="Arial" w:hAnsi="Arial" w:cs="Arial"/>
          <w:sz w:val="24"/>
          <w:szCs w:val="24"/>
        </w:rPr>
        <w:t>za każd</w:t>
      </w:r>
      <w:r w:rsidR="0086296A" w:rsidRPr="0089244C">
        <w:rPr>
          <w:rFonts w:ascii="Arial" w:hAnsi="Arial" w:cs="Arial"/>
          <w:sz w:val="24"/>
          <w:szCs w:val="24"/>
        </w:rPr>
        <w:t xml:space="preserve">y dzień zwłoki </w:t>
      </w:r>
      <w:r w:rsidR="0089244C" w:rsidRPr="0089244C">
        <w:rPr>
          <w:rFonts w:ascii="Arial" w:hAnsi="Arial" w:cs="Arial"/>
          <w:sz w:val="24"/>
          <w:szCs w:val="24"/>
        </w:rPr>
        <w:t>w wymianie towaru lub jego uzupełnieniu, w stosunku do terminu wskazanego w § 9 ust. 2 umowy,</w:t>
      </w:r>
    </w:p>
    <w:p w14:paraId="50A14B4A" w14:textId="7A5769EE" w:rsidR="007C3393" w:rsidRPr="00DB5842" w:rsidRDefault="0089244C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C079C6">
        <w:rPr>
          <w:rFonts w:ascii="Arial" w:hAnsi="Arial" w:cs="Arial"/>
          <w:sz w:val="24"/>
          <w:szCs w:val="24"/>
        </w:rPr>
        <w:t>wysokości 4,0</w:t>
      </w:r>
      <w:r w:rsidR="007C3393" w:rsidRPr="00DB5842">
        <w:rPr>
          <w:rFonts w:ascii="Arial" w:hAnsi="Arial" w:cs="Arial"/>
          <w:sz w:val="24"/>
          <w:szCs w:val="24"/>
        </w:rPr>
        <w:t xml:space="preserve"> % wartości brutto zamówionej dostawy, zrealizowanej po t</w:t>
      </w:r>
      <w:r w:rsidR="00A145A6" w:rsidRPr="00DB5842">
        <w:rPr>
          <w:rFonts w:ascii="Arial" w:hAnsi="Arial" w:cs="Arial"/>
          <w:sz w:val="24"/>
          <w:szCs w:val="24"/>
        </w:rPr>
        <w:t xml:space="preserve">erminie </w:t>
      </w:r>
      <w:r w:rsidR="00EF0A42" w:rsidRPr="00DB5842">
        <w:rPr>
          <w:rFonts w:ascii="Arial" w:hAnsi="Arial" w:cs="Arial"/>
          <w:sz w:val="24"/>
          <w:szCs w:val="24"/>
        </w:rPr>
        <w:t>określonym w § 4</w:t>
      </w:r>
      <w:r w:rsidR="007C3393" w:rsidRPr="00DB5842">
        <w:rPr>
          <w:rFonts w:ascii="Arial" w:hAnsi="Arial" w:cs="Arial"/>
          <w:sz w:val="24"/>
          <w:szCs w:val="24"/>
        </w:rPr>
        <w:t xml:space="preserve"> ust.</w:t>
      </w:r>
      <w:r w:rsidR="00912AF9">
        <w:rPr>
          <w:rFonts w:ascii="Arial" w:hAnsi="Arial" w:cs="Arial"/>
          <w:sz w:val="24"/>
          <w:szCs w:val="24"/>
        </w:rPr>
        <w:t xml:space="preserve"> </w:t>
      </w:r>
      <w:r w:rsidR="007C3393" w:rsidRPr="00DB5842">
        <w:rPr>
          <w:rFonts w:ascii="Arial" w:hAnsi="Arial" w:cs="Arial"/>
          <w:sz w:val="24"/>
          <w:szCs w:val="24"/>
        </w:rPr>
        <w:t xml:space="preserve">1, odpowiednio: za każdy rozpoczęty dzień </w:t>
      </w:r>
      <w:r w:rsidR="00A145A6" w:rsidRPr="00DB5842">
        <w:rPr>
          <w:rFonts w:ascii="Arial" w:hAnsi="Arial" w:cs="Arial"/>
          <w:sz w:val="24"/>
          <w:szCs w:val="24"/>
        </w:rPr>
        <w:t>zwłoki stosunku do terminu z § 4 ust. 1</w:t>
      </w:r>
      <w:r w:rsidR="007C3393" w:rsidRPr="00DB5842">
        <w:rPr>
          <w:rFonts w:ascii="Arial" w:hAnsi="Arial" w:cs="Arial"/>
          <w:sz w:val="24"/>
          <w:szCs w:val="24"/>
        </w:rPr>
        <w:t>.</w:t>
      </w:r>
    </w:p>
    <w:p w14:paraId="56D248D2" w14:textId="77777777" w:rsidR="007D5ADF" w:rsidRDefault="005B58AF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 zastrzega</w:t>
      </w:r>
      <w:r w:rsidR="00EC6584" w:rsidRPr="00866F5E">
        <w:rPr>
          <w:rFonts w:ascii="Arial" w:hAnsi="Arial" w:cs="Arial"/>
          <w:sz w:val="24"/>
          <w:szCs w:val="24"/>
        </w:rPr>
        <w:t xml:space="preserve"> prawo do dochodzenia </w:t>
      </w:r>
      <w:r w:rsidR="00912AF9" w:rsidRPr="00866F5E">
        <w:rPr>
          <w:rFonts w:ascii="Arial" w:hAnsi="Arial" w:cs="Arial"/>
          <w:sz w:val="24"/>
          <w:szCs w:val="24"/>
        </w:rPr>
        <w:t xml:space="preserve">na zasadach ogólnych </w:t>
      </w:r>
      <w:r w:rsidR="00EC6584" w:rsidRPr="00866F5E">
        <w:rPr>
          <w:rFonts w:ascii="Arial" w:hAnsi="Arial" w:cs="Arial"/>
          <w:sz w:val="24"/>
          <w:szCs w:val="24"/>
        </w:rPr>
        <w:t>odszkodowania uzupełniającego, przewyższającego wysokość kar umownych.</w:t>
      </w:r>
    </w:p>
    <w:p w14:paraId="5C40928E" w14:textId="4DF32C81" w:rsidR="00103745" w:rsidRDefault="00C833B3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142" w:right="36" w:hanging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D5ADF" w:rsidRPr="00103745">
        <w:rPr>
          <w:rFonts w:ascii="Arial" w:hAnsi="Arial" w:cs="Arial"/>
          <w:sz w:val="24"/>
          <w:szCs w:val="24"/>
        </w:rPr>
        <w:t>Kar</w:t>
      </w:r>
      <w:r w:rsidR="0089244C">
        <w:rPr>
          <w:rFonts w:ascii="Arial" w:hAnsi="Arial" w:cs="Arial"/>
          <w:sz w:val="24"/>
          <w:szCs w:val="24"/>
        </w:rPr>
        <w:t>y</w:t>
      </w:r>
      <w:r w:rsidR="007D5ADF" w:rsidRPr="00103745">
        <w:rPr>
          <w:rFonts w:ascii="Arial" w:hAnsi="Arial" w:cs="Arial"/>
          <w:sz w:val="24"/>
          <w:szCs w:val="24"/>
        </w:rPr>
        <w:t xml:space="preserve"> umown</w:t>
      </w:r>
      <w:r w:rsidR="0089244C">
        <w:rPr>
          <w:rFonts w:ascii="Arial" w:hAnsi="Arial" w:cs="Arial"/>
          <w:sz w:val="24"/>
          <w:szCs w:val="24"/>
        </w:rPr>
        <w:t>e</w:t>
      </w:r>
      <w:r w:rsidR="007D5ADF" w:rsidRPr="00103745">
        <w:rPr>
          <w:rFonts w:ascii="Arial" w:hAnsi="Arial" w:cs="Arial"/>
          <w:sz w:val="24"/>
          <w:szCs w:val="24"/>
        </w:rPr>
        <w:t xml:space="preserve"> staj</w:t>
      </w:r>
      <w:r w:rsidR="0089244C">
        <w:rPr>
          <w:rFonts w:ascii="Arial" w:hAnsi="Arial" w:cs="Arial"/>
          <w:sz w:val="24"/>
          <w:szCs w:val="24"/>
        </w:rPr>
        <w:t>ą</w:t>
      </w:r>
      <w:r w:rsidR="007D5ADF" w:rsidRPr="00103745">
        <w:rPr>
          <w:rFonts w:ascii="Arial" w:hAnsi="Arial" w:cs="Arial"/>
          <w:sz w:val="24"/>
          <w:szCs w:val="24"/>
        </w:rPr>
        <w:t xml:space="preserve"> się wymagaln</w:t>
      </w:r>
      <w:r w:rsidR="0089244C">
        <w:rPr>
          <w:rFonts w:ascii="Arial" w:hAnsi="Arial" w:cs="Arial"/>
          <w:sz w:val="24"/>
          <w:szCs w:val="24"/>
        </w:rPr>
        <w:t>e</w:t>
      </w:r>
      <w:r w:rsidR="007D5ADF" w:rsidRPr="00103745">
        <w:rPr>
          <w:rFonts w:ascii="Arial" w:hAnsi="Arial" w:cs="Arial"/>
          <w:sz w:val="24"/>
          <w:szCs w:val="24"/>
        </w:rPr>
        <w:t xml:space="preserve"> z chwilą poinformowania o jej nałożeniu.</w:t>
      </w:r>
      <w:r w:rsidR="007D5ADF" w:rsidRPr="00456A75">
        <w:rPr>
          <w:rFonts w:ascii="Arial" w:hAnsi="Arial" w:cs="Arial"/>
          <w:sz w:val="24"/>
          <w:szCs w:val="24"/>
        </w:rPr>
        <w:t xml:space="preserve"> </w:t>
      </w:r>
    </w:p>
    <w:p w14:paraId="34432B80" w14:textId="77777777" w:rsidR="00103745" w:rsidRPr="00103745" w:rsidRDefault="007D5ADF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>Wykonawca wyraża zgodę na potrą</w:t>
      </w:r>
      <w:r w:rsidR="0000184F">
        <w:rPr>
          <w:rFonts w:ascii="Arial" w:hAnsi="Arial" w:cs="Arial"/>
          <w:sz w:val="24"/>
          <w:szCs w:val="24"/>
        </w:rPr>
        <w:t xml:space="preserve">cenie naliczonych kar umownych </w:t>
      </w:r>
      <w:r w:rsidRPr="00103745">
        <w:rPr>
          <w:rFonts w:ascii="Arial" w:hAnsi="Arial" w:cs="Arial"/>
          <w:sz w:val="24"/>
          <w:szCs w:val="24"/>
        </w:rPr>
        <w:t>z wynagrodzenia za wykonanie przedmiotu umowy.</w:t>
      </w:r>
    </w:p>
    <w:p w14:paraId="0FE8A625" w14:textId="692C2CF7" w:rsidR="0059142A" w:rsidRPr="0059142A" w:rsidRDefault="00607D8E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 xml:space="preserve">Wartość wszystkich naliczonych kar umownych nie może przekroczyć </w:t>
      </w:r>
      <w:r w:rsidR="00B45E53">
        <w:rPr>
          <w:rFonts w:ascii="Arial" w:hAnsi="Arial" w:cs="Arial"/>
          <w:sz w:val="24"/>
          <w:szCs w:val="24"/>
        </w:rPr>
        <w:t>3</w:t>
      </w:r>
      <w:r w:rsidR="0089244C">
        <w:rPr>
          <w:rFonts w:ascii="Arial" w:hAnsi="Arial" w:cs="Arial"/>
          <w:sz w:val="24"/>
          <w:szCs w:val="24"/>
        </w:rPr>
        <w:t>0%</w:t>
      </w:r>
      <w:r w:rsidR="00A145A6" w:rsidRPr="00103745">
        <w:rPr>
          <w:rFonts w:ascii="Arial" w:hAnsi="Arial" w:cs="Arial"/>
          <w:sz w:val="24"/>
          <w:szCs w:val="24"/>
        </w:rPr>
        <w:t xml:space="preserve"> brutto</w:t>
      </w:r>
      <w:r w:rsidR="003E0D54" w:rsidRPr="00103745">
        <w:rPr>
          <w:rFonts w:ascii="Arial" w:hAnsi="Arial" w:cs="Arial"/>
          <w:sz w:val="24"/>
          <w:szCs w:val="24"/>
        </w:rPr>
        <w:t xml:space="preserve"> wartości całe</w:t>
      </w:r>
      <w:r w:rsidR="0089244C">
        <w:rPr>
          <w:rFonts w:ascii="Arial" w:hAnsi="Arial" w:cs="Arial"/>
          <w:sz w:val="24"/>
          <w:szCs w:val="24"/>
        </w:rPr>
        <w:t xml:space="preserve">j </w:t>
      </w:r>
      <w:r w:rsidR="003E0D54" w:rsidRPr="00103745">
        <w:rPr>
          <w:rFonts w:ascii="Arial" w:hAnsi="Arial" w:cs="Arial"/>
          <w:sz w:val="24"/>
          <w:szCs w:val="24"/>
        </w:rPr>
        <w:t>umowy (§ 5 ust. 2).</w:t>
      </w:r>
    </w:p>
    <w:p w14:paraId="6B3A8858" w14:textId="77777777" w:rsidR="004B056E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14:paraId="3F8D8CEF" w14:textId="77777777" w:rsidR="00246538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Zmiany treści umowy, z zastrzeżeniem art. 455 ustawy Prawo Zamówień Publicznych wymagają formy pisemnej pod rygorem nieważności. </w:t>
      </w:r>
    </w:p>
    <w:p w14:paraId="34647522" w14:textId="5DDE075D" w:rsidR="001F59FD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Zamawiający dopuszcza możliwość zmiany umowy </w:t>
      </w:r>
      <w:r w:rsidR="0089244C">
        <w:rPr>
          <w:rFonts w:ascii="Arial" w:hAnsi="Arial" w:cs="Arial"/>
          <w:sz w:val="24"/>
        </w:rPr>
        <w:t xml:space="preserve">w zakresie i </w:t>
      </w:r>
      <w:r>
        <w:rPr>
          <w:rFonts w:ascii="Arial" w:hAnsi="Arial" w:cs="Arial"/>
          <w:sz w:val="24"/>
        </w:rPr>
        <w:t>przypadkach, o których mowa w art. 455 ust. 1 pkt 2 do 4 ustawy Prawo Zamówień Publicznych.</w:t>
      </w:r>
    </w:p>
    <w:p w14:paraId="0CEE57B2" w14:textId="77777777" w:rsidR="00ED2DB8" w:rsidRPr="00ED2DB8" w:rsidRDefault="00ED2DB8" w:rsidP="00ED2DB8">
      <w:pPr>
        <w:jc w:val="both"/>
        <w:rPr>
          <w:rFonts w:ascii="Arial" w:hAnsi="Arial" w:cs="Arial"/>
          <w:sz w:val="24"/>
        </w:rPr>
      </w:pPr>
    </w:p>
    <w:p w14:paraId="2EA6FFF0" w14:textId="77777777" w:rsidR="001F59FD" w:rsidRPr="001F59FD" w:rsidRDefault="001F59FD" w:rsidP="001F59F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16</w:t>
      </w:r>
    </w:p>
    <w:p w14:paraId="7FBCB75D" w14:textId="65B4A23A" w:rsidR="00EC40AA" w:rsidRPr="00AC3E3A" w:rsidRDefault="00EC40AA" w:rsidP="00EC40A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3E3A">
        <w:rPr>
          <w:rFonts w:ascii="Arial" w:hAnsi="Arial" w:cs="Arial"/>
          <w:b/>
          <w:sz w:val="24"/>
          <w:szCs w:val="24"/>
        </w:rPr>
        <w:t>Waloryzacja wynagrodzenia</w:t>
      </w:r>
    </w:p>
    <w:p w14:paraId="05D3654C" w14:textId="77777777" w:rsidR="00EC40AA" w:rsidRPr="00EC40AA" w:rsidRDefault="00EC40AA" w:rsidP="00EC40AA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EC40AA">
        <w:rPr>
          <w:rFonts w:ascii="Arial" w:hAnsi="Arial" w:cs="Arial"/>
          <w:sz w:val="24"/>
          <w:szCs w:val="24"/>
        </w:rPr>
        <w:t>Wynagrodzenie wykonawcy będzie podlegało waloryzacji  na wniosek Wykonawcy nie częściej niż raz na 6 miesięcy od dnia zawarcia umowy, a Zamawiający weźmie na siebie ciężar całość zmiany wynagrodzenia Wykonawcy.</w:t>
      </w:r>
    </w:p>
    <w:p w14:paraId="19E1C77D" w14:textId="77777777" w:rsidR="00EC40AA" w:rsidRPr="00EC40AA" w:rsidRDefault="00EC40AA" w:rsidP="00EC40AA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EC40AA">
        <w:rPr>
          <w:rFonts w:ascii="Arial" w:hAnsi="Arial" w:cs="Arial"/>
          <w:sz w:val="24"/>
          <w:szCs w:val="24"/>
        </w:rPr>
        <w:t>Waloryzacja będzie się odbywała w oparciu o wskaźnik wzrostu lub spadku cen towarów  i usług konsumpcyjnych – opublikowany  przez prezesa GUS na stronie internetowej Urzędu</w:t>
      </w:r>
    </w:p>
    <w:p w14:paraId="05AEC6B4" w14:textId="7D02128A" w:rsidR="00EC40AA" w:rsidRPr="00EC40AA" w:rsidRDefault="00EC40AA" w:rsidP="00EC40AA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EC40AA">
        <w:rPr>
          <w:rFonts w:ascii="Arial" w:hAnsi="Arial" w:cs="Arial"/>
          <w:sz w:val="24"/>
          <w:szCs w:val="24"/>
        </w:rPr>
        <w:t xml:space="preserve">Wynagrodzenie należne wykonawcy za wykonanie zamówienia zostanie skorygowane </w:t>
      </w:r>
      <w:r>
        <w:rPr>
          <w:rFonts w:ascii="Arial" w:hAnsi="Arial" w:cs="Arial"/>
          <w:sz w:val="24"/>
          <w:szCs w:val="24"/>
        </w:rPr>
        <w:br/>
      </w:r>
      <w:r w:rsidRPr="00EC40AA">
        <w:rPr>
          <w:rFonts w:ascii="Arial" w:hAnsi="Arial" w:cs="Arial"/>
          <w:sz w:val="24"/>
          <w:szCs w:val="24"/>
        </w:rPr>
        <w:t xml:space="preserve">o ostatni dostępny wskaźnik o którym mowa w ust. 2. Wykonawca wystawi fakturę VAT </w:t>
      </w:r>
      <w:r>
        <w:rPr>
          <w:rFonts w:ascii="Arial" w:hAnsi="Arial" w:cs="Arial"/>
          <w:sz w:val="24"/>
          <w:szCs w:val="24"/>
        </w:rPr>
        <w:br/>
      </w:r>
      <w:r w:rsidRPr="00EC40AA">
        <w:rPr>
          <w:rFonts w:ascii="Arial" w:hAnsi="Arial" w:cs="Arial"/>
          <w:sz w:val="24"/>
          <w:szCs w:val="24"/>
        </w:rPr>
        <w:t>na kwotę wynikającą ze zwaloryzowanej wysokości wynagrodzenia.</w:t>
      </w:r>
    </w:p>
    <w:p w14:paraId="1D099506" w14:textId="77777777" w:rsidR="00EC40AA" w:rsidRPr="00EC40AA" w:rsidRDefault="00EC40AA" w:rsidP="00EC40AA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EC40AA">
        <w:rPr>
          <w:rFonts w:ascii="Arial" w:hAnsi="Arial" w:cs="Arial"/>
          <w:sz w:val="24"/>
          <w:szCs w:val="24"/>
        </w:rPr>
        <w:t>Waloryzacja obejmie jedynie zakres umowy realizowany po złożeniu wniosku waloryzacyjnego przez Wykonawcę</w:t>
      </w:r>
    </w:p>
    <w:p w14:paraId="13A6D269" w14:textId="77777777" w:rsidR="00EC40AA" w:rsidRPr="00EC40AA" w:rsidRDefault="00EC40AA" w:rsidP="00EC40AA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EC40AA">
        <w:rPr>
          <w:rFonts w:ascii="Arial" w:hAnsi="Arial" w:cs="Arial"/>
          <w:sz w:val="24"/>
          <w:szCs w:val="24"/>
        </w:rPr>
        <w:t>W przypadku gdyby wskaźnik o którym mowa w ust. 2  przestał być dostępny, strony uzgodnią inny, najbardziej zbliżony, wskaźnik publikowany przez Prezesa GUS.</w:t>
      </w:r>
    </w:p>
    <w:p w14:paraId="01E2C7B6" w14:textId="194FBBF3" w:rsidR="00EC40AA" w:rsidRPr="00EC40AA" w:rsidRDefault="00EC40AA" w:rsidP="00EC40AA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EC40AA">
        <w:rPr>
          <w:rFonts w:ascii="Arial" w:hAnsi="Arial" w:cs="Arial"/>
          <w:sz w:val="24"/>
          <w:szCs w:val="24"/>
        </w:rPr>
        <w:t>Łączna wartość korekty wysokości wynagrodzenia Wykonawcy  wynikającej z dokonania waloryzacji nie przekroczy 15% wynagrodzenia brutto określonego w §</w:t>
      </w:r>
      <w:r>
        <w:rPr>
          <w:rFonts w:ascii="Arial" w:hAnsi="Arial" w:cs="Arial"/>
          <w:sz w:val="24"/>
          <w:szCs w:val="24"/>
        </w:rPr>
        <w:t xml:space="preserve"> 5</w:t>
      </w:r>
      <w:r w:rsidRPr="00EC40AA">
        <w:rPr>
          <w:rFonts w:ascii="Arial" w:hAnsi="Arial" w:cs="Arial"/>
          <w:sz w:val="24"/>
          <w:szCs w:val="24"/>
        </w:rPr>
        <w:t xml:space="preserve"> </w:t>
      </w:r>
      <w:r w:rsidR="00B45E53">
        <w:rPr>
          <w:rFonts w:ascii="Arial" w:hAnsi="Arial" w:cs="Arial"/>
          <w:sz w:val="24"/>
          <w:szCs w:val="24"/>
        </w:rPr>
        <w:t xml:space="preserve">ust.2 </w:t>
      </w:r>
      <w:r w:rsidRPr="00EC40AA">
        <w:rPr>
          <w:rFonts w:ascii="Arial" w:hAnsi="Arial" w:cs="Arial"/>
          <w:sz w:val="24"/>
          <w:szCs w:val="24"/>
        </w:rPr>
        <w:t>umowy.</w:t>
      </w:r>
    </w:p>
    <w:p w14:paraId="7414421E" w14:textId="77777777" w:rsidR="00EC40AA" w:rsidRPr="00EC40AA" w:rsidRDefault="00EC40AA" w:rsidP="00EC40AA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EC40AA">
        <w:rPr>
          <w:rFonts w:ascii="Arial" w:hAnsi="Arial" w:cs="Arial"/>
          <w:sz w:val="24"/>
          <w:szCs w:val="24"/>
        </w:rPr>
        <w:t>Minimalna wysokość zmiany zastosowanego wskaźnika w porównaniu jego wysokości obowiązującej w dniu złożenia wniosku waloryzacyjnego przez Wykonawcę, uprawniająca do dokonania waloryzacji wynagrodzenia wynosi 5% w stosunku do wysokości tego wskaźnika obowiązującej w miesiącu upływu terminu składania ofert w postepowaniu.</w:t>
      </w:r>
    </w:p>
    <w:p w14:paraId="7E80A795" w14:textId="517A3131" w:rsidR="00EC40AA" w:rsidRPr="006D0290" w:rsidRDefault="00EC40AA" w:rsidP="006D0290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EC40AA">
        <w:rPr>
          <w:rFonts w:ascii="Arial" w:hAnsi="Arial" w:cs="Arial"/>
          <w:sz w:val="24"/>
          <w:szCs w:val="24"/>
        </w:rPr>
        <w:t>Wykonawca nie może złożyć wniosku waloryzacyjnego później niż na dwa miesiące przed upływem terminu obowiązywania umowy.</w:t>
      </w:r>
    </w:p>
    <w:p w14:paraId="35645048" w14:textId="1DD48F0D" w:rsidR="00F81484" w:rsidRDefault="00F81484" w:rsidP="00F81484">
      <w:pPr>
        <w:spacing w:line="276" w:lineRule="auto"/>
        <w:ind w:left="4254" w:firstLine="42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3D6D5D">
        <w:rPr>
          <w:rFonts w:ascii="Arial" w:hAnsi="Arial" w:cs="Arial"/>
          <w:b/>
          <w:sz w:val="24"/>
          <w:szCs w:val="24"/>
        </w:rPr>
        <w:t>7</w:t>
      </w:r>
    </w:p>
    <w:p w14:paraId="6468AAB4" w14:textId="77777777" w:rsidR="00F81484" w:rsidRPr="00F81484" w:rsidRDefault="00F81484" w:rsidP="00F81484">
      <w:pPr>
        <w:ind w:left="2835" w:firstLine="56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14:paraId="1E699F5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z przepisów prawa, 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Rozporządzeniem) od 25 maja 2018 r. bez uszczerbku dla pozostałych </w:t>
      </w:r>
      <w:r>
        <w:rPr>
          <w:rFonts w:ascii="Arial" w:hAnsi="Arial" w:cs="Arial"/>
          <w:sz w:val="24"/>
          <w:szCs w:val="24"/>
        </w:rPr>
        <w:br/>
        <w:t xml:space="preserve">postanowień Umowy, zastosowanie mają postanowienia zawarte w niniejszym paragrafie. </w:t>
      </w:r>
    </w:p>
    <w:p w14:paraId="5512D8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 niniejszym paragrafie.</w:t>
      </w:r>
    </w:p>
    <w:p w14:paraId="4F0E1E7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przetwarzać powierzone mu dane osobowe zgodnie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 Rozporządzeniem oraz z innymi przepisami prawa powszechnie obowiązującego, które chronią prawa osób, których dane dotyczą.</w:t>
      </w:r>
    </w:p>
    <w:p w14:paraId="6BB2892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14:paraId="3B4373AE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14:paraId="25B9B926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dowodu osobistego,</w:t>
      </w:r>
    </w:p>
    <w:p w14:paraId="61009F99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14:paraId="6FF7A4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0A7435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273ABD68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się, przy przetwarzaniu powierzonych danych osobowych, do ich zabezpieczenia poprzez stosowanie odpowiednich środków technicznych </w:t>
      </w:r>
      <w:r>
        <w:rPr>
          <w:rFonts w:ascii="Arial" w:hAnsi="Arial" w:cs="Arial"/>
          <w:sz w:val="24"/>
          <w:szCs w:val="24"/>
        </w:rPr>
        <w:br/>
        <w:t>i organizacyjnych zapewniających adekwatny stopień bezpieczeństwa odpowiadający ryzyku związanym z przetwarzaniem danych osobowych, o których mowa w art. 32 Rozporządzenia.</w:t>
      </w:r>
    </w:p>
    <w:p w14:paraId="1380F6A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dołożyć należytej staranności przy przetwarzaniu powierzonych danych osobowych.</w:t>
      </w:r>
    </w:p>
    <w:p w14:paraId="55843804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w celu realizacji niniejszej umowy.  </w:t>
      </w:r>
    </w:p>
    <w:p w14:paraId="4C65E43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BF202D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której dane dotyczą oraz wywiązywania się z obowiązków określonych w art. 32-36 Rozporządzenia. </w:t>
      </w:r>
    </w:p>
    <w:p w14:paraId="0E64475B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14:paraId="38121FBD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14:paraId="2A58598C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14:paraId="1A701911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14:paraId="597E6669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14:paraId="612B9DB0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14:paraId="614D571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14:paraId="6F129AEA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i aplikacji, w tym również kopii, chyba że obowiązek ich dalszego przetwarzania wynika z odrębnych przepisów prawa. </w:t>
      </w:r>
    </w:p>
    <w:p w14:paraId="37CDFE7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  i zabezpieczeniu powierzonych danych osobowych spełniają postanowienia umowy. </w:t>
      </w:r>
    </w:p>
    <w:p w14:paraId="74A8E86F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realizować będzie prawo kontroli w godzinach pracy Zamawiającego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minimum 7 dniowym  uprzedzeniem.</w:t>
      </w:r>
    </w:p>
    <w:p w14:paraId="0EE9E12A" w14:textId="77777777" w:rsidR="00F81484" w:rsidRP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>
        <w:rPr>
          <w:rFonts w:ascii="Arial" w:hAnsi="Arial" w:cs="Arial"/>
          <w:sz w:val="24"/>
          <w:szCs w:val="24"/>
        </w:rPr>
        <w:br/>
        <w:t>dalszego przetwarzania Usługobiorcom (je</w:t>
      </w:r>
      <w:r w:rsidR="00064880">
        <w:rPr>
          <w:rFonts w:ascii="Arial" w:hAnsi="Arial" w:cs="Arial"/>
          <w:sz w:val="24"/>
          <w:szCs w:val="24"/>
        </w:rPr>
        <w:t xml:space="preserve">dnostki i instytucje wojskowe) </w:t>
      </w:r>
      <w:r>
        <w:rPr>
          <w:rFonts w:ascii="Arial" w:hAnsi="Arial" w:cs="Arial"/>
          <w:sz w:val="24"/>
          <w:szCs w:val="24"/>
        </w:rPr>
        <w:t xml:space="preserve">jedynie w celu realizacji niniejszej Umowy, na co Wykonawca wyraża zgodę. </w:t>
      </w:r>
    </w:p>
    <w:p w14:paraId="3D6FBF08" w14:textId="77777777" w:rsidR="00F81484" w:rsidRPr="00071EAF" w:rsidRDefault="00F81484" w:rsidP="00071EAF">
      <w:pPr>
        <w:shd w:val="clear" w:color="auto" w:fill="FFFFFF"/>
        <w:tabs>
          <w:tab w:val="left" w:pos="284"/>
        </w:tabs>
        <w:ind w:right="36"/>
        <w:rPr>
          <w:rFonts w:ascii="Arial" w:hAnsi="Arial" w:cs="Arial"/>
          <w:b/>
          <w:sz w:val="24"/>
          <w:szCs w:val="24"/>
        </w:rPr>
      </w:pPr>
    </w:p>
    <w:p w14:paraId="03006748" w14:textId="77777777" w:rsidR="003D6D5D" w:rsidRPr="00C22332" w:rsidRDefault="003D6D5D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18</w:t>
      </w:r>
    </w:p>
    <w:p w14:paraId="4186F2AC" w14:textId="77777777" w:rsidR="003D6D5D" w:rsidRPr="003D6D5D" w:rsidRDefault="003D6D5D" w:rsidP="004D7EAB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D6D5D">
        <w:rPr>
          <w:rFonts w:ascii="Arial" w:hAnsi="Arial" w:cs="Arial"/>
          <w:sz w:val="24"/>
          <w:szCs w:val="24"/>
        </w:rPr>
        <w:t>Wyklucza się prawo przelewu wierzytelności przez Wykonawcę lub jakiegokolwiek innego obrotu wierzytelnościami wynikającymi z umowy bez uprzedniej zgody Zamawiającego wyrażonej na piśmie pod rygorem nieważności.</w:t>
      </w:r>
    </w:p>
    <w:p w14:paraId="71188F32" w14:textId="77777777" w:rsidR="003D6D5D" w:rsidRPr="009504E8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Cs/>
          <w:sz w:val="24"/>
        </w:rPr>
      </w:pPr>
      <w:r w:rsidRPr="009504E8">
        <w:rPr>
          <w:rFonts w:ascii="Arial" w:hAnsi="Arial" w:cs="Arial"/>
          <w:bCs/>
          <w:sz w:val="24"/>
        </w:rPr>
        <w:t xml:space="preserve">W przypadku, gdyby którekolwiek z postanowień niniejszej umowy zostało uznane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 xml:space="preserve">za niezgodne z prawem, nieważne lub okazało się niewykonalne, postanowienie </w:t>
      </w:r>
      <w:r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>takie będzie uważane za niezastrzeżone w umowie, przy czym wszystkie jej dalsze postanowienia pozostają w mocy.</w:t>
      </w:r>
    </w:p>
    <w:p w14:paraId="563A526C" w14:textId="77777777" w:rsidR="003D6D5D" w:rsidRPr="00071EAF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/>
          <w:sz w:val="24"/>
          <w:szCs w:val="24"/>
        </w:rPr>
      </w:pPr>
      <w:r w:rsidRPr="009504E8">
        <w:rPr>
          <w:rFonts w:ascii="Arial" w:hAnsi="Arial" w:cs="Arial"/>
          <w:bCs/>
          <w:sz w:val="24"/>
        </w:rPr>
        <w:t xml:space="preserve">Postanowienie uznane za niezgodne z prawem, nieważne lub niewykonalne zostanie zastąpione postanowieniem o podobnym znaczeniu, w tym przede wszystkim </w:t>
      </w:r>
      <w:r>
        <w:rPr>
          <w:rFonts w:ascii="Arial" w:hAnsi="Arial" w:cs="Arial"/>
          <w:bCs/>
          <w:sz w:val="24"/>
        </w:rPr>
        <w:br/>
        <w:t xml:space="preserve">o </w:t>
      </w:r>
      <w:r w:rsidRPr="009504E8">
        <w:rPr>
          <w:rFonts w:ascii="Arial" w:hAnsi="Arial" w:cs="Arial"/>
          <w:bCs/>
          <w:sz w:val="24"/>
        </w:rPr>
        <w:t xml:space="preserve">treści odzwierciedlającej pierwotne intencje stron w granicach dopuszczalnych </w:t>
      </w:r>
      <w:r>
        <w:rPr>
          <w:rFonts w:ascii="Arial" w:hAnsi="Arial" w:cs="Arial"/>
          <w:bCs/>
          <w:sz w:val="24"/>
        </w:rPr>
        <w:t xml:space="preserve">                 </w:t>
      </w:r>
      <w:r w:rsidRPr="009504E8">
        <w:rPr>
          <w:rFonts w:ascii="Arial" w:hAnsi="Arial" w:cs="Arial"/>
          <w:bCs/>
          <w:sz w:val="24"/>
        </w:rPr>
        <w:t>przez prawo.</w:t>
      </w:r>
    </w:p>
    <w:p w14:paraId="60BD6CB4" w14:textId="77777777" w:rsidR="00B45E53" w:rsidRDefault="00B45E53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</w:p>
    <w:p w14:paraId="431B9EB1" w14:textId="77777777" w:rsidR="00B45E53" w:rsidRDefault="00B45E53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</w:p>
    <w:p w14:paraId="47BE5BB2" w14:textId="77777777" w:rsidR="00B45E53" w:rsidRDefault="00B45E53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</w:p>
    <w:p w14:paraId="1678CA62" w14:textId="15A3CB63" w:rsidR="009769F7" w:rsidRPr="00D5489C" w:rsidRDefault="009769F7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  <w:r w:rsidRPr="00D5489C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F81484">
        <w:rPr>
          <w:rFonts w:ascii="Arial" w:hAnsi="Arial" w:cs="Arial"/>
          <w:b/>
          <w:sz w:val="24"/>
          <w:szCs w:val="24"/>
        </w:rPr>
        <w:t>9</w:t>
      </w:r>
    </w:p>
    <w:p w14:paraId="32F8E09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Wszelkie spory powstałe na tle wykonania postanowień niniejszej umowy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rozstrzygane będą przez sąd powszechny właściwy dla siedziby Zamawiającego.</w:t>
      </w:r>
    </w:p>
    <w:p w14:paraId="10CC527A" w14:textId="29D49374" w:rsidR="004B056E" w:rsidRPr="00EA2631" w:rsidRDefault="004B056E" w:rsidP="0089244C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 sprawach </w:t>
      </w:r>
      <w:r w:rsidRPr="00EA2631">
        <w:rPr>
          <w:rFonts w:ascii="Arial" w:hAnsi="Arial" w:cs="Arial"/>
          <w:spacing w:val="-2"/>
          <w:sz w:val="24"/>
          <w:szCs w:val="22"/>
        </w:rPr>
        <w:t>nieuregulowanych niniejszą umową mają zastosowanie przepisy:</w:t>
      </w:r>
      <w:r w:rsidRPr="00EA2631">
        <w:rPr>
          <w:rFonts w:ascii="Arial" w:hAnsi="Arial" w:cs="Arial"/>
          <w:sz w:val="24"/>
          <w:szCs w:val="22"/>
        </w:rPr>
        <w:t xml:space="preserve"> </w:t>
      </w:r>
      <w:r w:rsidR="00ED2631">
        <w:rPr>
          <w:rFonts w:ascii="Arial" w:hAnsi="Arial" w:cs="Arial"/>
          <w:sz w:val="24"/>
          <w:szCs w:val="22"/>
        </w:rPr>
        <w:br/>
      </w:r>
      <w:r w:rsidR="0089244C">
        <w:rPr>
          <w:rFonts w:ascii="Arial" w:hAnsi="Arial" w:cs="Arial"/>
          <w:sz w:val="24"/>
          <w:szCs w:val="22"/>
        </w:rPr>
        <w:t xml:space="preserve">Ustawy Prawo Zamówień Publicznych, </w:t>
      </w:r>
      <w:r w:rsidRPr="00EA2631">
        <w:rPr>
          <w:rFonts w:ascii="Arial" w:hAnsi="Arial" w:cs="Arial"/>
          <w:sz w:val="24"/>
          <w:szCs w:val="22"/>
        </w:rPr>
        <w:t>Kodeks</w:t>
      </w:r>
      <w:r w:rsidR="0089244C">
        <w:rPr>
          <w:rFonts w:ascii="Arial" w:hAnsi="Arial" w:cs="Arial"/>
          <w:sz w:val="24"/>
          <w:szCs w:val="22"/>
        </w:rPr>
        <w:t xml:space="preserve">u </w:t>
      </w:r>
      <w:r w:rsidRPr="00EA2631">
        <w:rPr>
          <w:rFonts w:ascii="Arial" w:hAnsi="Arial" w:cs="Arial"/>
          <w:sz w:val="24"/>
          <w:szCs w:val="22"/>
        </w:rPr>
        <w:t xml:space="preserve">Cywilnego i inne odpowiednie przepisy prawa powszechnie obowiązującego </w:t>
      </w:r>
      <w:r w:rsidRPr="00EA2631">
        <w:rPr>
          <w:rFonts w:ascii="Arial" w:hAnsi="Arial" w:cs="Arial"/>
          <w:spacing w:val="-1"/>
          <w:sz w:val="24"/>
          <w:szCs w:val="22"/>
        </w:rPr>
        <w:t>oraz dokumentacja postępowania o udzielenie zamówienia publicznego wraz z ofertą Wykonawcy.</w:t>
      </w:r>
    </w:p>
    <w:p w14:paraId="0984DB7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Umowę niniejszą sporządzono w 3 jednobrzmiących egzemplarzach, 2 egzemplarze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dla Zamawiającego i 1 dla Wykonawcy.</w:t>
      </w:r>
    </w:p>
    <w:p w14:paraId="48E3AF68" w14:textId="77777777" w:rsidR="004B056E" w:rsidRPr="00866F5E" w:rsidRDefault="004B056E" w:rsidP="004D7EAB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Wykaz załączników, które </w:t>
      </w:r>
      <w:r w:rsidR="00456A75">
        <w:rPr>
          <w:rFonts w:ascii="Arial" w:hAnsi="Arial" w:cs="Arial"/>
          <w:sz w:val="24"/>
          <w:szCs w:val="24"/>
        </w:rPr>
        <w:t>stanowią</w:t>
      </w:r>
      <w:r w:rsidRPr="00866F5E">
        <w:rPr>
          <w:rFonts w:ascii="Arial" w:hAnsi="Arial" w:cs="Arial"/>
          <w:sz w:val="24"/>
          <w:szCs w:val="24"/>
        </w:rPr>
        <w:t xml:space="preserve"> integralną część umowy:</w:t>
      </w:r>
    </w:p>
    <w:p w14:paraId="61CD0072" w14:textId="77777777" w:rsidR="00411C30" w:rsidRDefault="007E39AC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ind w:left="426" w:right="3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1 </w:t>
      </w:r>
      <w:r w:rsidR="00103745">
        <w:rPr>
          <w:rFonts w:ascii="Arial" w:hAnsi="Arial" w:cs="Arial"/>
          <w:sz w:val="24"/>
          <w:szCs w:val="24"/>
        </w:rPr>
        <w:t xml:space="preserve">- </w:t>
      </w:r>
      <w:r w:rsidR="00EF75D7" w:rsidRPr="00411C30">
        <w:rPr>
          <w:rFonts w:ascii="Arial" w:hAnsi="Arial" w:cs="Arial"/>
          <w:sz w:val="24"/>
          <w:szCs w:val="24"/>
        </w:rPr>
        <w:t>opis przedmiotu zamówienia</w:t>
      </w:r>
      <w:r w:rsidR="004B056E" w:rsidRPr="00411C30">
        <w:rPr>
          <w:rFonts w:ascii="Arial" w:hAnsi="Arial" w:cs="Arial"/>
          <w:sz w:val="24"/>
          <w:szCs w:val="24"/>
        </w:rPr>
        <w:t>;</w:t>
      </w:r>
    </w:p>
    <w:p w14:paraId="0C61FFE3" w14:textId="2772EA63" w:rsidR="009537B4" w:rsidRDefault="007E39AC" w:rsidP="00640332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2 </w:t>
      </w:r>
      <w:r w:rsidR="00AD6D07">
        <w:rPr>
          <w:rFonts w:ascii="Arial" w:hAnsi="Arial" w:cs="Arial"/>
          <w:sz w:val="24"/>
          <w:szCs w:val="24"/>
        </w:rPr>
        <w:t>–</w:t>
      </w:r>
      <w:r w:rsidR="00103745">
        <w:rPr>
          <w:rFonts w:ascii="Arial" w:hAnsi="Arial" w:cs="Arial"/>
          <w:sz w:val="24"/>
          <w:szCs w:val="24"/>
        </w:rPr>
        <w:t xml:space="preserve"> </w:t>
      </w:r>
      <w:r w:rsidR="00EF75D7">
        <w:rPr>
          <w:rFonts w:ascii="Arial" w:hAnsi="Arial" w:cs="Arial"/>
          <w:sz w:val="24"/>
          <w:szCs w:val="24"/>
        </w:rPr>
        <w:t>formularz</w:t>
      </w:r>
      <w:r w:rsidR="00AD6D07">
        <w:rPr>
          <w:rFonts w:ascii="Arial" w:hAnsi="Arial" w:cs="Arial"/>
          <w:sz w:val="24"/>
          <w:szCs w:val="24"/>
        </w:rPr>
        <w:t xml:space="preserve"> </w:t>
      </w:r>
      <w:r w:rsidR="000F483B">
        <w:rPr>
          <w:rFonts w:ascii="Arial" w:hAnsi="Arial" w:cs="Arial"/>
          <w:sz w:val="24"/>
          <w:szCs w:val="24"/>
        </w:rPr>
        <w:t>cenowy</w:t>
      </w:r>
      <w:r w:rsidR="00412CD1">
        <w:rPr>
          <w:rFonts w:ascii="Arial" w:hAnsi="Arial" w:cs="Arial"/>
          <w:sz w:val="24"/>
          <w:szCs w:val="24"/>
        </w:rPr>
        <w:t xml:space="preserve"> (stosownie do części)</w:t>
      </w:r>
    </w:p>
    <w:p w14:paraId="7E96AF67" w14:textId="013C955E" w:rsidR="00B45E53" w:rsidRPr="004735B6" w:rsidRDefault="00B45E53" w:rsidP="00640332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zał. 3 – formularz ofertowy (stosownie do części)</w:t>
      </w:r>
    </w:p>
    <w:p w14:paraId="26A26AD4" w14:textId="77777777" w:rsidR="00071EAF" w:rsidRDefault="00071EAF" w:rsidP="00640332">
      <w:pPr>
        <w:pStyle w:val="Akapitzlist"/>
        <w:shd w:val="clear" w:color="auto" w:fill="FFFFFF"/>
        <w:tabs>
          <w:tab w:val="left" w:pos="0"/>
          <w:tab w:val="left" w:pos="426"/>
        </w:tabs>
        <w:ind w:left="0" w:right="36"/>
        <w:jc w:val="both"/>
        <w:rPr>
          <w:rFonts w:ascii="Arial" w:hAnsi="Arial" w:cs="Arial"/>
          <w:b/>
          <w:sz w:val="24"/>
          <w:szCs w:val="24"/>
        </w:rPr>
      </w:pPr>
    </w:p>
    <w:p w14:paraId="6949DEAD" w14:textId="77777777" w:rsidR="006E47C8" w:rsidRDefault="006E47C8" w:rsidP="00640332">
      <w:pPr>
        <w:pStyle w:val="Akapitzlist"/>
        <w:shd w:val="clear" w:color="auto" w:fill="FFFFFF"/>
        <w:tabs>
          <w:tab w:val="left" w:pos="0"/>
          <w:tab w:val="left" w:pos="426"/>
        </w:tabs>
        <w:ind w:left="0" w:right="36"/>
        <w:jc w:val="both"/>
        <w:rPr>
          <w:rFonts w:ascii="Arial" w:hAnsi="Arial" w:cs="Arial"/>
          <w:b/>
          <w:sz w:val="24"/>
          <w:szCs w:val="24"/>
        </w:rPr>
      </w:pPr>
    </w:p>
    <w:p w14:paraId="0E2B0FFD" w14:textId="23C36248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 xml:space="preserve">ZAMAWIAJĄCY </w:t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  <w:t>WYKONAWCA</w:t>
      </w:r>
    </w:p>
    <w:p w14:paraId="25112272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633879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27A314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eastAsia="Calibri" w:hAnsi="Arial" w:cs="Arial"/>
          <w:sz w:val="24"/>
          <w:szCs w:val="24"/>
        </w:rPr>
        <w:t>…………………………………</w:t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24C06667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254475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GŁÓWNY KSIĘGOWY</w:t>
      </w:r>
    </w:p>
    <w:p w14:paraId="25B805CA" w14:textId="77777777" w:rsidR="00412CD1" w:rsidRDefault="00412CD1" w:rsidP="00412CD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64ABE">
        <w:rPr>
          <w:rFonts w:ascii="Arial" w:hAnsi="Arial" w:cs="Arial"/>
          <w:lang w:eastAsia="ar-SA"/>
        </w:rPr>
        <w:t>akceptuję</w:t>
      </w:r>
      <w:r w:rsidRPr="00264ABE">
        <w:rPr>
          <w:rFonts w:ascii="Arial" w:hAnsi="Arial" w:cs="Arial"/>
          <w:strike/>
          <w:lang w:eastAsia="ar-SA"/>
        </w:rPr>
        <w:t xml:space="preserve"> zgodnie z planem finansowym</w:t>
      </w:r>
      <w:r w:rsidRPr="00264ABE">
        <w:rPr>
          <w:rFonts w:ascii="Arial" w:hAnsi="Arial" w:cs="Arial"/>
          <w:lang w:eastAsia="ar-SA"/>
        </w:rPr>
        <w:t xml:space="preserve"> / projekt umowy</w:t>
      </w:r>
    </w:p>
    <w:p w14:paraId="71386F6F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17D96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FD1E36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277CE1E0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</w:p>
    <w:p w14:paraId="7CF2033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RADCA PRAWNY</w:t>
      </w:r>
    </w:p>
    <w:p w14:paraId="60F6A5C7" w14:textId="77777777" w:rsidR="00412CD1" w:rsidRPr="00264ABE" w:rsidRDefault="00412CD1" w:rsidP="00412CD1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formalno – prawnym</w:t>
      </w:r>
    </w:p>
    <w:p w14:paraId="7FCF651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653895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0388C44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6469C1E6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8409368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LOGISTYKI</w:t>
      </w:r>
    </w:p>
    <w:p w14:paraId="7AC2091E" w14:textId="77777777" w:rsidR="00412CD1" w:rsidRPr="00264ABE" w:rsidRDefault="00412CD1" w:rsidP="00412CD1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merytorycznym</w:t>
      </w:r>
    </w:p>
    <w:p w14:paraId="7063EA79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427212A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C300FD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4ADB8A4F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55DA2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SŁUŻBY ŻYWNOŚCIOWEJ</w:t>
      </w:r>
    </w:p>
    <w:p w14:paraId="36BE2CAF" w14:textId="77777777" w:rsidR="00412CD1" w:rsidRPr="00264ABE" w:rsidRDefault="00412CD1" w:rsidP="00412CD1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merytorycznym</w:t>
      </w:r>
    </w:p>
    <w:p w14:paraId="6F9FFC9C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7C1D0E" w14:textId="22EA13F3" w:rsidR="00E92D37" w:rsidRDefault="007B2EFD" w:rsidP="0000184F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2A6756D6" w14:textId="77777777" w:rsidR="00B45E53" w:rsidRDefault="00B45E53" w:rsidP="00E92D37">
      <w:pPr>
        <w:rPr>
          <w:rFonts w:ascii="Arial" w:hAnsi="Arial" w:cs="Arial"/>
          <w:b/>
          <w:sz w:val="22"/>
          <w:szCs w:val="22"/>
          <w:lang w:eastAsia="zh-CN"/>
        </w:rPr>
      </w:pPr>
      <w:bookmarkStart w:id="2" w:name="_Hlk178148470"/>
    </w:p>
    <w:p w14:paraId="724E25C0" w14:textId="47F0DF86" w:rsidR="00412CD1" w:rsidRPr="00412CD1" w:rsidRDefault="00B45E53" w:rsidP="00E92D37">
      <w:pPr>
        <w:rPr>
          <w:rFonts w:ascii="Arial" w:hAnsi="Arial" w:cs="Arial"/>
          <w:b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zh-CN"/>
        </w:rPr>
        <w:t xml:space="preserve">W </w:t>
      </w:r>
      <w:r w:rsidR="00412CD1" w:rsidRPr="00412CD1">
        <w:rPr>
          <w:rFonts w:ascii="Arial" w:hAnsi="Arial" w:cs="Arial"/>
          <w:b/>
          <w:sz w:val="22"/>
          <w:szCs w:val="22"/>
          <w:lang w:eastAsia="zh-CN"/>
        </w:rPr>
        <w:t>Sporządził:</w:t>
      </w:r>
    </w:p>
    <w:bookmarkEnd w:id="2"/>
    <w:p w14:paraId="3D3B38DB" w14:textId="17AED7AA" w:rsidR="00412CD1" w:rsidRDefault="00412CD1" w:rsidP="00E92D37">
      <w:pPr>
        <w:rPr>
          <w:lang w:eastAsia="zh-CN"/>
        </w:rPr>
      </w:pPr>
      <w:r>
        <w:rPr>
          <w:lang w:eastAsia="zh-CN"/>
        </w:rPr>
        <w:t>………………………………………</w:t>
      </w:r>
    </w:p>
    <w:p w14:paraId="0EE08CBF" w14:textId="0C3054B3" w:rsidR="00640332" w:rsidRPr="00E92D37" w:rsidRDefault="00640332" w:rsidP="00EC40AA">
      <w:pPr>
        <w:rPr>
          <w:lang w:val="x-none" w:eastAsia="zh-CN"/>
        </w:rPr>
      </w:pPr>
    </w:p>
    <w:sectPr w:rsidR="00640332" w:rsidRPr="00E92D37" w:rsidSect="00071EAF">
      <w:headerReference w:type="default" r:id="rId9"/>
      <w:footerReference w:type="default" r:id="rId10"/>
      <w:pgSz w:w="11906" w:h="16838"/>
      <w:pgMar w:top="1134" w:right="99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0A925" w14:textId="77777777" w:rsidR="00AC14D4" w:rsidRDefault="00AC14D4" w:rsidP="00D96EEC">
      <w:r>
        <w:separator/>
      </w:r>
    </w:p>
  </w:endnote>
  <w:endnote w:type="continuationSeparator" w:id="0">
    <w:p w14:paraId="30A21CED" w14:textId="77777777" w:rsidR="00AC14D4" w:rsidRDefault="00AC14D4" w:rsidP="00D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6D3" w14:textId="6D8797F7" w:rsidR="00EB39DE" w:rsidRPr="00EB39DE" w:rsidRDefault="00EB39DE">
    <w:pPr>
      <w:pStyle w:val="Stopka"/>
      <w:jc w:val="right"/>
      <w:rPr>
        <w:rFonts w:ascii="Arial" w:hAnsi="Arial" w:cs="Arial"/>
        <w:sz w:val="24"/>
        <w:szCs w:val="24"/>
      </w:rPr>
    </w:pPr>
    <w:r w:rsidRPr="00EB39DE">
      <w:rPr>
        <w:rFonts w:ascii="Arial" w:hAnsi="Arial" w:cs="Arial"/>
        <w:sz w:val="24"/>
        <w:szCs w:val="24"/>
      </w:rPr>
      <w:t xml:space="preserve">str. </w:t>
    </w:r>
    <w:r w:rsidRPr="00EB39DE">
      <w:rPr>
        <w:rFonts w:ascii="Arial" w:hAnsi="Arial" w:cs="Arial"/>
        <w:sz w:val="24"/>
        <w:szCs w:val="24"/>
      </w:rPr>
      <w:fldChar w:fldCharType="begin"/>
    </w:r>
    <w:r w:rsidRPr="00EB39DE">
      <w:rPr>
        <w:rFonts w:ascii="Arial" w:hAnsi="Arial" w:cs="Arial"/>
        <w:sz w:val="24"/>
        <w:szCs w:val="24"/>
      </w:rPr>
      <w:instrText>PAGE    \* MERGEFORMAT</w:instrText>
    </w:r>
    <w:r w:rsidRPr="00EB39DE">
      <w:rPr>
        <w:rFonts w:ascii="Arial" w:hAnsi="Arial" w:cs="Arial"/>
        <w:sz w:val="24"/>
        <w:szCs w:val="24"/>
      </w:rPr>
      <w:fldChar w:fldCharType="separate"/>
    </w:r>
    <w:r w:rsidR="00130C61">
      <w:rPr>
        <w:rFonts w:ascii="Arial" w:hAnsi="Arial" w:cs="Arial"/>
        <w:noProof/>
        <w:sz w:val="24"/>
        <w:szCs w:val="24"/>
      </w:rPr>
      <w:t>10</w:t>
    </w:r>
    <w:r w:rsidRPr="00EB39D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/</w:t>
    </w:r>
    <w:r w:rsidR="00E92D37">
      <w:rPr>
        <w:rFonts w:ascii="Arial" w:hAnsi="Arial" w:cs="Arial"/>
        <w:sz w:val="24"/>
        <w:szCs w:val="24"/>
      </w:rPr>
      <w:t>10</w:t>
    </w:r>
  </w:p>
  <w:p w14:paraId="0E88C5F7" w14:textId="77777777" w:rsidR="002F52DB" w:rsidRDefault="002F5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2A044" w14:textId="77777777" w:rsidR="00AC14D4" w:rsidRDefault="00AC14D4" w:rsidP="00D96EEC">
      <w:r>
        <w:separator/>
      </w:r>
    </w:p>
  </w:footnote>
  <w:footnote w:type="continuationSeparator" w:id="0">
    <w:p w14:paraId="126A7D70" w14:textId="77777777" w:rsidR="00AC14D4" w:rsidRDefault="00AC14D4" w:rsidP="00D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F646D" w14:textId="77777777" w:rsidR="006032F0" w:rsidRPr="00640332" w:rsidRDefault="006032F0" w:rsidP="00640332">
    <w:pPr>
      <w:pStyle w:val="Nagwek"/>
      <w:tabs>
        <w:tab w:val="clear" w:pos="4536"/>
        <w:tab w:val="clear" w:pos="9072"/>
        <w:tab w:val="center" w:pos="4677"/>
        <w:tab w:val="right" w:pos="9354"/>
      </w:tabs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C80678"/>
    <w:multiLevelType w:val="hybridMultilevel"/>
    <w:tmpl w:val="3364EA42"/>
    <w:lvl w:ilvl="0" w:tplc="968AAFE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C49A5"/>
    <w:multiLevelType w:val="hybridMultilevel"/>
    <w:tmpl w:val="38F6B420"/>
    <w:lvl w:ilvl="0" w:tplc="E14E1C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5730D"/>
    <w:multiLevelType w:val="hybridMultilevel"/>
    <w:tmpl w:val="CAEC346E"/>
    <w:lvl w:ilvl="0" w:tplc="48EA85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DF2418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60C55"/>
    <w:multiLevelType w:val="hybridMultilevel"/>
    <w:tmpl w:val="9D7E8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D2D32"/>
    <w:multiLevelType w:val="hybridMultilevel"/>
    <w:tmpl w:val="BA92000E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B657EC"/>
    <w:multiLevelType w:val="hybridMultilevel"/>
    <w:tmpl w:val="B3BCD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33AE3"/>
    <w:multiLevelType w:val="hybridMultilevel"/>
    <w:tmpl w:val="C61A6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F6654"/>
    <w:multiLevelType w:val="hybridMultilevel"/>
    <w:tmpl w:val="414C957C"/>
    <w:lvl w:ilvl="0" w:tplc="5DDC4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623B9"/>
    <w:multiLevelType w:val="hybridMultilevel"/>
    <w:tmpl w:val="363AA93A"/>
    <w:lvl w:ilvl="0" w:tplc="0AF483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05A3AD4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74B8E"/>
    <w:multiLevelType w:val="hybridMultilevel"/>
    <w:tmpl w:val="8964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7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8" w15:restartNumberingAfterBreak="0">
    <w:nsid w:val="678F31A5"/>
    <w:multiLevelType w:val="hybridMultilevel"/>
    <w:tmpl w:val="5FF0103A"/>
    <w:lvl w:ilvl="0" w:tplc="D834EDC4">
      <w:start w:val="1"/>
      <w:numFmt w:val="lowerLetter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78E251F3"/>
    <w:multiLevelType w:val="hybridMultilevel"/>
    <w:tmpl w:val="613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87056"/>
    <w:multiLevelType w:val="hybridMultilevel"/>
    <w:tmpl w:val="AE822816"/>
    <w:lvl w:ilvl="0" w:tplc="4034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C80C2F"/>
    <w:multiLevelType w:val="hybridMultilevel"/>
    <w:tmpl w:val="2BA6ED60"/>
    <w:lvl w:ilvl="0" w:tplc="763A02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01259D"/>
    <w:multiLevelType w:val="hybridMultilevel"/>
    <w:tmpl w:val="541E76E6"/>
    <w:lvl w:ilvl="0" w:tplc="F6E2C0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21"/>
  </w:num>
  <w:num w:numId="5">
    <w:abstractNumId w:val="5"/>
  </w:num>
  <w:num w:numId="6">
    <w:abstractNumId w:val="4"/>
  </w:num>
  <w:num w:numId="7">
    <w:abstractNumId w:val="24"/>
  </w:num>
  <w:num w:numId="8">
    <w:abstractNumId w:val="22"/>
  </w:num>
  <w:num w:numId="9">
    <w:abstractNumId w:val="1"/>
  </w:num>
  <w:num w:numId="10">
    <w:abstractNumId w:val="23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  <w:num w:numId="16">
    <w:abstractNumId w:val="19"/>
  </w:num>
  <w:num w:numId="17">
    <w:abstractNumId w:val="7"/>
  </w:num>
  <w:num w:numId="18">
    <w:abstractNumId w:val="11"/>
  </w:num>
  <w:num w:numId="19">
    <w:abstractNumId w:val="6"/>
  </w:num>
  <w:num w:numId="20">
    <w:abstractNumId w:val="9"/>
  </w:num>
  <w:num w:numId="21">
    <w:abstractNumId w:val="1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kołajczyk-Roszkowska Agnieszka">
    <w15:presenceInfo w15:providerId="AD" w15:userId="S-1-5-21-39047140-1757350581-63373275-3713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FD0"/>
    <w:rsid w:val="00000144"/>
    <w:rsid w:val="0000184F"/>
    <w:rsid w:val="00002570"/>
    <w:rsid w:val="0000542C"/>
    <w:rsid w:val="00016430"/>
    <w:rsid w:val="000175E7"/>
    <w:rsid w:val="000226A8"/>
    <w:rsid w:val="00022BC7"/>
    <w:rsid w:val="00031996"/>
    <w:rsid w:val="00032BF2"/>
    <w:rsid w:val="00032F01"/>
    <w:rsid w:val="00033F2F"/>
    <w:rsid w:val="00034279"/>
    <w:rsid w:val="000362A1"/>
    <w:rsid w:val="00036A33"/>
    <w:rsid w:val="00037EF6"/>
    <w:rsid w:val="00055F14"/>
    <w:rsid w:val="00062DF8"/>
    <w:rsid w:val="00064880"/>
    <w:rsid w:val="00066512"/>
    <w:rsid w:val="00070CE3"/>
    <w:rsid w:val="00071EAF"/>
    <w:rsid w:val="00072ABC"/>
    <w:rsid w:val="000769D1"/>
    <w:rsid w:val="00080FF5"/>
    <w:rsid w:val="00082E45"/>
    <w:rsid w:val="00091E95"/>
    <w:rsid w:val="0009719E"/>
    <w:rsid w:val="000B2919"/>
    <w:rsid w:val="000B36AD"/>
    <w:rsid w:val="000B6D89"/>
    <w:rsid w:val="000C082B"/>
    <w:rsid w:val="000C2F71"/>
    <w:rsid w:val="000D4DAC"/>
    <w:rsid w:val="000E0316"/>
    <w:rsid w:val="000E14D0"/>
    <w:rsid w:val="000E27A7"/>
    <w:rsid w:val="000E36C0"/>
    <w:rsid w:val="000F483B"/>
    <w:rsid w:val="000F5363"/>
    <w:rsid w:val="000F5C6E"/>
    <w:rsid w:val="000F61A2"/>
    <w:rsid w:val="00102C47"/>
    <w:rsid w:val="00103745"/>
    <w:rsid w:val="00103DD0"/>
    <w:rsid w:val="001062D1"/>
    <w:rsid w:val="00113345"/>
    <w:rsid w:val="001159C8"/>
    <w:rsid w:val="00123FFD"/>
    <w:rsid w:val="0012726C"/>
    <w:rsid w:val="001309CF"/>
    <w:rsid w:val="00130C61"/>
    <w:rsid w:val="00146B91"/>
    <w:rsid w:val="00147D32"/>
    <w:rsid w:val="00147EED"/>
    <w:rsid w:val="00150CAD"/>
    <w:rsid w:val="00163C19"/>
    <w:rsid w:val="00166B7C"/>
    <w:rsid w:val="00166CE5"/>
    <w:rsid w:val="0016746B"/>
    <w:rsid w:val="00171105"/>
    <w:rsid w:val="00174CF8"/>
    <w:rsid w:val="00175DBC"/>
    <w:rsid w:val="00176268"/>
    <w:rsid w:val="00180A25"/>
    <w:rsid w:val="001812EF"/>
    <w:rsid w:val="00187676"/>
    <w:rsid w:val="001A0CE2"/>
    <w:rsid w:val="001A0DC4"/>
    <w:rsid w:val="001B3FA9"/>
    <w:rsid w:val="001B72B6"/>
    <w:rsid w:val="001C461B"/>
    <w:rsid w:val="001D0277"/>
    <w:rsid w:val="001D724A"/>
    <w:rsid w:val="001E2187"/>
    <w:rsid w:val="001E31BE"/>
    <w:rsid w:val="001F0874"/>
    <w:rsid w:val="001F4E3E"/>
    <w:rsid w:val="001F59FD"/>
    <w:rsid w:val="001F7826"/>
    <w:rsid w:val="00202BE7"/>
    <w:rsid w:val="00202F53"/>
    <w:rsid w:val="00206D84"/>
    <w:rsid w:val="00213B69"/>
    <w:rsid w:val="00223DEA"/>
    <w:rsid w:val="00224107"/>
    <w:rsid w:val="0022570D"/>
    <w:rsid w:val="00230514"/>
    <w:rsid w:val="00231C28"/>
    <w:rsid w:val="0024487A"/>
    <w:rsid w:val="00246538"/>
    <w:rsid w:val="0024653B"/>
    <w:rsid w:val="002476D8"/>
    <w:rsid w:val="0025064E"/>
    <w:rsid w:val="00251A33"/>
    <w:rsid w:val="00252145"/>
    <w:rsid w:val="0025718B"/>
    <w:rsid w:val="002578F2"/>
    <w:rsid w:val="00261E94"/>
    <w:rsid w:val="002651E0"/>
    <w:rsid w:val="00265D25"/>
    <w:rsid w:val="002662D4"/>
    <w:rsid w:val="00273108"/>
    <w:rsid w:val="00273B59"/>
    <w:rsid w:val="002758DC"/>
    <w:rsid w:val="002838F2"/>
    <w:rsid w:val="002864C1"/>
    <w:rsid w:val="002930FD"/>
    <w:rsid w:val="00294E7D"/>
    <w:rsid w:val="002956A6"/>
    <w:rsid w:val="002A3238"/>
    <w:rsid w:val="002A6024"/>
    <w:rsid w:val="002B1086"/>
    <w:rsid w:val="002B4AE7"/>
    <w:rsid w:val="002C18E0"/>
    <w:rsid w:val="002D5B09"/>
    <w:rsid w:val="002D698B"/>
    <w:rsid w:val="002E35CC"/>
    <w:rsid w:val="002E55FC"/>
    <w:rsid w:val="002F241D"/>
    <w:rsid w:val="002F52DB"/>
    <w:rsid w:val="00302897"/>
    <w:rsid w:val="0030574B"/>
    <w:rsid w:val="00312958"/>
    <w:rsid w:val="0031496C"/>
    <w:rsid w:val="00315653"/>
    <w:rsid w:val="0031576B"/>
    <w:rsid w:val="003158AC"/>
    <w:rsid w:val="003168DE"/>
    <w:rsid w:val="003179B1"/>
    <w:rsid w:val="003204F3"/>
    <w:rsid w:val="00334CCC"/>
    <w:rsid w:val="00336E0A"/>
    <w:rsid w:val="0034061A"/>
    <w:rsid w:val="00341445"/>
    <w:rsid w:val="003449C2"/>
    <w:rsid w:val="00353D06"/>
    <w:rsid w:val="003610E7"/>
    <w:rsid w:val="00372275"/>
    <w:rsid w:val="00375685"/>
    <w:rsid w:val="00375E84"/>
    <w:rsid w:val="00377167"/>
    <w:rsid w:val="003801F5"/>
    <w:rsid w:val="0038625E"/>
    <w:rsid w:val="0038644E"/>
    <w:rsid w:val="00393F0D"/>
    <w:rsid w:val="00393F49"/>
    <w:rsid w:val="003A3150"/>
    <w:rsid w:val="003B4471"/>
    <w:rsid w:val="003B5F43"/>
    <w:rsid w:val="003B79DA"/>
    <w:rsid w:val="003C30CD"/>
    <w:rsid w:val="003C32C3"/>
    <w:rsid w:val="003C3DE5"/>
    <w:rsid w:val="003D3923"/>
    <w:rsid w:val="003D5DA5"/>
    <w:rsid w:val="003D6D5D"/>
    <w:rsid w:val="003E0D54"/>
    <w:rsid w:val="003E4D18"/>
    <w:rsid w:val="003F6E85"/>
    <w:rsid w:val="003F7086"/>
    <w:rsid w:val="00405139"/>
    <w:rsid w:val="00411C30"/>
    <w:rsid w:val="00412115"/>
    <w:rsid w:val="00412CD1"/>
    <w:rsid w:val="00425160"/>
    <w:rsid w:val="00432913"/>
    <w:rsid w:val="00432DEE"/>
    <w:rsid w:val="00432F1F"/>
    <w:rsid w:val="00433207"/>
    <w:rsid w:val="00433CC0"/>
    <w:rsid w:val="0043646A"/>
    <w:rsid w:val="0044330E"/>
    <w:rsid w:val="004457D8"/>
    <w:rsid w:val="004503F7"/>
    <w:rsid w:val="00456A75"/>
    <w:rsid w:val="00461DC0"/>
    <w:rsid w:val="00470828"/>
    <w:rsid w:val="004735B6"/>
    <w:rsid w:val="00475D26"/>
    <w:rsid w:val="00476866"/>
    <w:rsid w:val="00476EF7"/>
    <w:rsid w:val="00482AF6"/>
    <w:rsid w:val="004856BA"/>
    <w:rsid w:val="00496883"/>
    <w:rsid w:val="00496F59"/>
    <w:rsid w:val="004974B6"/>
    <w:rsid w:val="004A1861"/>
    <w:rsid w:val="004A3CF8"/>
    <w:rsid w:val="004B056E"/>
    <w:rsid w:val="004B1C01"/>
    <w:rsid w:val="004B1E39"/>
    <w:rsid w:val="004B2325"/>
    <w:rsid w:val="004B7810"/>
    <w:rsid w:val="004C2981"/>
    <w:rsid w:val="004C5C9D"/>
    <w:rsid w:val="004D26AC"/>
    <w:rsid w:val="004D58C8"/>
    <w:rsid w:val="004D7EAB"/>
    <w:rsid w:val="004E1574"/>
    <w:rsid w:val="004E29CE"/>
    <w:rsid w:val="004E48E0"/>
    <w:rsid w:val="004F0BAD"/>
    <w:rsid w:val="004F161A"/>
    <w:rsid w:val="004F490E"/>
    <w:rsid w:val="00500BB8"/>
    <w:rsid w:val="005105BF"/>
    <w:rsid w:val="0051671A"/>
    <w:rsid w:val="00526797"/>
    <w:rsid w:val="00526A8D"/>
    <w:rsid w:val="00526FE5"/>
    <w:rsid w:val="00530FE6"/>
    <w:rsid w:val="00533578"/>
    <w:rsid w:val="00541B50"/>
    <w:rsid w:val="00547710"/>
    <w:rsid w:val="00553994"/>
    <w:rsid w:val="0057115F"/>
    <w:rsid w:val="00583D7A"/>
    <w:rsid w:val="00584973"/>
    <w:rsid w:val="005856FA"/>
    <w:rsid w:val="00585748"/>
    <w:rsid w:val="005864C1"/>
    <w:rsid w:val="00587142"/>
    <w:rsid w:val="0059142A"/>
    <w:rsid w:val="005A4DAC"/>
    <w:rsid w:val="005A5356"/>
    <w:rsid w:val="005B0758"/>
    <w:rsid w:val="005B30CD"/>
    <w:rsid w:val="005B46A5"/>
    <w:rsid w:val="005B58AF"/>
    <w:rsid w:val="005C1673"/>
    <w:rsid w:val="005C45DD"/>
    <w:rsid w:val="005D0C93"/>
    <w:rsid w:val="005D6285"/>
    <w:rsid w:val="005E1D28"/>
    <w:rsid w:val="005E2C42"/>
    <w:rsid w:val="005E2C51"/>
    <w:rsid w:val="005E61F6"/>
    <w:rsid w:val="005F0694"/>
    <w:rsid w:val="006032F0"/>
    <w:rsid w:val="00603E95"/>
    <w:rsid w:val="006052CD"/>
    <w:rsid w:val="00607D8E"/>
    <w:rsid w:val="00610914"/>
    <w:rsid w:val="00610E21"/>
    <w:rsid w:val="00616303"/>
    <w:rsid w:val="0061685C"/>
    <w:rsid w:val="00616AD9"/>
    <w:rsid w:val="00620F11"/>
    <w:rsid w:val="00640332"/>
    <w:rsid w:val="0064268D"/>
    <w:rsid w:val="00642810"/>
    <w:rsid w:val="006442FF"/>
    <w:rsid w:val="00660946"/>
    <w:rsid w:val="00674704"/>
    <w:rsid w:val="006805DF"/>
    <w:rsid w:val="00681C5E"/>
    <w:rsid w:val="00681E22"/>
    <w:rsid w:val="00682A40"/>
    <w:rsid w:val="006839C8"/>
    <w:rsid w:val="0069108A"/>
    <w:rsid w:val="00691DD8"/>
    <w:rsid w:val="00695C94"/>
    <w:rsid w:val="006A0024"/>
    <w:rsid w:val="006A47CC"/>
    <w:rsid w:val="006B37CD"/>
    <w:rsid w:val="006C2A87"/>
    <w:rsid w:val="006D0290"/>
    <w:rsid w:val="006D7144"/>
    <w:rsid w:val="006E0261"/>
    <w:rsid w:val="006E0493"/>
    <w:rsid w:val="006E1CB1"/>
    <w:rsid w:val="006E47C8"/>
    <w:rsid w:val="006F1D68"/>
    <w:rsid w:val="006F4A6C"/>
    <w:rsid w:val="006F4D05"/>
    <w:rsid w:val="0070263D"/>
    <w:rsid w:val="00705AE9"/>
    <w:rsid w:val="0070731F"/>
    <w:rsid w:val="00707F24"/>
    <w:rsid w:val="00710698"/>
    <w:rsid w:val="00711B05"/>
    <w:rsid w:val="00712117"/>
    <w:rsid w:val="007163EB"/>
    <w:rsid w:val="00716B7A"/>
    <w:rsid w:val="00725F1A"/>
    <w:rsid w:val="0073039F"/>
    <w:rsid w:val="007324D0"/>
    <w:rsid w:val="00735AC9"/>
    <w:rsid w:val="0073729E"/>
    <w:rsid w:val="00743C50"/>
    <w:rsid w:val="007612A5"/>
    <w:rsid w:val="00765ACD"/>
    <w:rsid w:val="00765B52"/>
    <w:rsid w:val="00767CC0"/>
    <w:rsid w:val="00771881"/>
    <w:rsid w:val="0077340E"/>
    <w:rsid w:val="00773672"/>
    <w:rsid w:val="007738ED"/>
    <w:rsid w:val="007748C9"/>
    <w:rsid w:val="007774FA"/>
    <w:rsid w:val="00777F3C"/>
    <w:rsid w:val="0078143E"/>
    <w:rsid w:val="00782CA1"/>
    <w:rsid w:val="00783895"/>
    <w:rsid w:val="00791EA4"/>
    <w:rsid w:val="007951E6"/>
    <w:rsid w:val="007969A7"/>
    <w:rsid w:val="007A1394"/>
    <w:rsid w:val="007A20FF"/>
    <w:rsid w:val="007A57DA"/>
    <w:rsid w:val="007B2EFD"/>
    <w:rsid w:val="007B5158"/>
    <w:rsid w:val="007C0C79"/>
    <w:rsid w:val="007C3393"/>
    <w:rsid w:val="007C37FF"/>
    <w:rsid w:val="007C4740"/>
    <w:rsid w:val="007C5C8D"/>
    <w:rsid w:val="007C6BEA"/>
    <w:rsid w:val="007D0316"/>
    <w:rsid w:val="007D046E"/>
    <w:rsid w:val="007D5ADF"/>
    <w:rsid w:val="007D7B6C"/>
    <w:rsid w:val="007E35D0"/>
    <w:rsid w:val="007E39AC"/>
    <w:rsid w:val="007F288B"/>
    <w:rsid w:val="007F3C47"/>
    <w:rsid w:val="007F43C3"/>
    <w:rsid w:val="008004F7"/>
    <w:rsid w:val="00806DFF"/>
    <w:rsid w:val="00811258"/>
    <w:rsid w:val="00812D54"/>
    <w:rsid w:val="0081566B"/>
    <w:rsid w:val="008162CE"/>
    <w:rsid w:val="0082508F"/>
    <w:rsid w:val="00825CA3"/>
    <w:rsid w:val="00831DA2"/>
    <w:rsid w:val="00831DAC"/>
    <w:rsid w:val="0083230E"/>
    <w:rsid w:val="00833383"/>
    <w:rsid w:val="00842AD1"/>
    <w:rsid w:val="00843B5A"/>
    <w:rsid w:val="008478BC"/>
    <w:rsid w:val="008516F7"/>
    <w:rsid w:val="00853AED"/>
    <w:rsid w:val="008541EC"/>
    <w:rsid w:val="008546B8"/>
    <w:rsid w:val="008570FC"/>
    <w:rsid w:val="0086052A"/>
    <w:rsid w:val="00861F2B"/>
    <w:rsid w:val="0086296A"/>
    <w:rsid w:val="00862A81"/>
    <w:rsid w:val="00862E94"/>
    <w:rsid w:val="00866F5E"/>
    <w:rsid w:val="00870A6D"/>
    <w:rsid w:val="00874D0C"/>
    <w:rsid w:val="00877319"/>
    <w:rsid w:val="00886507"/>
    <w:rsid w:val="00891F6E"/>
    <w:rsid w:val="0089244C"/>
    <w:rsid w:val="0089381B"/>
    <w:rsid w:val="00897BAD"/>
    <w:rsid w:val="00897E0C"/>
    <w:rsid w:val="008A2CE8"/>
    <w:rsid w:val="008A4EFA"/>
    <w:rsid w:val="008A6916"/>
    <w:rsid w:val="008B308C"/>
    <w:rsid w:val="008B5615"/>
    <w:rsid w:val="008C1847"/>
    <w:rsid w:val="008C4B15"/>
    <w:rsid w:val="008C77F1"/>
    <w:rsid w:val="008D1369"/>
    <w:rsid w:val="008E02F1"/>
    <w:rsid w:val="008E48D2"/>
    <w:rsid w:val="008F1A2E"/>
    <w:rsid w:val="008F38C5"/>
    <w:rsid w:val="008F45EE"/>
    <w:rsid w:val="009010F3"/>
    <w:rsid w:val="0090378F"/>
    <w:rsid w:val="0090785C"/>
    <w:rsid w:val="00912AF9"/>
    <w:rsid w:val="009243A1"/>
    <w:rsid w:val="00936354"/>
    <w:rsid w:val="009453A1"/>
    <w:rsid w:val="00946216"/>
    <w:rsid w:val="00951826"/>
    <w:rsid w:val="009537B4"/>
    <w:rsid w:val="0096025F"/>
    <w:rsid w:val="009631B5"/>
    <w:rsid w:val="00966403"/>
    <w:rsid w:val="00967CF4"/>
    <w:rsid w:val="009769F7"/>
    <w:rsid w:val="00983419"/>
    <w:rsid w:val="00985CAB"/>
    <w:rsid w:val="0098693D"/>
    <w:rsid w:val="009915BF"/>
    <w:rsid w:val="00995458"/>
    <w:rsid w:val="009A24E8"/>
    <w:rsid w:val="009A5674"/>
    <w:rsid w:val="009B2F97"/>
    <w:rsid w:val="009B5B66"/>
    <w:rsid w:val="009C027A"/>
    <w:rsid w:val="009C5FD0"/>
    <w:rsid w:val="009E43BA"/>
    <w:rsid w:val="009E4D44"/>
    <w:rsid w:val="009F3724"/>
    <w:rsid w:val="009F5D47"/>
    <w:rsid w:val="009F77B9"/>
    <w:rsid w:val="00A017DD"/>
    <w:rsid w:val="00A02983"/>
    <w:rsid w:val="00A0459F"/>
    <w:rsid w:val="00A0759F"/>
    <w:rsid w:val="00A10072"/>
    <w:rsid w:val="00A10375"/>
    <w:rsid w:val="00A13EAC"/>
    <w:rsid w:val="00A14059"/>
    <w:rsid w:val="00A145A6"/>
    <w:rsid w:val="00A30E3C"/>
    <w:rsid w:val="00A335B6"/>
    <w:rsid w:val="00A33EE5"/>
    <w:rsid w:val="00A34F84"/>
    <w:rsid w:val="00A37035"/>
    <w:rsid w:val="00A402F1"/>
    <w:rsid w:val="00A640E3"/>
    <w:rsid w:val="00A66D76"/>
    <w:rsid w:val="00A71806"/>
    <w:rsid w:val="00A72C9B"/>
    <w:rsid w:val="00A82C24"/>
    <w:rsid w:val="00A86D59"/>
    <w:rsid w:val="00A87734"/>
    <w:rsid w:val="00A96B1B"/>
    <w:rsid w:val="00A96B99"/>
    <w:rsid w:val="00A96D4E"/>
    <w:rsid w:val="00AA104E"/>
    <w:rsid w:val="00AA6CE4"/>
    <w:rsid w:val="00AA7FA0"/>
    <w:rsid w:val="00AB09A8"/>
    <w:rsid w:val="00AB220E"/>
    <w:rsid w:val="00AB5810"/>
    <w:rsid w:val="00AB79BC"/>
    <w:rsid w:val="00AC14D4"/>
    <w:rsid w:val="00AC2950"/>
    <w:rsid w:val="00AC3E3A"/>
    <w:rsid w:val="00AC6E1B"/>
    <w:rsid w:val="00AD4065"/>
    <w:rsid w:val="00AD5C39"/>
    <w:rsid w:val="00AD6D07"/>
    <w:rsid w:val="00AE5612"/>
    <w:rsid w:val="00AF14B1"/>
    <w:rsid w:val="00AF7437"/>
    <w:rsid w:val="00AF7931"/>
    <w:rsid w:val="00AF7D3C"/>
    <w:rsid w:val="00B0686E"/>
    <w:rsid w:val="00B1571A"/>
    <w:rsid w:val="00B15EC6"/>
    <w:rsid w:val="00B25889"/>
    <w:rsid w:val="00B27B8B"/>
    <w:rsid w:val="00B318C2"/>
    <w:rsid w:val="00B32214"/>
    <w:rsid w:val="00B43638"/>
    <w:rsid w:val="00B45E53"/>
    <w:rsid w:val="00B461FC"/>
    <w:rsid w:val="00B5457D"/>
    <w:rsid w:val="00B5763A"/>
    <w:rsid w:val="00B61B80"/>
    <w:rsid w:val="00B65EB2"/>
    <w:rsid w:val="00B7083F"/>
    <w:rsid w:val="00B7483F"/>
    <w:rsid w:val="00B75ABB"/>
    <w:rsid w:val="00B865F4"/>
    <w:rsid w:val="00B93C3A"/>
    <w:rsid w:val="00BA11DC"/>
    <w:rsid w:val="00BB2E1A"/>
    <w:rsid w:val="00BB3B03"/>
    <w:rsid w:val="00BB4758"/>
    <w:rsid w:val="00BB47E4"/>
    <w:rsid w:val="00BB7557"/>
    <w:rsid w:val="00BB7F1D"/>
    <w:rsid w:val="00BC0392"/>
    <w:rsid w:val="00BC1C94"/>
    <w:rsid w:val="00BC507F"/>
    <w:rsid w:val="00BC6EB6"/>
    <w:rsid w:val="00BE249E"/>
    <w:rsid w:val="00BE3192"/>
    <w:rsid w:val="00BE5723"/>
    <w:rsid w:val="00BE5F37"/>
    <w:rsid w:val="00BF1923"/>
    <w:rsid w:val="00BF366E"/>
    <w:rsid w:val="00C02EAC"/>
    <w:rsid w:val="00C07785"/>
    <w:rsid w:val="00C079C6"/>
    <w:rsid w:val="00C107A7"/>
    <w:rsid w:val="00C1115D"/>
    <w:rsid w:val="00C111DF"/>
    <w:rsid w:val="00C13CCF"/>
    <w:rsid w:val="00C17FDB"/>
    <w:rsid w:val="00C21251"/>
    <w:rsid w:val="00C22332"/>
    <w:rsid w:val="00C34FD1"/>
    <w:rsid w:val="00C41AAC"/>
    <w:rsid w:val="00C42576"/>
    <w:rsid w:val="00C468BE"/>
    <w:rsid w:val="00C5048B"/>
    <w:rsid w:val="00C5160D"/>
    <w:rsid w:val="00C54CD0"/>
    <w:rsid w:val="00C576AA"/>
    <w:rsid w:val="00C76536"/>
    <w:rsid w:val="00C777AE"/>
    <w:rsid w:val="00C81C36"/>
    <w:rsid w:val="00C81EBF"/>
    <w:rsid w:val="00C82A47"/>
    <w:rsid w:val="00C833B3"/>
    <w:rsid w:val="00C843BC"/>
    <w:rsid w:val="00C857D5"/>
    <w:rsid w:val="00C87558"/>
    <w:rsid w:val="00C9025D"/>
    <w:rsid w:val="00C941B8"/>
    <w:rsid w:val="00C9441E"/>
    <w:rsid w:val="00C94A97"/>
    <w:rsid w:val="00C97AE1"/>
    <w:rsid w:val="00CA117B"/>
    <w:rsid w:val="00CB2391"/>
    <w:rsid w:val="00CB2D51"/>
    <w:rsid w:val="00CB30AF"/>
    <w:rsid w:val="00CB3F01"/>
    <w:rsid w:val="00CB6B5F"/>
    <w:rsid w:val="00CC0E39"/>
    <w:rsid w:val="00CC782D"/>
    <w:rsid w:val="00CD26AF"/>
    <w:rsid w:val="00CD6D36"/>
    <w:rsid w:val="00CE1000"/>
    <w:rsid w:val="00CE5948"/>
    <w:rsid w:val="00CF0617"/>
    <w:rsid w:val="00CF227B"/>
    <w:rsid w:val="00D028D9"/>
    <w:rsid w:val="00D041B1"/>
    <w:rsid w:val="00D12BFF"/>
    <w:rsid w:val="00D20EA0"/>
    <w:rsid w:val="00D21845"/>
    <w:rsid w:val="00D22F87"/>
    <w:rsid w:val="00D25017"/>
    <w:rsid w:val="00D3200D"/>
    <w:rsid w:val="00D328E1"/>
    <w:rsid w:val="00D33CE8"/>
    <w:rsid w:val="00D43047"/>
    <w:rsid w:val="00D43357"/>
    <w:rsid w:val="00D44943"/>
    <w:rsid w:val="00D51FEB"/>
    <w:rsid w:val="00D5494F"/>
    <w:rsid w:val="00D54956"/>
    <w:rsid w:val="00D61719"/>
    <w:rsid w:val="00D71144"/>
    <w:rsid w:val="00D73639"/>
    <w:rsid w:val="00D74B21"/>
    <w:rsid w:val="00D752F6"/>
    <w:rsid w:val="00D86531"/>
    <w:rsid w:val="00D86C67"/>
    <w:rsid w:val="00D87742"/>
    <w:rsid w:val="00D93D5A"/>
    <w:rsid w:val="00D95F2C"/>
    <w:rsid w:val="00D96EEC"/>
    <w:rsid w:val="00D9707D"/>
    <w:rsid w:val="00D97B36"/>
    <w:rsid w:val="00DA57B4"/>
    <w:rsid w:val="00DA6A58"/>
    <w:rsid w:val="00DA74D3"/>
    <w:rsid w:val="00DA7C72"/>
    <w:rsid w:val="00DB1B61"/>
    <w:rsid w:val="00DB5842"/>
    <w:rsid w:val="00DC33A3"/>
    <w:rsid w:val="00DC50BD"/>
    <w:rsid w:val="00DD19DA"/>
    <w:rsid w:val="00DD3280"/>
    <w:rsid w:val="00DD5E90"/>
    <w:rsid w:val="00DE054C"/>
    <w:rsid w:val="00DE3D18"/>
    <w:rsid w:val="00DF48AA"/>
    <w:rsid w:val="00E0047C"/>
    <w:rsid w:val="00E03F1B"/>
    <w:rsid w:val="00E127B7"/>
    <w:rsid w:val="00E346DE"/>
    <w:rsid w:val="00E43EF3"/>
    <w:rsid w:val="00E4453C"/>
    <w:rsid w:val="00E45D44"/>
    <w:rsid w:val="00E460C9"/>
    <w:rsid w:val="00E4666A"/>
    <w:rsid w:val="00E526EC"/>
    <w:rsid w:val="00E53CEC"/>
    <w:rsid w:val="00E61D9A"/>
    <w:rsid w:val="00E73523"/>
    <w:rsid w:val="00E74367"/>
    <w:rsid w:val="00E82F6F"/>
    <w:rsid w:val="00E83956"/>
    <w:rsid w:val="00E909B0"/>
    <w:rsid w:val="00E92D37"/>
    <w:rsid w:val="00E94F7E"/>
    <w:rsid w:val="00E9511A"/>
    <w:rsid w:val="00E951A3"/>
    <w:rsid w:val="00EA0ED1"/>
    <w:rsid w:val="00EA337D"/>
    <w:rsid w:val="00EA36F7"/>
    <w:rsid w:val="00EA3C7B"/>
    <w:rsid w:val="00EA6AEA"/>
    <w:rsid w:val="00EB39DE"/>
    <w:rsid w:val="00EC40AA"/>
    <w:rsid w:val="00EC6584"/>
    <w:rsid w:val="00EC7265"/>
    <w:rsid w:val="00EC7A33"/>
    <w:rsid w:val="00ED2631"/>
    <w:rsid w:val="00ED2DB8"/>
    <w:rsid w:val="00EE36AB"/>
    <w:rsid w:val="00EE71E1"/>
    <w:rsid w:val="00EE744B"/>
    <w:rsid w:val="00EE7D3C"/>
    <w:rsid w:val="00EF0A42"/>
    <w:rsid w:val="00EF1EE9"/>
    <w:rsid w:val="00EF553B"/>
    <w:rsid w:val="00EF75D7"/>
    <w:rsid w:val="00F056D7"/>
    <w:rsid w:val="00F10557"/>
    <w:rsid w:val="00F11A4D"/>
    <w:rsid w:val="00F35D7D"/>
    <w:rsid w:val="00F4070C"/>
    <w:rsid w:val="00F40777"/>
    <w:rsid w:val="00F61717"/>
    <w:rsid w:val="00F73384"/>
    <w:rsid w:val="00F749A7"/>
    <w:rsid w:val="00F7655A"/>
    <w:rsid w:val="00F76E62"/>
    <w:rsid w:val="00F81367"/>
    <w:rsid w:val="00F81484"/>
    <w:rsid w:val="00F81881"/>
    <w:rsid w:val="00F81B2D"/>
    <w:rsid w:val="00F90E51"/>
    <w:rsid w:val="00F958F7"/>
    <w:rsid w:val="00FA7F25"/>
    <w:rsid w:val="00FB1347"/>
    <w:rsid w:val="00FB4FE7"/>
    <w:rsid w:val="00FB57C6"/>
    <w:rsid w:val="00FB591B"/>
    <w:rsid w:val="00FC1355"/>
    <w:rsid w:val="00FC1F19"/>
    <w:rsid w:val="00FC3813"/>
    <w:rsid w:val="00FC5E11"/>
    <w:rsid w:val="00FD18CB"/>
    <w:rsid w:val="00FD39C5"/>
    <w:rsid w:val="00FD4E1E"/>
    <w:rsid w:val="00FE2436"/>
    <w:rsid w:val="00FE710A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82448B"/>
  <w15:docId w15:val="{542F08D4-C672-4C7A-B6E6-2A5F8B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spacing w:line="240" w:lineRule="atLeast"/>
      <w:ind w:right="-1"/>
      <w:jc w:val="both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standard">
    <w:name w:val="standard"/>
    <w:basedOn w:val="Normalny"/>
    <w:pPr>
      <w:tabs>
        <w:tab w:val="left" w:pos="567"/>
      </w:tabs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pPr>
      <w:tabs>
        <w:tab w:val="left" w:pos="3960"/>
      </w:tabs>
      <w:spacing w:after="120" w:line="480" w:lineRule="auto"/>
    </w:pPr>
    <w:rPr>
      <w:rFonts w:ascii="PL Times New Roman" w:hAnsi="PL Times New Roman"/>
      <w:b/>
      <w:lang w:val="en-GB"/>
    </w:rPr>
  </w:style>
  <w:style w:type="paragraph" w:styleId="Tekstpodstawowy3">
    <w:name w:val="Body Text 3"/>
    <w:basedOn w:val="Normalny"/>
    <w:pPr>
      <w:tabs>
        <w:tab w:val="left" w:pos="426"/>
      </w:tabs>
    </w:pPr>
    <w:rPr>
      <w:rFonts w:ascii="Arial" w:hAnsi="Arial"/>
      <w:sz w:val="22"/>
    </w:rPr>
  </w:style>
  <w:style w:type="paragraph" w:styleId="NormalnyWeb">
    <w:name w:val="Normal (Web)"/>
    <w:basedOn w:val="Normalny"/>
    <w:rsid w:val="00EA337D"/>
    <w:pPr>
      <w:spacing w:after="75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7D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EEC"/>
  </w:style>
  <w:style w:type="paragraph" w:styleId="Stopka">
    <w:name w:val="footer"/>
    <w:basedOn w:val="Normalny"/>
    <w:link w:val="Stopka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EEC"/>
  </w:style>
  <w:style w:type="paragraph" w:styleId="Tekstprzypisukocowego">
    <w:name w:val="endnote text"/>
    <w:basedOn w:val="Normalny"/>
    <w:link w:val="TekstprzypisukocowegoZnak"/>
    <w:rsid w:val="00812D54"/>
  </w:style>
  <w:style w:type="character" w:customStyle="1" w:styleId="TekstprzypisukocowegoZnak">
    <w:name w:val="Tekst przypisu końcowego Znak"/>
    <w:basedOn w:val="Domylnaczcionkaakapitu"/>
    <w:link w:val="Tekstprzypisukocowego"/>
    <w:rsid w:val="00812D54"/>
  </w:style>
  <w:style w:type="character" w:styleId="Odwoanieprzypisukocowego">
    <w:name w:val="endnote reference"/>
    <w:rsid w:val="00812D54"/>
    <w:rPr>
      <w:vertAlign w:val="superscript"/>
    </w:rPr>
  </w:style>
  <w:style w:type="paragraph" w:styleId="Tekstdymka">
    <w:name w:val="Balloon Text"/>
    <w:basedOn w:val="Normalny"/>
    <w:link w:val="TekstdymkaZnak"/>
    <w:rsid w:val="00FB13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13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20E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4B056E"/>
  </w:style>
  <w:style w:type="paragraph" w:customStyle="1" w:styleId="Nagwek10">
    <w:name w:val="Nagłówek1"/>
    <w:basedOn w:val="Normalny"/>
    <w:next w:val="Tekstpodstawowy"/>
    <w:rsid w:val="007B2EFD"/>
    <w:pPr>
      <w:jc w:val="center"/>
    </w:pPr>
    <w:rPr>
      <w:sz w:val="24"/>
      <w:u w:val="single"/>
      <w:lang w:val="x-none" w:eastAsia="zh-CN"/>
    </w:rPr>
  </w:style>
  <w:style w:type="character" w:styleId="Odwoaniedokomentarza">
    <w:name w:val="annotation reference"/>
    <w:rsid w:val="007A57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57DA"/>
  </w:style>
  <w:style w:type="character" w:customStyle="1" w:styleId="TekstkomentarzaZnak">
    <w:name w:val="Tekst komentarza Znak"/>
    <w:basedOn w:val="Domylnaczcionkaakapitu"/>
    <w:link w:val="Tekstkomentarza"/>
    <w:rsid w:val="007A57DA"/>
  </w:style>
  <w:style w:type="paragraph" w:styleId="Tematkomentarza">
    <w:name w:val="annotation subject"/>
    <w:basedOn w:val="Tekstkomentarza"/>
    <w:next w:val="Tekstkomentarza"/>
    <w:link w:val="TematkomentarzaZnak"/>
    <w:rsid w:val="007A57DA"/>
    <w:rPr>
      <w:b/>
      <w:bCs/>
    </w:rPr>
  </w:style>
  <w:style w:type="character" w:customStyle="1" w:styleId="TematkomentarzaZnak">
    <w:name w:val="Temat komentarza Znak"/>
    <w:link w:val="Tematkomentarza"/>
    <w:rsid w:val="007A57DA"/>
    <w:rPr>
      <w:b/>
      <w:bCs/>
    </w:rPr>
  </w:style>
  <w:style w:type="character" w:customStyle="1" w:styleId="ng-binding">
    <w:name w:val="ng-binding"/>
    <w:basedOn w:val="Domylnaczcionkaakapitu"/>
    <w:rsid w:val="00175DBC"/>
  </w:style>
  <w:style w:type="character" w:customStyle="1" w:styleId="ng-scope">
    <w:name w:val="ng-scope"/>
    <w:basedOn w:val="Domylnaczcionkaakapitu"/>
    <w:rsid w:val="00175DBC"/>
  </w:style>
  <w:style w:type="character" w:styleId="Uwydatnienie">
    <w:name w:val="Emphasis"/>
    <w:basedOn w:val="Domylnaczcionkaakapitu"/>
    <w:uiPriority w:val="20"/>
    <w:qFormat/>
    <w:rsid w:val="00175DBC"/>
    <w:rPr>
      <w:i/>
      <w:i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814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0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0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61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9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9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96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17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706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398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45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13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5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F7674-B368-43D8-980E-70D62B8521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591628-EAD6-4006-BF35-02AE9EDC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3494</Words>
  <Characters>20968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10/07/E/2005</vt:lpstr>
    </vt:vector>
  </TitlesOfParts>
  <Company>Ekologus</Company>
  <LinksUpToDate>false</LinksUpToDate>
  <CharactersWithSpaces>24414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10/07/E/2005</dc:title>
  <dc:creator>A</dc:creator>
  <cp:lastModifiedBy>Kidziak Dominika</cp:lastModifiedBy>
  <cp:revision>8</cp:revision>
  <cp:lastPrinted>2024-09-27T05:29:00Z</cp:lastPrinted>
  <dcterms:created xsi:type="dcterms:W3CDTF">2024-09-12T07:24:00Z</dcterms:created>
  <dcterms:modified xsi:type="dcterms:W3CDTF">2024-09-27T05:31:00Z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0683d0d8-71cc-46d2-bbf3-cb4cb3637df4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person">
    <vt:lpwstr>awolanska360</vt:lpwstr>
  </property>
  <property fmtid="{D5CDD505-2E9C-101B-9397-08002B2CF9AE}" pid="10" name="s5636:Creator type=author">
    <vt:lpwstr>A</vt:lpwstr>
  </property>
  <property fmtid="{D5CDD505-2E9C-101B-9397-08002B2CF9AE}" pid="11" name="s5636:Creator type=IP">
    <vt:lpwstr>10.80.37.12</vt:lpwstr>
  </property>
  <property fmtid="{D5CDD505-2E9C-101B-9397-08002B2CF9AE}" pid="12" name="bjPortionMark">
    <vt:lpwstr>[]</vt:lpwstr>
  </property>
</Properties>
</file>