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422C8" w14:textId="77777777" w:rsidR="00FF4229" w:rsidRPr="009E64CE" w:rsidRDefault="0032511E" w:rsidP="0032511E">
      <w:pPr>
        <w:spacing w:after="0"/>
        <w:jc w:val="right"/>
        <w:rPr>
          <w:rFonts w:ascii="Arial" w:hAnsi="Arial" w:cs="Arial"/>
        </w:rPr>
      </w:pPr>
      <w:bookmarkStart w:id="0" w:name="_GoBack"/>
      <w:bookmarkEnd w:id="0"/>
      <w:r w:rsidRPr="009E64CE">
        <w:rPr>
          <w:rFonts w:ascii="Arial" w:hAnsi="Arial" w:cs="Arial"/>
        </w:rPr>
        <w:t xml:space="preserve">Załącznik nr </w:t>
      </w:r>
      <w:r w:rsidR="005F6183" w:rsidRPr="009E64CE">
        <w:rPr>
          <w:rFonts w:ascii="Arial" w:hAnsi="Arial" w:cs="Arial"/>
        </w:rPr>
        <w:t>1</w:t>
      </w:r>
      <w:r w:rsidR="009E64CE" w:rsidRPr="009E64CE">
        <w:rPr>
          <w:rFonts w:ascii="Arial" w:hAnsi="Arial" w:cs="Arial"/>
        </w:rPr>
        <w:t>3 do umowy</w:t>
      </w:r>
    </w:p>
    <w:p w14:paraId="1DE73FAE" w14:textId="77777777" w:rsidR="00FF4229" w:rsidRPr="008D7A13" w:rsidRDefault="00FF4229" w:rsidP="00CA1CD3">
      <w:pPr>
        <w:spacing w:after="0"/>
        <w:rPr>
          <w:rFonts w:ascii="Arial" w:hAnsi="Arial" w:cs="Arial"/>
        </w:rPr>
      </w:pPr>
    </w:p>
    <w:p w14:paraId="4B82B4B3" w14:textId="77777777" w:rsidR="0032511E" w:rsidRPr="008D7A13" w:rsidRDefault="0032511E" w:rsidP="00CA1CD3">
      <w:pPr>
        <w:spacing w:after="0"/>
        <w:rPr>
          <w:rFonts w:ascii="Arial" w:hAnsi="Arial" w:cs="Arial"/>
        </w:rPr>
      </w:pPr>
    </w:p>
    <w:p w14:paraId="705B2399" w14:textId="77777777" w:rsidR="0032511E" w:rsidRPr="008D7A13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14:paraId="737185FC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</w:t>
      </w:r>
    </w:p>
    <w:p w14:paraId="652E19D8" w14:textId="77777777" w:rsidR="00CA1CD3" w:rsidRPr="008D7A13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 xml:space="preserve">                  </w:t>
      </w:r>
      <w:r w:rsidR="00CA1CD3" w:rsidRPr="008D7A13">
        <w:rPr>
          <w:rFonts w:ascii="Arial" w:hAnsi="Arial" w:cs="Arial"/>
          <w:sz w:val="20"/>
          <w:szCs w:val="20"/>
        </w:rPr>
        <w:t>Nazwa Wykonawcy</w:t>
      </w:r>
      <w:r w:rsidRPr="008D7A13">
        <w:rPr>
          <w:rFonts w:ascii="Arial" w:hAnsi="Arial" w:cs="Arial"/>
          <w:sz w:val="20"/>
          <w:szCs w:val="20"/>
        </w:rPr>
        <w:t xml:space="preserve">       </w:t>
      </w:r>
    </w:p>
    <w:p w14:paraId="34A252B4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24B980F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39155B08" w14:textId="77777777" w:rsidR="00CA1CD3" w:rsidRPr="008D7A13" w:rsidRDefault="00CA1CD3" w:rsidP="00CA1CD3">
      <w:pPr>
        <w:spacing w:after="0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>Dotyczy:</w:t>
      </w:r>
    </w:p>
    <w:p w14:paraId="035204BF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7C8CC7C2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3FD85C68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A5DE728" w14:textId="77777777" w:rsidR="00B804A2" w:rsidRPr="008D7A13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F79E085" w14:textId="77777777" w:rsidR="00B804A2" w:rsidRPr="008D7A13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71A712E0" w14:textId="77777777" w:rsidR="00CA1CD3" w:rsidRPr="008D7A13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lastRenderedPageBreak/>
        <w:t>OŚ</w:t>
      </w:r>
      <w:r w:rsidR="0057578C" w:rsidRPr="008D7A13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8D7A13">
        <w:rPr>
          <w:rFonts w:ascii="Arial" w:hAnsi="Arial" w:cs="Arial"/>
          <w:b/>
          <w:sz w:val="24"/>
          <w:szCs w:val="24"/>
        </w:rPr>
        <w:t>WYKONAWCY</w:t>
      </w:r>
    </w:p>
    <w:p w14:paraId="318BFCEF" w14:textId="77777777" w:rsidR="00CA1CD3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 xml:space="preserve">o zatrudnieniu pracowników wykonujących roboty </w:t>
      </w:r>
      <w:r w:rsidR="00D2619E" w:rsidRPr="008D7A13">
        <w:rPr>
          <w:rFonts w:ascii="Arial" w:hAnsi="Arial" w:cs="Arial"/>
          <w:b/>
          <w:sz w:val="24"/>
          <w:szCs w:val="24"/>
        </w:rPr>
        <w:t>budowlane</w:t>
      </w:r>
      <w:r w:rsidRPr="008D7A13">
        <w:rPr>
          <w:rFonts w:ascii="Arial" w:hAnsi="Arial" w:cs="Arial"/>
          <w:b/>
          <w:sz w:val="24"/>
          <w:szCs w:val="24"/>
        </w:rPr>
        <w:t xml:space="preserve"> na podstawie umowy o pracę </w:t>
      </w:r>
    </w:p>
    <w:p w14:paraId="6273237B" w14:textId="77777777" w:rsidR="00B763DE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6250A89" w14:textId="77777777" w:rsidR="00CA1CD3" w:rsidRPr="008D7A13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8D7A13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14:paraId="06121658" w14:textId="77777777" w:rsidR="00D74D9A" w:rsidRPr="008D7A13" w:rsidRDefault="00FF4229" w:rsidP="00D74D9A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Nazwa firmy 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8D7A13">
        <w:rPr>
          <w:rFonts w:ascii="Arial" w:hAnsi="Arial" w:cs="Arial"/>
          <w:sz w:val="24"/>
          <w:szCs w:val="24"/>
        </w:rPr>
        <w:t>………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14:paraId="7EEFE915" w14:textId="77777777" w:rsidR="00D74D9A" w:rsidRPr="008D7A13" w:rsidRDefault="00D74D9A" w:rsidP="00D74D9A">
      <w:pPr>
        <w:spacing w:after="0"/>
        <w:rPr>
          <w:rFonts w:ascii="Arial" w:hAnsi="Arial" w:cs="Arial"/>
          <w:sz w:val="24"/>
          <w:szCs w:val="24"/>
        </w:rPr>
      </w:pPr>
    </w:p>
    <w:p w14:paraId="54CDD6E5" w14:textId="77777777" w:rsidR="00CA1CD3" w:rsidRPr="008D7A13" w:rsidRDefault="00B763DE" w:rsidP="00D261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Pracownicy</w:t>
      </w:r>
      <w:r w:rsidR="00DE217D" w:rsidRPr="008D7A13">
        <w:rPr>
          <w:rFonts w:ascii="Arial" w:hAnsi="Arial" w:cs="Arial"/>
          <w:sz w:val="24"/>
          <w:szCs w:val="24"/>
        </w:rPr>
        <w:t xml:space="preserve"> wykonujący</w:t>
      </w:r>
      <w:r w:rsidR="00D74D9A" w:rsidRPr="008D7A13">
        <w:rPr>
          <w:rFonts w:ascii="Arial" w:hAnsi="Arial" w:cs="Arial"/>
          <w:sz w:val="24"/>
          <w:szCs w:val="24"/>
        </w:rPr>
        <w:t xml:space="preserve"> roboty </w:t>
      </w:r>
      <w:r w:rsidR="00D2619E" w:rsidRPr="008D7A13">
        <w:rPr>
          <w:rFonts w:ascii="Arial" w:hAnsi="Arial" w:cs="Arial"/>
          <w:sz w:val="24"/>
          <w:szCs w:val="24"/>
        </w:rPr>
        <w:t>budowlane</w:t>
      </w:r>
      <w:r w:rsidR="00D74D9A" w:rsidRPr="008D7A13">
        <w:rPr>
          <w:rFonts w:ascii="Arial" w:hAnsi="Arial" w:cs="Arial"/>
          <w:sz w:val="24"/>
          <w:szCs w:val="24"/>
        </w:rPr>
        <w:t xml:space="preserve"> w zakresie wynikającym z projekt</w:t>
      </w:r>
      <w:r w:rsidR="00D2619E" w:rsidRPr="008D7A13">
        <w:rPr>
          <w:rFonts w:ascii="Arial" w:hAnsi="Arial" w:cs="Arial"/>
          <w:sz w:val="24"/>
          <w:szCs w:val="24"/>
        </w:rPr>
        <w:t>u</w:t>
      </w:r>
      <w:r w:rsidR="00D74D9A" w:rsidRPr="008D7A13">
        <w:rPr>
          <w:rFonts w:ascii="Arial" w:hAnsi="Arial" w:cs="Arial"/>
          <w:sz w:val="24"/>
          <w:szCs w:val="24"/>
        </w:rPr>
        <w:t xml:space="preserve"> budowlanego i projekt</w:t>
      </w:r>
      <w:r w:rsidR="00D2619E" w:rsidRPr="008D7A13">
        <w:rPr>
          <w:rFonts w:ascii="Arial" w:hAnsi="Arial" w:cs="Arial"/>
          <w:sz w:val="24"/>
          <w:szCs w:val="24"/>
        </w:rPr>
        <w:t>ów</w:t>
      </w:r>
      <w:r w:rsidR="00D74D9A" w:rsidRPr="008D7A13">
        <w:rPr>
          <w:rFonts w:ascii="Arial" w:hAnsi="Arial" w:cs="Arial"/>
          <w:sz w:val="24"/>
          <w:szCs w:val="24"/>
        </w:rPr>
        <w:t xml:space="preserve"> wykonawcz</w:t>
      </w:r>
      <w:r w:rsidR="00D2619E" w:rsidRPr="008D7A13">
        <w:rPr>
          <w:rFonts w:ascii="Arial" w:hAnsi="Arial" w:cs="Arial"/>
          <w:sz w:val="24"/>
          <w:szCs w:val="24"/>
        </w:rPr>
        <w:t>ych</w:t>
      </w:r>
      <w:r w:rsidR="00D74D9A" w:rsidRPr="008D7A13">
        <w:rPr>
          <w:rFonts w:ascii="Arial" w:hAnsi="Arial" w:cs="Arial"/>
          <w:sz w:val="24"/>
          <w:szCs w:val="24"/>
        </w:rPr>
        <w:t xml:space="preserve"> </w:t>
      </w:r>
      <w:r w:rsidR="00D2619E" w:rsidRPr="008D7A13">
        <w:rPr>
          <w:rFonts w:ascii="Arial" w:hAnsi="Arial" w:cs="Arial"/>
          <w:sz w:val="24"/>
          <w:szCs w:val="24"/>
        </w:rPr>
        <w:t>branżowych, przedmiaru robót i specyfikacji technicznej wykonania i odbioru robót</w:t>
      </w:r>
      <w:r w:rsidR="004812BE" w:rsidRPr="008D7A13">
        <w:rPr>
          <w:rFonts w:ascii="Arial" w:hAnsi="Arial" w:cs="Arial"/>
          <w:sz w:val="24"/>
          <w:szCs w:val="24"/>
        </w:rPr>
        <w:t xml:space="preserve">, </w:t>
      </w:r>
      <w:r w:rsidR="00DF343E" w:rsidRPr="008D7A13">
        <w:rPr>
          <w:rFonts w:ascii="Arial" w:hAnsi="Arial" w:cs="Arial"/>
          <w:sz w:val="24"/>
          <w:szCs w:val="24"/>
        </w:rPr>
        <w:t>zostaną zatrudnieni</w:t>
      </w:r>
      <w:r w:rsidRPr="008D7A13">
        <w:rPr>
          <w:rFonts w:ascii="Arial" w:hAnsi="Arial" w:cs="Arial"/>
          <w:sz w:val="24"/>
          <w:szCs w:val="24"/>
        </w:rPr>
        <w:t xml:space="preserve"> na podstawie umowy o pracę i nie będą figurować w Krajowym Rejestrze Karnym.</w:t>
      </w:r>
    </w:p>
    <w:p w14:paraId="77B9EA3A" w14:textId="77777777" w:rsidR="005F46A5" w:rsidRPr="008D7A13" w:rsidRDefault="005F46A5" w:rsidP="00D74D9A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</w:p>
    <w:p w14:paraId="325BA783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1360A8F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113FCBBF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7780FEA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34076BD2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1BC0375A" w14:textId="77777777" w:rsidR="00CA1CD3" w:rsidRPr="008D7A13" w:rsidRDefault="00CA1CD3" w:rsidP="00CA1CD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14:paraId="381825ED" w14:textId="77777777" w:rsidR="00CA1CD3" w:rsidRPr="008D7A13" w:rsidRDefault="00CA1CD3" w:rsidP="00FF4229">
      <w:pPr>
        <w:spacing w:after="0"/>
        <w:ind w:left="4248"/>
        <w:jc w:val="center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>Data, pieczęć i podpis</w:t>
      </w:r>
      <w:r w:rsidRPr="008D7A13">
        <w:rPr>
          <w:rFonts w:ascii="Arial" w:hAnsi="Arial" w:cs="Arial"/>
          <w:sz w:val="20"/>
          <w:szCs w:val="20"/>
        </w:rPr>
        <w:tab/>
      </w:r>
      <w:r w:rsidRPr="008D7A13">
        <w:rPr>
          <w:rFonts w:ascii="Arial" w:hAnsi="Arial" w:cs="Arial"/>
          <w:sz w:val="20"/>
          <w:szCs w:val="20"/>
        </w:rPr>
        <w:tab/>
      </w:r>
    </w:p>
    <w:p w14:paraId="1173D1B6" w14:textId="77777777" w:rsidR="00E42005" w:rsidRPr="008D7A13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8D7A13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1CE56" w14:textId="77777777" w:rsidR="00AB69BB" w:rsidRDefault="00AB69BB" w:rsidP="00FF4229">
      <w:pPr>
        <w:spacing w:after="0" w:line="240" w:lineRule="auto"/>
      </w:pPr>
      <w:r>
        <w:separator/>
      </w:r>
    </w:p>
  </w:endnote>
  <w:endnote w:type="continuationSeparator" w:id="0">
    <w:p w14:paraId="4AF57988" w14:textId="77777777" w:rsidR="00AB69BB" w:rsidRDefault="00AB69BB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00EFF" w14:textId="77777777" w:rsidR="00AB69BB" w:rsidRDefault="00AB69BB" w:rsidP="00FF4229">
      <w:pPr>
        <w:spacing w:after="0" w:line="240" w:lineRule="auto"/>
      </w:pPr>
      <w:r>
        <w:separator/>
      </w:r>
    </w:p>
  </w:footnote>
  <w:footnote w:type="continuationSeparator" w:id="0">
    <w:p w14:paraId="2DBC47F8" w14:textId="77777777" w:rsidR="00AB69BB" w:rsidRDefault="00AB69BB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CD3"/>
    <w:rsid w:val="00125B1C"/>
    <w:rsid w:val="00125D47"/>
    <w:rsid w:val="00237395"/>
    <w:rsid w:val="0024318B"/>
    <w:rsid w:val="003227C8"/>
    <w:rsid w:val="0032511E"/>
    <w:rsid w:val="00375BB3"/>
    <w:rsid w:val="00422266"/>
    <w:rsid w:val="0043401A"/>
    <w:rsid w:val="004812BE"/>
    <w:rsid w:val="004C0DA5"/>
    <w:rsid w:val="005369E4"/>
    <w:rsid w:val="0057578C"/>
    <w:rsid w:val="005F46A5"/>
    <w:rsid w:val="005F6183"/>
    <w:rsid w:val="006B45B1"/>
    <w:rsid w:val="008D7A13"/>
    <w:rsid w:val="00971A5B"/>
    <w:rsid w:val="00987D57"/>
    <w:rsid w:val="009A2202"/>
    <w:rsid w:val="009E64CE"/>
    <w:rsid w:val="00A4130C"/>
    <w:rsid w:val="00A60503"/>
    <w:rsid w:val="00AB69BB"/>
    <w:rsid w:val="00B0515D"/>
    <w:rsid w:val="00B5125F"/>
    <w:rsid w:val="00B763DE"/>
    <w:rsid w:val="00B804A2"/>
    <w:rsid w:val="00B8313A"/>
    <w:rsid w:val="00BC7A34"/>
    <w:rsid w:val="00CA1CD3"/>
    <w:rsid w:val="00CA729F"/>
    <w:rsid w:val="00D2619E"/>
    <w:rsid w:val="00D3134C"/>
    <w:rsid w:val="00D414AF"/>
    <w:rsid w:val="00D74D9A"/>
    <w:rsid w:val="00DE217D"/>
    <w:rsid w:val="00DF343E"/>
    <w:rsid w:val="00E108B4"/>
    <w:rsid w:val="00E42005"/>
    <w:rsid w:val="00E43087"/>
    <w:rsid w:val="00E5444D"/>
    <w:rsid w:val="00E850C1"/>
    <w:rsid w:val="00EC1E2C"/>
    <w:rsid w:val="00F30030"/>
    <w:rsid w:val="00F5338A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190977"/>
  <w15:docId w15:val="{C15FEBE1-D25F-4CCA-AE81-6BE052116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styleId="Tekstdymka">
    <w:name w:val="Balloon Text"/>
    <w:basedOn w:val="Normalny"/>
    <w:link w:val="TekstdymkaZnak"/>
    <w:uiPriority w:val="99"/>
    <w:semiHidden/>
    <w:unhideWhenUsed/>
    <w:rsid w:val="005F6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1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518CDA3-652A-45C7-AB17-BADD08208869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9e2e985c-a804-47d8-8c5a-f98da3d40a72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3F3053F-D512-4FD9-9067-FB3BA0EE23D3}"/>
</file>

<file path=customXml/itemProps3.xml><?xml version="1.0" encoding="utf-8"?>
<ds:datastoreItem xmlns:ds="http://schemas.openxmlformats.org/officeDocument/2006/customXml" ds:itemID="{18F36EFC-C6D9-49F9-9F7B-1A6037E9C6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0F68F1-88F0-4CEC-9632-BE1E4AC926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Brunka Inga</cp:lastModifiedBy>
  <cp:revision>2</cp:revision>
  <cp:lastPrinted>2024-02-14T07:48:00Z</cp:lastPrinted>
  <dcterms:created xsi:type="dcterms:W3CDTF">2024-08-06T09:53:00Z</dcterms:created>
  <dcterms:modified xsi:type="dcterms:W3CDTF">2024-08-06T09:53:00Z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docIndexRef">
    <vt:lpwstr>0e7a7179-f9ba-41e2-af12-dd182966cd1e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Żórawicka Mariola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Saver">
    <vt:lpwstr>CUoeRscECeO9NSpBT8HlBAQFvBZd3ZBI</vt:lpwstr>
  </property>
  <property fmtid="{D5CDD505-2E9C-101B-9397-08002B2CF9AE}" pid="12" name="s5636:Creator type=IP">
    <vt:lpwstr>10.11.46.85</vt:lpwstr>
  </property>
</Properties>
</file>