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BC1D15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terenie Nadleśnictwa ____________________________________________ w roku ________”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5641C" w14:textId="77777777" w:rsidR="00864854" w:rsidRDefault="00864854">
      <w:r>
        <w:separator/>
      </w:r>
    </w:p>
  </w:endnote>
  <w:endnote w:type="continuationSeparator" w:id="0">
    <w:p w14:paraId="1C6FC79D" w14:textId="77777777" w:rsidR="00864854" w:rsidRDefault="00864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67BC7" w14:textId="77777777" w:rsidR="00864854" w:rsidRDefault="00864854">
      <w:r>
        <w:separator/>
      </w:r>
    </w:p>
  </w:footnote>
  <w:footnote w:type="continuationSeparator" w:id="0">
    <w:p w14:paraId="61929453" w14:textId="77777777" w:rsidR="00864854" w:rsidRDefault="00864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411B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4854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Stachoń (Nadl. Łosie)</cp:lastModifiedBy>
  <cp:revision>2</cp:revision>
  <cp:lastPrinted>2017-05-23T10:32:00Z</cp:lastPrinted>
  <dcterms:created xsi:type="dcterms:W3CDTF">2024-11-07T08:46:00Z</dcterms:created>
  <dcterms:modified xsi:type="dcterms:W3CDTF">2024-11-07T08:46:00Z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