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B732A" w14:textId="5864E644" w:rsidR="00EA512A" w:rsidRPr="00E27FBF" w:rsidRDefault="00EA512A" w:rsidP="00EA512A">
      <w:pPr>
        <w:spacing w:line="360" w:lineRule="auto"/>
        <w:jc w:val="right"/>
        <w:rPr>
          <w:rFonts w:ascii="Verdana" w:hAnsi="Verdana"/>
          <w:b/>
          <w:bCs/>
          <w:sz w:val="20"/>
          <w:szCs w:val="20"/>
        </w:rPr>
      </w:pPr>
      <w:r w:rsidRPr="00E27FBF">
        <w:rPr>
          <w:rFonts w:ascii="Verdana" w:hAnsi="Verdana"/>
          <w:b/>
          <w:bCs/>
          <w:sz w:val="20"/>
          <w:szCs w:val="20"/>
        </w:rPr>
        <w:t xml:space="preserve">Załącznik nr </w:t>
      </w:r>
      <w:r w:rsidR="00E27FBF">
        <w:rPr>
          <w:rFonts w:ascii="Verdana" w:hAnsi="Verdana"/>
          <w:b/>
          <w:bCs/>
          <w:sz w:val="20"/>
          <w:szCs w:val="20"/>
        </w:rPr>
        <w:t>1a) do</w:t>
      </w:r>
      <w:r w:rsidRPr="00E27FBF">
        <w:rPr>
          <w:rFonts w:ascii="Verdana" w:hAnsi="Verdana"/>
          <w:b/>
          <w:bCs/>
          <w:sz w:val="20"/>
          <w:szCs w:val="20"/>
        </w:rPr>
        <w:t xml:space="preserve"> SWZ</w:t>
      </w:r>
    </w:p>
    <w:p w14:paraId="22F5CD37" w14:textId="77777777" w:rsidR="00EA512A" w:rsidRDefault="00EA512A" w:rsidP="00EA512A">
      <w:pPr>
        <w:jc w:val="center"/>
        <w:rPr>
          <w:rFonts w:ascii="Verdana" w:hAnsi="Verdana"/>
          <w:b/>
          <w:bCs/>
        </w:rPr>
      </w:pPr>
      <w:r w:rsidRPr="00E27FBF">
        <w:rPr>
          <w:rFonts w:ascii="Verdana" w:hAnsi="Verdana"/>
          <w:b/>
          <w:bCs/>
        </w:rPr>
        <w:t>OPIS PRZEDMIOTU ZAMÓWIENIA</w:t>
      </w:r>
      <w:r w:rsidRPr="00E27FBF">
        <w:rPr>
          <w:rFonts w:ascii="Verdana" w:hAnsi="Verdana"/>
        </w:rPr>
        <w:t xml:space="preserve"> </w:t>
      </w:r>
      <w:r w:rsidRPr="00E27FBF">
        <w:rPr>
          <w:rFonts w:ascii="Verdana" w:hAnsi="Verdana"/>
          <w:b/>
          <w:bCs/>
        </w:rPr>
        <w:t>(OPZ)</w:t>
      </w:r>
    </w:p>
    <w:p w14:paraId="5D446B3C" w14:textId="77777777" w:rsidR="00A90F6A" w:rsidRDefault="00A90F6A" w:rsidP="00A90F6A">
      <w:pPr>
        <w:jc w:val="both"/>
        <w:rPr>
          <w:rFonts w:ascii="Verdana" w:hAnsi="Verdana"/>
          <w:sz w:val="20"/>
          <w:szCs w:val="20"/>
        </w:rPr>
      </w:pPr>
    </w:p>
    <w:p w14:paraId="21424A08" w14:textId="5FEB345B" w:rsidR="00A90F6A" w:rsidRDefault="00A90F6A" w:rsidP="00A90F6A">
      <w:pPr>
        <w:jc w:val="both"/>
        <w:rPr>
          <w:rFonts w:ascii="Verdana" w:hAnsi="Verdana"/>
          <w:b/>
          <w:bCs/>
          <w:color w:val="4472C4" w:themeColor="accent1"/>
          <w:sz w:val="20"/>
          <w:szCs w:val="20"/>
        </w:rPr>
      </w:pPr>
      <w:r>
        <w:rPr>
          <w:rFonts w:ascii="Verdana" w:hAnsi="Verdana"/>
          <w:sz w:val="20"/>
          <w:szCs w:val="20"/>
        </w:rPr>
        <w:t>D</w:t>
      </w:r>
      <w:r w:rsidRPr="00A670F6">
        <w:rPr>
          <w:rFonts w:ascii="Verdana" w:hAnsi="Verdana"/>
          <w:sz w:val="20"/>
          <w:szCs w:val="20"/>
        </w:rPr>
        <w:t>ostawa specjalistycznego pojazdu lotniskowego przeznaczonego do transportu osób niepełnosprawnych do/ze statku powietrznego</w:t>
      </w:r>
    </w:p>
    <w:p w14:paraId="071EEB74" w14:textId="77777777" w:rsidR="00A90F6A" w:rsidRDefault="00A90F6A" w:rsidP="00A90F6A">
      <w:pPr>
        <w:jc w:val="center"/>
        <w:rPr>
          <w:rFonts w:ascii="Verdana" w:hAnsi="Verdana"/>
          <w:b/>
          <w:bCs/>
          <w:color w:val="4472C4" w:themeColor="accent1"/>
          <w:sz w:val="20"/>
          <w:szCs w:val="20"/>
        </w:rPr>
      </w:pPr>
    </w:p>
    <w:p w14:paraId="483B6CC0" w14:textId="1DDDDB10" w:rsidR="00A90F6A" w:rsidRPr="00A90F6A" w:rsidRDefault="00A90F6A" w:rsidP="00A90F6A">
      <w:pPr>
        <w:rPr>
          <w:rFonts w:ascii="Verdana" w:hAnsi="Verdana"/>
          <w:b/>
          <w:bCs/>
          <w:color w:val="4472C4" w:themeColor="accent1"/>
          <w:sz w:val="20"/>
          <w:szCs w:val="20"/>
        </w:rPr>
      </w:pPr>
      <w:r w:rsidRPr="00D574CD">
        <w:rPr>
          <w:rFonts w:ascii="Verdana" w:hAnsi="Verdana"/>
          <w:b/>
          <w:bCs/>
          <w:color w:val="4472C4" w:themeColor="accent1"/>
          <w:sz w:val="20"/>
          <w:szCs w:val="20"/>
        </w:rPr>
        <w:t xml:space="preserve">Specyfikacja techniczna dla pojazdu napędzanego </w:t>
      </w:r>
      <w:r w:rsidRPr="00A90F6A">
        <w:rPr>
          <w:rFonts w:ascii="Verdana" w:hAnsi="Verdana"/>
          <w:b/>
          <w:bCs/>
          <w:color w:val="4472C4" w:themeColor="accent1"/>
          <w:sz w:val="20"/>
          <w:szCs w:val="20"/>
        </w:rPr>
        <w:t>silnikiem elektrycznym:</w:t>
      </w:r>
    </w:p>
    <w:p w14:paraId="48D84B8C" w14:textId="77777777" w:rsidR="00EA512A" w:rsidRPr="00E27FBF" w:rsidRDefault="00EA512A" w:rsidP="00EA512A">
      <w:pPr>
        <w:jc w:val="both"/>
        <w:rPr>
          <w:rFonts w:ascii="Verdana" w:hAnsi="Verdana"/>
          <w:sz w:val="20"/>
          <w:szCs w:val="20"/>
        </w:rPr>
      </w:pPr>
    </w:p>
    <w:tbl>
      <w:tblPr>
        <w:tblStyle w:val="Tabela-Siatka"/>
        <w:tblW w:w="13744" w:type="dxa"/>
        <w:tblLook w:val="04A0" w:firstRow="1" w:lastRow="0" w:firstColumn="1" w:lastColumn="0" w:noHBand="0" w:noVBand="1"/>
      </w:tblPr>
      <w:tblGrid>
        <w:gridCol w:w="704"/>
        <w:gridCol w:w="3686"/>
        <w:gridCol w:w="4677"/>
        <w:gridCol w:w="4677"/>
      </w:tblGrid>
      <w:tr w:rsidR="00E27FBF" w:rsidRPr="00E27FBF" w14:paraId="4652197A" w14:textId="1D4AA122" w:rsidTr="00E27FBF">
        <w:tc>
          <w:tcPr>
            <w:tcW w:w="704" w:type="dxa"/>
            <w:shd w:val="clear" w:color="auto" w:fill="BFBFBF" w:themeFill="background1" w:themeFillShade="BF"/>
          </w:tcPr>
          <w:p w14:paraId="2AF02F43" w14:textId="35966D81" w:rsidR="00E27FBF" w:rsidRPr="00E27FBF" w:rsidRDefault="00E27FBF" w:rsidP="00A20C32">
            <w:pPr>
              <w:jc w:val="center"/>
              <w:rPr>
                <w:rFonts w:ascii="Verdana" w:hAnsi="Verdana"/>
                <w:b/>
                <w:bCs/>
                <w:sz w:val="20"/>
                <w:szCs w:val="20"/>
              </w:rPr>
            </w:pPr>
            <w:r w:rsidRPr="00E27FBF">
              <w:rPr>
                <w:rFonts w:ascii="Verdana" w:hAnsi="Verdana"/>
                <w:b/>
                <w:bCs/>
                <w:sz w:val="20"/>
                <w:szCs w:val="20"/>
              </w:rPr>
              <w:t>Lp.</w:t>
            </w:r>
          </w:p>
        </w:tc>
        <w:tc>
          <w:tcPr>
            <w:tcW w:w="3686" w:type="dxa"/>
            <w:shd w:val="clear" w:color="auto" w:fill="BFBFBF" w:themeFill="background1" w:themeFillShade="BF"/>
          </w:tcPr>
          <w:p w14:paraId="5B51F8E7" w14:textId="132045FD" w:rsidR="00E27FBF" w:rsidRPr="00E27FBF" w:rsidRDefault="00E27FBF" w:rsidP="00A20C32">
            <w:pPr>
              <w:jc w:val="center"/>
              <w:rPr>
                <w:rFonts w:ascii="Verdana" w:hAnsi="Verdana"/>
                <w:b/>
                <w:bCs/>
                <w:sz w:val="20"/>
                <w:szCs w:val="20"/>
              </w:rPr>
            </w:pPr>
            <w:r w:rsidRPr="00E27FBF">
              <w:rPr>
                <w:rFonts w:ascii="Verdana" w:hAnsi="Verdana"/>
                <w:b/>
                <w:bCs/>
                <w:sz w:val="20"/>
                <w:szCs w:val="20"/>
              </w:rPr>
              <w:t>OPIS</w:t>
            </w:r>
          </w:p>
        </w:tc>
        <w:tc>
          <w:tcPr>
            <w:tcW w:w="4677" w:type="dxa"/>
            <w:shd w:val="clear" w:color="auto" w:fill="BFBFBF" w:themeFill="background1" w:themeFillShade="BF"/>
          </w:tcPr>
          <w:p w14:paraId="72C68E68" w14:textId="2DDC08F6" w:rsidR="00E27FBF" w:rsidRPr="00E27FBF" w:rsidRDefault="00E27FBF" w:rsidP="00A20C32">
            <w:pPr>
              <w:jc w:val="center"/>
              <w:rPr>
                <w:rFonts w:ascii="Verdana" w:hAnsi="Verdana"/>
                <w:b/>
                <w:bCs/>
                <w:sz w:val="20"/>
                <w:szCs w:val="20"/>
              </w:rPr>
            </w:pPr>
            <w:r w:rsidRPr="00E27FBF">
              <w:rPr>
                <w:rFonts w:ascii="Verdana" w:hAnsi="Verdana"/>
                <w:b/>
                <w:bCs/>
                <w:sz w:val="20"/>
                <w:szCs w:val="20"/>
              </w:rPr>
              <w:t>WYMAGANIA</w:t>
            </w:r>
          </w:p>
        </w:tc>
        <w:tc>
          <w:tcPr>
            <w:tcW w:w="4677" w:type="dxa"/>
            <w:shd w:val="clear" w:color="auto" w:fill="BFBFBF" w:themeFill="background1" w:themeFillShade="BF"/>
          </w:tcPr>
          <w:p w14:paraId="3733EC16" w14:textId="77777777" w:rsidR="00E27FBF" w:rsidRPr="00E27FBF" w:rsidRDefault="00E27FBF" w:rsidP="00A20C32">
            <w:pPr>
              <w:jc w:val="center"/>
              <w:rPr>
                <w:rFonts w:ascii="Verdana" w:hAnsi="Verdana"/>
                <w:b/>
                <w:bCs/>
                <w:sz w:val="20"/>
                <w:szCs w:val="20"/>
              </w:rPr>
            </w:pPr>
            <w:r w:rsidRPr="00E27FBF">
              <w:rPr>
                <w:rFonts w:ascii="Verdana" w:hAnsi="Verdana"/>
                <w:b/>
                <w:bCs/>
                <w:sz w:val="20"/>
                <w:szCs w:val="20"/>
              </w:rPr>
              <w:t>PARAMETRY OFEROWANE</w:t>
            </w:r>
          </w:p>
          <w:p w14:paraId="53145A5C" w14:textId="67A98A16" w:rsidR="00E27FBF" w:rsidRPr="00E27FBF" w:rsidRDefault="00E27FBF" w:rsidP="00A20C32">
            <w:pPr>
              <w:jc w:val="center"/>
              <w:rPr>
                <w:rFonts w:ascii="Verdana" w:hAnsi="Verdana"/>
                <w:b/>
                <w:bCs/>
                <w:sz w:val="20"/>
                <w:szCs w:val="20"/>
              </w:rPr>
            </w:pPr>
            <w:r w:rsidRPr="00E27FBF">
              <w:rPr>
                <w:rFonts w:ascii="Verdana" w:hAnsi="Verdana"/>
                <w:b/>
                <w:bCs/>
                <w:color w:val="FF0000"/>
                <w:sz w:val="20"/>
                <w:szCs w:val="20"/>
              </w:rPr>
              <w:t>(Wypełnia Wykonawca)</w:t>
            </w:r>
          </w:p>
        </w:tc>
      </w:tr>
      <w:tr w:rsidR="00E27FBF" w:rsidRPr="00E27FBF" w14:paraId="525DBDD0" w14:textId="4EDB606D" w:rsidTr="00E27FBF">
        <w:tc>
          <w:tcPr>
            <w:tcW w:w="9067" w:type="dxa"/>
            <w:gridSpan w:val="3"/>
          </w:tcPr>
          <w:p w14:paraId="4A5C4F5F" w14:textId="02D4D664" w:rsidR="00E27FBF" w:rsidRPr="00E27FBF" w:rsidRDefault="00E27FBF">
            <w:pPr>
              <w:rPr>
                <w:rFonts w:ascii="Verdana" w:hAnsi="Verdana"/>
                <w:sz w:val="20"/>
                <w:szCs w:val="20"/>
              </w:rPr>
            </w:pPr>
            <w:r w:rsidRPr="00E27FBF">
              <w:rPr>
                <w:rFonts w:ascii="Verdana" w:hAnsi="Verdana"/>
                <w:sz w:val="20"/>
                <w:szCs w:val="20"/>
              </w:rPr>
              <w:t>Pojazd:</w:t>
            </w:r>
          </w:p>
        </w:tc>
        <w:tc>
          <w:tcPr>
            <w:tcW w:w="4677" w:type="dxa"/>
          </w:tcPr>
          <w:p w14:paraId="510F09BE" w14:textId="77777777" w:rsidR="00E27FBF" w:rsidRPr="00E27FBF" w:rsidRDefault="00E27FBF">
            <w:pPr>
              <w:rPr>
                <w:rFonts w:ascii="Verdana" w:hAnsi="Verdana"/>
                <w:sz w:val="20"/>
                <w:szCs w:val="20"/>
              </w:rPr>
            </w:pPr>
          </w:p>
        </w:tc>
      </w:tr>
      <w:tr w:rsidR="00E27FBF" w:rsidRPr="00E27FBF" w14:paraId="516CCF4A" w14:textId="48F59730" w:rsidTr="00E27FBF">
        <w:tc>
          <w:tcPr>
            <w:tcW w:w="704" w:type="dxa"/>
          </w:tcPr>
          <w:p w14:paraId="56A83429" w14:textId="77777777" w:rsidR="00E27FBF" w:rsidRPr="00E27FBF" w:rsidRDefault="00E27FBF">
            <w:pPr>
              <w:rPr>
                <w:rFonts w:ascii="Verdana" w:hAnsi="Verdana"/>
                <w:sz w:val="20"/>
                <w:szCs w:val="20"/>
              </w:rPr>
            </w:pPr>
          </w:p>
        </w:tc>
        <w:tc>
          <w:tcPr>
            <w:tcW w:w="3686" w:type="dxa"/>
          </w:tcPr>
          <w:p w14:paraId="0DE5F6BE" w14:textId="70FCF9A3" w:rsidR="00E27FBF" w:rsidRPr="00E27FBF" w:rsidRDefault="00E27FBF" w:rsidP="00772383">
            <w:pPr>
              <w:rPr>
                <w:rFonts w:ascii="Verdana" w:hAnsi="Verdana"/>
                <w:sz w:val="20"/>
                <w:szCs w:val="20"/>
              </w:rPr>
            </w:pPr>
            <w:r w:rsidRPr="00E27FBF">
              <w:rPr>
                <w:rFonts w:ascii="Verdana" w:hAnsi="Verdana"/>
                <w:sz w:val="20"/>
                <w:szCs w:val="20"/>
              </w:rPr>
              <w:t>Stan pojazdu</w:t>
            </w:r>
          </w:p>
        </w:tc>
        <w:tc>
          <w:tcPr>
            <w:tcW w:w="4677" w:type="dxa"/>
          </w:tcPr>
          <w:p w14:paraId="4A379570" w14:textId="17929B5C" w:rsidR="00E27FBF" w:rsidRPr="00E27FBF" w:rsidRDefault="00E27FBF" w:rsidP="00A51556">
            <w:pPr>
              <w:jc w:val="both"/>
              <w:rPr>
                <w:rFonts w:ascii="Verdana" w:hAnsi="Verdana"/>
                <w:sz w:val="20"/>
                <w:szCs w:val="20"/>
              </w:rPr>
            </w:pPr>
            <w:r w:rsidRPr="00E27FBF">
              <w:rPr>
                <w:rFonts w:ascii="Verdana" w:hAnsi="Verdana"/>
                <w:sz w:val="20"/>
                <w:szCs w:val="20"/>
              </w:rPr>
              <w:t>nowy</w:t>
            </w:r>
          </w:p>
        </w:tc>
        <w:tc>
          <w:tcPr>
            <w:tcW w:w="4677" w:type="dxa"/>
          </w:tcPr>
          <w:p w14:paraId="10B5EC20" w14:textId="77777777" w:rsidR="00E27FBF" w:rsidRPr="00E27FBF" w:rsidRDefault="00E27FBF" w:rsidP="00A51556">
            <w:pPr>
              <w:jc w:val="both"/>
              <w:rPr>
                <w:rFonts w:ascii="Verdana" w:hAnsi="Verdana"/>
                <w:sz w:val="20"/>
                <w:szCs w:val="20"/>
              </w:rPr>
            </w:pPr>
          </w:p>
        </w:tc>
      </w:tr>
      <w:tr w:rsidR="00E27FBF" w:rsidRPr="00E27FBF" w14:paraId="0EDDD6B6" w14:textId="2E303961" w:rsidTr="00E27FBF">
        <w:tc>
          <w:tcPr>
            <w:tcW w:w="704" w:type="dxa"/>
          </w:tcPr>
          <w:p w14:paraId="2B081A9F" w14:textId="77777777" w:rsidR="00E27FBF" w:rsidRPr="00E27FBF" w:rsidRDefault="00E27FBF">
            <w:pPr>
              <w:rPr>
                <w:rFonts w:ascii="Verdana" w:hAnsi="Verdana"/>
                <w:sz w:val="20"/>
                <w:szCs w:val="20"/>
              </w:rPr>
            </w:pPr>
          </w:p>
        </w:tc>
        <w:tc>
          <w:tcPr>
            <w:tcW w:w="3686" w:type="dxa"/>
          </w:tcPr>
          <w:p w14:paraId="70F201A1" w14:textId="2D9D2886" w:rsidR="00E27FBF" w:rsidRPr="00E27FBF" w:rsidRDefault="00E27FBF" w:rsidP="00772383">
            <w:pPr>
              <w:rPr>
                <w:rFonts w:ascii="Verdana" w:hAnsi="Verdana"/>
                <w:sz w:val="20"/>
                <w:szCs w:val="20"/>
              </w:rPr>
            </w:pPr>
            <w:r w:rsidRPr="00E27FBF">
              <w:rPr>
                <w:rFonts w:ascii="Verdana" w:hAnsi="Verdana"/>
                <w:sz w:val="20"/>
                <w:szCs w:val="20"/>
              </w:rPr>
              <w:t xml:space="preserve">Przebieg </w:t>
            </w:r>
          </w:p>
        </w:tc>
        <w:tc>
          <w:tcPr>
            <w:tcW w:w="4677" w:type="dxa"/>
          </w:tcPr>
          <w:p w14:paraId="0F3567DA" w14:textId="5840AAE1" w:rsidR="00E27FBF" w:rsidRPr="00E27FBF" w:rsidRDefault="00E27FBF" w:rsidP="00A51556">
            <w:pPr>
              <w:jc w:val="both"/>
              <w:rPr>
                <w:rFonts w:ascii="Verdana" w:hAnsi="Verdana"/>
                <w:sz w:val="20"/>
                <w:szCs w:val="20"/>
              </w:rPr>
            </w:pPr>
            <w:r w:rsidRPr="00E27FBF">
              <w:rPr>
                <w:rFonts w:ascii="Verdana" w:hAnsi="Verdana"/>
                <w:sz w:val="20"/>
                <w:szCs w:val="20"/>
              </w:rPr>
              <w:t>przebieg technologiczny do 20 mth</w:t>
            </w:r>
          </w:p>
        </w:tc>
        <w:tc>
          <w:tcPr>
            <w:tcW w:w="4677" w:type="dxa"/>
          </w:tcPr>
          <w:p w14:paraId="0B160918" w14:textId="77777777" w:rsidR="00E27FBF" w:rsidRPr="00E27FBF" w:rsidRDefault="00E27FBF" w:rsidP="00A51556">
            <w:pPr>
              <w:jc w:val="both"/>
              <w:rPr>
                <w:rFonts w:ascii="Verdana" w:hAnsi="Verdana"/>
                <w:sz w:val="20"/>
                <w:szCs w:val="20"/>
              </w:rPr>
            </w:pPr>
          </w:p>
        </w:tc>
      </w:tr>
      <w:tr w:rsidR="00E27FBF" w:rsidRPr="00E27FBF" w14:paraId="49CF55D8" w14:textId="6767A2CD" w:rsidTr="00E27FBF">
        <w:tc>
          <w:tcPr>
            <w:tcW w:w="704" w:type="dxa"/>
          </w:tcPr>
          <w:p w14:paraId="56592F69" w14:textId="77777777" w:rsidR="00E27FBF" w:rsidRPr="00E27FBF" w:rsidRDefault="00E27FBF">
            <w:pPr>
              <w:rPr>
                <w:rFonts w:ascii="Verdana" w:hAnsi="Verdana"/>
                <w:sz w:val="20"/>
                <w:szCs w:val="20"/>
              </w:rPr>
            </w:pPr>
          </w:p>
        </w:tc>
        <w:tc>
          <w:tcPr>
            <w:tcW w:w="3686" w:type="dxa"/>
          </w:tcPr>
          <w:p w14:paraId="367CADB4" w14:textId="303FF865" w:rsidR="00E27FBF" w:rsidRPr="00E27FBF" w:rsidRDefault="00E27FBF" w:rsidP="00772383">
            <w:pPr>
              <w:rPr>
                <w:rFonts w:ascii="Verdana" w:hAnsi="Verdana"/>
                <w:sz w:val="20"/>
                <w:szCs w:val="20"/>
              </w:rPr>
            </w:pPr>
            <w:r w:rsidRPr="00E27FBF">
              <w:rPr>
                <w:rFonts w:ascii="Verdana" w:hAnsi="Verdana"/>
                <w:sz w:val="20"/>
                <w:szCs w:val="20"/>
              </w:rPr>
              <w:t>Rok produkcji</w:t>
            </w:r>
          </w:p>
        </w:tc>
        <w:tc>
          <w:tcPr>
            <w:tcW w:w="4677" w:type="dxa"/>
          </w:tcPr>
          <w:p w14:paraId="6820B512" w14:textId="011209B0" w:rsidR="00E27FBF" w:rsidRPr="00E27FBF" w:rsidRDefault="00162DBB" w:rsidP="00A51556">
            <w:pPr>
              <w:jc w:val="both"/>
              <w:rPr>
                <w:rFonts w:ascii="Verdana" w:hAnsi="Verdana"/>
                <w:sz w:val="20"/>
                <w:szCs w:val="20"/>
              </w:rPr>
            </w:pPr>
            <w:r>
              <w:rPr>
                <w:rFonts w:ascii="Verdana" w:hAnsi="Verdana"/>
                <w:sz w:val="20"/>
                <w:szCs w:val="20"/>
              </w:rPr>
              <w:t>Od 2022</w:t>
            </w:r>
          </w:p>
        </w:tc>
        <w:tc>
          <w:tcPr>
            <w:tcW w:w="4677" w:type="dxa"/>
          </w:tcPr>
          <w:p w14:paraId="0DDD7E73" w14:textId="77777777" w:rsidR="00E27FBF" w:rsidRPr="00E27FBF" w:rsidRDefault="00E27FBF" w:rsidP="00A51556">
            <w:pPr>
              <w:jc w:val="both"/>
              <w:rPr>
                <w:rFonts w:ascii="Verdana" w:hAnsi="Verdana"/>
                <w:sz w:val="20"/>
                <w:szCs w:val="20"/>
              </w:rPr>
            </w:pPr>
          </w:p>
        </w:tc>
      </w:tr>
      <w:tr w:rsidR="00E27FBF" w:rsidRPr="00E27FBF" w14:paraId="2C539296" w14:textId="0548AB71" w:rsidTr="00E27FBF">
        <w:tc>
          <w:tcPr>
            <w:tcW w:w="704" w:type="dxa"/>
          </w:tcPr>
          <w:p w14:paraId="321D254C" w14:textId="77777777" w:rsidR="00E27FBF" w:rsidRPr="00E27FBF" w:rsidRDefault="00E27FBF">
            <w:pPr>
              <w:rPr>
                <w:rFonts w:ascii="Verdana" w:hAnsi="Verdana"/>
                <w:strike/>
                <w:sz w:val="20"/>
                <w:szCs w:val="20"/>
              </w:rPr>
            </w:pPr>
          </w:p>
        </w:tc>
        <w:tc>
          <w:tcPr>
            <w:tcW w:w="3686" w:type="dxa"/>
          </w:tcPr>
          <w:p w14:paraId="232CA8AE" w14:textId="689247AD" w:rsidR="00E27FBF" w:rsidRPr="00E27FBF" w:rsidRDefault="00E27FBF" w:rsidP="00772383">
            <w:pPr>
              <w:rPr>
                <w:rFonts w:ascii="Verdana" w:hAnsi="Verdana"/>
                <w:sz w:val="20"/>
                <w:szCs w:val="20"/>
              </w:rPr>
            </w:pPr>
            <w:r w:rsidRPr="00E27FBF">
              <w:rPr>
                <w:rFonts w:ascii="Verdana" w:hAnsi="Verdana"/>
                <w:sz w:val="20"/>
                <w:szCs w:val="20"/>
              </w:rPr>
              <w:t>Rodzaj pojazdu</w:t>
            </w:r>
          </w:p>
        </w:tc>
        <w:tc>
          <w:tcPr>
            <w:tcW w:w="4677" w:type="dxa"/>
          </w:tcPr>
          <w:p w14:paraId="034FED69" w14:textId="3A91EF7D" w:rsidR="00E27FBF" w:rsidRPr="00E27FBF" w:rsidRDefault="00E27FBF" w:rsidP="00772383">
            <w:pPr>
              <w:rPr>
                <w:rFonts w:ascii="Verdana" w:hAnsi="Verdana"/>
                <w:sz w:val="20"/>
                <w:szCs w:val="20"/>
              </w:rPr>
            </w:pPr>
            <w:r w:rsidRPr="00E27FBF">
              <w:rPr>
                <w:rFonts w:ascii="Verdana" w:hAnsi="Verdana"/>
                <w:sz w:val="20"/>
                <w:szCs w:val="20"/>
              </w:rPr>
              <w:t xml:space="preserve">Samojezdny pojazd lotniskowy przeznaczony do transportu osób niepełnosprawnych do/ze statku powietrznego </w:t>
            </w:r>
          </w:p>
        </w:tc>
        <w:tc>
          <w:tcPr>
            <w:tcW w:w="4677" w:type="dxa"/>
          </w:tcPr>
          <w:p w14:paraId="4FE5C13A" w14:textId="77777777" w:rsidR="00E27FBF" w:rsidRPr="00E27FBF" w:rsidRDefault="00E27FBF" w:rsidP="00A51556">
            <w:pPr>
              <w:jc w:val="both"/>
              <w:rPr>
                <w:rFonts w:ascii="Verdana" w:hAnsi="Verdana"/>
                <w:sz w:val="20"/>
                <w:szCs w:val="20"/>
              </w:rPr>
            </w:pPr>
          </w:p>
        </w:tc>
      </w:tr>
      <w:tr w:rsidR="00E27FBF" w:rsidRPr="00E27FBF" w14:paraId="4918DB8A" w14:textId="3C32AA3C" w:rsidTr="00E27FBF">
        <w:tc>
          <w:tcPr>
            <w:tcW w:w="704" w:type="dxa"/>
          </w:tcPr>
          <w:p w14:paraId="505E3424" w14:textId="77777777" w:rsidR="00E27FBF" w:rsidRPr="00E27FBF" w:rsidRDefault="00E27FBF">
            <w:pPr>
              <w:rPr>
                <w:rFonts w:ascii="Verdana" w:hAnsi="Verdana"/>
                <w:strike/>
                <w:sz w:val="20"/>
                <w:szCs w:val="20"/>
              </w:rPr>
            </w:pPr>
          </w:p>
        </w:tc>
        <w:tc>
          <w:tcPr>
            <w:tcW w:w="3686" w:type="dxa"/>
          </w:tcPr>
          <w:p w14:paraId="49033C2B" w14:textId="386B7C3D" w:rsidR="00E27FBF" w:rsidRPr="00E27FBF" w:rsidRDefault="00E27FBF" w:rsidP="00772383">
            <w:pPr>
              <w:rPr>
                <w:rFonts w:ascii="Verdana" w:hAnsi="Verdana"/>
                <w:sz w:val="20"/>
                <w:szCs w:val="20"/>
              </w:rPr>
            </w:pPr>
            <w:r w:rsidRPr="00E27FBF">
              <w:rPr>
                <w:rFonts w:ascii="Verdana" w:hAnsi="Verdana"/>
                <w:sz w:val="20"/>
                <w:szCs w:val="20"/>
              </w:rPr>
              <w:t xml:space="preserve">Podwozie </w:t>
            </w:r>
          </w:p>
        </w:tc>
        <w:tc>
          <w:tcPr>
            <w:tcW w:w="4677" w:type="dxa"/>
          </w:tcPr>
          <w:p w14:paraId="1C281776" w14:textId="50477F0C" w:rsidR="00E27FBF" w:rsidRPr="00E27FBF" w:rsidRDefault="00E27FBF" w:rsidP="00772383">
            <w:pPr>
              <w:rPr>
                <w:rFonts w:ascii="Verdana" w:hAnsi="Verdana"/>
                <w:sz w:val="20"/>
                <w:szCs w:val="20"/>
              </w:rPr>
            </w:pPr>
            <w:r w:rsidRPr="00E27FBF">
              <w:rPr>
                <w:rFonts w:ascii="Verdana" w:hAnsi="Verdana"/>
                <w:sz w:val="20"/>
                <w:szCs w:val="20"/>
              </w:rPr>
              <w:t>dwuosiowe</w:t>
            </w:r>
          </w:p>
        </w:tc>
        <w:tc>
          <w:tcPr>
            <w:tcW w:w="4677" w:type="dxa"/>
          </w:tcPr>
          <w:p w14:paraId="7EB9834E" w14:textId="77777777" w:rsidR="00E27FBF" w:rsidRPr="00E27FBF" w:rsidRDefault="00E27FBF" w:rsidP="00A51556">
            <w:pPr>
              <w:jc w:val="both"/>
              <w:rPr>
                <w:rFonts w:ascii="Verdana" w:hAnsi="Verdana"/>
                <w:sz w:val="20"/>
                <w:szCs w:val="20"/>
              </w:rPr>
            </w:pPr>
          </w:p>
        </w:tc>
      </w:tr>
      <w:tr w:rsidR="00E27FBF" w:rsidRPr="00E27FBF" w14:paraId="2CEDC786" w14:textId="2DEF3A6D" w:rsidTr="00E27FBF">
        <w:tc>
          <w:tcPr>
            <w:tcW w:w="704" w:type="dxa"/>
          </w:tcPr>
          <w:p w14:paraId="78FCF3C9" w14:textId="77777777" w:rsidR="00E27FBF" w:rsidRPr="00E27FBF" w:rsidRDefault="00E27FBF" w:rsidP="00E61E5D">
            <w:pPr>
              <w:rPr>
                <w:rFonts w:ascii="Verdana" w:hAnsi="Verdana"/>
                <w:strike/>
                <w:sz w:val="20"/>
                <w:szCs w:val="20"/>
              </w:rPr>
            </w:pPr>
          </w:p>
        </w:tc>
        <w:tc>
          <w:tcPr>
            <w:tcW w:w="3686" w:type="dxa"/>
          </w:tcPr>
          <w:p w14:paraId="1B216B18" w14:textId="25053D32" w:rsidR="00E27FBF" w:rsidRPr="00E27FBF" w:rsidRDefault="00E27FBF" w:rsidP="00772383">
            <w:pPr>
              <w:rPr>
                <w:rFonts w:ascii="Verdana" w:hAnsi="Verdana"/>
                <w:sz w:val="20"/>
                <w:szCs w:val="20"/>
              </w:rPr>
            </w:pPr>
            <w:r w:rsidRPr="00E27FBF">
              <w:rPr>
                <w:rFonts w:ascii="Verdana" w:hAnsi="Verdana"/>
                <w:sz w:val="20"/>
                <w:szCs w:val="20"/>
              </w:rPr>
              <w:t>Pojazd przeznaczony do ruchu prawostronnego</w:t>
            </w:r>
          </w:p>
        </w:tc>
        <w:tc>
          <w:tcPr>
            <w:tcW w:w="4677" w:type="dxa"/>
          </w:tcPr>
          <w:p w14:paraId="6C1641F8" w14:textId="550975EA" w:rsidR="00E27FBF" w:rsidRPr="00E27FBF" w:rsidRDefault="00E27FBF" w:rsidP="00772383">
            <w:pPr>
              <w:rPr>
                <w:rFonts w:ascii="Verdana" w:hAnsi="Verdana"/>
                <w:sz w:val="20"/>
                <w:szCs w:val="20"/>
              </w:rPr>
            </w:pPr>
            <w:r w:rsidRPr="00E27FBF">
              <w:rPr>
                <w:rFonts w:ascii="Verdana" w:hAnsi="Verdana"/>
                <w:sz w:val="20"/>
                <w:szCs w:val="20"/>
              </w:rPr>
              <w:t>tak, wymóg</w:t>
            </w:r>
          </w:p>
        </w:tc>
        <w:tc>
          <w:tcPr>
            <w:tcW w:w="4677" w:type="dxa"/>
          </w:tcPr>
          <w:p w14:paraId="4DA14170" w14:textId="77777777" w:rsidR="00E27FBF" w:rsidRPr="00E27FBF" w:rsidRDefault="00E27FBF" w:rsidP="00A51556">
            <w:pPr>
              <w:jc w:val="both"/>
              <w:rPr>
                <w:rFonts w:ascii="Verdana" w:hAnsi="Verdana"/>
                <w:sz w:val="20"/>
                <w:szCs w:val="20"/>
              </w:rPr>
            </w:pPr>
          </w:p>
        </w:tc>
      </w:tr>
      <w:tr w:rsidR="00E27FBF" w:rsidRPr="00E27FBF" w14:paraId="3438173E" w14:textId="3E58375C" w:rsidTr="00E27FBF">
        <w:tc>
          <w:tcPr>
            <w:tcW w:w="704" w:type="dxa"/>
          </w:tcPr>
          <w:p w14:paraId="285C2E12" w14:textId="77777777" w:rsidR="00E27FBF" w:rsidRPr="00E27FBF" w:rsidRDefault="00E27FBF" w:rsidP="00E61E5D">
            <w:pPr>
              <w:rPr>
                <w:rFonts w:ascii="Verdana" w:hAnsi="Verdana"/>
                <w:strike/>
                <w:sz w:val="20"/>
                <w:szCs w:val="20"/>
              </w:rPr>
            </w:pPr>
          </w:p>
        </w:tc>
        <w:tc>
          <w:tcPr>
            <w:tcW w:w="3686" w:type="dxa"/>
          </w:tcPr>
          <w:p w14:paraId="73602A40" w14:textId="66FD682C" w:rsidR="00E27FBF" w:rsidRPr="00E27FBF" w:rsidRDefault="00E27FBF" w:rsidP="00772383">
            <w:pPr>
              <w:rPr>
                <w:rFonts w:ascii="Verdana" w:hAnsi="Verdana"/>
                <w:sz w:val="20"/>
                <w:szCs w:val="20"/>
              </w:rPr>
            </w:pPr>
            <w:r w:rsidRPr="00E27FBF">
              <w:rPr>
                <w:rFonts w:ascii="Verdana" w:hAnsi="Verdana"/>
                <w:sz w:val="20"/>
                <w:szCs w:val="20"/>
              </w:rPr>
              <w:t>Pojazd z kierownicą po lewej stronie</w:t>
            </w:r>
          </w:p>
        </w:tc>
        <w:tc>
          <w:tcPr>
            <w:tcW w:w="4677" w:type="dxa"/>
          </w:tcPr>
          <w:p w14:paraId="4B41BE8D" w14:textId="22925BD8" w:rsidR="00E27FBF" w:rsidRPr="00E27FBF" w:rsidRDefault="00E27FBF" w:rsidP="00772383">
            <w:pPr>
              <w:rPr>
                <w:rFonts w:ascii="Verdana" w:hAnsi="Verdana"/>
                <w:sz w:val="20"/>
                <w:szCs w:val="20"/>
              </w:rPr>
            </w:pPr>
            <w:r w:rsidRPr="00E27FBF">
              <w:rPr>
                <w:rFonts w:ascii="Verdana" w:hAnsi="Verdana"/>
                <w:sz w:val="20"/>
                <w:szCs w:val="20"/>
              </w:rPr>
              <w:t>tak, wymóg</w:t>
            </w:r>
          </w:p>
        </w:tc>
        <w:tc>
          <w:tcPr>
            <w:tcW w:w="4677" w:type="dxa"/>
          </w:tcPr>
          <w:p w14:paraId="59509DCF" w14:textId="77777777" w:rsidR="00E27FBF" w:rsidRPr="00E27FBF" w:rsidRDefault="00E27FBF" w:rsidP="00A51556">
            <w:pPr>
              <w:jc w:val="both"/>
              <w:rPr>
                <w:rFonts w:ascii="Verdana" w:hAnsi="Verdana"/>
                <w:sz w:val="20"/>
                <w:szCs w:val="20"/>
              </w:rPr>
            </w:pPr>
          </w:p>
        </w:tc>
      </w:tr>
      <w:tr w:rsidR="00E27FBF" w:rsidRPr="00E27FBF" w14:paraId="57A51D05" w14:textId="04C302CB" w:rsidTr="00E27FBF">
        <w:tc>
          <w:tcPr>
            <w:tcW w:w="704" w:type="dxa"/>
          </w:tcPr>
          <w:p w14:paraId="1BD4C461" w14:textId="77777777" w:rsidR="00E27FBF" w:rsidRPr="00E27FBF" w:rsidRDefault="00E27FBF" w:rsidP="00E61E5D">
            <w:pPr>
              <w:rPr>
                <w:rFonts w:ascii="Verdana" w:hAnsi="Verdana"/>
                <w:strike/>
                <w:sz w:val="20"/>
                <w:szCs w:val="20"/>
              </w:rPr>
            </w:pPr>
          </w:p>
        </w:tc>
        <w:tc>
          <w:tcPr>
            <w:tcW w:w="3686" w:type="dxa"/>
          </w:tcPr>
          <w:p w14:paraId="4C7E8445" w14:textId="308F83B2" w:rsidR="00E27FBF" w:rsidRPr="00E27FBF" w:rsidRDefault="00E27FBF" w:rsidP="00772383">
            <w:pPr>
              <w:rPr>
                <w:rFonts w:ascii="Verdana" w:hAnsi="Verdana"/>
                <w:sz w:val="20"/>
                <w:szCs w:val="20"/>
              </w:rPr>
            </w:pPr>
            <w:r w:rsidRPr="00E27FBF">
              <w:rPr>
                <w:rFonts w:ascii="Verdana" w:hAnsi="Verdana"/>
                <w:sz w:val="20"/>
                <w:szCs w:val="20"/>
              </w:rPr>
              <w:t>Obsługiwane typy statków powietrznych</w:t>
            </w:r>
          </w:p>
        </w:tc>
        <w:tc>
          <w:tcPr>
            <w:tcW w:w="4677" w:type="dxa"/>
          </w:tcPr>
          <w:p w14:paraId="7251A09A" w14:textId="1B2B5F48" w:rsidR="00E27FBF" w:rsidRPr="00E27FBF" w:rsidRDefault="00E27FBF" w:rsidP="00772383">
            <w:pPr>
              <w:pStyle w:val="Akapitzlist"/>
              <w:numPr>
                <w:ilvl w:val="0"/>
                <w:numId w:val="5"/>
              </w:numPr>
              <w:rPr>
                <w:rFonts w:ascii="Verdana" w:hAnsi="Verdana"/>
                <w:color w:val="000000" w:themeColor="text1"/>
                <w:sz w:val="20"/>
                <w:szCs w:val="20"/>
              </w:rPr>
            </w:pPr>
            <w:r w:rsidRPr="00E27FBF">
              <w:rPr>
                <w:rFonts w:ascii="Verdana" w:hAnsi="Verdana"/>
                <w:color w:val="000000" w:themeColor="text1"/>
                <w:sz w:val="20"/>
                <w:szCs w:val="20"/>
              </w:rPr>
              <w:t>Boeing: 737 (wszystkie serie), 747, 757, 767, 777, 787;</w:t>
            </w:r>
          </w:p>
          <w:p w14:paraId="176FC7F8" w14:textId="69F30041" w:rsidR="00E27FBF" w:rsidRPr="00E27FBF" w:rsidRDefault="00E27FBF" w:rsidP="00772383">
            <w:pPr>
              <w:pStyle w:val="Akapitzlist"/>
              <w:numPr>
                <w:ilvl w:val="0"/>
                <w:numId w:val="5"/>
              </w:numPr>
              <w:rPr>
                <w:rFonts w:ascii="Verdana" w:hAnsi="Verdana"/>
                <w:color w:val="000000" w:themeColor="text1"/>
                <w:sz w:val="20"/>
                <w:szCs w:val="20"/>
                <w:lang w:val="en-GB"/>
              </w:rPr>
            </w:pPr>
            <w:r w:rsidRPr="00E27FBF">
              <w:rPr>
                <w:rFonts w:ascii="Verdana" w:hAnsi="Verdana"/>
                <w:color w:val="000000" w:themeColor="text1"/>
                <w:sz w:val="20"/>
                <w:szCs w:val="20"/>
                <w:lang w:val="en-GB"/>
              </w:rPr>
              <w:t>Airbus: A300, A318/319, A320, A321, A330, A340, A350;</w:t>
            </w:r>
          </w:p>
          <w:p w14:paraId="6EDE8F2C" w14:textId="237EA4C1" w:rsidR="00E27FBF" w:rsidRPr="00E27FBF" w:rsidRDefault="00E27FBF" w:rsidP="00772383">
            <w:pPr>
              <w:pStyle w:val="Akapitzlist"/>
              <w:numPr>
                <w:ilvl w:val="0"/>
                <w:numId w:val="5"/>
              </w:numPr>
              <w:rPr>
                <w:rFonts w:ascii="Verdana" w:hAnsi="Verdana"/>
                <w:color w:val="000000" w:themeColor="text1"/>
                <w:sz w:val="20"/>
                <w:szCs w:val="20"/>
              </w:rPr>
            </w:pPr>
            <w:r w:rsidRPr="00E27FBF">
              <w:rPr>
                <w:rFonts w:ascii="Verdana" w:hAnsi="Verdana"/>
                <w:color w:val="000000" w:themeColor="text1"/>
                <w:sz w:val="20"/>
                <w:szCs w:val="20"/>
              </w:rPr>
              <w:t>Embraer: 170, 175, 190, 195;</w:t>
            </w:r>
          </w:p>
          <w:p w14:paraId="15AFBBE3" w14:textId="204F0015" w:rsidR="009B21F1" w:rsidRPr="00162DBB" w:rsidRDefault="009B21F1" w:rsidP="00772383">
            <w:pPr>
              <w:pStyle w:val="Akapitzlist"/>
              <w:numPr>
                <w:ilvl w:val="0"/>
                <w:numId w:val="5"/>
              </w:numPr>
              <w:rPr>
                <w:rFonts w:ascii="Verdana" w:hAnsi="Verdana"/>
                <w:sz w:val="20"/>
                <w:szCs w:val="20"/>
                <w:lang w:val="en-US"/>
              </w:rPr>
            </w:pPr>
            <w:r w:rsidRPr="00162DBB">
              <w:rPr>
                <w:rFonts w:ascii="Verdana" w:hAnsi="Verdana"/>
                <w:sz w:val="20"/>
                <w:szCs w:val="20"/>
                <w:lang w:val="en-US"/>
              </w:rPr>
              <w:t>Bombardier Canadair Regional Jet S</w:t>
            </w:r>
            <w:r>
              <w:rPr>
                <w:rFonts w:ascii="Verdana" w:hAnsi="Verdana"/>
                <w:sz w:val="20"/>
                <w:szCs w:val="20"/>
                <w:lang w:val="en-US"/>
              </w:rPr>
              <w:t>eries</w:t>
            </w:r>
          </w:p>
          <w:p w14:paraId="5AFA559B" w14:textId="2495DD3E" w:rsidR="009B21F1" w:rsidRDefault="009B21F1" w:rsidP="00772383">
            <w:pPr>
              <w:pStyle w:val="Akapitzlist"/>
              <w:numPr>
                <w:ilvl w:val="0"/>
                <w:numId w:val="5"/>
              </w:numPr>
              <w:rPr>
                <w:rFonts w:ascii="Verdana" w:hAnsi="Verdana"/>
                <w:sz w:val="20"/>
                <w:szCs w:val="20"/>
              </w:rPr>
            </w:pPr>
            <w:r w:rsidRPr="009B21F1">
              <w:rPr>
                <w:rFonts w:ascii="Verdana" w:hAnsi="Verdana"/>
                <w:sz w:val="20"/>
                <w:szCs w:val="20"/>
              </w:rPr>
              <w:t>ATR (Aerospatiale)</w:t>
            </w:r>
            <w:r w:rsidR="006F2B04">
              <w:rPr>
                <w:rFonts w:ascii="Verdana" w:hAnsi="Verdana"/>
                <w:sz w:val="20"/>
                <w:szCs w:val="20"/>
              </w:rPr>
              <w:t xml:space="preserve"> Series</w:t>
            </w:r>
          </w:p>
          <w:p w14:paraId="2CA52C66" w14:textId="740766A9" w:rsidR="009B21F1" w:rsidRPr="00E27FBF" w:rsidRDefault="009B21F1" w:rsidP="00772383">
            <w:pPr>
              <w:pStyle w:val="Akapitzlist"/>
              <w:numPr>
                <w:ilvl w:val="0"/>
                <w:numId w:val="5"/>
              </w:numPr>
              <w:rPr>
                <w:rFonts w:ascii="Verdana" w:hAnsi="Verdana"/>
                <w:sz w:val="20"/>
                <w:szCs w:val="20"/>
              </w:rPr>
            </w:pPr>
            <w:r w:rsidRPr="009B21F1">
              <w:rPr>
                <w:rFonts w:ascii="Verdana" w:hAnsi="Verdana"/>
                <w:sz w:val="20"/>
                <w:szCs w:val="20"/>
              </w:rPr>
              <w:t>Bombardier Q Series</w:t>
            </w:r>
          </w:p>
        </w:tc>
        <w:tc>
          <w:tcPr>
            <w:tcW w:w="4677" w:type="dxa"/>
          </w:tcPr>
          <w:p w14:paraId="484ECB23" w14:textId="77777777" w:rsidR="00E27FBF" w:rsidRPr="00E27FBF" w:rsidRDefault="00E27FBF" w:rsidP="00FB3D62">
            <w:pPr>
              <w:pStyle w:val="Akapitzlist"/>
              <w:ind w:left="360"/>
              <w:jc w:val="both"/>
              <w:rPr>
                <w:rFonts w:ascii="Verdana" w:hAnsi="Verdana"/>
                <w:color w:val="000000" w:themeColor="text1"/>
                <w:sz w:val="20"/>
                <w:szCs w:val="20"/>
              </w:rPr>
            </w:pPr>
          </w:p>
        </w:tc>
      </w:tr>
      <w:tr w:rsidR="00E27FBF" w:rsidRPr="00E27FBF" w14:paraId="5E59F9EB" w14:textId="235C1B98" w:rsidTr="00E27FBF">
        <w:tc>
          <w:tcPr>
            <w:tcW w:w="704" w:type="dxa"/>
          </w:tcPr>
          <w:p w14:paraId="4B73E737" w14:textId="77777777" w:rsidR="00E27FBF" w:rsidRPr="00E27FBF" w:rsidRDefault="00E27FBF" w:rsidP="00E61E5D">
            <w:pPr>
              <w:rPr>
                <w:rFonts w:ascii="Verdana" w:hAnsi="Verdana"/>
                <w:strike/>
                <w:sz w:val="20"/>
                <w:szCs w:val="20"/>
              </w:rPr>
            </w:pPr>
          </w:p>
        </w:tc>
        <w:tc>
          <w:tcPr>
            <w:tcW w:w="3686" w:type="dxa"/>
          </w:tcPr>
          <w:p w14:paraId="387A1328" w14:textId="6525BA63" w:rsidR="00E27FBF" w:rsidRPr="00E27FBF" w:rsidRDefault="00E27FBF" w:rsidP="0051127A">
            <w:pPr>
              <w:jc w:val="both"/>
              <w:rPr>
                <w:rFonts w:ascii="Verdana" w:hAnsi="Verdana"/>
                <w:sz w:val="20"/>
                <w:szCs w:val="20"/>
              </w:rPr>
            </w:pPr>
            <w:r w:rsidRPr="00E27FBF">
              <w:rPr>
                <w:rFonts w:ascii="Verdana" w:hAnsi="Verdana"/>
                <w:sz w:val="20"/>
                <w:szCs w:val="20"/>
              </w:rPr>
              <w:t>Możliwość dostępu bezpośrednio z poziomu ziemi</w:t>
            </w:r>
          </w:p>
        </w:tc>
        <w:tc>
          <w:tcPr>
            <w:tcW w:w="4677" w:type="dxa"/>
          </w:tcPr>
          <w:p w14:paraId="3E3DA7C5" w14:textId="7793EF85"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F9B6BDD" w14:textId="77777777" w:rsidR="00E27FBF" w:rsidRPr="00E27FBF" w:rsidRDefault="00E27FBF" w:rsidP="0051127A">
            <w:pPr>
              <w:jc w:val="both"/>
              <w:rPr>
                <w:rFonts w:ascii="Verdana" w:hAnsi="Verdana"/>
                <w:sz w:val="20"/>
                <w:szCs w:val="20"/>
              </w:rPr>
            </w:pPr>
          </w:p>
        </w:tc>
      </w:tr>
      <w:tr w:rsidR="00E27FBF" w:rsidRPr="00E27FBF" w14:paraId="7AFCA86C" w14:textId="2885C85D" w:rsidTr="00E27FBF">
        <w:tc>
          <w:tcPr>
            <w:tcW w:w="704" w:type="dxa"/>
          </w:tcPr>
          <w:p w14:paraId="77F6FCB1" w14:textId="77777777" w:rsidR="00E27FBF" w:rsidRPr="00E27FBF" w:rsidRDefault="00E27FBF" w:rsidP="00E61E5D">
            <w:pPr>
              <w:rPr>
                <w:rFonts w:ascii="Verdana" w:hAnsi="Verdana"/>
                <w:strike/>
                <w:sz w:val="20"/>
                <w:szCs w:val="20"/>
              </w:rPr>
            </w:pPr>
          </w:p>
        </w:tc>
        <w:tc>
          <w:tcPr>
            <w:tcW w:w="3686" w:type="dxa"/>
          </w:tcPr>
          <w:p w14:paraId="59491460" w14:textId="73EE3DB7" w:rsidR="00E27FBF" w:rsidRPr="00E27FBF" w:rsidRDefault="00E27FBF" w:rsidP="0051127A">
            <w:pPr>
              <w:jc w:val="both"/>
              <w:rPr>
                <w:rFonts w:ascii="Verdana" w:hAnsi="Verdana"/>
                <w:color w:val="FF0000"/>
                <w:sz w:val="20"/>
                <w:szCs w:val="20"/>
              </w:rPr>
            </w:pPr>
            <w:r w:rsidRPr="00E27FBF">
              <w:rPr>
                <w:rFonts w:ascii="Verdana" w:hAnsi="Verdana"/>
                <w:sz w:val="20"/>
                <w:szCs w:val="20"/>
              </w:rPr>
              <w:t xml:space="preserve">Zgodność z IATA AHM 903, 904, 907, 910, 913, 915, 921 </w:t>
            </w:r>
          </w:p>
        </w:tc>
        <w:tc>
          <w:tcPr>
            <w:tcW w:w="4677" w:type="dxa"/>
          </w:tcPr>
          <w:p w14:paraId="639F8D4D" w14:textId="43204387"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2F6471C6" w14:textId="77777777" w:rsidR="00E27FBF" w:rsidRPr="00E27FBF" w:rsidRDefault="00E27FBF" w:rsidP="0051127A">
            <w:pPr>
              <w:jc w:val="both"/>
              <w:rPr>
                <w:rFonts w:ascii="Verdana" w:hAnsi="Verdana"/>
                <w:sz w:val="20"/>
                <w:szCs w:val="20"/>
              </w:rPr>
            </w:pPr>
          </w:p>
        </w:tc>
      </w:tr>
      <w:tr w:rsidR="00E27FBF" w:rsidRPr="00E27FBF" w14:paraId="4112C97D" w14:textId="3B6D988A" w:rsidTr="00E27FBF">
        <w:tc>
          <w:tcPr>
            <w:tcW w:w="704" w:type="dxa"/>
          </w:tcPr>
          <w:p w14:paraId="137B6B2D" w14:textId="77777777" w:rsidR="00E27FBF" w:rsidRPr="00E27FBF" w:rsidRDefault="00E27FBF" w:rsidP="00E61E5D">
            <w:pPr>
              <w:rPr>
                <w:rFonts w:ascii="Verdana" w:hAnsi="Verdana"/>
                <w:strike/>
                <w:sz w:val="20"/>
                <w:szCs w:val="20"/>
              </w:rPr>
            </w:pPr>
          </w:p>
        </w:tc>
        <w:tc>
          <w:tcPr>
            <w:tcW w:w="3686" w:type="dxa"/>
          </w:tcPr>
          <w:p w14:paraId="00CB6150" w14:textId="61AA6964" w:rsidR="00E27FBF" w:rsidRPr="00E27FBF" w:rsidRDefault="00E27FBF" w:rsidP="006C6036">
            <w:pPr>
              <w:pStyle w:val="Bezodstpw"/>
              <w:rPr>
                <w:rFonts w:ascii="Verdana" w:hAnsi="Verdana"/>
                <w:sz w:val="20"/>
                <w:szCs w:val="20"/>
              </w:rPr>
            </w:pPr>
            <w:r w:rsidRPr="00E27FBF">
              <w:rPr>
                <w:rFonts w:ascii="Verdana" w:hAnsi="Verdana"/>
                <w:sz w:val="20"/>
                <w:szCs w:val="20"/>
              </w:rPr>
              <w:t>Uchwyty umożliwiające holowanie pojazdu z przodu oraz z tyłu</w:t>
            </w:r>
          </w:p>
        </w:tc>
        <w:tc>
          <w:tcPr>
            <w:tcW w:w="4677" w:type="dxa"/>
          </w:tcPr>
          <w:p w14:paraId="1560E3E0" w14:textId="38C43E34" w:rsidR="00E27FBF" w:rsidRPr="00E27FBF" w:rsidRDefault="00E27FBF" w:rsidP="009C7180">
            <w:pPr>
              <w:rPr>
                <w:rFonts w:ascii="Verdana" w:hAnsi="Verdana"/>
                <w:sz w:val="20"/>
                <w:szCs w:val="20"/>
              </w:rPr>
            </w:pPr>
            <w:r w:rsidRPr="00E27FBF">
              <w:rPr>
                <w:rFonts w:ascii="Verdana" w:hAnsi="Verdana"/>
                <w:sz w:val="20"/>
                <w:szCs w:val="20"/>
              </w:rPr>
              <w:t>tak, wymóg</w:t>
            </w:r>
          </w:p>
        </w:tc>
        <w:tc>
          <w:tcPr>
            <w:tcW w:w="4677" w:type="dxa"/>
          </w:tcPr>
          <w:p w14:paraId="7681B747" w14:textId="77777777" w:rsidR="00E27FBF" w:rsidRPr="00E27FBF" w:rsidRDefault="00E27FBF" w:rsidP="009C7180">
            <w:pPr>
              <w:rPr>
                <w:rFonts w:ascii="Verdana" w:hAnsi="Verdana"/>
                <w:sz w:val="20"/>
                <w:szCs w:val="20"/>
              </w:rPr>
            </w:pPr>
          </w:p>
        </w:tc>
      </w:tr>
      <w:tr w:rsidR="00E27FBF" w:rsidRPr="00E27FBF" w14:paraId="62D1D4BE" w14:textId="6C5CEBAE" w:rsidTr="00E27FBF">
        <w:tc>
          <w:tcPr>
            <w:tcW w:w="9067" w:type="dxa"/>
            <w:gridSpan w:val="3"/>
          </w:tcPr>
          <w:p w14:paraId="06C586D2" w14:textId="7FF7BA9F" w:rsidR="00E27FBF" w:rsidRPr="00E27FBF" w:rsidRDefault="00E27FBF" w:rsidP="00E61E5D">
            <w:pPr>
              <w:rPr>
                <w:rFonts w:ascii="Verdana" w:hAnsi="Verdana"/>
                <w:sz w:val="20"/>
                <w:szCs w:val="20"/>
              </w:rPr>
            </w:pPr>
            <w:r w:rsidRPr="00E27FBF">
              <w:rPr>
                <w:rFonts w:ascii="Verdana" w:hAnsi="Verdana"/>
                <w:sz w:val="20"/>
                <w:szCs w:val="20"/>
              </w:rPr>
              <w:t>Przestrzeń pojazdu</w:t>
            </w:r>
          </w:p>
        </w:tc>
        <w:tc>
          <w:tcPr>
            <w:tcW w:w="4677" w:type="dxa"/>
          </w:tcPr>
          <w:p w14:paraId="43CA74F6" w14:textId="77777777" w:rsidR="00E27FBF" w:rsidRPr="00E27FBF" w:rsidRDefault="00E27FBF" w:rsidP="00E61E5D">
            <w:pPr>
              <w:rPr>
                <w:rFonts w:ascii="Verdana" w:hAnsi="Verdana"/>
                <w:sz w:val="20"/>
                <w:szCs w:val="20"/>
              </w:rPr>
            </w:pPr>
          </w:p>
        </w:tc>
      </w:tr>
      <w:tr w:rsidR="00E27FBF" w:rsidRPr="00E27FBF" w14:paraId="61D23B3C" w14:textId="764B5874" w:rsidTr="00E27FBF">
        <w:tc>
          <w:tcPr>
            <w:tcW w:w="704" w:type="dxa"/>
          </w:tcPr>
          <w:p w14:paraId="151370E4" w14:textId="77777777" w:rsidR="00E27FBF" w:rsidRPr="00E27FBF" w:rsidRDefault="00E27FBF" w:rsidP="00E61E5D">
            <w:pPr>
              <w:rPr>
                <w:rFonts w:ascii="Verdana" w:hAnsi="Verdana"/>
                <w:sz w:val="20"/>
                <w:szCs w:val="20"/>
              </w:rPr>
            </w:pPr>
          </w:p>
        </w:tc>
        <w:tc>
          <w:tcPr>
            <w:tcW w:w="3686" w:type="dxa"/>
          </w:tcPr>
          <w:p w14:paraId="25DE8550" w14:textId="5C96C748" w:rsidR="00E27FBF" w:rsidRPr="00E27FBF" w:rsidRDefault="00E27FBF" w:rsidP="0051127A">
            <w:pPr>
              <w:jc w:val="both"/>
              <w:rPr>
                <w:rFonts w:ascii="Verdana" w:hAnsi="Verdana"/>
                <w:sz w:val="20"/>
                <w:szCs w:val="20"/>
              </w:rPr>
            </w:pPr>
            <w:r w:rsidRPr="00E27FBF">
              <w:rPr>
                <w:rFonts w:ascii="Verdana" w:hAnsi="Verdana"/>
                <w:sz w:val="20"/>
                <w:szCs w:val="20"/>
              </w:rPr>
              <w:t>Przestrzeń pojazdu</w:t>
            </w:r>
          </w:p>
        </w:tc>
        <w:tc>
          <w:tcPr>
            <w:tcW w:w="4677" w:type="dxa"/>
          </w:tcPr>
          <w:p w14:paraId="7E8396B3" w14:textId="0359F800"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zabudowana kabina wykonana z materiału zapewniającego utrzymanie prawidłowych warunków temperaturowych (optymalnej temperatury zapewniającej komfort cieplny) wewnątrz o każdej porze roku, podłoga pokryta materiałem antypoślizgowym, odpornym na zabrudzenia oraz warunki atmosferyczne;</w:t>
            </w:r>
          </w:p>
          <w:p w14:paraId="6ED23692" w14:textId="265AF689" w:rsidR="00E27FBF" w:rsidRPr="00E27FBF" w:rsidRDefault="00E27FBF" w:rsidP="00772383">
            <w:pPr>
              <w:pStyle w:val="Akapitzlist"/>
              <w:numPr>
                <w:ilvl w:val="0"/>
                <w:numId w:val="7"/>
              </w:numPr>
              <w:rPr>
                <w:rFonts w:ascii="Verdana" w:hAnsi="Verdana"/>
                <w:strike/>
                <w:sz w:val="20"/>
                <w:szCs w:val="20"/>
              </w:rPr>
            </w:pPr>
            <w:r w:rsidRPr="00E27FBF">
              <w:rPr>
                <w:rFonts w:ascii="Verdana" w:hAnsi="Verdana"/>
                <w:sz w:val="20"/>
                <w:szCs w:val="20"/>
              </w:rPr>
              <w:t>wejście do kabiny wyposażone w drzwi otwierane automatycznie;</w:t>
            </w:r>
          </w:p>
          <w:p w14:paraId="7D5514D0" w14:textId="24F4DE7A" w:rsidR="00E27FBF" w:rsidRPr="00E27FBF" w:rsidRDefault="00E27FBF" w:rsidP="00772383">
            <w:pPr>
              <w:pStyle w:val="Akapitzlist"/>
              <w:numPr>
                <w:ilvl w:val="0"/>
                <w:numId w:val="6"/>
              </w:numPr>
              <w:rPr>
                <w:rFonts w:ascii="Verdana" w:hAnsi="Verdana"/>
                <w:strike/>
                <w:sz w:val="20"/>
                <w:szCs w:val="20"/>
              </w:rPr>
            </w:pPr>
            <w:r w:rsidRPr="00E27FBF">
              <w:rPr>
                <w:rFonts w:ascii="Verdana" w:hAnsi="Verdana"/>
                <w:sz w:val="20"/>
                <w:szCs w:val="20"/>
              </w:rPr>
              <w:t>kabina przeszkolona,  umożliwiająca obserwację przez kierowcę / pasażera kadłuba statku powietrznego oraz otoczenia;</w:t>
            </w:r>
          </w:p>
          <w:p w14:paraId="55B6E9BC" w14:textId="77371F98"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ogrzewana i klimatyzowana;</w:t>
            </w:r>
          </w:p>
          <w:p w14:paraId="039D3635" w14:textId="1D868C3F" w:rsidR="00E27FBF" w:rsidRPr="00E27FBF" w:rsidDel="00BF211D" w:rsidRDefault="00E27FBF" w:rsidP="00772383">
            <w:pPr>
              <w:pStyle w:val="Akapitzlist"/>
              <w:numPr>
                <w:ilvl w:val="0"/>
                <w:numId w:val="6"/>
              </w:numPr>
              <w:rPr>
                <w:del w:id="0" w:author="Tomasz Schoen" w:date="2024-09-02T14:31:00Z" w16du:dateUtc="2024-09-02T12:31:00Z"/>
                <w:rFonts w:ascii="Verdana" w:hAnsi="Verdana"/>
                <w:sz w:val="20"/>
                <w:szCs w:val="20"/>
              </w:rPr>
            </w:pPr>
            <w:del w:id="1" w:author="Tomasz Schoen" w:date="2024-09-02T14:31:00Z" w16du:dateUtc="2024-09-02T12:31:00Z">
              <w:r w:rsidRPr="00E27FBF" w:rsidDel="00BF211D">
                <w:rPr>
                  <w:rFonts w:ascii="Verdana" w:hAnsi="Verdana"/>
                  <w:sz w:val="20"/>
                  <w:szCs w:val="20"/>
                </w:rPr>
                <w:delText>przestrzeń kierowcy zintegrowana z przestrzenią pasażerską;</w:delText>
              </w:r>
            </w:del>
          </w:p>
          <w:p w14:paraId="3586F03E" w14:textId="795AE53C"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 xml:space="preserve">przestrzeń kierowcy wyposażona w: wskaźniki eksploatacji pojazdu (licznik przebiegu, wskaźniki poziomu i ciśnienia oleju, wskaźnik naładowania akumulatorów, inne wskaźniki związane z obsługą pojazdu), włączniki, przełączniki oraz inne urządzenia związane z obsługą pojazdu, układ kierowniczy ze wspomaganiem; </w:t>
            </w:r>
          </w:p>
          <w:p w14:paraId="484A2403" w14:textId="3A8CDCF3"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lastRenderedPageBreak/>
              <w:t>fotel kierowcy z regulacją ustawień, wyposażony w pasy bezpieczeństwa, podłokietnik;</w:t>
            </w:r>
          </w:p>
          <w:p w14:paraId="49052148" w14:textId="1294AF65"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wyposażona w apteczkę pierwszej pomocy oraz 2 gaśnice</w:t>
            </w:r>
          </w:p>
          <w:p w14:paraId="0D71B2F2" w14:textId="115BEB5E"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wyposażenie kabiny powinno umożliwiać jednoczesny transport co najmniej czterech pasażerów na wózku inwalidzkim (wraz z niezbędnym systemem mocowań, pasów bezpieczeństwa, blokad, poręczy, etc., do unieruchomienia wózka inwalidzkiego), a także co najmniej czterech opiekunów (dla opiekunów przeznaczone odrębne siedziska wyposażone w pas bezpieczeństwa);</w:t>
            </w:r>
          </w:p>
          <w:p w14:paraId="0E613C1C" w14:textId="425B3264"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kabina powinna być przystosowana do przewozu osób na noszach</w:t>
            </w:r>
          </w:p>
          <w:p w14:paraId="2EAD874D" w14:textId="470BE9E0"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oświetlenie LED kabiny;</w:t>
            </w:r>
          </w:p>
          <w:p w14:paraId="2F1817A2" w14:textId="03F43EE4"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szerokość drzwi obsługowych wystarczająca do obsługi wózków inwalidzkich – szerokość minimum 900 mm</w:t>
            </w:r>
          </w:p>
          <w:p w14:paraId="64AD2786" w14:textId="633CE7D0" w:rsidR="00E27FBF" w:rsidRPr="00E27FBF" w:rsidRDefault="00E27FBF" w:rsidP="00772383">
            <w:pPr>
              <w:pStyle w:val="Akapitzlist"/>
              <w:numPr>
                <w:ilvl w:val="0"/>
                <w:numId w:val="6"/>
              </w:numPr>
              <w:rPr>
                <w:rFonts w:ascii="Verdana" w:hAnsi="Verdana"/>
                <w:sz w:val="20"/>
                <w:szCs w:val="20"/>
              </w:rPr>
            </w:pPr>
            <w:r w:rsidRPr="00E27FBF">
              <w:rPr>
                <w:rFonts w:ascii="Verdana" w:hAnsi="Verdana"/>
                <w:sz w:val="20"/>
                <w:szCs w:val="20"/>
              </w:rPr>
              <w:t>wycieraczka przeciwdeszczowa oraz spryskiwacz szyby przedniej od strony kierowcy.</w:t>
            </w:r>
          </w:p>
        </w:tc>
        <w:tc>
          <w:tcPr>
            <w:tcW w:w="4677" w:type="dxa"/>
          </w:tcPr>
          <w:p w14:paraId="438D47FC" w14:textId="77777777" w:rsidR="00E27FBF" w:rsidRPr="00E27FBF" w:rsidRDefault="00E27FBF" w:rsidP="003F164C">
            <w:pPr>
              <w:pStyle w:val="Akapitzlist"/>
              <w:ind w:left="360"/>
              <w:jc w:val="both"/>
              <w:rPr>
                <w:rFonts w:ascii="Verdana" w:hAnsi="Verdana"/>
                <w:sz w:val="20"/>
                <w:szCs w:val="20"/>
              </w:rPr>
            </w:pPr>
          </w:p>
        </w:tc>
      </w:tr>
      <w:tr w:rsidR="00E27FBF" w:rsidRPr="00E27FBF" w14:paraId="5EE8130C" w14:textId="1E0F737A" w:rsidTr="00E27FBF">
        <w:tc>
          <w:tcPr>
            <w:tcW w:w="704" w:type="dxa"/>
          </w:tcPr>
          <w:p w14:paraId="251261F7" w14:textId="77777777" w:rsidR="00E27FBF" w:rsidRPr="00E27FBF" w:rsidRDefault="00E27FBF" w:rsidP="00E61E5D">
            <w:pPr>
              <w:rPr>
                <w:rFonts w:ascii="Verdana" w:hAnsi="Verdana"/>
                <w:sz w:val="20"/>
                <w:szCs w:val="20"/>
              </w:rPr>
            </w:pPr>
          </w:p>
        </w:tc>
        <w:tc>
          <w:tcPr>
            <w:tcW w:w="3686" w:type="dxa"/>
          </w:tcPr>
          <w:p w14:paraId="4D44F481" w14:textId="13959845" w:rsidR="00E27FBF" w:rsidRPr="00E27FBF" w:rsidRDefault="00E27FBF" w:rsidP="00772383">
            <w:pPr>
              <w:rPr>
                <w:rFonts w:ascii="Verdana" w:hAnsi="Verdana"/>
                <w:sz w:val="20"/>
                <w:szCs w:val="20"/>
              </w:rPr>
            </w:pPr>
            <w:r w:rsidRPr="00E27FBF">
              <w:rPr>
                <w:rFonts w:ascii="Verdana" w:hAnsi="Verdana"/>
                <w:sz w:val="20"/>
                <w:szCs w:val="20"/>
              </w:rPr>
              <w:t>Zewnętrzny pomost transportowy przeznaczony do transportu pasażerów</w:t>
            </w:r>
          </w:p>
        </w:tc>
        <w:tc>
          <w:tcPr>
            <w:tcW w:w="4677" w:type="dxa"/>
          </w:tcPr>
          <w:p w14:paraId="0DA4AA7B" w14:textId="5A5687C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wyposażony w część stałą i ruchomą;</w:t>
            </w:r>
          </w:p>
          <w:p w14:paraId="4992EA89" w14:textId="73EE078D"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wyposażony w zabezpieczenia zapobiegające uszkodzeniu poszycia samolotów;</w:t>
            </w:r>
          </w:p>
          <w:p w14:paraId="5E8C1C79" w14:textId="7777777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oświetlony;</w:t>
            </w:r>
          </w:p>
          <w:p w14:paraId="6964E668" w14:textId="3B8A96D7" w:rsidR="00E27FBF" w:rsidRPr="00E27FBF" w:rsidRDefault="00E27FBF" w:rsidP="00772383">
            <w:pPr>
              <w:pStyle w:val="Akapitzlist"/>
              <w:numPr>
                <w:ilvl w:val="0"/>
                <w:numId w:val="7"/>
              </w:numPr>
              <w:rPr>
                <w:rFonts w:ascii="Verdana" w:hAnsi="Verdana"/>
                <w:sz w:val="20"/>
                <w:szCs w:val="20"/>
              </w:rPr>
            </w:pPr>
            <w:r w:rsidRPr="00E27FBF">
              <w:rPr>
                <w:rFonts w:ascii="Verdana" w:hAnsi="Verdana"/>
                <w:sz w:val="20"/>
                <w:szCs w:val="20"/>
              </w:rPr>
              <w:t xml:space="preserve">wyposażony w barierki, poręcze zapewniające bezpieczeństwo osób przebywających na pomoście; </w:t>
            </w:r>
          </w:p>
        </w:tc>
        <w:tc>
          <w:tcPr>
            <w:tcW w:w="4677" w:type="dxa"/>
          </w:tcPr>
          <w:p w14:paraId="51CDDC7F" w14:textId="77777777" w:rsidR="00E27FBF" w:rsidRPr="00E27FBF" w:rsidRDefault="00E27FBF" w:rsidP="0051127A">
            <w:pPr>
              <w:pStyle w:val="Akapitzlist"/>
              <w:numPr>
                <w:ilvl w:val="0"/>
                <w:numId w:val="7"/>
              </w:numPr>
              <w:jc w:val="both"/>
              <w:rPr>
                <w:rFonts w:ascii="Verdana" w:hAnsi="Verdana"/>
                <w:sz w:val="20"/>
                <w:szCs w:val="20"/>
              </w:rPr>
            </w:pPr>
          </w:p>
        </w:tc>
      </w:tr>
      <w:tr w:rsidR="00E27FBF" w:rsidRPr="00E27FBF" w14:paraId="0678144D" w14:textId="6190D16C" w:rsidTr="00E27FBF">
        <w:tc>
          <w:tcPr>
            <w:tcW w:w="704" w:type="dxa"/>
          </w:tcPr>
          <w:p w14:paraId="731E972A" w14:textId="77777777" w:rsidR="00E27FBF" w:rsidRPr="00E27FBF" w:rsidRDefault="00E27FBF" w:rsidP="00B44BA9">
            <w:pPr>
              <w:rPr>
                <w:rFonts w:ascii="Verdana" w:hAnsi="Verdana"/>
                <w:sz w:val="20"/>
                <w:szCs w:val="20"/>
              </w:rPr>
            </w:pPr>
          </w:p>
        </w:tc>
        <w:tc>
          <w:tcPr>
            <w:tcW w:w="3686" w:type="dxa"/>
          </w:tcPr>
          <w:p w14:paraId="779A233C" w14:textId="7AC20AE2" w:rsidR="00E27FBF" w:rsidRPr="00E27FBF" w:rsidRDefault="00E27FBF" w:rsidP="0051127A">
            <w:pPr>
              <w:jc w:val="both"/>
              <w:rPr>
                <w:rFonts w:ascii="Verdana" w:hAnsi="Verdana"/>
                <w:sz w:val="20"/>
                <w:szCs w:val="20"/>
              </w:rPr>
            </w:pPr>
            <w:r w:rsidRPr="00E27FBF">
              <w:rPr>
                <w:rFonts w:ascii="Verdana" w:hAnsi="Verdana"/>
                <w:sz w:val="20"/>
                <w:szCs w:val="20"/>
              </w:rPr>
              <w:t>Ładowność kabiny [kg]</w:t>
            </w:r>
          </w:p>
        </w:tc>
        <w:tc>
          <w:tcPr>
            <w:tcW w:w="4677" w:type="dxa"/>
          </w:tcPr>
          <w:p w14:paraId="6F46B419" w14:textId="180B303B" w:rsidR="00E27FBF" w:rsidRPr="00E27FBF" w:rsidRDefault="00E27FBF" w:rsidP="0051127A">
            <w:pPr>
              <w:jc w:val="both"/>
              <w:rPr>
                <w:rFonts w:ascii="Verdana" w:hAnsi="Verdana"/>
                <w:sz w:val="20"/>
                <w:szCs w:val="20"/>
              </w:rPr>
            </w:pPr>
            <w:r w:rsidRPr="00E27FBF">
              <w:rPr>
                <w:rFonts w:ascii="Verdana" w:hAnsi="Verdana"/>
                <w:sz w:val="20"/>
                <w:szCs w:val="20"/>
              </w:rPr>
              <w:t>co najmniej 1500</w:t>
            </w:r>
          </w:p>
        </w:tc>
        <w:tc>
          <w:tcPr>
            <w:tcW w:w="4677" w:type="dxa"/>
          </w:tcPr>
          <w:p w14:paraId="0BBEFB8C" w14:textId="77777777" w:rsidR="00E27FBF" w:rsidRPr="00E27FBF" w:rsidRDefault="00E27FBF" w:rsidP="0051127A">
            <w:pPr>
              <w:jc w:val="both"/>
              <w:rPr>
                <w:rFonts w:ascii="Verdana" w:hAnsi="Verdana"/>
                <w:sz w:val="20"/>
                <w:szCs w:val="20"/>
              </w:rPr>
            </w:pPr>
          </w:p>
        </w:tc>
      </w:tr>
      <w:tr w:rsidR="00E27FBF" w:rsidRPr="00E27FBF" w14:paraId="08A69BD2" w14:textId="38C4DF22" w:rsidTr="00E27FBF">
        <w:tc>
          <w:tcPr>
            <w:tcW w:w="704" w:type="dxa"/>
          </w:tcPr>
          <w:p w14:paraId="0FB8A0B8" w14:textId="77777777" w:rsidR="00E27FBF" w:rsidRPr="00E27FBF" w:rsidRDefault="00E27FBF" w:rsidP="00B44BA9">
            <w:pPr>
              <w:rPr>
                <w:rFonts w:ascii="Verdana" w:hAnsi="Verdana"/>
                <w:sz w:val="20"/>
                <w:szCs w:val="20"/>
              </w:rPr>
            </w:pPr>
          </w:p>
        </w:tc>
        <w:tc>
          <w:tcPr>
            <w:tcW w:w="3686" w:type="dxa"/>
          </w:tcPr>
          <w:p w14:paraId="38FA61D3" w14:textId="61C5B3DB" w:rsidR="00E27FBF" w:rsidRPr="00E27FBF" w:rsidRDefault="00E27FBF" w:rsidP="0051127A">
            <w:pPr>
              <w:jc w:val="both"/>
              <w:rPr>
                <w:rFonts w:ascii="Verdana" w:hAnsi="Verdana"/>
                <w:sz w:val="20"/>
                <w:szCs w:val="20"/>
              </w:rPr>
            </w:pPr>
            <w:r w:rsidRPr="00E27FBF">
              <w:rPr>
                <w:rFonts w:ascii="Verdana" w:hAnsi="Verdana"/>
                <w:sz w:val="20"/>
                <w:szCs w:val="20"/>
              </w:rPr>
              <w:t>Ładowność zewnętrznego pomostu [kg]</w:t>
            </w:r>
          </w:p>
        </w:tc>
        <w:tc>
          <w:tcPr>
            <w:tcW w:w="4677" w:type="dxa"/>
          </w:tcPr>
          <w:p w14:paraId="7887B138" w14:textId="1880C544" w:rsidR="00E27FBF" w:rsidRPr="00E27FBF" w:rsidRDefault="00E27FBF" w:rsidP="0051127A">
            <w:pPr>
              <w:jc w:val="both"/>
              <w:rPr>
                <w:rFonts w:ascii="Verdana" w:hAnsi="Verdana"/>
                <w:sz w:val="20"/>
                <w:szCs w:val="20"/>
              </w:rPr>
            </w:pPr>
            <w:r w:rsidRPr="00E27FBF">
              <w:rPr>
                <w:rFonts w:ascii="Verdana" w:hAnsi="Verdana"/>
                <w:sz w:val="20"/>
                <w:szCs w:val="20"/>
              </w:rPr>
              <w:t>co najmniej 400</w:t>
            </w:r>
          </w:p>
        </w:tc>
        <w:tc>
          <w:tcPr>
            <w:tcW w:w="4677" w:type="dxa"/>
          </w:tcPr>
          <w:p w14:paraId="73B0FACF" w14:textId="77777777" w:rsidR="00E27FBF" w:rsidRPr="00E27FBF" w:rsidRDefault="00E27FBF" w:rsidP="0051127A">
            <w:pPr>
              <w:jc w:val="both"/>
              <w:rPr>
                <w:rFonts w:ascii="Verdana" w:hAnsi="Verdana"/>
                <w:sz w:val="20"/>
                <w:szCs w:val="20"/>
              </w:rPr>
            </w:pPr>
          </w:p>
        </w:tc>
      </w:tr>
      <w:tr w:rsidR="00E27FBF" w:rsidRPr="00E27FBF" w14:paraId="3FC9DF7C" w14:textId="6792C0C5" w:rsidTr="00E27FBF">
        <w:tc>
          <w:tcPr>
            <w:tcW w:w="704" w:type="dxa"/>
          </w:tcPr>
          <w:p w14:paraId="2D105CE2" w14:textId="77777777" w:rsidR="00E27FBF" w:rsidRPr="00E27FBF" w:rsidRDefault="00E27FBF" w:rsidP="00B44BA9">
            <w:pPr>
              <w:rPr>
                <w:rFonts w:ascii="Verdana" w:hAnsi="Verdana"/>
                <w:sz w:val="20"/>
                <w:szCs w:val="20"/>
              </w:rPr>
            </w:pPr>
          </w:p>
        </w:tc>
        <w:tc>
          <w:tcPr>
            <w:tcW w:w="3686" w:type="dxa"/>
          </w:tcPr>
          <w:p w14:paraId="67C8219E" w14:textId="5A79591A" w:rsidR="00E27FBF" w:rsidRPr="00E27FBF" w:rsidRDefault="00E27FBF" w:rsidP="0051127A">
            <w:pPr>
              <w:jc w:val="both"/>
              <w:rPr>
                <w:rFonts w:ascii="Verdana" w:hAnsi="Verdana"/>
                <w:sz w:val="20"/>
                <w:szCs w:val="20"/>
              </w:rPr>
            </w:pPr>
            <w:r w:rsidRPr="00E27FBF">
              <w:rPr>
                <w:rFonts w:ascii="Verdana" w:hAnsi="Verdana"/>
                <w:sz w:val="20"/>
                <w:szCs w:val="20"/>
              </w:rPr>
              <w:t>Stabilność pojazdu z podniesioną kabiną przy porywach wiatru [km/h]</w:t>
            </w:r>
          </w:p>
        </w:tc>
        <w:tc>
          <w:tcPr>
            <w:tcW w:w="4677" w:type="dxa"/>
          </w:tcPr>
          <w:p w14:paraId="03BE8A3C" w14:textId="4EC30473" w:rsidR="00E27FBF" w:rsidRPr="00E27FBF" w:rsidRDefault="00E27FBF" w:rsidP="0051127A">
            <w:pPr>
              <w:jc w:val="both"/>
              <w:rPr>
                <w:rFonts w:ascii="Verdana" w:hAnsi="Verdana"/>
                <w:sz w:val="20"/>
                <w:szCs w:val="20"/>
              </w:rPr>
            </w:pPr>
            <w:r w:rsidRPr="00E27FBF">
              <w:rPr>
                <w:rFonts w:ascii="Verdana" w:hAnsi="Verdana"/>
                <w:sz w:val="20"/>
                <w:szCs w:val="20"/>
              </w:rPr>
              <w:t>co najmniej 70</w:t>
            </w:r>
          </w:p>
        </w:tc>
        <w:tc>
          <w:tcPr>
            <w:tcW w:w="4677" w:type="dxa"/>
          </w:tcPr>
          <w:p w14:paraId="03FA433A" w14:textId="77777777" w:rsidR="00E27FBF" w:rsidRPr="00E27FBF" w:rsidRDefault="00E27FBF" w:rsidP="0051127A">
            <w:pPr>
              <w:jc w:val="both"/>
              <w:rPr>
                <w:rFonts w:ascii="Verdana" w:hAnsi="Verdana"/>
                <w:sz w:val="20"/>
                <w:szCs w:val="20"/>
              </w:rPr>
            </w:pPr>
          </w:p>
        </w:tc>
      </w:tr>
      <w:tr w:rsidR="00E27FBF" w:rsidRPr="00E27FBF" w14:paraId="71AAF58A" w14:textId="32F1ACA3" w:rsidTr="00E27FBF">
        <w:tc>
          <w:tcPr>
            <w:tcW w:w="9067" w:type="dxa"/>
            <w:gridSpan w:val="3"/>
          </w:tcPr>
          <w:p w14:paraId="7EF0A9B1" w14:textId="1F8807F8" w:rsidR="00E27FBF" w:rsidRPr="00E27FBF" w:rsidRDefault="00E27FBF" w:rsidP="00B44BA9">
            <w:pPr>
              <w:rPr>
                <w:rFonts w:ascii="Verdana" w:hAnsi="Verdana"/>
                <w:sz w:val="20"/>
                <w:szCs w:val="20"/>
              </w:rPr>
            </w:pPr>
            <w:r w:rsidRPr="00E27FBF">
              <w:rPr>
                <w:rFonts w:ascii="Verdana" w:hAnsi="Verdana"/>
                <w:sz w:val="20"/>
                <w:szCs w:val="20"/>
              </w:rPr>
              <w:t>Silnik</w:t>
            </w:r>
          </w:p>
        </w:tc>
        <w:tc>
          <w:tcPr>
            <w:tcW w:w="4677" w:type="dxa"/>
          </w:tcPr>
          <w:p w14:paraId="7C78B544" w14:textId="77777777" w:rsidR="00E27FBF" w:rsidRPr="00E27FBF" w:rsidRDefault="00E27FBF" w:rsidP="00B44BA9">
            <w:pPr>
              <w:rPr>
                <w:rFonts w:ascii="Verdana" w:hAnsi="Verdana"/>
                <w:sz w:val="20"/>
                <w:szCs w:val="20"/>
              </w:rPr>
            </w:pPr>
          </w:p>
        </w:tc>
      </w:tr>
      <w:tr w:rsidR="00E27FBF" w:rsidRPr="00E27FBF" w14:paraId="084C4CA4" w14:textId="3DCED98E" w:rsidTr="00E27FBF">
        <w:tc>
          <w:tcPr>
            <w:tcW w:w="704" w:type="dxa"/>
          </w:tcPr>
          <w:p w14:paraId="4E190CEF" w14:textId="77777777" w:rsidR="00E27FBF" w:rsidRPr="00E27FBF" w:rsidRDefault="00E27FBF" w:rsidP="00B44BA9">
            <w:pPr>
              <w:rPr>
                <w:rFonts w:ascii="Verdana" w:hAnsi="Verdana"/>
                <w:sz w:val="20"/>
                <w:szCs w:val="20"/>
              </w:rPr>
            </w:pPr>
          </w:p>
        </w:tc>
        <w:tc>
          <w:tcPr>
            <w:tcW w:w="3686" w:type="dxa"/>
          </w:tcPr>
          <w:p w14:paraId="321212CE" w14:textId="76968C8B" w:rsidR="00E27FBF" w:rsidRPr="00E27FBF" w:rsidRDefault="00E27FBF" w:rsidP="0051127A">
            <w:pPr>
              <w:jc w:val="both"/>
              <w:rPr>
                <w:rFonts w:ascii="Verdana" w:hAnsi="Verdana"/>
                <w:sz w:val="20"/>
                <w:szCs w:val="20"/>
              </w:rPr>
            </w:pPr>
            <w:r w:rsidRPr="00E27FBF">
              <w:rPr>
                <w:rFonts w:ascii="Verdana" w:hAnsi="Verdana"/>
                <w:sz w:val="20"/>
                <w:szCs w:val="20"/>
              </w:rPr>
              <w:t>Moc silnika pojazdu [kW]</w:t>
            </w:r>
          </w:p>
        </w:tc>
        <w:tc>
          <w:tcPr>
            <w:tcW w:w="4677" w:type="dxa"/>
          </w:tcPr>
          <w:p w14:paraId="7A68247A" w14:textId="0A98C58C" w:rsidR="00E27FBF" w:rsidRPr="00E27FBF" w:rsidRDefault="00E27FBF" w:rsidP="0051127A">
            <w:pPr>
              <w:jc w:val="both"/>
              <w:rPr>
                <w:rFonts w:ascii="Verdana" w:hAnsi="Verdana"/>
                <w:sz w:val="20"/>
                <w:szCs w:val="20"/>
              </w:rPr>
            </w:pPr>
            <w:r w:rsidRPr="00E27FBF">
              <w:rPr>
                <w:rFonts w:ascii="Verdana" w:hAnsi="Verdana"/>
                <w:sz w:val="20"/>
                <w:szCs w:val="20"/>
              </w:rPr>
              <w:t>co najmniej 30</w:t>
            </w:r>
          </w:p>
        </w:tc>
        <w:tc>
          <w:tcPr>
            <w:tcW w:w="4677" w:type="dxa"/>
          </w:tcPr>
          <w:p w14:paraId="437CED22" w14:textId="77777777" w:rsidR="00E27FBF" w:rsidRPr="00E27FBF" w:rsidRDefault="00E27FBF" w:rsidP="0051127A">
            <w:pPr>
              <w:jc w:val="both"/>
              <w:rPr>
                <w:rFonts w:ascii="Verdana" w:hAnsi="Verdana"/>
                <w:sz w:val="20"/>
                <w:szCs w:val="20"/>
              </w:rPr>
            </w:pPr>
          </w:p>
        </w:tc>
      </w:tr>
      <w:tr w:rsidR="00E27FBF" w:rsidRPr="00E27FBF" w14:paraId="09C577D1" w14:textId="2AA2154F" w:rsidTr="00E27FBF">
        <w:tc>
          <w:tcPr>
            <w:tcW w:w="704" w:type="dxa"/>
          </w:tcPr>
          <w:p w14:paraId="7224EDD7" w14:textId="77777777" w:rsidR="00E27FBF" w:rsidRPr="00E27FBF" w:rsidRDefault="00E27FBF" w:rsidP="00B44BA9">
            <w:pPr>
              <w:rPr>
                <w:rFonts w:ascii="Verdana" w:hAnsi="Verdana"/>
                <w:sz w:val="20"/>
                <w:szCs w:val="20"/>
              </w:rPr>
            </w:pPr>
          </w:p>
        </w:tc>
        <w:tc>
          <w:tcPr>
            <w:tcW w:w="3686" w:type="dxa"/>
          </w:tcPr>
          <w:p w14:paraId="0DC54F23" w14:textId="116F6C43" w:rsidR="00E27FBF" w:rsidRPr="00E27FBF" w:rsidRDefault="00E27FBF" w:rsidP="0051127A">
            <w:pPr>
              <w:jc w:val="both"/>
              <w:rPr>
                <w:rFonts w:ascii="Verdana" w:hAnsi="Verdana"/>
                <w:sz w:val="20"/>
                <w:szCs w:val="20"/>
              </w:rPr>
            </w:pPr>
            <w:r w:rsidRPr="00E27FBF">
              <w:rPr>
                <w:rFonts w:ascii="Verdana" w:hAnsi="Verdana"/>
                <w:sz w:val="20"/>
                <w:szCs w:val="20"/>
              </w:rPr>
              <w:t>Rodzaj silnika</w:t>
            </w:r>
          </w:p>
        </w:tc>
        <w:tc>
          <w:tcPr>
            <w:tcW w:w="4677" w:type="dxa"/>
          </w:tcPr>
          <w:p w14:paraId="6579B945" w14:textId="6798CB6E" w:rsidR="00E27FBF" w:rsidRPr="00E27FBF" w:rsidRDefault="00E27FBF" w:rsidP="0051127A">
            <w:pPr>
              <w:jc w:val="both"/>
              <w:rPr>
                <w:rFonts w:ascii="Verdana" w:hAnsi="Verdana"/>
                <w:sz w:val="20"/>
                <w:szCs w:val="20"/>
              </w:rPr>
            </w:pPr>
            <w:r w:rsidRPr="00E27FBF">
              <w:rPr>
                <w:rFonts w:ascii="Verdana" w:hAnsi="Verdana"/>
                <w:sz w:val="20"/>
                <w:szCs w:val="20"/>
              </w:rPr>
              <w:t>elektryczny</w:t>
            </w:r>
          </w:p>
        </w:tc>
        <w:tc>
          <w:tcPr>
            <w:tcW w:w="4677" w:type="dxa"/>
          </w:tcPr>
          <w:p w14:paraId="27183704" w14:textId="77777777" w:rsidR="00E27FBF" w:rsidRPr="00E27FBF" w:rsidRDefault="00E27FBF" w:rsidP="0051127A">
            <w:pPr>
              <w:jc w:val="both"/>
              <w:rPr>
                <w:rFonts w:ascii="Verdana" w:hAnsi="Verdana"/>
                <w:sz w:val="20"/>
                <w:szCs w:val="20"/>
              </w:rPr>
            </w:pPr>
          </w:p>
        </w:tc>
      </w:tr>
      <w:tr w:rsidR="00E27FBF" w:rsidRPr="00E27FBF" w14:paraId="4322CDB8" w14:textId="67035A95" w:rsidTr="00E27FBF">
        <w:tc>
          <w:tcPr>
            <w:tcW w:w="704" w:type="dxa"/>
          </w:tcPr>
          <w:p w14:paraId="7AB18CA0" w14:textId="77777777" w:rsidR="00E27FBF" w:rsidRPr="00E27FBF" w:rsidRDefault="00E27FBF" w:rsidP="00B44BA9">
            <w:pPr>
              <w:rPr>
                <w:rFonts w:ascii="Verdana" w:hAnsi="Verdana"/>
                <w:sz w:val="20"/>
                <w:szCs w:val="20"/>
              </w:rPr>
            </w:pPr>
          </w:p>
        </w:tc>
        <w:tc>
          <w:tcPr>
            <w:tcW w:w="3686" w:type="dxa"/>
          </w:tcPr>
          <w:p w14:paraId="086CBFB4" w14:textId="5E3289EA" w:rsidR="00E27FBF" w:rsidRPr="00E27FBF" w:rsidRDefault="00E27FBF" w:rsidP="0051127A">
            <w:pPr>
              <w:jc w:val="both"/>
              <w:rPr>
                <w:rFonts w:ascii="Verdana" w:hAnsi="Verdana"/>
                <w:sz w:val="20"/>
                <w:szCs w:val="20"/>
              </w:rPr>
            </w:pPr>
            <w:r w:rsidRPr="00E27FBF">
              <w:rPr>
                <w:rFonts w:ascii="Verdana" w:hAnsi="Verdana"/>
                <w:sz w:val="20"/>
                <w:szCs w:val="20"/>
              </w:rPr>
              <w:t xml:space="preserve">Paliwo </w:t>
            </w:r>
          </w:p>
        </w:tc>
        <w:tc>
          <w:tcPr>
            <w:tcW w:w="4677" w:type="dxa"/>
          </w:tcPr>
          <w:p w14:paraId="4F030D51" w14:textId="0965D31D" w:rsidR="00E27FBF" w:rsidRPr="00E27FBF" w:rsidRDefault="00E27FBF" w:rsidP="0051127A">
            <w:pPr>
              <w:jc w:val="both"/>
              <w:rPr>
                <w:rFonts w:ascii="Verdana" w:hAnsi="Verdana"/>
                <w:sz w:val="20"/>
                <w:szCs w:val="20"/>
              </w:rPr>
            </w:pPr>
            <w:r w:rsidRPr="00E27FBF">
              <w:rPr>
                <w:rFonts w:ascii="Verdana" w:hAnsi="Verdana"/>
                <w:sz w:val="20"/>
                <w:szCs w:val="20"/>
              </w:rPr>
              <w:t>prąd elektryczny</w:t>
            </w:r>
          </w:p>
        </w:tc>
        <w:tc>
          <w:tcPr>
            <w:tcW w:w="4677" w:type="dxa"/>
          </w:tcPr>
          <w:p w14:paraId="06B706EF" w14:textId="77777777" w:rsidR="00E27FBF" w:rsidRPr="00E27FBF" w:rsidRDefault="00E27FBF" w:rsidP="0051127A">
            <w:pPr>
              <w:jc w:val="both"/>
              <w:rPr>
                <w:rFonts w:ascii="Verdana" w:hAnsi="Verdana"/>
                <w:sz w:val="20"/>
                <w:szCs w:val="20"/>
              </w:rPr>
            </w:pPr>
          </w:p>
        </w:tc>
      </w:tr>
      <w:tr w:rsidR="00E27FBF" w:rsidRPr="00E27FBF" w14:paraId="0353FF7A" w14:textId="3691BB84" w:rsidTr="00E27FBF">
        <w:tc>
          <w:tcPr>
            <w:tcW w:w="704" w:type="dxa"/>
          </w:tcPr>
          <w:p w14:paraId="4BBD1982" w14:textId="77777777" w:rsidR="00E27FBF" w:rsidRPr="00E27FBF" w:rsidRDefault="00E27FBF" w:rsidP="00B44BA9">
            <w:pPr>
              <w:rPr>
                <w:rFonts w:ascii="Verdana" w:hAnsi="Verdana"/>
                <w:sz w:val="20"/>
                <w:szCs w:val="20"/>
              </w:rPr>
            </w:pPr>
          </w:p>
        </w:tc>
        <w:tc>
          <w:tcPr>
            <w:tcW w:w="3686" w:type="dxa"/>
          </w:tcPr>
          <w:p w14:paraId="30886B44" w14:textId="50287B55" w:rsidR="00E27FBF" w:rsidRPr="00E27FBF" w:rsidRDefault="00E27FBF" w:rsidP="00772383">
            <w:pPr>
              <w:rPr>
                <w:rFonts w:ascii="Verdana" w:hAnsi="Verdana"/>
                <w:sz w:val="20"/>
                <w:szCs w:val="20"/>
              </w:rPr>
            </w:pPr>
            <w:r w:rsidRPr="00E27FBF">
              <w:rPr>
                <w:rFonts w:ascii="Verdana" w:hAnsi="Verdana"/>
                <w:sz w:val="20"/>
                <w:szCs w:val="20"/>
              </w:rPr>
              <w:t>Liczba pełnych cyklów pracy (1 cykl = odebranie pasażera, dojazd do statku powietrznego do 200 m, podnoszenie kabiny do góry, zadokowanie do statku powietrznego, transport pasażera do statku powietrznego, opuszczenie kabiny, odjazd do 200 m) przy zasilaniu energią elektryczną na jednym pełnym ładowaniu</w:t>
            </w:r>
          </w:p>
        </w:tc>
        <w:tc>
          <w:tcPr>
            <w:tcW w:w="4677" w:type="dxa"/>
          </w:tcPr>
          <w:p w14:paraId="7C87DDC6" w14:textId="0AF89DA4" w:rsidR="00E27FBF" w:rsidRPr="00E27FBF" w:rsidRDefault="00E27FBF" w:rsidP="0051127A">
            <w:pPr>
              <w:jc w:val="both"/>
              <w:rPr>
                <w:rFonts w:ascii="Verdana" w:hAnsi="Verdana"/>
                <w:sz w:val="20"/>
                <w:szCs w:val="20"/>
              </w:rPr>
            </w:pPr>
            <w:r w:rsidRPr="00E27FBF">
              <w:rPr>
                <w:rFonts w:ascii="Verdana" w:hAnsi="Verdana"/>
                <w:sz w:val="20"/>
                <w:szCs w:val="20"/>
              </w:rPr>
              <w:t>nie mniej niż 4</w:t>
            </w:r>
          </w:p>
        </w:tc>
        <w:tc>
          <w:tcPr>
            <w:tcW w:w="4677" w:type="dxa"/>
          </w:tcPr>
          <w:p w14:paraId="0FD395BE" w14:textId="77777777" w:rsidR="00E27FBF" w:rsidRPr="00E27FBF" w:rsidRDefault="00E27FBF" w:rsidP="0051127A">
            <w:pPr>
              <w:jc w:val="both"/>
              <w:rPr>
                <w:rFonts w:ascii="Verdana" w:hAnsi="Verdana"/>
                <w:sz w:val="20"/>
                <w:szCs w:val="20"/>
              </w:rPr>
            </w:pPr>
          </w:p>
        </w:tc>
      </w:tr>
      <w:tr w:rsidR="00E27FBF" w:rsidRPr="00E27FBF" w14:paraId="2B404690" w14:textId="432444E2" w:rsidTr="00E27FBF">
        <w:tc>
          <w:tcPr>
            <w:tcW w:w="704" w:type="dxa"/>
            <w:shd w:val="clear" w:color="auto" w:fill="auto"/>
          </w:tcPr>
          <w:p w14:paraId="776CCDE4" w14:textId="77777777" w:rsidR="00E27FBF" w:rsidRPr="00E27FBF" w:rsidRDefault="00E27FBF" w:rsidP="00B44BA9">
            <w:pPr>
              <w:rPr>
                <w:rFonts w:ascii="Verdana" w:hAnsi="Verdana"/>
                <w:sz w:val="20"/>
                <w:szCs w:val="20"/>
              </w:rPr>
            </w:pPr>
          </w:p>
        </w:tc>
        <w:tc>
          <w:tcPr>
            <w:tcW w:w="3686" w:type="dxa"/>
            <w:shd w:val="clear" w:color="auto" w:fill="auto"/>
          </w:tcPr>
          <w:p w14:paraId="2423AC93" w14:textId="1E276FD7" w:rsidR="00E27FBF" w:rsidRPr="00E27FBF" w:rsidRDefault="00E27FBF" w:rsidP="00772383">
            <w:pPr>
              <w:pStyle w:val="Bezodstpw"/>
              <w:rPr>
                <w:rFonts w:ascii="Verdana" w:hAnsi="Verdana"/>
                <w:sz w:val="20"/>
                <w:szCs w:val="20"/>
              </w:rPr>
            </w:pPr>
            <w:r w:rsidRPr="00E27FBF">
              <w:rPr>
                <w:rFonts w:ascii="Verdana" w:hAnsi="Verdana"/>
                <w:iCs/>
                <w:sz w:val="20"/>
                <w:szCs w:val="20"/>
              </w:rPr>
              <w:t>Układ ładowania</w:t>
            </w:r>
            <w:r w:rsidRPr="00E27FBF">
              <w:rPr>
                <w:rFonts w:ascii="Verdana" w:hAnsi="Verdana"/>
                <w:sz w:val="20"/>
                <w:szCs w:val="20"/>
              </w:rPr>
              <w:t xml:space="preserve"> </w:t>
            </w:r>
            <w:r w:rsidRPr="00E27FBF">
              <w:rPr>
                <w:rFonts w:ascii="Verdana" w:hAnsi="Verdana"/>
                <w:iCs/>
                <w:sz w:val="20"/>
                <w:szCs w:val="20"/>
              </w:rPr>
              <w:t>adaptacyjny jedno</w:t>
            </w:r>
            <w:r w:rsidRPr="00E27FBF">
              <w:rPr>
                <w:rFonts w:ascii="Verdana" w:hAnsi="Verdana"/>
                <w:sz w:val="20"/>
                <w:szCs w:val="20"/>
              </w:rPr>
              <w:t>-</w:t>
            </w:r>
            <w:r w:rsidRPr="00E27FBF">
              <w:rPr>
                <w:rFonts w:ascii="Verdana" w:hAnsi="Verdana"/>
                <w:iCs/>
                <w:sz w:val="20"/>
                <w:szCs w:val="20"/>
              </w:rPr>
              <w:t xml:space="preserve">trójfazowy z </w:t>
            </w:r>
            <w:r w:rsidRPr="00E27FBF">
              <w:rPr>
                <w:rFonts w:ascii="Verdana" w:hAnsi="Verdana"/>
                <w:sz w:val="20"/>
                <w:szCs w:val="20"/>
              </w:rPr>
              <w:t>możliwością ładowania z gniazda 230 V oraz 340 V.</w:t>
            </w:r>
          </w:p>
        </w:tc>
        <w:tc>
          <w:tcPr>
            <w:tcW w:w="4677" w:type="dxa"/>
            <w:shd w:val="clear" w:color="auto" w:fill="auto"/>
          </w:tcPr>
          <w:p w14:paraId="07A049EA" w14:textId="60E0FB0A"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173680B" w14:textId="77777777" w:rsidR="00E27FBF" w:rsidRPr="00E27FBF" w:rsidRDefault="00E27FBF" w:rsidP="0051127A">
            <w:pPr>
              <w:jc w:val="both"/>
              <w:rPr>
                <w:rFonts w:ascii="Verdana" w:hAnsi="Verdana"/>
                <w:sz w:val="20"/>
                <w:szCs w:val="20"/>
              </w:rPr>
            </w:pPr>
          </w:p>
        </w:tc>
      </w:tr>
      <w:tr w:rsidR="00E27FBF" w:rsidRPr="00E27FBF" w14:paraId="16F15AEE" w14:textId="236B54F3" w:rsidTr="00E27FBF">
        <w:tc>
          <w:tcPr>
            <w:tcW w:w="704" w:type="dxa"/>
            <w:shd w:val="clear" w:color="auto" w:fill="auto"/>
          </w:tcPr>
          <w:p w14:paraId="0667F65E" w14:textId="77777777" w:rsidR="00E27FBF" w:rsidRPr="00E27FBF" w:rsidRDefault="00E27FBF" w:rsidP="00B44BA9">
            <w:pPr>
              <w:rPr>
                <w:rFonts w:ascii="Verdana" w:hAnsi="Verdana"/>
                <w:sz w:val="20"/>
                <w:szCs w:val="20"/>
              </w:rPr>
            </w:pPr>
          </w:p>
        </w:tc>
        <w:tc>
          <w:tcPr>
            <w:tcW w:w="3686" w:type="dxa"/>
            <w:shd w:val="clear" w:color="auto" w:fill="auto"/>
          </w:tcPr>
          <w:p w14:paraId="5D63303D" w14:textId="54531060" w:rsidR="00E27FBF" w:rsidRPr="00E27FBF" w:rsidRDefault="00E27FBF" w:rsidP="0051127A">
            <w:pPr>
              <w:pStyle w:val="Bezodstpw"/>
              <w:jc w:val="both"/>
              <w:rPr>
                <w:rFonts w:ascii="Verdana" w:hAnsi="Verdana"/>
                <w:iCs/>
                <w:sz w:val="20"/>
                <w:szCs w:val="20"/>
              </w:rPr>
            </w:pPr>
            <w:r w:rsidRPr="00E27FBF">
              <w:rPr>
                <w:rFonts w:ascii="Verdana" w:hAnsi="Verdana"/>
                <w:sz w:val="20"/>
                <w:szCs w:val="20"/>
              </w:rPr>
              <w:t xml:space="preserve">Akumulator: </w:t>
            </w:r>
          </w:p>
        </w:tc>
        <w:tc>
          <w:tcPr>
            <w:tcW w:w="4677" w:type="dxa"/>
            <w:shd w:val="clear" w:color="auto" w:fill="auto"/>
          </w:tcPr>
          <w:p w14:paraId="50688FB1" w14:textId="77777777" w:rsidR="00E27FBF" w:rsidRPr="00E27FBF" w:rsidRDefault="00E27FBF" w:rsidP="0051127A">
            <w:pPr>
              <w:pStyle w:val="Akapitzlist"/>
              <w:numPr>
                <w:ilvl w:val="0"/>
                <w:numId w:val="9"/>
              </w:numPr>
              <w:jc w:val="both"/>
              <w:rPr>
                <w:rFonts w:ascii="Verdana" w:hAnsi="Verdana"/>
                <w:sz w:val="20"/>
                <w:szCs w:val="20"/>
              </w:rPr>
            </w:pPr>
            <w:r w:rsidRPr="00E27FBF">
              <w:rPr>
                <w:rFonts w:ascii="Verdana" w:hAnsi="Verdana"/>
                <w:sz w:val="20"/>
                <w:szCs w:val="20"/>
              </w:rPr>
              <w:t xml:space="preserve">fabrycznie nowy, </w:t>
            </w:r>
          </w:p>
          <w:p w14:paraId="5792E37F" w14:textId="75EFD62E" w:rsidR="00E27FBF" w:rsidRPr="00E27FBF" w:rsidRDefault="00E27FBF" w:rsidP="0051127A">
            <w:pPr>
              <w:pStyle w:val="Akapitzlist"/>
              <w:numPr>
                <w:ilvl w:val="0"/>
                <w:numId w:val="9"/>
              </w:numPr>
              <w:jc w:val="both"/>
              <w:rPr>
                <w:rFonts w:ascii="Verdana" w:hAnsi="Verdana"/>
                <w:sz w:val="20"/>
                <w:szCs w:val="20"/>
              </w:rPr>
            </w:pPr>
            <w:r w:rsidRPr="00E27FBF">
              <w:rPr>
                <w:rFonts w:ascii="Verdana" w:hAnsi="Verdana"/>
                <w:sz w:val="20"/>
                <w:szCs w:val="20"/>
              </w:rPr>
              <w:t xml:space="preserve">litowo-jonowy, </w:t>
            </w:r>
          </w:p>
          <w:p w14:paraId="413E87ED" w14:textId="11C3E178" w:rsidR="00E27FBF" w:rsidRPr="00E27FBF" w:rsidRDefault="00E27FBF" w:rsidP="0051127A">
            <w:pPr>
              <w:pStyle w:val="Akapitzlist"/>
              <w:numPr>
                <w:ilvl w:val="0"/>
                <w:numId w:val="9"/>
              </w:numPr>
              <w:jc w:val="both"/>
              <w:rPr>
                <w:rFonts w:ascii="Verdana" w:hAnsi="Verdana"/>
                <w:sz w:val="20"/>
                <w:szCs w:val="20"/>
              </w:rPr>
            </w:pPr>
            <w:r w:rsidRPr="00E27FBF">
              <w:rPr>
                <w:rFonts w:ascii="Verdana" w:hAnsi="Verdana"/>
                <w:sz w:val="20"/>
                <w:szCs w:val="20"/>
              </w:rPr>
              <w:t>pojemność nie mniej niż 40 kWh.</w:t>
            </w:r>
          </w:p>
        </w:tc>
        <w:tc>
          <w:tcPr>
            <w:tcW w:w="4677" w:type="dxa"/>
          </w:tcPr>
          <w:p w14:paraId="67A6B7C8" w14:textId="77777777" w:rsidR="00E27FBF" w:rsidRPr="00E27FBF" w:rsidRDefault="00E27FBF" w:rsidP="003F164C">
            <w:pPr>
              <w:pStyle w:val="Akapitzlist"/>
              <w:ind w:left="360"/>
              <w:jc w:val="both"/>
              <w:rPr>
                <w:rFonts w:ascii="Verdana" w:hAnsi="Verdana"/>
                <w:sz w:val="20"/>
                <w:szCs w:val="20"/>
              </w:rPr>
            </w:pPr>
          </w:p>
        </w:tc>
      </w:tr>
      <w:tr w:rsidR="00E27FBF" w:rsidRPr="00E27FBF" w14:paraId="70273F05" w14:textId="01E554C4" w:rsidTr="00E27FBF">
        <w:tc>
          <w:tcPr>
            <w:tcW w:w="704" w:type="dxa"/>
            <w:shd w:val="clear" w:color="auto" w:fill="auto"/>
          </w:tcPr>
          <w:p w14:paraId="0A6B59F5" w14:textId="77777777" w:rsidR="00E27FBF" w:rsidRPr="00E27FBF" w:rsidRDefault="00E27FBF" w:rsidP="00B44BA9">
            <w:pPr>
              <w:rPr>
                <w:rFonts w:ascii="Verdana" w:hAnsi="Verdana"/>
                <w:sz w:val="20"/>
                <w:szCs w:val="20"/>
              </w:rPr>
            </w:pPr>
          </w:p>
        </w:tc>
        <w:tc>
          <w:tcPr>
            <w:tcW w:w="3686" w:type="dxa"/>
            <w:shd w:val="clear" w:color="auto" w:fill="auto"/>
          </w:tcPr>
          <w:p w14:paraId="5366D2F6" w14:textId="0E989E57" w:rsidR="00E27FBF" w:rsidRPr="00E27FBF" w:rsidRDefault="00E27FBF" w:rsidP="00772383">
            <w:pPr>
              <w:rPr>
                <w:rFonts w:ascii="Verdana" w:hAnsi="Verdana"/>
                <w:sz w:val="20"/>
                <w:szCs w:val="20"/>
              </w:rPr>
            </w:pPr>
            <w:r w:rsidRPr="00E27FBF">
              <w:rPr>
                <w:rFonts w:ascii="Verdana" w:hAnsi="Verdana"/>
                <w:sz w:val="20"/>
                <w:szCs w:val="20"/>
              </w:rPr>
              <w:t>Czas szybkiego ładowania do 80% pojemności akumulatora [godz.]</w:t>
            </w:r>
          </w:p>
        </w:tc>
        <w:tc>
          <w:tcPr>
            <w:tcW w:w="4677" w:type="dxa"/>
            <w:shd w:val="clear" w:color="auto" w:fill="auto"/>
          </w:tcPr>
          <w:p w14:paraId="2AB801BB" w14:textId="100C733E" w:rsidR="00E27FBF" w:rsidRPr="00E27FBF" w:rsidRDefault="00E27FBF" w:rsidP="0051127A">
            <w:pPr>
              <w:jc w:val="both"/>
              <w:rPr>
                <w:rFonts w:ascii="Verdana" w:hAnsi="Verdana"/>
                <w:sz w:val="20"/>
                <w:szCs w:val="20"/>
              </w:rPr>
            </w:pPr>
            <w:r w:rsidRPr="00E27FBF">
              <w:rPr>
                <w:rFonts w:ascii="Verdana" w:hAnsi="Verdana"/>
                <w:sz w:val="20"/>
                <w:szCs w:val="20"/>
              </w:rPr>
              <w:t>maksymalnie 2</w:t>
            </w:r>
          </w:p>
        </w:tc>
        <w:tc>
          <w:tcPr>
            <w:tcW w:w="4677" w:type="dxa"/>
          </w:tcPr>
          <w:p w14:paraId="55F1A643" w14:textId="77777777" w:rsidR="00E27FBF" w:rsidRPr="00E27FBF" w:rsidRDefault="00E27FBF" w:rsidP="0051127A">
            <w:pPr>
              <w:jc w:val="both"/>
              <w:rPr>
                <w:rFonts w:ascii="Verdana" w:hAnsi="Verdana"/>
                <w:sz w:val="20"/>
                <w:szCs w:val="20"/>
              </w:rPr>
            </w:pPr>
          </w:p>
        </w:tc>
      </w:tr>
      <w:tr w:rsidR="00E27FBF" w:rsidRPr="00E27FBF" w14:paraId="1447C70A" w14:textId="328447FD" w:rsidTr="00E27FBF">
        <w:tc>
          <w:tcPr>
            <w:tcW w:w="704" w:type="dxa"/>
            <w:shd w:val="clear" w:color="auto" w:fill="auto"/>
          </w:tcPr>
          <w:p w14:paraId="6E57EC58" w14:textId="77777777" w:rsidR="00E27FBF" w:rsidRPr="00E27FBF" w:rsidRDefault="00E27FBF" w:rsidP="00B44BA9">
            <w:pPr>
              <w:rPr>
                <w:rFonts w:ascii="Verdana" w:hAnsi="Verdana"/>
                <w:sz w:val="20"/>
                <w:szCs w:val="20"/>
              </w:rPr>
            </w:pPr>
          </w:p>
        </w:tc>
        <w:tc>
          <w:tcPr>
            <w:tcW w:w="3686" w:type="dxa"/>
            <w:shd w:val="clear" w:color="auto" w:fill="auto"/>
          </w:tcPr>
          <w:p w14:paraId="3E12E162" w14:textId="2F818888" w:rsidR="00E27FBF" w:rsidRPr="00E27FBF" w:rsidRDefault="00E27FBF" w:rsidP="00772383">
            <w:pPr>
              <w:rPr>
                <w:rFonts w:ascii="Verdana" w:hAnsi="Verdana"/>
                <w:sz w:val="20"/>
                <w:szCs w:val="20"/>
              </w:rPr>
            </w:pPr>
            <w:r w:rsidRPr="00E27FBF">
              <w:rPr>
                <w:rFonts w:ascii="Verdana" w:hAnsi="Verdana"/>
                <w:sz w:val="20"/>
                <w:szCs w:val="20"/>
              </w:rPr>
              <w:t>Czas pełnego ładowania akumulatora [godz.]</w:t>
            </w:r>
          </w:p>
        </w:tc>
        <w:tc>
          <w:tcPr>
            <w:tcW w:w="4677" w:type="dxa"/>
            <w:shd w:val="clear" w:color="auto" w:fill="auto"/>
          </w:tcPr>
          <w:p w14:paraId="755D385A" w14:textId="3266E194" w:rsidR="00E27FBF" w:rsidRPr="00E27FBF" w:rsidRDefault="00E27FBF" w:rsidP="0051127A">
            <w:pPr>
              <w:jc w:val="both"/>
              <w:rPr>
                <w:rFonts w:ascii="Verdana" w:hAnsi="Verdana"/>
                <w:sz w:val="20"/>
                <w:szCs w:val="20"/>
              </w:rPr>
            </w:pPr>
            <w:r w:rsidRPr="00E27FBF">
              <w:rPr>
                <w:rFonts w:ascii="Verdana" w:hAnsi="Verdana"/>
                <w:sz w:val="20"/>
                <w:szCs w:val="20"/>
              </w:rPr>
              <w:t>maksymalnie 4</w:t>
            </w:r>
          </w:p>
        </w:tc>
        <w:tc>
          <w:tcPr>
            <w:tcW w:w="4677" w:type="dxa"/>
          </w:tcPr>
          <w:p w14:paraId="17CA71C1" w14:textId="77777777" w:rsidR="00E27FBF" w:rsidRPr="00E27FBF" w:rsidRDefault="00E27FBF" w:rsidP="0051127A">
            <w:pPr>
              <w:jc w:val="both"/>
              <w:rPr>
                <w:rFonts w:ascii="Verdana" w:hAnsi="Verdana"/>
                <w:sz w:val="20"/>
                <w:szCs w:val="20"/>
              </w:rPr>
            </w:pPr>
          </w:p>
        </w:tc>
      </w:tr>
      <w:tr w:rsidR="00E27FBF" w:rsidRPr="00E27FBF" w14:paraId="7F9FD5F3" w14:textId="4C7ABF78" w:rsidTr="00E27FBF">
        <w:tc>
          <w:tcPr>
            <w:tcW w:w="704" w:type="dxa"/>
          </w:tcPr>
          <w:p w14:paraId="13769104" w14:textId="77777777" w:rsidR="00E27FBF" w:rsidRPr="00E27FBF" w:rsidRDefault="00E27FBF" w:rsidP="00B44BA9">
            <w:pPr>
              <w:rPr>
                <w:rFonts w:ascii="Verdana" w:hAnsi="Verdana"/>
                <w:sz w:val="20"/>
                <w:szCs w:val="20"/>
              </w:rPr>
            </w:pPr>
          </w:p>
        </w:tc>
        <w:tc>
          <w:tcPr>
            <w:tcW w:w="3686" w:type="dxa"/>
          </w:tcPr>
          <w:p w14:paraId="46A60C49" w14:textId="4C69D391" w:rsidR="00E27FBF" w:rsidRPr="00E27FBF" w:rsidRDefault="00E27FBF" w:rsidP="00772383">
            <w:pPr>
              <w:rPr>
                <w:rFonts w:ascii="Verdana" w:hAnsi="Verdana"/>
                <w:sz w:val="20"/>
                <w:szCs w:val="20"/>
              </w:rPr>
            </w:pPr>
            <w:r w:rsidRPr="00E27FBF">
              <w:rPr>
                <w:rFonts w:ascii="Verdana" w:hAnsi="Verdana"/>
                <w:sz w:val="20"/>
                <w:szCs w:val="20"/>
              </w:rPr>
              <w:t>Rodzaj skrzyni biegów</w:t>
            </w:r>
          </w:p>
        </w:tc>
        <w:tc>
          <w:tcPr>
            <w:tcW w:w="4677" w:type="dxa"/>
          </w:tcPr>
          <w:p w14:paraId="6B323172" w14:textId="4D759D37" w:rsidR="00E27FBF" w:rsidRPr="00E27FBF" w:rsidRDefault="00E27FBF" w:rsidP="0051127A">
            <w:pPr>
              <w:jc w:val="both"/>
              <w:rPr>
                <w:rFonts w:ascii="Verdana" w:hAnsi="Verdana"/>
                <w:sz w:val="20"/>
                <w:szCs w:val="20"/>
              </w:rPr>
            </w:pPr>
            <w:r w:rsidRPr="00E27FBF">
              <w:rPr>
                <w:rFonts w:ascii="Verdana" w:hAnsi="Verdana"/>
                <w:sz w:val="20"/>
                <w:szCs w:val="20"/>
              </w:rPr>
              <w:t>automatyczna</w:t>
            </w:r>
          </w:p>
        </w:tc>
        <w:tc>
          <w:tcPr>
            <w:tcW w:w="4677" w:type="dxa"/>
          </w:tcPr>
          <w:p w14:paraId="1C104DF1" w14:textId="77777777" w:rsidR="00E27FBF" w:rsidRPr="00E27FBF" w:rsidRDefault="00E27FBF" w:rsidP="0051127A">
            <w:pPr>
              <w:jc w:val="both"/>
              <w:rPr>
                <w:rFonts w:ascii="Verdana" w:hAnsi="Verdana"/>
                <w:sz w:val="20"/>
                <w:szCs w:val="20"/>
              </w:rPr>
            </w:pPr>
          </w:p>
        </w:tc>
      </w:tr>
      <w:tr w:rsidR="00E27FBF" w:rsidRPr="00E27FBF" w14:paraId="7B5B8B28" w14:textId="789FF7F5" w:rsidTr="00E27FBF">
        <w:tc>
          <w:tcPr>
            <w:tcW w:w="9067" w:type="dxa"/>
            <w:gridSpan w:val="3"/>
          </w:tcPr>
          <w:p w14:paraId="137E9D0C" w14:textId="7AC97B91" w:rsidR="00E27FBF" w:rsidRPr="00E27FBF" w:rsidRDefault="00E27FBF" w:rsidP="00B44BA9">
            <w:pPr>
              <w:rPr>
                <w:rFonts w:ascii="Verdana" w:hAnsi="Verdana"/>
                <w:sz w:val="20"/>
                <w:szCs w:val="20"/>
              </w:rPr>
            </w:pPr>
            <w:r w:rsidRPr="00E27FBF">
              <w:rPr>
                <w:rFonts w:ascii="Verdana" w:hAnsi="Verdana"/>
                <w:sz w:val="20"/>
                <w:szCs w:val="20"/>
              </w:rPr>
              <w:t>Systemy</w:t>
            </w:r>
          </w:p>
        </w:tc>
        <w:tc>
          <w:tcPr>
            <w:tcW w:w="4677" w:type="dxa"/>
          </w:tcPr>
          <w:p w14:paraId="2BF87D39" w14:textId="77777777" w:rsidR="00E27FBF" w:rsidRPr="00E27FBF" w:rsidRDefault="00E27FBF" w:rsidP="00B44BA9">
            <w:pPr>
              <w:rPr>
                <w:rFonts w:ascii="Verdana" w:hAnsi="Verdana"/>
                <w:sz w:val="20"/>
                <w:szCs w:val="20"/>
              </w:rPr>
            </w:pPr>
          </w:p>
        </w:tc>
      </w:tr>
      <w:tr w:rsidR="00E27FBF" w:rsidRPr="00E27FBF" w14:paraId="52651DBD" w14:textId="76E8BA10" w:rsidTr="00E27FBF">
        <w:tc>
          <w:tcPr>
            <w:tcW w:w="704" w:type="dxa"/>
          </w:tcPr>
          <w:p w14:paraId="6C0E8E74" w14:textId="77777777" w:rsidR="00E27FBF" w:rsidRPr="00E27FBF" w:rsidRDefault="00E27FBF" w:rsidP="00B44BA9">
            <w:pPr>
              <w:rPr>
                <w:rFonts w:ascii="Verdana" w:hAnsi="Verdana"/>
                <w:sz w:val="20"/>
                <w:szCs w:val="20"/>
              </w:rPr>
            </w:pPr>
          </w:p>
        </w:tc>
        <w:tc>
          <w:tcPr>
            <w:tcW w:w="3686" w:type="dxa"/>
          </w:tcPr>
          <w:p w14:paraId="057BD8CD" w14:textId="1E7E7D4C" w:rsidR="00E27FBF" w:rsidRPr="00E27FBF" w:rsidRDefault="00E27FBF" w:rsidP="00772383">
            <w:pPr>
              <w:rPr>
                <w:rFonts w:ascii="Verdana" w:hAnsi="Verdana"/>
                <w:sz w:val="20"/>
                <w:szCs w:val="20"/>
              </w:rPr>
            </w:pPr>
            <w:r w:rsidRPr="00E27FBF">
              <w:rPr>
                <w:rFonts w:ascii="Verdana" w:hAnsi="Verdana"/>
                <w:sz w:val="20"/>
                <w:szCs w:val="20"/>
              </w:rPr>
              <w:t>System zapobiegania uszkodzeniom IATA AHM913</w:t>
            </w:r>
          </w:p>
        </w:tc>
        <w:tc>
          <w:tcPr>
            <w:tcW w:w="4677" w:type="dxa"/>
          </w:tcPr>
          <w:p w14:paraId="7B38F03C" w14:textId="759995A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936E728" w14:textId="77777777" w:rsidR="00E27FBF" w:rsidRPr="00E27FBF" w:rsidRDefault="00E27FBF" w:rsidP="0051127A">
            <w:pPr>
              <w:jc w:val="both"/>
              <w:rPr>
                <w:rFonts w:ascii="Verdana" w:hAnsi="Verdana"/>
                <w:sz w:val="20"/>
                <w:szCs w:val="20"/>
              </w:rPr>
            </w:pPr>
          </w:p>
        </w:tc>
      </w:tr>
      <w:tr w:rsidR="00E27FBF" w:rsidRPr="00E27FBF" w14:paraId="712F9F30" w14:textId="2A4EC060" w:rsidTr="00E27FBF">
        <w:tc>
          <w:tcPr>
            <w:tcW w:w="704" w:type="dxa"/>
          </w:tcPr>
          <w:p w14:paraId="6781BBC2" w14:textId="77777777" w:rsidR="00E27FBF" w:rsidRPr="00E27FBF" w:rsidRDefault="00E27FBF" w:rsidP="00B44BA9">
            <w:pPr>
              <w:rPr>
                <w:rFonts w:ascii="Verdana" w:hAnsi="Verdana"/>
                <w:sz w:val="20"/>
                <w:szCs w:val="20"/>
              </w:rPr>
            </w:pPr>
          </w:p>
        </w:tc>
        <w:tc>
          <w:tcPr>
            <w:tcW w:w="3686" w:type="dxa"/>
          </w:tcPr>
          <w:p w14:paraId="770CEA00" w14:textId="606897AF" w:rsidR="00E27FBF" w:rsidRPr="00E27FBF" w:rsidRDefault="00E27FBF" w:rsidP="00772383">
            <w:pPr>
              <w:rPr>
                <w:rFonts w:ascii="Verdana" w:hAnsi="Verdana"/>
                <w:sz w:val="20"/>
                <w:szCs w:val="20"/>
              </w:rPr>
            </w:pPr>
            <w:r w:rsidRPr="00E27FBF">
              <w:rPr>
                <w:rFonts w:ascii="Verdana" w:hAnsi="Verdana"/>
                <w:sz w:val="20"/>
                <w:szCs w:val="20"/>
              </w:rPr>
              <w:t>System wspomaganie układu kierowniczego</w:t>
            </w:r>
          </w:p>
        </w:tc>
        <w:tc>
          <w:tcPr>
            <w:tcW w:w="4677" w:type="dxa"/>
          </w:tcPr>
          <w:p w14:paraId="4579EAC0" w14:textId="0C8B7CD0"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2A36EA5C" w14:textId="77777777" w:rsidR="00E27FBF" w:rsidRPr="00E27FBF" w:rsidRDefault="00E27FBF" w:rsidP="0051127A">
            <w:pPr>
              <w:jc w:val="both"/>
              <w:rPr>
                <w:rFonts w:ascii="Verdana" w:hAnsi="Verdana"/>
                <w:sz w:val="20"/>
                <w:szCs w:val="20"/>
              </w:rPr>
            </w:pPr>
          </w:p>
        </w:tc>
      </w:tr>
      <w:tr w:rsidR="00E27FBF" w:rsidRPr="00E27FBF" w14:paraId="330211A7" w14:textId="17C989D7" w:rsidTr="00E27FBF">
        <w:tc>
          <w:tcPr>
            <w:tcW w:w="9067" w:type="dxa"/>
            <w:gridSpan w:val="3"/>
          </w:tcPr>
          <w:p w14:paraId="2C39731E" w14:textId="3230A4BE" w:rsidR="00E27FBF" w:rsidRPr="00E27FBF" w:rsidRDefault="00E27FBF" w:rsidP="00B44BA9">
            <w:pPr>
              <w:rPr>
                <w:rFonts w:ascii="Verdana" w:hAnsi="Verdana"/>
                <w:sz w:val="20"/>
                <w:szCs w:val="20"/>
              </w:rPr>
            </w:pPr>
            <w:r w:rsidRPr="00E27FBF">
              <w:rPr>
                <w:rFonts w:ascii="Verdana" w:hAnsi="Verdana"/>
                <w:sz w:val="20"/>
                <w:szCs w:val="20"/>
              </w:rPr>
              <w:t>Bezpieczeństwo:</w:t>
            </w:r>
          </w:p>
        </w:tc>
        <w:tc>
          <w:tcPr>
            <w:tcW w:w="4677" w:type="dxa"/>
          </w:tcPr>
          <w:p w14:paraId="29B9BC59" w14:textId="77777777" w:rsidR="00E27FBF" w:rsidRPr="00E27FBF" w:rsidRDefault="00E27FBF" w:rsidP="00B44BA9">
            <w:pPr>
              <w:rPr>
                <w:rFonts w:ascii="Verdana" w:hAnsi="Verdana"/>
                <w:sz w:val="20"/>
                <w:szCs w:val="20"/>
              </w:rPr>
            </w:pPr>
          </w:p>
        </w:tc>
      </w:tr>
      <w:tr w:rsidR="00E27FBF" w:rsidRPr="00E27FBF" w14:paraId="0E872AE5" w14:textId="557B617F" w:rsidTr="00E27FBF">
        <w:tc>
          <w:tcPr>
            <w:tcW w:w="704" w:type="dxa"/>
          </w:tcPr>
          <w:p w14:paraId="6D513171" w14:textId="77777777" w:rsidR="00E27FBF" w:rsidRPr="00E27FBF" w:rsidRDefault="00E27FBF" w:rsidP="00B44BA9">
            <w:pPr>
              <w:rPr>
                <w:rFonts w:ascii="Verdana" w:hAnsi="Verdana"/>
                <w:sz w:val="20"/>
                <w:szCs w:val="20"/>
              </w:rPr>
            </w:pPr>
          </w:p>
        </w:tc>
        <w:tc>
          <w:tcPr>
            <w:tcW w:w="3686" w:type="dxa"/>
          </w:tcPr>
          <w:p w14:paraId="5EE2A4E0" w14:textId="12205230" w:rsidR="00E27FBF" w:rsidRPr="00E27FBF" w:rsidRDefault="00E27FBF" w:rsidP="0051127A">
            <w:pPr>
              <w:jc w:val="both"/>
              <w:rPr>
                <w:rFonts w:ascii="Verdana" w:hAnsi="Verdana"/>
                <w:sz w:val="20"/>
                <w:szCs w:val="20"/>
              </w:rPr>
            </w:pPr>
            <w:r w:rsidRPr="00E27FBF">
              <w:rPr>
                <w:rFonts w:ascii="Verdana" w:hAnsi="Verdana"/>
                <w:sz w:val="20"/>
                <w:szCs w:val="20"/>
              </w:rPr>
              <w:t>Kamery monitorowania otoczenia</w:t>
            </w:r>
          </w:p>
        </w:tc>
        <w:tc>
          <w:tcPr>
            <w:tcW w:w="4677" w:type="dxa"/>
          </w:tcPr>
          <w:p w14:paraId="37DC03B6" w14:textId="397F30A5"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795823B1" w14:textId="77777777" w:rsidR="00E27FBF" w:rsidRPr="00E27FBF" w:rsidRDefault="00E27FBF" w:rsidP="0051127A">
            <w:pPr>
              <w:jc w:val="both"/>
              <w:rPr>
                <w:rFonts w:ascii="Verdana" w:hAnsi="Verdana"/>
                <w:sz w:val="20"/>
                <w:szCs w:val="20"/>
              </w:rPr>
            </w:pPr>
          </w:p>
        </w:tc>
      </w:tr>
      <w:tr w:rsidR="00E27FBF" w:rsidRPr="00E27FBF" w14:paraId="171BC649" w14:textId="455E4658" w:rsidTr="00E27FBF">
        <w:tc>
          <w:tcPr>
            <w:tcW w:w="704" w:type="dxa"/>
          </w:tcPr>
          <w:p w14:paraId="241BB96D" w14:textId="77777777" w:rsidR="00E27FBF" w:rsidRPr="00E27FBF" w:rsidRDefault="00E27FBF" w:rsidP="00B44BA9">
            <w:pPr>
              <w:rPr>
                <w:rFonts w:ascii="Verdana" w:hAnsi="Verdana"/>
                <w:sz w:val="20"/>
                <w:szCs w:val="20"/>
              </w:rPr>
            </w:pPr>
          </w:p>
        </w:tc>
        <w:tc>
          <w:tcPr>
            <w:tcW w:w="3686" w:type="dxa"/>
          </w:tcPr>
          <w:p w14:paraId="56A54963" w14:textId="41C77882" w:rsidR="00E27FBF" w:rsidRPr="00E27FBF" w:rsidRDefault="00E27FBF" w:rsidP="0051127A">
            <w:pPr>
              <w:jc w:val="both"/>
              <w:rPr>
                <w:rFonts w:ascii="Verdana" w:hAnsi="Verdana"/>
                <w:sz w:val="20"/>
                <w:szCs w:val="20"/>
              </w:rPr>
            </w:pPr>
            <w:r w:rsidRPr="00E27FBF">
              <w:rPr>
                <w:rFonts w:ascii="Verdana" w:hAnsi="Verdana"/>
                <w:sz w:val="20"/>
                <w:szCs w:val="20"/>
              </w:rPr>
              <w:t>Hamulec postojowy</w:t>
            </w:r>
          </w:p>
        </w:tc>
        <w:tc>
          <w:tcPr>
            <w:tcW w:w="4677" w:type="dxa"/>
          </w:tcPr>
          <w:p w14:paraId="1DFD3D0C" w14:textId="018D16FA"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4CBD8059" w14:textId="77777777" w:rsidR="00E27FBF" w:rsidRPr="00E27FBF" w:rsidRDefault="00E27FBF" w:rsidP="0051127A">
            <w:pPr>
              <w:jc w:val="both"/>
              <w:rPr>
                <w:rFonts w:ascii="Verdana" w:hAnsi="Verdana"/>
                <w:sz w:val="20"/>
                <w:szCs w:val="20"/>
              </w:rPr>
            </w:pPr>
          </w:p>
        </w:tc>
      </w:tr>
      <w:tr w:rsidR="00E27FBF" w:rsidRPr="00E27FBF" w14:paraId="5F9E7FD6" w14:textId="1CF1C321" w:rsidTr="00E27FBF">
        <w:tc>
          <w:tcPr>
            <w:tcW w:w="704" w:type="dxa"/>
          </w:tcPr>
          <w:p w14:paraId="5DF0426E" w14:textId="77777777" w:rsidR="00E27FBF" w:rsidRPr="00E27FBF" w:rsidRDefault="00E27FBF" w:rsidP="00B44BA9">
            <w:pPr>
              <w:rPr>
                <w:rFonts w:ascii="Verdana" w:hAnsi="Verdana"/>
                <w:sz w:val="20"/>
                <w:szCs w:val="20"/>
              </w:rPr>
            </w:pPr>
          </w:p>
        </w:tc>
        <w:tc>
          <w:tcPr>
            <w:tcW w:w="3686" w:type="dxa"/>
          </w:tcPr>
          <w:p w14:paraId="65315964" w14:textId="6C5E48B1" w:rsidR="00E27FBF" w:rsidRPr="00E27FBF" w:rsidRDefault="00E27FBF" w:rsidP="00772383">
            <w:pPr>
              <w:rPr>
                <w:rFonts w:ascii="Verdana" w:hAnsi="Verdana"/>
                <w:sz w:val="20"/>
                <w:szCs w:val="20"/>
              </w:rPr>
            </w:pPr>
            <w:r w:rsidRPr="00E27FBF">
              <w:rPr>
                <w:rFonts w:ascii="Verdana" w:hAnsi="Verdana"/>
                <w:sz w:val="20"/>
                <w:szCs w:val="20"/>
              </w:rPr>
              <w:t xml:space="preserve">Wyłączniki bezpieczeństwa - awaryjne co najmniej w kabinie, na zewnętrznym pomoście transportowym, na podwoziu </w:t>
            </w:r>
          </w:p>
        </w:tc>
        <w:tc>
          <w:tcPr>
            <w:tcW w:w="4677" w:type="dxa"/>
          </w:tcPr>
          <w:p w14:paraId="313F2C98" w14:textId="15B74D7E"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1D798F1" w14:textId="77777777" w:rsidR="00E27FBF" w:rsidRPr="00E27FBF" w:rsidRDefault="00E27FBF" w:rsidP="0051127A">
            <w:pPr>
              <w:jc w:val="both"/>
              <w:rPr>
                <w:rFonts w:ascii="Verdana" w:hAnsi="Verdana"/>
                <w:sz w:val="20"/>
                <w:szCs w:val="20"/>
              </w:rPr>
            </w:pPr>
          </w:p>
        </w:tc>
      </w:tr>
      <w:tr w:rsidR="00E27FBF" w:rsidRPr="00E27FBF" w14:paraId="4EEB6579" w14:textId="09FB8C1A" w:rsidTr="00E27FBF">
        <w:tc>
          <w:tcPr>
            <w:tcW w:w="704" w:type="dxa"/>
          </w:tcPr>
          <w:p w14:paraId="0F78B875" w14:textId="4CC94DB3" w:rsidR="00E27FBF" w:rsidRPr="00E27FBF" w:rsidRDefault="00E27FBF" w:rsidP="00B44BA9">
            <w:pPr>
              <w:rPr>
                <w:rFonts w:ascii="Verdana" w:hAnsi="Verdana"/>
                <w:sz w:val="20"/>
                <w:szCs w:val="20"/>
              </w:rPr>
            </w:pPr>
          </w:p>
        </w:tc>
        <w:tc>
          <w:tcPr>
            <w:tcW w:w="3686" w:type="dxa"/>
          </w:tcPr>
          <w:p w14:paraId="25492A3C" w14:textId="35F213BD" w:rsidR="00E27FBF" w:rsidRPr="00E27FBF" w:rsidRDefault="00E27FBF" w:rsidP="00772383">
            <w:pPr>
              <w:rPr>
                <w:rFonts w:ascii="Verdana" w:hAnsi="Verdana"/>
                <w:sz w:val="20"/>
                <w:szCs w:val="20"/>
              </w:rPr>
            </w:pPr>
            <w:r w:rsidRPr="00E27FBF">
              <w:rPr>
                <w:rFonts w:ascii="Verdana" w:hAnsi="Verdana"/>
                <w:sz w:val="20"/>
                <w:szCs w:val="20"/>
              </w:rPr>
              <w:t>Sygnał dźwiękowy cofania</w:t>
            </w:r>
          </w:p>
        </w:tc>
        <w:tc>
          <w:tcPr>
            <w:tcW w:w="4677" w:type="dxa"/>
          </w:tcPr>
          <w:p w14:paraId="02E60F73" w14:textId="619D478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3F374FC3" w14:textId="69CD7482" w:rsidR="00E27FBF" w:rsidRPr="00E27FBF" w:rsidRDefault="00E27FBF" w:rsidP="0051127A">
            <w:pPr>
              <w:jc w:val="both"/>
              <w:rPr>
                <w:rFonts w:ascii="Verdana" w:hAnsi="Verdana"/>
                <w:sz w:val="20"/>
                <w:szCs w:val="20"/>
              </w:rPr>
            </w:pPr>
          </w:p>
        </w:tc>
      </w:tr>
      <w:tr w:rsidR="00E27FBF" w:rsidRPr="00E27FBF" w14:paraId="1DDCE446" w14:textId="47FBC5FA" w:rsidTr="00E27FBF">
        <w:tc>
          <w:tcPr>
            <w:tcW w:w="9067" w:type="dxa"/>
            <w:gridSpan w:val="3"/>
          </w:tcPr>
          <w:p w14:paraId="241D94A9" w14:textId="376ED6BB" w:rsidR="00E27FBF" w:rsidRPr="00E27FBF" w:rsidRDefault="00E27FBF" w:rsidP="00B44BA9">
            <w:pPr>
              <w:rPr>
                <w:rFonts w:ascii="Verdana" w:hAnsi="Verdana"/>
                <w:sz w:val="20"/>
                <w:szCs w:val="20"/>
              </w:rPr>
            </w:pPr>
            <w:r w:rsidRPr="00E27FBF">
              <w:rPr>
                <w:rFonts w:ascii="Verdana" w:hAnsi="Verdana"/>
                <w:sz w:val="20"/>
                <w:szCs w:val="20"/>
              </w:rPr>
              <w:t>Oświetlenie:</w:t>
            </w:r>
          </w:p>
        </w:tc>
        <w:tc>
          <w:tcPr>
            <w:tcW w:w="4677" w:type="dxa"/>
          </w:tcPr>
          <w:p w14:paraId="20E6F55E" w14:textId="77777777" w:rsidR="00E27FBF" w:rsidRPr="00E27FBF" w:rsidRDefault="00E27FBF" w:rsidP="00B44BA9">
            <w:pPr>
              <w:rPr>
                <w:rFonts w:ascii="Verdana" w:hAnsi="Verdana"/>
                <w:sz w:val="20"/>
                <w:szCs w:val="20"/>
              </w:rPr>
            </w:pPr>
          </w:p>
        </w:tc>
      </w:tr>
      <w:tr w:rsidR="00E27FBF" w:rsidRPr="00E27FBF" w14:paraId="1F7DEB1C" w14:textId="575FE00D" w:rsidTr="00E27FBF">
        <w:tc>
          <w:tcPr>
            <w:tcW w:w="704" w:type="dxa"/>
          </w:tcPr>
          <w:p w14:paraId="2195333B" w14:textId="77777777" w:rsidR="00E27FBF" w:rsidRPr="00E27FBF" w:rsidRDefault="00E27FBF" w:rsidP="00B44BA9">
            <w:pPr>
              <w:rPr>
                <w:rFonts w:ascii="Verdana" w:hAnsi="Verdana"/>
                <w:sz w:val="20"/>
                <w:szCs w:val="20"/>
              </w:rPr>
            </w:pPr>
          </w:p>
        </w:tc>
        <w:tc>
          <w:tcPr>
            <w:tcW w:w="3686" w:type="dxa"/>
          </w:tcPr>
          <w:p w14:paraId="73DB2DDB" w14:textId="22B612B6" w:rsidR="00E27FBF" w:rsidRPr="00E27FBF" w:rsidRDefault="00E27FBF" w:rsidP="0051127A">
            <w:pPr>
              <w:tabs>
                <w:tab w:val="left" w:pos="1620"/>
              </w:tabs>
              <w:jc w:val="both"/>
              <w:rPr>
                <w:rFonts w:ascii="Verdana" w:hAnsi="Verdana"/>
                <w:sz w:val="20"/>
                <w:szCs w:val="20"/>
              </w:rPr>
            </w:pPr>
            <w:r w:rsidRPr="00E27FBF">
              <w:rPr>
                <w:rFonts w:ascii="Verdana" w:hAnsi="Verdana"/>
                <w:sz w:val="20"/>
                <w:szCs w:val="20"/>
              </w:rPr>
              <w:t xml:space="preserve">Światła do jazdy dziennej </w:t>
            </w:r>
          </w:p>
        </w:tc>
        <w:tc>
          <w:tcPr>
            <w:tcW w:w="4677" w:type="dxa"/>
          </w:tcPr>
          <w:p w14:paraId="3A7B1914" w14:textId="2349B02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42348D0" w14:textId="77777777" w:rsidR="00E27FBF" w:rsidRPr="00E27FBF" w:rsidRDefault="00E27FBF" w:rsidP="0051127A">
            <w:pPr>
              <w:jc w:val="both"/>
              <w:rPr>
                <w:rFonts w:ascii="Verdana" w:hAnsi="Verdana"/>
                <w:sz w:val="20"/>
                <w:szCs w:val="20"/>
              </w:rPr>
            </w:pPr>
          </w:p>
        </w:tc>
      </w:tr>
      <w:tr w:rsidR="00E27FBF" w:rsidRPr="00E27FBF" w14:paraId="6181DF6C" w14:textId="28AD113B" w:rsidTr="00E27FBF">
        <w:tc>
          <w:tcPr>
            <w:tcW w:w="704" w:type="dxa"/>
          </w:tcPr>
          <w:p w14:paraId="1F929897" w14:textId="77777777" w:rsidR="00E27FBF" w:rsidRPr="00E27FBF" w:rsidRDefault="00E27FBF" w:rsidP="00B44BA9">
            <w:pPr>
              <w:rPr>
                <w:rFonts w:ascii="Verdana" w:hAnsi="Verdana"/>
                <w:sz w:val="20"/>
                <w:szCs w:val="20"/>
              </w:rPr>
            </w:pPr>
          </w:p>
        </w:tc>
        <w:tc>
          <w:tcPr>
            <w:tcW w:w="3686" w:type="dxa"/>
          </w:tcPr>
          <w:p w14:paraId="55F4A9ED" w14:textId="47167B6B" w:rsidR="00E27FBF" w:rsidRPr="00E27FBF" w:rsidRDefault="00E27FBF" w:rsidP="0051127A">
            <w:pPr>
              <w:jc w:val="both"/>
              <w:rPr>
                <w:rFonts w:ascii="Verdana" w:hAnsi="Verdana"/>
                <w:sz w:val="20"/>
                <w:szCs w:val="20"/>
              </w:rPr>
            </w:pPr>
            <w:r w:rsidRPr="00E27FBF">
              <w:rPr>
                <w:rFonts w:ascii="Verdana" w:hAnsi="Verdana"/>
                <w:sz w:val="20"/>
                <w:szCs w:val="20"/>
              </w:rPr>
              <w:t>Przednie reflektory LED</w:t>
            </w:r>
          </w:p>
        </w:tc>
        <w:tc>
          <w:tcPr>
            <w:tcW w:w="4677" w:type="dxa"/>
          </w:tcPr>
          <w:p w14:paraId="2627D778" w14:textId="431FC35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27ACAB8" w14:textId="77777777" w:rsidR="00E27FBF" w:rsidRPr="00E27FBF" w:rsidRDefault="00E27FBF" w:rsidP="0051127A">
            <w:pPr>
              <w:jc w:val="both"/>
              <w:rPr>
                <w:rFonts w:ascii="Verdana" w:hAnsi="Verdana"/>
                <w:sz w:val="20"/>
                <w:szCs w:val="20"/>
              </w:rPr>
            </w:pPr>
          </w:p>
        </w:tc>
      </w:tr>
      <w:tr w:rsidR="00E27FBF" w:rsidRPr="00E27FBF" w14:paraId="04A44E08" w14:textId="0BBFB6DC" w:rsidTr="00E27FBF">
        <w:tc>
          <w:tcPr>
            <w:tcW w:w="704" w:type="dxa"/>
          </w:tcPr>
          <w:p w14:paraId="6FCD382A" w14:textId="77777777" w:rsidR="00E27FBF" w:rsidRPr="00E27FBF" w:rsidRDefault="00E27FBF" w:rsidP="00B44BA9">
            <w:pPr>
              <w:rPr>
                <w:rFonts w:ascii="Verdana" w:hAnsi="Verdana"/>
                <w:sz w:val="20"/>
                <w:szCs w:val="20"/>
              </w:rPr>
            </w:pPr>
          </w:p>
        </w:tc>
        <w:tc>
          <w:tcPr>
            <w:tcW w:w="3686" w:type="dxa"/>
          </w:tcPr>
          <w:p w14:paraId="2EF0A27D" w14:textId="154AE06B" w:rsidR="00E27FBF" w:rsidRPr="00E27FBF" w:rsidRDefault="00E27FBF" w:rsidP="0051127A">
            <w:pPr>
              <w:jc w:val="both"/>
              <w:rPr>
                <w:rFonts w:ascii="Verdana" w:hAnsi="Verdana"/>
                <w:sz w:val="20"/>
                <w:szCs w:val="20"/>
              </w:rPr>
            </w:pPr>
            <w:r w:rsidRPr="00E27FBF">
              <w:rPr>
                <w:rFonts w:ascii="Verdana" w:hAnsi="Verdana"/>
                <w:sz w:val="20"/>
                <w:szCs w:val="20"/>
              </w:rPr>
              <w:t xml:space="preserve">Oświetlenie wnętrza kabiny LED </w:t>
            </w:r>
          </w:p>
        </w:tc>
        <w:tc>
          <w:tcPr>
            <w:tcW w:w="4677" w:type="dxa"/>
          </w:tcPr>
          <w:p w14:paraId="609664C2" w14:textId="3359E916"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4D6CA5F" w14:textId="77777777" w:rsidR="00E27FBF" w:rsidRPr="00E27FBF" w:rsidRDefault="00E27FBF" w:rsidP="0051127A">
            <w:pPr>
              <w:jc w:val="both"/>
              <w:rPr>
                <w:rFonts w:ascii="Verdana" w:hAnsi="Verdana"/>
                <w:sz w:val="20"/>
                <w:szCs w:val="20"/>
              </w:rPr>
            </w:pPr>
          </w:p>
        </w:tc>
      </w:tr>
      <w:tr w:rsidR="00E27FBF" w:rsidRPr="00E27FBF" w14:paraId="56BFE24F" w14:textId="4F1E7E0B" w:rsidTr="00E27FBF">
        <w:tc>
          <w:tcPr>
            <w:tcW w:w="704" w:type="dxa"/>
          </w:tcPr>
          <w:p w14:paraId="7F1C83E0" w14:textId="77777777" w:rsidR="00E27FBF" w:rsidRPr="00E27FBF" w:rsidRDefault="00E27FBF" w:rsidP="00B44BA9">
            <w:pPr>
              <w:rPr>
                <w:rFonts w:ascii="Verdana" w:hAnsi="Verdana"/>
                <w:sz w:val="20"/>
                <w:szCs w:val="20"/>
              </w:rPr>
            </w:pPr>
          </w:p>
        </w:tc>
        <w:tc>
          <w:tcPr>
            <w:tcW w:w="3686" w:type="dxa"/>
          </w:tcPr>
          <w:p w14:paraId="03FC33E5" w14:textId="411CAAE3" w:rsidR="00E27FBF" w:rsidRPr="00E27FBF" w:rsidRDefault="00E27FBF" w:rsidP="0051127A">
            <w:pPr>
              <w:jc w:val="both"/>
              <w:rPr>
                <w:rFonts w:ascii="Verdana" w:hAnsi="Verdana"/>
                <w:sz w:val="20"/>
                <w:szCs w:val="20"/>
              </w:rPr>
            </w:pPr>
            <w:r w:rsidRPr="00E27FBF">
              <w:rPr>
                <w:rFonts w:ascii="Verdana" w:hAnsi="Verdana"/>
                <w:sz w:val="20"/>
                <w:szCs w:val="20"/>
              </w:rPr>
              <w:t xml:space="preserve">Kierunkowskazy </w:t>
            </w:r>
          </w:p>
        </w:tc>
        <w:tc>
          <w:tcPr>
            <w:tcW w:w="4677" w:type="dxa"/>
          </w:tcPr>
          <w:p w14:paraId="7D5F940E" w14:textId="03D48D6D"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FD65C89" w14:textId="77777777" w:rsidR="00E27FBF" w:rsidRPr="00E27FBF" w:rsidRDefault="00E27FBF" w:rsidP="0051127A">
            <w:pPr>
              <w:jc w:val="both"/>
              <w:rPr>
                <w:rFonts w:ascii="Verdana" w:hAnsi="Verdana"/>
                <w:sz w:val="20"/>
                <w:szCs w:val="20"/>
              </w:rPr>
            </w:pPr>
          </w:p>
        </w:tc>
      </w:tr>
      <w:tr w:rsidR="00E27FBF" w:rsidRPr="00E27FBF" w14:paraId="18D1F546" w14:textId="3DA8ED3B" w:rsidTr="00E27FBF">
        <w:tc>
          <w:tcPr>
            <w:tcW w:w="704" w:type="dxa"/>
          </w:tcPr>
          <w:p w14:paraId="7F3F5892" w14:textId="77777777" w:rsidR="00E27FBF" w:rsidRPr="00E27FBF" w:rsidRDefault="00E27FBF" w:rsidP="00B44BA9">
            <w:pPr>
              <w:rPr>
                <w:rFonts w:ascii="Verdana" w:hAnsi="Verdana"/>
                <w:sz w:val="20"/>
                <w:szCs w:val="20"/>
              </w:rPr>
            </w:pPr>
          </w:p>
        </w:tc>
        <w:tc>
          <w:tcPr>
            <w:tcW w:w="3686" w:type="dxa"/>
          </w:tcPr>
          <w:p w14:paraId="3C35E0E2" w14:textId="05A54740" w:rsidR="00E27FBF" w:rsidRPr="00E27FBF" w:rsidRDefault="00E27FBF" w:rsidP="0051127A">
            <w:pPr>
              <w:jc w:val="both"/>
              <w:rPr>
                <w:rFonts w:ascii="Verdana" w:hAnsi="Verdana"/>
                <w:sz w:val="20"/>
                <w:szCs w:val="20"/>
              </w:rPr>
            </w:pPr>
            <w:r w:rsidRPr="00E27FBF">
              <w:rPr>
                <w:rFonts w:ascii="Verdana" w:hAnsi="Verdana"/>
                <w:sz w:val="20"/>
                <w:szCs w:val="20"/>
              </w:rPr>
              <w:t>Światła tylne</w:t>
            </w:r>
          </w:p>
        </w:tc>
        <w:tc>
          <w:tcPr>
            <w:tcW w:w="4677" w:type="dxa"/>
          </w:tcPr>
          <w:p w14:paraId="7A012413" w14:textId="6C1CFE94"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4A1B4C5" w14:textId="77777777" w:rsidR="00E27FBF" w:rsidRPr="00E27FBF" w:rsidRDefault="00E27FBF" w:rsidP="0051127A">
            <w:pPr>
              <w:jc w:val="both"/>
              <w:rPr>
                <w:rFonts w:ascii="Verdana" w:hAnsi="Verdana"/>
                <w:sz w:val="20"/>
                <w:szCs w:val="20"/>
              </w:rPr>
            </w:pPr>
          </w:p>
        </w:tc>
      </w:tr>
      <w:tr w:rsidR="00E27FBF" w:rsidRPr="00E27FBF" w14:paraId="141A8913" w14:textId="1AA0B638" w:rsidTr="00E27FBF">
        <w:tc>
          <w:tcPr>
            <w:tcW w:w="9067" w:type="dxa"/>
            <w:gridSpan w:val="3"/>
          </w:tcPr>
          <w:p w14:paraId="05186655" w14:textId="5DA36269" w:rsidR="00E27FBF" w:rsidRPr="00E27FBF" w:rsidRDefault="00E27FBF" w:rsidP="00B44BA9">
            <w:pPr>
              <w:rPr>
                <w:rFonts w:ascii="Verdana" w:hAnsi="Verdana"/>
                <w:sz w:val="20"/>
                <w:szCs w:val="20"/>
              </w:rPr>
            </w:pPr>
            <w:r w:rsidRPr="00E27FBF">
              <w:rPr>
                <w:rFonts w:ascii="Verdana" w:hAnsi="Verdana"/>
                <w:sz w:val="20"/>
                <w:szCs w:val="20"/>
              </w:rPr>
              <w:t>Pozostałe:</w:t>
            </w:r>
          </w:p>
        </w:tc>
        <w:tc>
          <w:tcPr>
            <w:tcW w:w="4677" w:type="dxa"/>
          </w:tcPr>
          <w:p w14:paraId="227B5537" w14:textId="77777777" w:rsidR="00E27FBF" w:rsidRPr="00E27FBF" w:rsidRDefault="00E27FBF" w:rsidP="00B44BA9">
            <w:pPr>
              <w:rPr>
                <w:rFonts w:ascii="Verdana" w:hAnsi="Verdana"/>
                <w:sz w:val="20"/>
                <w:szCs w:val="20"/>
              </w:rPr>
            </w:pPr>
          </w:p>
        </w:tc>
      </w:tr>
      <w:tr w:rsidR="00E27FBF" w:rsidRPr="00E27FBF" w14:paraId="2E2CDC10" w14:textId="7080F4C5" w:rsidTr="00E27FBF">
        <w:tc>
          <w:tcPr>
            <w:tcW w:w="704" w:type="dxa"/>
          </w:tcPr>
          <w:p w14:paraId="072CDCC7" w14:textId="77777777" w:rsidR="00E27FBF" w:rsidRPr="00E27FBF" w:rsidRDefault="00E27FBF" w:rsidP="00B44BA9">
            <w:pPr>
              <w:rPr>
                <w:rFonts w:ascii="Verdana" w:hAnsi="Verdana"/>
                <w:sz w:val="20"/>
                <w:szCs w:val="20"/>
              </w:rPr>
            </w:pPr>
          </w:p>
        </w:tc>
        <w:tc>
          <w:tcPr>
            <w:tcW w:w="3686" w:type="dxa"/>
          </w:tcPr>
          <w:p w14:paraId="5F1E6674" w14:textId="2B2C5BF8" w:rsidR="00E27FBF" w:rsidRPr="00E27FBF" w:rsidRDefault="00E27FBF" w:rsidP="0051127A">
            <w:pPr>
              <w:jc w:val="both"/>
              <w:rPr>
                <w:rFonts w:ascii="Verdana" w:hAnsi="Verdana"/>
                <w:sz w:val="20"/>
                <w:szCs w:val="20"/>
              </w:rPr>
            </w:pPr>
            <w:r w:rsidRPr="00E27FBF">
              <w:rPr>
                <w:rFonts w:ascii="Verdana" w:hAnsi="Verdana"/>
                <w:sz w:val="20"/>
                <w:szCs w:val="20"/>
              </w:rPr>
              <w:t xml:space="preserve">Automatyczna klimatyzacja </w:t>
            </w:r>
          </w:p>
        </w:tc>
        <w:tc>
          <w:tcPr>
            <w:tcW w:w="4677" w:type="dxa"/>
          </w:tcPr>
          <w:p w14:paraId="2C4D57C5" w14:textId="5FD10BE3"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E3B28F2" w14:textId="77777777" w:rsidR="00E27FBF" w:rsidRPr="00E27FBF" w:rsidRDefault="00E27FBF" w:rsidP="0051127A">
            <w:pPr>
              <w:jc w:val="both"/>
              <w:rPr>
                <w:rFonts w:ascii="Verdana" w:hAnsi="Verdana"/>
                <w:sz w:val="20"/>
                <w:szCs w:val="20"/>
              </w:rPr>
            </w:pPr>
          </w:p>
        </w:tc>
      </w:tr>
      <w:tr w:rsidR="00E27FBF" w:rsidRPr="00E27FBF" w14:paraId="4E4891B2" w14:textId="5E9E9DA9" w:rsidTr="00E27FBF">
        <w:tc>
          <w:tcPr>
            <w:tcW w:w="704" w:type="dxa"/>
          </w:tcPr>
          <w:p w14:paraId="773BF0AB" w14:textId="77777777" w:rsidR="00E27FBF" w:rsidRPr="00E27FBF" w:rsidRDefault="00E27FBF" w:rsidP="00B44BA9">
            <w:pPr>
              <w:rPr>
                <w:rFonts w:ascii="Verdana" w:hAnsi="Verdana"/>
                <w:sz w:val="20"/>
                <w:szCs w:val="20"/>
              </w:rPr>
            </w:pPr>
          </w:p>
        </w:tc>
        <w:tc>
          <w:tcPr>
            <w:tcW w:w="3686" w:type="dxa"/>
          </w:tcPr>
          <w:p w14:paraId="518CD545" w14:textId="330914B8" w:rsidR="00E27FBF" w:rsidRPr="00E27FBF" w:rsidRDefault="00E27FBF" w:rsidP="0051127A">
            <w:pPr>
              <w:jc w:val="both"/>
              <w:rPr>
                <w:rFonts w:ascii="Verdana" w:hAnsi="Verdana"/>
                <w:sz w:val="20"/>
                <w:szCs w:val="20"/>
              </w:rPr>
            </w:pPr>
            <w:r w:rsidRPr="00E27FBF">
              <w:rPr>
                <w:rFonts w:ascii="Verdana" w:hAnsi="Verdana"/>
                <w:sz w:val="20"/>
                <w:szCs w:val="20"/>
              </w:rPr>
              <w:t>Ogrzewanie postojowe</w:t>
            </w:r>
          </w:p>
        </w:tc>
        <w:tc>
          <w:tcPr>
            <w:tcW w:w="4677" w:type="dxa"/>
          </w:tcPr>
          <w:p w14:paraId="22DE895E" w14:textId="7AE33581"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6133CC2" w14:textId="77777777" w:rsidR="00E27FBF" w:rsidRPr="00E27FBF" w:rsidRDefault="00E27FBF" w:rsidP="0051127A">
            <w:pPr>
              <w:jc w:val="both"/>
              <w:rPr>
                <w:rFonts w:ascii="Verdana" w:hAnsi="Verdana"/>
                <w:sz w:val="20"/>
                <w:szCs w:val="20"/>
              </w:rPr>
            </w:pPr>
          </w:p>
        </w:tc>
      </w:tr>
      <w:tr w:rsidR="00E27FBF" w:rsidRPr="00E27FBF" w14:paraId="4D1D611A" w14:textId="2B0E8238" w:rsidTr="00E27FBF">
        <w:tc>
          <w:tcPr>
            <w:tcW w:w="704" w:type="dxa"/>
          </w:tcPr>
          <w:p w14:paraId="2295E69E" w14:textId="77777777" w:rsidR="00E27FBF" w:rsidRPr="00E27FBF" w:rsidRDefault="00E27FBF" w:rsidP="00B44BA9">
            <w:pPr>
              <w:rPr>
                <w:rFonts w:ascii="Verdana" w:hAnsi="Verdana"/>
                <w:sz w:val="20"/>
                <w:szCs w:val="20"/>
              </w:rPr>
            </w:pPr>
          </w:p>
        </w:tc>
        <w:tc>
          <w:tcPr>
            <w:tcW w:w="3686" w:type="dxa"/>
          </w:tcPr>
          <w:p w14:paraId="6BBCFDB5" w14:textId="329948DC" w:rsidR="00E27FBF" w:rsidRPr="00E27FBF" w:rsidRDefault="00E27FBF" w:rsidP="0051127A">
            <w:pPr>
              <w:jc w:val="both"/>
              <w:rPr>
                <w:rFonts w:ascii="Verdana" w:hAnsi="Verdana"/>
                <w:sz w:val="20"/>
                <w:szCs w:val="20"/>
              </w:rPr>
            </w:pPr>
            <w:r w:rsidRPr="00E27FBF">
              <w:rPr>
                <w:rFonts w:ascii="Verdana" w:hAnsi="Verdana"/>
                <w:sz w:val="20"/>
                <w:szCs w:val="20"/>
              </w:rPr>
              <w:t>Fotel kierowcy z regulacją ustawień i pasem bezpieczeństwa</w:t>
            </w:r>
          </w:p>
        </w:tc>
        <w:tc>
          <w:tcPr>
            <w:tcW w:w="4677" w:type="dxa"/>
          </w:tcPr>
          <w:p w14:paraId="4C5DFF71" w14:textId="29C01700"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6A66A78" w14:textId="77777777" w:rsidR="00E27FBF" w:rsidRPr="00E27FBF" w:rsidRDefault="00E27FBF" w:rsidP="0051127A">
            <w:pPr>
              <w:jc w:val="both"/>
              <w:rPr>
                <w:rFonts w:ascii="Verdana" w:hAnsi="Verdana"/>
                <w:sz w:val="20"/>
                <w:szCs w:val="20"/>
              </w:rPr>
            </w:pPr>
          </w:p>
        </w:tc>
      </w:tr>
      <w:tr w:rsidR="00E27FBF" w:rsidRPr="00E27FBF" w14:paraId="535835C9" w14:textId="194F6C6A" w:rsidTr="00E27FBF">
        <w:tc>
          <w:tcPr>
            <w:tcW w:w="704" w:type="dxa"/>
          </w:tcPr>
          <w:p w14:paraId="37B48EBA" w14:textId="77777777" w:rsidR="00E27FBF" w:rsidRPr="00E27FBF" w:rsidRDefault="00E27FBF" w:rsidP="00B44BA9">
            <w:pPr>
              <w:rPr>
                <w:rFonts w:ascii="Verdana" w:hAnsi="Verdana"/>
                <w:sz w:val="20"/>
                <w:szCs w:val="20"/>
              </w:rPr>
            </w:pPr>
          </w:p>
        </w:tc>
        <w:tc>
          <w:tcPr>
            <w:tcW w:w="3686" w:type="dxa"/>
          </w:tcPr>
          <w:p w14:paraId="24D45076" w14:textId="44898951" w:rsidR="00E27FBF" w:rsidRPr="00E27FBF" w:rsidRDefault="00E27FBF" w:rsidP="0051127A">
            <w:pPr>
              <w:jc w:val="both"/>
              <w:rPr>
                <w:rFonts w:ascii="Verdana" w:hAnsi="Verdana"/>
                <w:sz w:val="20"/>
                <w:szCs w:val="20"/>
              </w:rPr>
            </w:pPr>
            <w:r w:rsidRPr="00E27FBF">
              <w:rPr>
                <w:rFonts w:ascii="Verdana" w:hAnsi="Verdana"/>
                <w:sz w:val="20"/>
                <w:szCs w:val="20"/>
              </w:rPr>
              <w:t>Siedziska pasażera z pasem bezpieczeństwa</w:t>
            </w:r>
          </w:p>
        </w:tc>
        <w:tc>
          <w:tcPr>
            <w:tcW w:w="4677" w:type="dxa"/>
          </w:tcPr>
          <w:p w14:paraId="001F7F03" w14:textId="650C908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6FEEACA" w14:textId="77777777" w:rsidR="00E27FBF" w:rsidRPr="00E27FBF" w:rsidRDefault="00E27FBF" w:rsidP="0051127A">
            <w:pPr>
              <w:jc w:val="both"/>
              <w:rPr>
                <w:rFonts w:ascii="Verdana" w:hAnsi="Verdana"/>
                <w:sz w:val="20"/>
                <w:szCs w:val="20"/>
              </w:rPr>
            </w:pPr>
          </w:p>
        </w:tc>
      </w:tr>
      <w:tr w:rsidR="00E27FBF" w:rsidRPr="00E27FBF" w14:paraId="46FB24CA" w14:textId="0393E8A4" w:rsidTr="00E27FBF">
        <w:tc>
          <w:tcPr>
            <w:tcW w:w="704" w:type="dxa"/>
            <w:shd w:val="clear" w:color="auto" w:fill="auto"/>
          </w:tcPr>
          <w:p w14:paraId="1E25A7FC" w14:textId="77777777" w:rsidR="00E27FBF" w:rsidRPr="00E27FBF" w:rsidRDefault="00E27FBF" w:rsidP="00B44BA9">
            <w:pPr>
              <w:rPr>
                <w:rFonts w:ascii="Verdana" w:hAnsi="Verdana"/>
                <w:sz w:val="20"/>
                <w:szCs w:val="20"/>
              </w:rPr>
            </w:pPr>
          </w:p>
        </w:tc>
        <w:tc>
          <w:tcPr>
            <w:tcW w:w="3686" w:type="dxa"/>
            <w:shd w:val="clear" w:color="auto" w:fill="auto"/>
          </w:tcPr>
          <w:p w14:paraId="25AA2133" w14:textId="2FE7653B" w:rsidR="00E27FBF" w:rsidRPr="00E27FBF" w:rsidRDefault="00E27FBF" w:rsidP="0051127A">
            <w:pPr>
              <w:jc w:val="both"/>
              <w:rPr>
                <w:rFonts w:ascii="Verdana" w:hAnsi="Verdana"/>
                <w:sz w:val="20"/>
                <w:szCs w:val="20"/>
              </w:rPr>
            </w:pPr>
            <w:r w:rsidRPr="00E27FBF">
              <w:rPr>
                <w:rFonts w:ascii="Verdana" w:hAnsi="Verdana"/>
                <w:sz w:val="20"/>
                <w:szCs w:val="20"/>
              </w:rPr>
              <w:t>Lusterka boczne sterowane elektrycznie, podgrzewane (2 szt.)</w:t>
            </w:r>
          </w:p>
        </w:tc>
        <w:tc>
          <w:tcPr>
            <w:tcW w:w="4677" w:type="dxa"/>
            <w:shd w:val="clear" w:color="auto" w:fill="auto"/>
          </w:tcPr>
          <w:p w14:paraId="0AC87347" w14:textId="7ED03E29"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C509891" w14:textId="77777777" w:rsidR="00E27FBF" w:rsidRPr="00E27FBF" w:rsidRDefault="00E27FBF" w:rsidP="0051127A">
            <w:pPr>
              <w:jc w:val="both"/>
              <w:rPr>
                <w:rFonts w:ascii="Verdana" w:hAnsi="Verdana"/>
                <w:sz w:val="20"/>
                <w:szCs w:val="20"/>
              </w:rPr>
            </w:pPr>
          </w:p>
        </w:tc>
      </w:tr>
      <w:tr w:rsidR="00E27FBF" w:rsidRPr="00E27FBF" w14:paraId="6FE1D5F1" w14:textId="1AF9ED56" w:rsidTr="00E27FBF">
        <w:tc>
          <w:tcPr>
            <w:tcW w:w="704" w:type="dxa"/>
          </w:tcPr>
          <w:p w14:paraId="71DA880F" w14:textId="77777777" w:rsidR="00E27FBF" w:rsidRPr="00E27FBF" w:rsidRDefault="00E27FBF" w:rsidP="00B44BA9">
            <w:pPr>
              <w:rPr>
                <w:rFonts w:ascii="Verdana" w:hAnsi="Verdana"/>
                <w:sz w:val="20"/>
                <w:szCs w:val="20"/>
              </w:rPr>
            </w:pPr>
          </w:p>
        </w:tc>
        <w:tc>
          <w:tcPr>
            <w:tcW w:w="3686" w:type="dxa"/>
          </w:tcPr>
          <w:p w14:paraId="67A2A0D5" w14:textId="54A1E63D" w:rsidR="00E27FBF" w:rsidRPr="00E27FBF" w:rsidRDefault="00E27FBF" w:rsidP="0051127A">
            <w:pPr>
              <w:jc w:val="both"/>
              <w:rPr>
                <w:rFonts w:ascii="Verdana" w:hAnsi="Verdana"/>
                <w:sz w:val="20"/>
                <w:szCs w:val="20"/>
              </w:rPr>
            </w:pPr>
            <w:r w:rsidRPr="00E27FBF">
              <w:rPr>
                <w:rFonts w:ascii="Verdana" w:hAnsi="Verdana"/>
                <w:sz w:val="20"/>
                <w:szCs w:val="20"/>
              </w:rPr>
              <w:t>Przewód ładowania – minimalna długość przewodu 6 metrów</w:t>
            </w:r>
          </w:p>
        </w:tc>
        <w:tc>
          <w:tcPr>
            <w:tcW w:w="4677" w:type="dxa"/>
          </w:tcPr>
          <w:p w14:paraId="6500EF1B" w14:textId="15EDA5D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0112BCFC" w14:textId="77777777" w:rsidR="00E27FBF" w:rsidRPr="00E27FBF" w:rsidRDefault="00E27FBF" w:rsidP="0051127A">
            <w:pPr>
              <w:jc w:val="both"/>
              <w:rPr>
                <w:rFonts w:ascii="Verdana" w:hAnsi="Verdana"/>
                <w:sz w:val="20"/>
                <w:szCs w:val="20"/>
              </w:rPr>
            </w:pPr>
          </w:p>
        </w:tc>
      </w:tr>
      <w:tr w:rsidR="00E27FBF" w:rsidRPr="00E27FBF" w14:paraId="40E43707" w14:textId="46E8C0A0" w:rsidTr="00E27FBF">
        <w:tc>
          <w:tcPr>
            <w:tcW w:w="704" w:type="dxa"/>
          </w:tcPr>
          <w:p w14:paraId="02521971" w14:textId="77777777" w:rsidR="00E27FBF" w:rsidRPr="00E27FBF" w:rsidRDefault="00E27FBF" w:rsidP="00B44BA9">
            <w:pPr>
              <w:rPr>
                <w:rFonts w:ascii="Verdana" w:hAnsi="Verdana"/>
                <w:sz w:val="20"/>
                <w:szCs w:val="20"/>
              </w:rPr>
            </w:pPr>
          </w:p>
        </w:tc>
        <w:tc>
          <w:tcPr>
            <w:tcW w:w="3686" w:type="dxa"/>
          </w:tcPr>
          <w:p w14:paraId="22A6AFE3" w14:textId="09E56172" w:rsidR="00E27FBF" w:rsidRPr="00E27FBF" w:rsidRDefault="00E27FBF" w:rsidP="0051127A">
            <w:pPr>
              <w:jc w:val="both"/>
              <w:rPr>
                <w:rFonts w:ascii="Verdana" w:hAnsi="Verdana"/>
                <w:sz w:val="20"/>
                <w:szCs w:val="20"/>
              </w:rPr>
            </w:pPr>
            <w:r w:rsidRPr="00E27FBF">
              <w:rPr>
                <w:rFonts w:ascii="Verdana" w:hAnsi="Verdana"/>
                <w:sz w:val="20"/>
                <w:szCs w:val="20"/>
              </w:rPr>
              <w:t>Kompletne koło zapasowe, a w przypadku kiedy koła na osiach różnią się od siebie, po jednym kole zapasowym z każdego rodzaju, podnośnik, fabryczny komplet narzędzi</w:t>
            </w:r>
          </w:p>
        </w:tc>
        <w:tc>
          <w:tcPr>
            <w:tcW w:w="4677" w:type="dxa"/>
          </w:tcPr>
          <w:p w14:paraId="6FB654E8" w14:textId="37A21AA3"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6A3292FD" w14:textId="77777777" w:rsidR="00E27FBF" w:rsidRPr="00E27FBF" w:rsidRDefault="00E27FBF" w:rsidP="0051127A">
            <w:pPr>
              <w:jc w:val="both"/>
              <w:rPr>
                <w:rFonts w:ascii="Verdana" w:hAnsi="Verdana"/>
                <w:sz w:val="20"/>
                <w:szCs w:val="20"/>
              </w:rPr>
            </w:pPr>
          </w:p>
        </w:tc>
      </w:tr>
      <w:tr w:rsidR="00E27FBF" w:rsidRPr="00E27FBF" w14:paraId="063601BD" w14:textId="313DE98C" w:rsidTr="00E27FBF">
        <w:tc>
          <w:tcPr>
            <w:tcW w:w="9067" w:type="dxa"/>
            <w:gridSpan w:val="3"/>
          </w:tcPr>
          <w:p w14:paraId="6AB393B2" w14:textId="4BD0EC0C" w:rsidR="00E27FBF" w:rsidRPr="00E27FBF" w:rsidRDefault="00E27FBF" w:rsidP="00B44BA9">
            <w:pPr>
              <w:rPr>
                <w:rFonts w:ascii="Verdana" w:hAnsi="Verdana"/>
                <w:sz w:val="20"/>
                <w:szCs w:val="20"/>
              </w:rPr>
            </w:pPr>
            <w:r w:rsidRPr="00E27FBF">
              <w:rPr>
                <w:rFonts w:ascii="Verdana" w:hAnsi="Verdana"/>
                <w:sz w:val="20"/>
                <w:szCs w:val="20"/>
              </w:rPr>
              <w:t>Wyposażenie specjalistyczne</w:t>
            </w:r>
          </w:p>
        </w:tc>
        <w:tc>
          <w:tcPr>
            <w:tcW w:w="4677" w:type="dxa"/>
          </w:tcPr>
          <w:p w14:paraId="2F358071" w14:textId="77777777" w:rsidR="00E27FBF" w:rsidRPr="00E27FBF" w:rsidRDefault="00E27FBF" w:rsidP="00B44BA9">
            <w:pPr>
              <w:rPr>
                <w:rFonts w:ascii="Verdana" w:hAnsi="Verdana"/>
                <w:sz w:val="20"/>
                <w:szCs w:val="20"/>
              </w:rPr>
            </w:pPr>
          </w:p>
        </w:tc>
      </w:tr>
      <w:tr w:rsidR="00E27FBF" w:rsidRPr="00E27FBF" w14:paraId="029B6371" w14:textId="328D4E10" w:rsidTr="00E27FBF">
        <w:tc>
          <w:tcPr>
            <w:tcW w:w="704" w:type="dxa"/>
          </w:tcPr>
          <w:p w14:paraId="23E4305D" w14:textId="77777777" w:rsidR="00E27FBF" w:rsidRPr="00E27FBF" w:rsidRDefault="00E27FBF" w:rsidP="00B44BA9">
            <w:pPr>
              <w:rPr>
                <w:rFonts w:ascii="Verdana" w:hAnsi="Verdana"/>
                <w:sz w:val="20"/>
                <w:szCs w:val="20"/>
              </w:rPr>
            </w:pPr>
          </w:p>
        </w:tc>
        <w:tc>
          <w:tcPr>
            <w:tcW w:w="3686" w:type="dxa"/>
          </w:tcPr>
          <w:p w14:paraId="04201FA1" w14:textId="74799B4A" w:rsidR="00E27FBF" w:rsidRPr="00E27FBF" w:rsidRDefault="00E27FBF" w:rsidP="00772383">
            <w:pPr>
              <w:rPr>
                <w:rFonts w:ascii="Verdana" w:hAnsi="Verdana"/>
                <w:sz w:val="20"/>
                <w:szCs w:val="20"/>
              </w:rPr>
            </w:pPr>
            <w:r w:rsidRPr="00E27FBF">
              <w:rPr>
                <w:rFonts w:ascii="Verdana" w:hAnsi="Verdana"/>
                <w:sz w:val="20"/>
                <w:szCs w:val="20"/>
              </w:rPr>
              <w:t>Instalacja radiotelefoniczna. Instalacja zasilająca wraz z zamontowanym w obrębie kierowcy radiotelefonem typu Motorola MW304AC dostrojonym do częstotliwości pracy Zamawiającego (radiotelefon dostarczany przez Zamawiającego). Radiotelefon przeznaczony do pracy ciągłej w trybie pracy: czuwanie, odbiór i nadawanie. Montaż radiotelefonu należy przewidzieć w przestrzeni kierowcy, w miejscu umożliwiającym kierowcy dobrą słyszalność, wizualną kontrolę sygnalizacji świetlnej radiotelefonu oraz swobodną obsługę radiotelefonu. Instalacja antenowa do radiotelefonu typu Motorola MW304AC. Instalacje zasilająca oraz antenowa muszą być wykonane zgodnie z wymaganiami oraz zaleceniami producentów przewodów, kable muszą się znajdować w osłonie, kable muszą być oznaczone</w:t>
            </w:r>
          </w:p>
        </w:tc>
        <w:tc>
          <w:tcPr>
            <w:tcW w:w="4677" w:type="dxa"/>
          </w:tcPr>
          <w:p w14:paraId="5F6A0DAC" w14:textId="622AF08F"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71F87B93" w14:textId="77777777" w:rsidR="00E27FBF" w:rsidRPr="00E27FBF" w:rsidRDefault="00E27FBF" w:rsidP="0051127A">
            <w:pPr>
              <w:jc w:val="both"/>
              <w:rPr>
                <w:rFonts w:ascii="Verdana" w:hAnsi="Verdana"/>
                <w:sz w:val="20"/>
                <w:szCs w:val="20"/>
              </w:rPr>
            </w:pPr>
          </w:p>
        </w:tc>
      </w:tr>
      <w:tr w:rsidR="00E27FBF" w:rsidRPr="00E27FBF" w14:paraId="38F72D97" w14:textId="64A9A658" w:rsidTr="00E27FBF">
        <w:tc>
          <w:tcPr>
            <w:tcW w:w="704" w:type="dxa"/>
          </w:tcPr>
          <w:p w14:paraId="1FEAC4D7" w14:textId="77777777" w:rsidR="00E27FBF" w:rsidRPr="00E27FBF" w:rsidRDefault="00E27FBF" w:rsidP="00B44BA9">
            <w:pPr>
              <w:rPr>
                <w:rFonts w:ascii="Verdana" w:hAnsi="Verdana"/>
                <w:sz w:val="20"/>
                <w:szCs w:val="20"/>
              </w:rPr>
            </w:pPr>
          </w:p>
        </w:tc>
        <w:tc>
          <w:tcPr>
            <w:tcW w:w="3686" w:type="dxa"/>
          </w:tcPr>
          <w:p w14:paraId="0C8E3038" w14:textId="1BD8875A" w:rsidR="00E27FBF" w:rsidRPr="00E27FBF" w:rsidRDefault="00E27FBF" w:rsidP="0051127A">
            <w:pPr>
              <w:jc w:val="both"/>
              <w:rPr>
                <w:rFonts w:ascii="Verdana" w:hAnsi="Verdana"/>
                <w:sz w:val="20"/>
                <w:szCs w:val="20"/>
              </w:rPr>
            </w:pPr>
            <w:r w:rsidRPr="00E27FBF">
              <w:rPr>
                <w:rFonts w:ascii="Verdana" w:hAnsi="Verdana"/>
                <w:sz w:val="20"/>
                <w:szCs w:val="20"/>
              </w:rPr>
              <w:t>2 światła ostrzegawcze koloru pomarańczowego, typu C, zgodne z wymaganiami normy ICAO Projektowanie i eksploatowanie lotnisk, wydanie 4-2004, aneks 12, tom I, rozdział 6 pkt 6.3.25 i 6.3.26, oraz regulacjami EASA CS ADR-DSN.Q.850 (a) z późn. zm.</w:t>
            </w:r>
          </w:p>
        </w:tc>
        <w:tc>
          <w:tcPr>
            <w:tcW w:w="4677" w:type="dxa"/>
          </w:tcPr>
          <w:p w14:paraId="45DC8C17" w14:textId="0B3CBC1B"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B5F6631" w14:textId="77777777" w:rsidR="00E27FBF" w:rsidRPr="00E27FBF" w:rsidRDefault="00E27FBF" w:rsidP="0051127A">
            <w:pPr>
              <w:jc w:val="both"/>
              <w:rPr>
                <w:rFonts w:ascii="Verdana" w:hAnsi="Verdana"/>
                <w:sz w:val="20"/>
                <w:szCs w:val="20"/>
              </w:rPr>
            </w:pPr>
          </w:p>
        </w:tc>
      </w:tr>
      <w:tr w:rsidR="00E27FBF" w:rsidRPr="00E27FBF" w14:paraId="731E03B4" w14:textId="287CD1A7" w:rsidTr="00E27FBF">
        <w:tc>
          <w:tcPr>
            <w:tcW w:w="9067" w:type="dxa"/>
            <w:gridSpan w:val="3"/>
          </w:tcPr>
          <w:p w14:paraId="195BD599" w14:textId="66496931" w:rsidR="00E27FBF" w:rsidRPr="00E27FBF" w:rsidRDefault="00E27FBF" w:rsidP="00B44BA9">
            <w:pPr>
              <w:rPr>
                <w:rFonts w:ascii="Verdana" w:hAnsi="Verdana"/>
                <w:sz w:val="20"/>
                <w:szCs w:val="20"/>
              </w:rPr>
            </w:pPr>
            <w:r w:rsidRPr="00E27FBF">
              <w:rPr>
                <w:rFonts w:ascii="Verdana" w:hAnsi="Verdana"/>
                <w:sz w:val="20"/>
                <w:szCs w:val="20"/>
              </w:rPr>
              <w:t xml:space="preserve">Okresy gwarancyjne: </w:t>
            </w:r>
          </w:p>
        </w:tc>
        <w:tc>
          <w:tcPr>
            <w:tcW w:w="4677" w:type="dxa"/>
          </w:tcPr>
          <w:p w14:paraId="5783AE69" w14:textId="77777777" w:rsidR="00E27FBF" w:rsidRPr="00E27FBF" w:rsidRDefault="00E27FBF" w:rsidP="00B44BA9">
            <w:pPr>
              <w:rPr>
                <w:rFonts w:ascii="Verdana" w:hAnsi="Verdana"/>
                <w:sz w:val="20"/>
                <w:szCs w:val="20"/>
              </w:rPr>
            </w:pPr>
          </w:p>
        </w:tc>
      </w:tr>
      <w:tr w:rsidR="00E27FBF" w:rsidRPr="00E27FBF" w14:paraId="68C1C86A" w14:textId="71C6DB91" w:rsidTr="00E27FBF">
        <w:tc>
          <w:tcPr>
            <w:tcW w:w="704" w:type="dxa"/>
          </w:tcPr>
          <w:p w14:paraId="6C7A3139" w14:textId="77777777" w:rsidR="00E27FBF" w:rsidRPr="00E27FBF" w:rsidRDefault="00E27FBF" w:rsidP="00B44BA9">
            <w:pPr>
              <w:rPr>
                <w:rFonts w:ascii="Verdana" w:hAnsi="Verdana"/>
                <w:sz w:val="20"/>
                <w:szCs w:val="20"/>
              </w:rPr>
            </w:pPr>
          </w:p>
        </w:tc>
        <w:tc>
          <w:tcPr>
            <w:tcW w:w="3686" w:type="dxa"/>
          </w:tcPr>
          <w:p w14:paraId="26BF5B6F" w14:textId="5CCE440E" w:rsidR="00E27FBF" w:rsidRPr="00E27FBF" w:rsidRDefault="00E27FBF" w:rsidP="0051127A">
            <w:pPr>
              <w:jc w:val="both"/>
              <w:rPr>
                <w:rFonts w:ascii="Verdana" w:hAnsi="Verdana"/>
                <w:sz w:val="20"/>
                <w:szCs w:val="20"/>
              </w:rPr>
            </w:pPr>
            <w:r w:rsidRPr="00E27FBF">
              <w:rPr>
                <w:rFonts w:ascii="Verdana" w:hAnsi="Verdana"/>
                <w:sz w:val="20"/>
                <w:szCs w:val="20"/>
              </w:rPr>
              <w:t>Okres gwarancji na nowy pojazd</w:t>
            </w:r>
          </w:p>
        </w:tc>
        <w:tc>
          <w:tcPr>
            <w:tcW w:w="4677" w:type="dxa"/>
          </w:tcPr>
          <w:p w14:paraId="16237164" w14:textId="4E6BA72E" w:rsidR="00E27FBF" w:rsidRPr="00E27FBF" w:rsidRDefault="00007D1D" w:rsidP="0051127A">
            <w:pPr>
              <w:jc w:val="both"/>
              <w:rPr>
                <w:rFonts w:ascii="Verdana" w:hAnsi="Verdana"/>
                <w:sz w:val="20"/>
                <w:szCs w:val="20"/>
              </w:rPr>
            </w:pPr>
            <w:r>
              <w:rPr>
                <w:rFonts w:ascii="Verdana" w:hAnsi="Verdana"/>
                <w:sz w:val="20"/>
                <w:szCs w:val="20"/>
              </w:rPr>
              <w:t>36 miesięcy</w:t>
            </w:r>
          </w:p>
        </w:tc>
        <w:tc>
          <w:tcPr>
            <w:tcW w:w="4677" w:type="dxa"/>
          </w:tcPr>
          <w:p w14:paraId="74E23951" w14:textId="77777777" w:rsidR="00E27FBF" w:rsidRPr="00E27FBF" w:rsidRDefault="00E27FBF" w:rsidP="0051127A">
            <w:pPr>
              <w:jc w:val="both"/>
              <w:rPr>
                <w:rFonts w:ascii="Verdana" w:hAnsi="Verdana"/>
                <w:sz w:val="20"/>
                <w:szCs w:val="20"/>
              </w:rPr>
            </w:pPr>
          </w:p>
        </w:tc>
      </w:tr>
      <w:tr w:rsidR="00E27FBF" w:rsidRPr="00E27FBF" w14:paraId="1D0D52B7" w14:textId="25BDCB25" w:rsidTr="00E27FBF">
        <w:tc>
          <w:tcPr>
            <w:tcW w:w="704" w:type="dxa"/>
          </w:tcPr>
          <w:p w14:paraId="43BF81CF" w14:textId="77777777" w:rsidR="00E27FBF" w:rsidRPr="00E27FBF" w:rsidRDefault="00E27FBF" w:rsidP="00B44BA9">
            <w:pPr>
              <w:rPr>
                <w:rFonts w:ascii="Verdana" w:hAnsi="Verdana"/>
                <w:sz w:val="20"/>
                <w:szCs w:val="20"/>
              </w:rPr>
            </w:pPr>
          </w:p>
        </w:tc>
        <w:tc>
          <w:tcPr>
            <w:tcW w:w="3686" w:type="dxa"/>
          </w:tcPr>
          <w:p w14:paraId="24E3C029" w14:textId="5DB749E1" w:rsidR="00E27FBF" w:rsidRPr="00E27FBF" w:rsidRDefault="00E27FBF" w:rsidP="0051127A">
            <w:pPr>
              <w:jc w:val="both"/>
              <w:rPr>
                <w:rFonts w:ascii="Verdana" w:hAnsi="Verdana"/>
                <w:sz w:val="20"/>
                <w:szCs w:val="20"/>
              </w:rPr>
            </w:pPr>
            <w:r w:rsidRPr="00E27FBF">
              <w:rPr>
                <w:rFonts w:ascii="Verdana" w:hAnsi="Verdana"/>
                <w:sz w:val="20"/>
                <w:szCs w:val="20"/>
              </w:rPr>
              <w:t>Lokalizacja serwisu gwarancyjnego</w:t>
            </w:r>
          </w:p>
        </w:tc>
        <w:tc>
          <w:tcPr>
            <w:tcW w:w="4677" w:type="dxa"/>
          </w:tcPr>
          <w:p w14:paraId="504FB631" w14:textId="61BED778" w:rsidR="00E27FBF" w:rsidRPr="00E27FBF" w:rsidRDefault="00E27FBF" w:rsidP="0051127A">
            <w:pPr>
              <w:jc w:val="both"/>
              <w:rPr>
                <w:rFonts w:ascii="Verdana" w:hAnsi="Verdana"/>
                <w:sz w:val="20"/>
                <w:szCs w:val="20"/>
              </w:rPr>
            </w:pPr>
            <w:r w:rsidRPr="00E27FBF">
              <w:rPr>
                <w:rFonts w:ascii="Verdana" w:hAnsi="Verdana"/>
                <w:sz w:val="20"/>
                <w:szCs w:val="20"/>
              </w:rPr>
              <w:t>Polska</w:t>
            </w:r>
          </w:p>
        </w:tc>
        <w:tc>
          <w:tcPr>
            <w:tcW w:w="4677" w:type="dxa"/>
          </w:tcPr>
          <w:p w14:paraId="7D270183" w14:textId="77777777" w:rsidR="00E27FBF" w:rsidRPr="00E27FBF" w:rsidRDefault="00E27FBF" w:rsidP="0051127A">
            <w:pPr>
              <w:jc w:val="both"/>
              <w:rPr>
                <w:rFonts w:ascii="Verdana" w:hAnsi="Verdana"/>
                <w:sz w:val="20"/>
                <w:szCs w:val="20"/>
              </w:rPr>
            </w:pPr>
          </w:p>
        </w:tc>
      </w:tr>
      <w:tr w:rsidR="00E27FBF" w:rsidRPr="00E27FBF" w14:paraId="5DDBE50D" w14:textId="5C71EBD5" w:rsidTr="00E27FBF">
        <w:tc>
          <w:tcPr>
            <w:tcW w:w="704" w:type="dxa"/>
          </w:tcPr>
          <w:p w14:paraId="3558DA2F" w14:textId="77777777" w:rsidR="00E27FBF" w:rsidRPr="00E27FBF" w:rsidRDefault="00E27FBF" w:rsidP="00B44BA9">
            <w:pPr>
              <w:rPr>
                <w:rFonts w:ascii="Verdana" w:hAnsi="Verdana"/>
                <w:sz w:val="20"/>
                <w:szCs w:val="20"/>
              </w:rPr>
            </w:pPr>
          </w:p>
        </w:tc>
        <w:tc>
          <w:tcPr>
            <w:tcW w:w="3686" w:type="dxa"/>
          </w:tcPr>
          <w:p w14:paraId="2CB7127E" w14:textId="5821D9DA" w:rsidR="00E27FBF" w:rsidRPr="00E27FBF" w:rsidRDefault="00E27FBF" w:rsidP="0051127A">
            <w:pPr>
              <w:jc w:val="both"/>
              <w:rPr>
                <w:rFonts w:ascii="Verdana" w:hAnsi="Verdana"/>
                <w:sz w:val="20"/>
                <w:szCs w:val="20"/>
              </w:rPr>
            </w:pPr>
            <w:r w:rsidRPr="00E27FBF">
              <w:rPr>
                <w:rFonts w:ascii="Verdana" w:hAnsi="Verdana"/>
                <w:sz w:val="20"/>
                <w:szCs w:val="20"/>
              </w:rPr>
              <w:t>Bezpłatny, coroczny przegląd w okresie gwarancji, z wymianą płynów i filtrów</w:t>
            </w:r>
          </w:p>
        </w:tc>
        <w:tc>
          <w:tcPr>
            <w:tcW w:w="4677" w:type="dxa"/>
          </w:tcPr>
          <w:p w14:paraId="064D4850" w14:textId="3D71E38E"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1971444A" w14:textId="77777777" w:rsidR="00E27FBF" w:rsidRPr="00E27FBF" w:rsidRDefault="00E27FBF" w:rsidP="0051127A">
            <w:pPr>
              <w:jc w:val="both"/>
              <w:rPr>
                <w:rFonts w:ascii="Verdana" w:hAnsi="Verdana"/>
                <w:sz w:val="20"/>
                <w:szCs w:val="20"/>
              </w:rPr>
            </w:pPr>
          </w:p>
        </w:tc>
      </w:tr>
      <w:tr w:rsidR="00E27FBF" w:rsidRPr="00E27FBF" w14:paraId="432BC722" w14:textId="295592AA" w:rsidTr="00E27FBF">
        <w:tc>
          <w:tcPr>
            <w:tcW w:w="704" w:type="dxa"/>
          </w:tcPr>
          <w:p w14:paraId="15EDC9F8" w14:textId="77777777" w:rsidR="00E27FBF" w:rsidRPr="00E27FBF" w:rsidRDefault="00E27FBF" w:rsidP="00B44BA9">
            <w:pPr>
              <w:rPr>
                <w:rFonts w:ascii="Verdana" w:hAnsi="Verdana"/>
                <w:sz w:val="20"/>
                <w:szCs w:val="20"/>
              </w:rPr>
            </w:pPr>
          </w:p>
        </w:tc>
        <w:tc>
          <w:tcPr>
            <w:tcW w:w="3686" w:type="dxa"/>
          </w:tcPr>
          <w:p w14:paraId="5E69E591" w14:textId="0BF584E1" w:rsidR="00E27FBF" w:rsidRPr="00E27FBF" w:rsidRDefault="00E27FBF" w:rsidP="0051127A">
            <w:pPr>
              <w:jc w:val="both"/>
              <w:rPr>
                <w:rFonts w:ascii="Verdana" w:hAnsi="Verdana"/>
                <w:sz w:val="20"/>
                <w:szCs w:val="20"/>
              </w:rPr>
            </w:pPr>
            <w:r w:rsidRPr="00E27FBF">
              <w:rPr>
                <w:rFonts w:ascii="Verdana" w:hAnsi="Verdana"/>
                <w:sz w:val="20"/>
                <w:szCs w:val="20"/>
              </w:rPr>
              <w:t>Pojazd musi być zdolny do pracy w zakresie temperatur od –20 0C do +40 0C, z możliwością przechowywania go na wolnym powietrzu</w:t>
            </w:r>
          </w:p>
        </w:tc>
        <w:tc>
          <w:tcPr>
            <w:tcW w:w="4677" w:type="dxa"/>
          </w:tcPr>
          <w:p w14:paraId="1F98C78A" w14:textId="38B5F066" w:rsidR="00E27FBF" w:rsidRPr="00E27FBF" w:rsidRDefault="00E27FBF" w:rsidP="0051127A">
            <w:pPr>
              <w:jc w:val="both"/>
              <w:rPr>
                <w:rFonts w:ascii="Verdana" w:hAnsi="Verdana"/>
                <w:sz w:val="20"/>
                <w:szCs w:val="20"/>
              </w:rPr>
            </w:pPr>
            <w:r w:rsidRPr="00E27FBF">
              <w:rPr>
                <w:rFonts w:ascii="Verdana" w:hAnsi="Verdana"/>
                <w:sz w:val="20"/>
                <w:szCs w:val="20"/>
              </w:rPr>
              <w:t>tak, wymóg</w:t>
            </w:r>
          </w:p>
        </w:tc>
        <w:tc>
          <w:tcPr>
            <w:tcW w:w="4677" w:type="dxa"/>
          </w:tcPr>
          <w:p w14:paraId="52E85E0C" w14:textId="77777777" w:rsidR="00E27FBF" w:rsidRPr="00E27FBF" w:rsidRDefault="00E27FBF" w:rsidP="0051127A">
            <w:pPr>
              <w:jc w:val="both"/>
              <w:rPr>
                <w:rFonts w:ascii="Verdana" w:hAnsi="Verdana"/>
                <w:sz w:val="20"/>
                <w:szCs w:val="20"/>
              </w:rPr>
            </w:pPr>
          </w:p>
        </w:tc>
      </w:tr>
    </w:tbl>
    <w:p w14:paraId="0B4691C0" w14:textId="18F65970" w:rsidR="00D63851" w:rsidRPr="00E27FBF" w:rsidRDefault="00D63851">
      <w:pPr>
        <w:rPr>
          <w:rFonts w:ascii="Verdana" w:hAnsi="Verdana"/>
          <w:sz w:val="20"/>
          <w:szCs w:val="20"/>
        </w:rPr>
      </w:pPr>
    </w:p>
    <w:p w14:paraId="79BD6746" w14:textId="77777777" w:rsidR="00C27D18" w:rsidRPr="00E27FBF" w:rsidRDefault="00C27D18" w:rsidP="00C27D18">
      <w:pPr>
        <w:jc w:val="both"/>
        <w:rPr>
          <w:rFonts w:ascii="Verdana" w:hAnsi="Verdana"/>
          <w:b/>
          <w:bCs/>
          <w:sz w:val="20"/>
          <w:szCs w:val="20"/>
        </w:rPr>
      </w:pPr>
      <w:r w:rsidRPr="00E27FBF">
        <w:rPr>
          <w:rFonts w:ascii="Verdana" w:hAnsi="Verdana"/>
          <w:b/>
          <w:bCs/>
          <w:sz w:val="20"/>
          <w:szCs w:val="20"/>
        </w:rPr>
        <w:t xml:space="preserve">Zamawiający wymaga: </w:t>
      </w:r>
    </w:p>
    <w:p w14:paraId="722FE435" w14:textId="2C13D0DB" w:rsidR="00C27D18" w:rsidRPr="00E27FBF" w:rsidRDefault="00C27D18" w:rsidP="00C27D18">
      <w:pPr>
        <w:pStyle w:val="Akapitzlist"/>
        <w:numPr>
          <w:ilvl w:val="0"/>
          <w:numId w:val="1"/>
        </w:numPr>
        <w:jc w:val="both"/>
        <w:rPr>
          <w:rFonts w:ascii="Verdana" w:hAnsi="Verdana"/>
          <w:sz w:val="20"/>
          <w:szCs w:val="20"/>
        </w:rPr>
      </w:pPr>
      <w:r w:rsidRPr="00E27FBF">
        <w:rPr>
          <w:rFonts w:ascii="Verdana" w:hAnsi="Verdana"/>
          <w:sz w:val="20"/>
          <w:szCs w:val="20"/>
        </w:rPr>
        <w:t>aby pojazd posiadał wszystkie niezbędne świadectwa, homologacje lub inne dokumenty dopuszczenia do poruszania się po lotnisku</w:t>
      </w:r>
      <w:r w:rsidR="00A36617" w:rsidRPr="00E27FBF">
        <w:rPr>
          <w:rFonts w:ascii="Verdana" w:hAnsi="Verdana"/>
          <w:sz w:val="20"/>
          <w:szCs w:val="20"/>
        </w:rPr>
        <w:t>;</w:t>
      </w:r>
    </w:p>
    <w:p w14:paraId="3252C828" w14:textId="25AF62F4" w:rsidR="00C27D18" w:rsidRPr="00E27FBF" w:rsidRDefault="00C27D18" w:rsidP="00C27D18">
      <w:pPr>
        <w:pStyle w:val="Akapitzlist"/>
        <w:numPr>
          <w:ilvl w:val="0"/>
          <w:numId w:val="1"/>
        </w:numPr>
        <w:jc w:val="both"/>
        <w:rPr>
          <w:rFonts w:ascii="Verdana" w:hAnsi="Verdana"/>
          <w:sz w:val="20"/>
          <w:szCs w:val="20"/>
        </w:rPr>
      </w:pPr>
      <w:bookmarkStart w:id="2" w:name="_Hlk112843106"/>
      <w:r w:rsidRPr="00E27FBF">
        <w:rPr>
          <w:rFonts w:ascii="Verdana" w:hAnsi="Verdana"/>
          <w:sz w:val="20"/>
          <w:szCs w:val="20"/>
        </w:rPr>
        <w:t xml:space="preserve">dostarczenia Przedmiotu zamówienia do miejsca wskazanego przez Zamawiającego na terenie </w:t>
      </w:r>
      <w:r w:rsidR="007F3E83" w:rsidRPr="00E27FBF">
        <w:rPr>
          <w:rFonts w:ascii="Verdana" w:hAnsi="Verdana"/>
          <w:sz w:val="20"/>
          <w:szCs w:val="20"/>
        </w:rPr>
        <w:t>miasta</w:t>
      </w:r>
      <w:r w:rsidRPr="00E27FBF">
        <w:rPr>
          <w:rFonts w:ascii="Verdana" w:hAnsi="Verdana"/>
          <w:sz w:val="20"/>
          <w:szCs w:val="20"/>
        </w:rPr>
        <w:t xml:space="preserve"> Poznania przy użyciu lawety. Dostarczony pojazd powinien być wyposażony we wszelkie płyny eksploatacyjne,</w:t>
      </w:r>
      <w:r w:rsidR="00A36617" w:rsidRPr="00E27FBF">
        <w:rPr>
          <w:rFonts w:ascii="Verdana" w:hAnsi="Verdana"/>
          <w:sz w:val="20"/>
          <w:szCs w:val="20"/>
        </w:rPr>
        <w:t xml:space="preserve"> a także akumulator powinien być w pełni naładowany;</w:t>
      </w:r>
    </w:p>
    <w:bookmarkEnd w:id="2"/>
    <w:p w14:paraId="2CD56699" w14:textId="6B310932" w:rsidR="00C27D18" w:rsidRPr="00E27FBF" w:rsidRDefault="00C27D18" w:rsidP="00C27D18">
      <w:pPr>
        <w:pStyle w:val="Akapitzlist"/>
        <w:numPr>
          <w:ilvl w:val="0"/>
          <w:numId w:val="1"/>
        </w:numPr>
        <w:jc w:val="both"/>
        <w:rPr>
          <w:rFonts w:ascii="Verdana" w:hAnsi="Verdana"/>
          <w:sz w:val="20"/>
          <w:szCs w:val="20"/>
        </w:rPr>
      </w:pPr>
      <w:r w:rsidRPr="00E27FBF">
        <w:rPr>
          <w:rFonts w:ascii="Verdana" w:hAnsi="Verdana"/>
          <w:sz w:val="20"/>
          <w:szCs w:val="20"/>
        </w:rPr>
        <w:t>przekazania wraz z pojazdem: karty pojazdu, książki gwarancyjnej pojazdu, wykaz</w:t>
      </w:r>
      <w:r w:rsidR="007F3E83" w:rsidRPr="00E27FBF">
        <w:rPr>
          <w:rFonts w:ascii="Verdana" w:hAnsi="Verdana"/>
          <w:sz w:val="20"/>
          <w:szCs w:val="20"/>
        </w:rPr>
        <w:t>u</w:t>
      </w:r>
      <w:r w:rsidRPr="00E27FBF">
        <w:rPr>
          <w:rFonts w:ascii="Verdana" w:hAnsi="Verdana"/>
          <w:sz w:val="20"/>
          <w:szCs w:val="20"/>
        </w:rPr>
        <w:t xml:space="preserve"> wyposażenia, instrukcj</w:t>
      </w:r>
      <w:r w:rsidR="007F3E83" w:rsidRPr="00E27FBF">
        <w:rPr>
          <w:rFonts w:ascii="Verdana" w:hAnsi="Verdana"/>
          <w:sz w:val="20"/>
          <w:szCs w:val="20"/>
        </w:rPr>
        <w:t>i</w:t>
      </w:r>
      <w:r w:rsidRPr="00E27FBF">
        <w:rPr>
          <w:rFonts w:ascii="Verdana" w:hAnsi="Verdana"/>
          <w:sz w:val="20"/>
          <w:szCs w:val="20"/>
        </w:rPr>
        <w:t xml:space="preserve"> obsługi pojazdu, świadectw</w:t>
      </w:r>
      <w:r w:rsidR="007F3E83" w:rsidRPr="00E27FBF">
        <w:rPr>
          <w:rFonts w:ascii="Verdana" w:hAnsi="Verdana"/>
          <w:sz w:val="20"/>
          <w:szCs w:val="20"/>
        </w:rPr>
        <w:t>a</w:t>
      </w:r>
      <w:r w:rsidRPr="00E27FBF">
        <w:rPr>
          <w:rFonts w:ascii="Verdana" w:hAnsi="Verdana"/>
          <w:sz w:val="20"/>
          <w:szCs w:val="20"/>
        </w:rPr>
        <w:t xml:space="preserve"> zgodności WE pojazdu wraz z oświadczeniem producenta/importera potwierdzającym dane pojazdu nie znajdujące się w świadectwie zgodności, a niezbędne do zarejestrowania pojazdu, książki przeglądów serwisowych, dokumentów potwierdzających przeprowadzenie pierwszego badania technicznego pojazdu</w:t>
      </w:r>
      <w:r w:rsidR="00125DDA" w:rsidRPr="00E27FBF">
        <w:rPr>
          <w:rFonts w:ascii="Verdana" w:hAnsi="Verdana"/>
          <w:sz w:val="20"/>
          <w:szCs w:val="20"/>
        </w:rPr>
        <w:t>, świadectwa badań zainstalowanych urządzeń</w:t>
      </w:r>
      <w:r w:rsidR="007F3E83" w:rsidRPr="00E27FBF">
        <w:rPr>
          <w:rFonts w:ascii="Verdana" w:hAnsi="Verdana"/>
          <w:sz w:val="20"/>
          <w:szCs w:val="20"/>
        </w:rPr>
        <w:t>.</w:t>
      </w:r>
      <w:r w:rsidR="00125DDA" w:rsidRPr="00E27FBF">
        <w:rPr>
          <w:rFonts w:ascii="Verdana" w:hAnsi="Verdana"/>
          <w:sz w:val="20"/>
          <w:szCs w:val="20"/>
        </w:rPr>
        <w:t xml:space="preserve"> </w:t>
      </w:r>
      <w:r w:rsidR="007F3E83" w:rsidRPr="00E27FBF">
        <w:rPr>
          <w:rFonts w:ascii="Verdana" w:hAnsi="Verdana"/>
          <w:sz w:val="20"/>
          <w:szCs w:val="20"/>
        </w:rPr>
        <w:t>W</w:t>
      </w:r>
      <w:r w:rsidR="00125DDA" w:rsidRPr="00E27FBF">
        <w:rPr>
          <w:rFonts w:ascii="Verdana" w:hAnsi="Verdana"/>
          <w:sz w:val="20"/>
          <w:szCs w:val="20"/>
        </w:rPr>
        <w:t xml:space="preserve">w. dokumentacja </w:t>
      </w:r>
      <w:r w:rsidR="007F3E83" w:rsidRPr="00E27FBF">
        <w:rPr>
          <w:rFonts w:ascii="Verdana" w:hAnsi="Verdana"/>
          <w:sz w:val="20"/>
          <w:szCs w:val="20"/>
        </w:rPr>
        <w:t xml:space="preserve">winna być </w:t>
      </w:r>
      <w:r w:rsidR="00125DDA" w:rsidRPr="00E27FBF">
        <w:rPr>
          <w:rFonts w:ascii="Verdana" w:hAnsi="Verdana"/>
          <w:sz w:val="20"/>
          <w:szCs w:val="20"/>
        </w:rPr>
        <w:t>sporządzona w języku polskim</w:t>
      </w:r>
      <w:r w:rsidR="007F3E83" w:rsidRPr="00E27FBF">
        <w:rPr>
          <w:rFonts w:ascii="Verdana" w:hAnsi="Verdana"/>
          <w:sz w:val="20"/>
          <w:szCs w:val="20"/>
        </w:rPr>
        <w:t>;</w:t>
      </w:r>
    </w:p>
    <w:p w14:paraId="54808A06" w14:textId="60EEDFC8" w:rsidR="00A36617" w:rsidRPr="00E27FBF" w:rsidRDefault="00A36617" w:rsidP="00C27D18">
      <w:pPr>
        <w:pStyle w:val="Akapitzlist"/>
        <w:numPr>
          <w:ilvl w:val="0"/>
          <w:numId w:val="1"/>
        </w:numPr>
        <w:jc w:val="both"/>
        <w:rPr>
          <w:rFonts w:ascii="Verdana" w:hAnsi="Verdana"/>
          <w:sz w:val="20"/>
          <w:szCs w:val="20"/>
        </w:rPr>
      </w:pPr>
      <w:r w:rsidRPr="00E27FBF">
        <w:rPr>
          <w:rFonts w:ascii="Verdana" w:hAnsi="Verdana"/>
          <w:sz w:val="20"/>
          <w:szCs w:val="20"/>
        </w:rPr>
        <w:t>przeprowadzenia szkoleń: a) z obsługi pojazdu</w:t>
      </w:r>
      <w:r w:rsidR="00693BEB" w:rsidRPr="00E27FBF">
        <w:rPr>
          <w:rFonts w:ascii="Verdana" w:hAnsi="Verdana"/>
          <w:sz w:val="20"/>
          <w:szCs w:val="20"/>
        </w:rPr>
        <w:t xml:space="preserve">, w siedzibie </w:t>
      </w:r>
      <w:r w:rsidR="00A114B6" w:rsidRPr="00E27FBF">
        <w:rPr>
          <w:rFonts w:ascii="Verdana" w:hAnsi="Verdana"/>
          <w:sz w:val="20"/>
          <w:szCs w:val="20"/>
        </w:rPr>
        <w:t>Zamawiającego</w:t>
      </w:r>
      <w:r w:rsidR="00693BEB" w:rsidRPr="00E27FBF">
        <w:rPr>
          <w:rFonts w:ascii="Verdana" w:hAnsi="Verdana"/>
          <w:sz w:val="20"/>
          <w:szCs w:val="20"/>
        </w:rPr>
        <w:t>,</w:t>
      </w:r>
      <w:r w:rsidRPr="00E27FBF">
        <w:rPr>
          <w:rFonts w:ascii="Verdana" w:hAnsi="Verdana"/>
          <w:sz w:val="20"/>
          <w:szCs w:val="20"/>
        </w:rPr>
        <w:t xml:space="preserve"> dla minimum 5 osób</w:t>
      </w:r>
      <w:r w:rsidR="00A026DA" w:rsidRPr="00E27FBF">
        <w:rPr>
          <w:rFonts w:ascii="Verdana" w:hAnsi="Verdana"/>
          <w:sz w:val="20"/>
          <w:szCs w:val="20"/>
        </w:rPr>
        <w:t xml:space="preserve"> na zasadach „Train the Trainer”</w:t>
      </w:r>
      <w:r w:rsidRPr="00E27FBF">
        <w:rPr>
          <w:rFonts w:ascii="Verdana" w:hAnsi="Verdana"/>
          <w:sz w:val="20"/>
          <w:szCs w:val="20"/>
        </w:rPr>
        <w:t xml:space="preserve">, </w:t>
      </w:r>
      <w:r w:rsidR="007F3E83" w:rsidRPr="00E27FBF">
        <w:rPr>
          <w:rFonts w:ascii="Verdana" w:hAnsi="Verdana"/>
          <w:sz w:val="20"/>
          <w:szCs w:val="20"/>
        </w:rPr>
        <w:t xml:space="preserve">b) </w:t>
      </w:r>
      <w:r w:rsidRPr="00E27FBF">
        <w:rPr>
          <w:rFonts w:ascii="Verdana" w:hAnsi="Verdana"/>
          <w:sz w:val="20"/>
          <w:szCs w:val="20"/>
        </w:rPr>
        <w:t>z obsługi serwisowej</w:t>
      </w:r>
      <w:r w:rsidR="0022110D" w:rsidRPr="00E27FBF">
        <w:rPr>
          <w:rFonts w:ascii="Verdana" w:hAnsi="Verdana"/>
          <w:sz w:val="20"/>
          <w:szCs w:val="20"/>
        </w:rPr>
        <w:t>,</w:t>
      </w:r>
      <w:r w:rsidRPr="00E27FBF">
        <w:rPr>
          <w:rFonts w:ascii="Verdana" w:hAnsi="Verdana"/>
          <w:sz w:val="20"/>
          <w:szCs w:val="20"/>
        </w:rPr>
        <w:t xml:space="preserve"> </w:t>
      </w:r>
      <w:r w:rsidR="007B5EF7" w:rsidRPr="00E27FBF">
        <w:rPr>
          <w:rFonts w:ascii="Verdana" w:hAnsi="Verdana"/>
          <w:sz w:val="20"/>
          <w:szCs w:val="20"/>
        </w:rPr>
        <w:t>w siedzibie producenta</w:t>
      </w:r>
      <w:r w:rsidR="007F3E83" w:rsidRPr="00E27FBF">
        <w:rPr>
          <w:rFonts w:ascii="Verdana" w:hAnsi="Verdana"/>
          <w:sz w:val="20"/>
          <w:szCs w:val="20"/>
        </w:rPr>
        <w:t>,</w:t>
      </w:r>
      <w:r w:rsidR="007B5EF7" w:rsidRPr="00E27FBF">
        <w:rPr>
          <w:rFonts w:ascii="Verdana" w:hAnsi="Verdana"/>
          <w:sz w:val="20"/>
          <w:szCs w:val="20"/>
        </w:rPr>
        <w:t xml:space="preserve"> </w:t>
      </w:r>
      <w:r w:rsidRPr="00E27FBF">
        <w:rPr>
          <w:rFonts w:ascii="Verdana" w:hAnsi="Verdana"/>
          <w:sz w:val="20"/>
          <w:szCs w:val="20"/>
        </w:rPr>
        <w:t xml:space="preserve">z autoryzacją na </w:t>
      </w:r>
      <w:r w:rsidR="007F3E83" w:rsidRPr="00E27FBF">
        <w:rPr>
          <w:rFonts w:ascii="Verdana" w:hAnsi="Verdana"/>
          <w:sz w:val="20"/>
          <w:szCs w:val="20"/>
        </w:rPr>
        <w:t>obsługę</w:t>
      </w:r>
      <w:r w:rsidRPr="00E27FBF">
        <w:rPr>
          <w:rFonts w:ascii="Verdana" w:hAnsi="Verdana"/>
          <w:sz w:val="20"/>
          <w:szCs w:val="20"/>
        </w:rPr>
        <w:t xml:space="preserve"> i </w:t>
      </w:r>
      <w:r w:rsidR="007F3E83" w:rsidRPr="00E27FBF">
        <w:rPr>
          <w:rFonts w:ascii="Verdana" w:hAnsi="Verdana"/>
          <w:sz w:val="20"/>
          <w:szCs w:val="20"/>
        </w:rPr>
        <w:t xml:space="preserve">dokonywanie </w:t>
      </w:r>
      <w:r w:rsidRPr="00E27FBF">
        <w:rPr>
          <w:rFonts w:ascii="Verdana" w:hAnsi="Verdana"/>
          <w:sz w:val="20"/>
          <w:szCs w:val="20"/>
        </w:rPr>
        <w:t xml:space="preserve">napraw dla uczestników szkolenia, dla minimum </w:t>
      </w:r>
      <w:r w:rsidR="00A026DA" w:rsidRPr="00E27FBF">
        <w:rPr>
          <w:rFonts w:ascii="Verdana" w:hAnsi="Verdana"/>
          <w:sz w:val="20"/>
          <w:szCs w:val="20"/>
        </w:rPr>
        <w:t>4</w:t>
      </w:r>
      <w:r w:rsidRPr="00E27FBF">
        <w:rPr>
          <w:rFonts w:ascii="Verdana" w:hAnsi="Verdana"/>
          <w:sz w:val="20"/>
          <w:szCs w:val="20"/>
        </w:rPr>
        <w:t xml:space="preserve"> osób</w:t>
      </w:r>
      <w:r w:rsidR="00A026DA" w:rsidRPr="00E27FBF">
        <w:rPr>
          <w:rFonts w:ascii="Verdana" w:hAnsi="Verdana"/>
          <w:sz w:val="20"/>
          <w:szCs w:val="20"/>
        </w:rPr>
        <w:t xml:space="preserve"> na zasadach „Train the Trainer”</w:t>
      </w:r>
      <w:r w:rsidRPr="00E27FBF">
        <w:rPr>
          <w:rFonts w:ascii="Verdana" w:hAnsi="Verdana"/>
          <w:sz w:val="20"/>
          <w:szCs w:val="20"/>
        </w:rPr>
        <w:t>;</w:t>
      </w:r>
    </w:p>
    <w:p w14:paraId="6F1C9C53" w14:textId="241690C7" w:rsidR="00A36617" w:rsidRPr="00E27FBF" w:rsidRDefault="00A36617" w:rsidP="00C27D18">
      <w:pPr>
        <w:pStyle w:val="Akapitzlist"/>
        <w:numPr>
          <w:ilvl w:val="0"/>
          <w:numId w:val="1"/>
        </w:numPr>
        <w:jc w:val="both"/>
        <w:rPr>
          <w:rFonts w:ascii="Verdana" w:hAnsi="Verdana"/>
          <w:sz w:val="20"/>
          <w:szCs w:val="20"/>
        </w:rPr>
      </w:pPr>
      <w:r w:rsidRPr="00E27FBF">
        <w:rPr>
          <w:rFonts w:ascii="Verdana" w:hAnsi="Verdana"/>
          <w:sz w:val="20"/>
          <w:szCs w:val="20"/>
        </w:rPr>
        <w:t>dostępnoś</w:t>
      </w:r>
      <w:r w:rsidR="007F3E83" w:rsidRPr="00E27FBF">
        <w:rPr>
          <w:rFonts w:ascii="Verdana" w:hAnsi="Verdana"/>
          <w:sz w:val="20"/>
          <w:szCs w:val="20"/>
        </w:rPr>
        <w:t>ci</w:t>
      </w:r>
      <w:r w:rsidRPr="00E27FBF">
        <w:rPr>
          <w:rFonts w:ascii="Verdana" w:hAnsi="Verdana"/>
          <w:sz w:val="20"/>
          <w:szCs w:val="20"/>
        </w:rPr>
        <w:t xml:space="preserve"> części zamiennych co najmniej przez </w:t>
      </w:r>
      <w:r w:rsidR="003C69D6">
        <w:rPr>
          <w:rFonts w:ascii="Verdana" w:hAnsi="Verdana"/>
          <w:sz w:val="20"/>
          <w:szCs w:val="20"/>
        </w:rPr>
        <w:t>7</w:t>
      </w:r>
      <w:r w:rsidR="00162DBB">
        <w:rPr>
          <w:rFonts w:ascii="Verdana" w:hAnsi="Verdana"/>
          <w:sz w:val="20"/>
          <w:szCs w:val="20"/>
        </w:rPr>
        <w:t xml:space="preserve"> </w:t>
      </w:r>
      <w:r w:rsidR="003C69D6">
        <w:rPr>
          <w:rFonts w:ascii="Verdana" w:hAnsi="Verdana"/>
          <w:sz w:val="20"/>
          <w:szCs w:val="20"/>
        </w:rPr>
        <w:t xml:space="preserve">lat </w:t>
      </w:r>
      <w:r w:rsidR="00EE4CE6" w:rsidRPr="00E27FBF">
        <w:rPr>
          <w:rFonts w:ascii="Verdana" w:hAnsi="Verdana"/>
          <w:sz w:val="20"/>
          <w:szCs w:val="20"/>
        </w:rPr>
        <w:t xml:space="preserve">od </w:t>
      </w:r>
      <w:r w:rsidR="005F34BC" w:rsidRPr="00E27FBF">
        <w:rPr>
          <w:rFonts w:ascii="Verdana" w:hAnsi="Verdana"/>
          <w:sz w:val="20"/>
          <w:szCs w:val="20"/>
        </w:rPr>
        <w:t>daty udzielenia zamówienia</w:t>
      </w:r>
      <w:r w:rsidRPr="00E27FBF">
        <w:rPr>
          <w:rFonts w:ascii="Verdana" w:hAnsi="Verdana"/>
          <w:sz w:val="20"/>
          <w:szCs w:val="20"/>
        </w:rPr>
        <w:t>;</w:t>
      </w:r>
    </w:p>
    <w:p w14:paraId="351761BB" w14:textId="1104B30C" w:rsidR="00970443" w:rsidRPr="00E27FBF" w:rsidRDefault="007F3E83" w:rsidP="00C27D18">
      <w:pPr>
        <w:pStyle w:val="Akapitzlist"/>
        <w:numPr>
          <w:ilvl w:val="0"/>
          <w:numId w:val="1"/>
        </w:numPr>
        <w:jc w:val="both"/>
        <w:rPr>
          <w:rFonts w:ascii="Verdana" w:hAnsi="Verdana"/>
          <w:sz w:val="20"/>
          <w:szCs w:val="20"/>
        </w:rPr>
      </w:pPr>
      <w:r w:rsidRPr="00E27FBF">
        <w:rPr>
          <w:rFonts w:ascii="Verdana" w:hAnsi="Verdana"/>
          <w:sz w:val="20"/>
          <w:szCs w:val="20"/>
        </w:rPr>
        <w:t xml:space="preserve">zapewnienia </w:t>
      </w:r>
      <w:r w:rsidR="00DF1B89" w:rsidRPr="00E27FBF">
        <w:rPr>
          <w:rFonts w:ascii="Verdana" w:hAnsi="Verdana"/>
          <w:sz w:val="20"/>
          <w:szCs w:val="20"/>
        </w:rPr>
        <w:t xml:space="preserve">dostępności </w:t>
      </w:r>
      <w:r w:rsidR="00125DDA" w:rsidRPr="00E27FBF">
        <w:rPr>
          <w:rFonts w:ascii="Verdana" w:hAnsi="Verdana"/>
          <w:sz w:val="20"/>
          <w:szCs w:val="20"/>
        </w:rPr>
        <w:t>obsług</w:t>
      </w:r>
      <w:r w:rsidRPr="00E27FBF">
        <w:rPr>
          <w:rFonts w:ascii="Verdana" w:hAnsi="Verdana"/>
          <w:sz w:val="20"/>
          <w:szCs w:val="20"/>
        </w:rPr>
        <w:t>i</w:t>
      </w:r>
      <w:r w:rsidR="00125DDA" w:rsidRPr="00E27FBF">
        <w:rPr>
          <w:rFonts w:ascii="Verdana" w:hAnsi="Verdana"/>
          <w:sz w:val="20"/>
          <w:szCs w:val="20"/>
        </w:rPr>
        <w:t xml:space="preserve"> serwisow</w:t>
      </w:r>
      <w:r w:rsidRPr="00E27FBF">
        <w:rPr>
          <w:rFonts w:ascii="Verdana" w:hAnsi="Verdana"/>
          <w:sz w:val="20"/>
          <w:szCs w:val="20"/>
        </w:rPr>
        <w:t>ej</w:t>
      </w:r>
      <w:r w:rsidR="00125DDA" w:rsidRPr="00E27FBF">
        <w:rPr>
          <w:rFonts w:ascii="Verdana" w:hAnsi="Verdana"/>
          <w:sz w:val="20"/>
          <w:szCs w:val="20"/>
        </w:rPr>
        <w:t>, z całodobową obsługą i reakcją do 24 godzin od zgłoszenia (obsługa serwisowa nie jest objęta przedmiotem zamówienia)</w:t>
      </w:r>
      <w:r w:rsidR="00115463" w:rsidRPr="00E27FBF">
        <w:rPr>
          <w:rFonts w:ascii="Verdana" w:hAnsi="Verdana"/>
          <w:sz w:val="20"/>
          <w:szCs w:val="20"/>
        </w:rPr>
        <w:t>.</w:t>
      </w:r>
    </w:p>
    <w:sectPr w:rsidR="00970443" w:rsidRPr="00E27FBF" w:rsidSect="00E27FBF">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28507" w14:textId="77777777" w:rsidR="0034173B" w:rsidRDefault="0034173B" w:rsidP="00EA512A">
      <w:pPr>
        <w:spacing w:after="0" w:line="240" w:lineRule="auto"/>
      </w:pPr>
      <w:r>
        <w:separator/>
      </w:r>
    </w:p>
  </w:endnote>
  <w:endnote w:type="continuationSeparator" w:id="0">
    <w:p w14:paraId="1A675B2B" w14:textId="77777777" w:rsidR="0034173B" w:rsidRDefault="0034173B" w:rsidP="00EA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396273"/>
      <w:docPartObj>
        <w:docPartGallery w:val="Page Numbers (Bottom of Page)"/>
        <w:docPartUnique/>
      </w:docPartObj>
    </w:sdtPr>
    <w:sdtEndPr/>
    <w:sdtContent>
      <w:sdt>
        <w:sdtPr>
          <w:id w:val="1728636285"/>
          <w:docPartObj>
            <w:docPartGallery w:val="Page Numbers (Top of Page)"/>
            <w:docPartUnique/>
          </w:docPartObj>
        </w:sdtPr>
        <w:sdtEndPr/>
        <w:sdtContent>
          <w:p w14:paraId="41D0514B" w14:textId="1A7A8818" w:rsidR="00EA512A" w:rsidRDefault="00EA512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541A15">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41A15">
              <w:rPr>
                <w:b/>
                <w:bCs/>
                <w:noProof/>
              </w:rPr>
              <w:t>8</w:t>
            </w:r>
            <w:r>
              <w:rPr>
                <w:b/>
                <w:bCs/>
                <w:sz w:val="24"/>
                <w:szCs w:val="24"/>
              </w:rPr>
              <w:fldChar w:fldCharType="end"/>
            </w:r>
          </w:p>
        </w:sdtContent>
      </w:sdt>
    </w:sdtContent>
  </w:sdt>
  <w:p w14:paraId="1BE30DAB" w14:textId="77777777" w:rsidR="00EA512A" w:rsidRDefault="00EA51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45582" w14:textId="77777777" w:rsidR="0034173B" w:rsidRDefault="0034173B" w:rsidP="00EA512A">
      <w:pPr>
        <w:spacing w:after="0" w:line="240" w:lineRule="auto"/>
      </w:pPr>
      <w:r>
        <w:separator/>
      </w:r>
    </w:p>
  </w:footnote>
  <w:footnote w:type="continuationSeparator" w:id="0">
    <w:p w14:paraId="5F585B42" w14:textId="77777777" w:rsidR="0034173B" w:rsidRDefault="0034173B" w:rsidP="00EA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38D1"/>
    <w:multiLevelType w:val="hybridMultilevel"/>
    <w:tmpl w:val="8574152C"/>
    <w:lvl w:ilvl="0" w:tplc="0415000F">
      <w:start w:val="1"/>
      <w:numFmt w:val="decimal"/>
      <w:lvlText w:val="%1."/>
      <w:lvlJc w:val="left"/>
      <w:pPr>
        <w:tabs>
          <w:tab w:val="num" w:pos="360"/>
        </w:tabs>
        <w:ind w:left="360" w:hanging="360"/>
      </w:pPr>
      <w:rPr>
        <w:rFonts w:cs="Times New Roman"/>
      </w:rPr>
    </w:lvl>
    <w:lvl w:ilvl="1" w:tplc="04150005">
      <w:numFmt w:val="decimal"/>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 w15:restartNumberingAfterBreak="0">
    <w:nsid w:val="064700A0"/>
    <w:multiLevelType w:val="hybridMultilevel"/>
    <w:tmpl w:val="8574152C"/>
    <w:lvl w:ilvl="0" w:tplc="0415000F">
      <w:start w:val="1"/>
      <w:numFmt w:val="decimal"/>
      <w:lvlText w:val="%1."/>
      <w:lvlJc w:val="left"/>
      <w:pPr>
        <w:tabs>
          <w:tab w:val="num" w:pos="360"/>
        </w:tabs>
        <w:ind w:left="360" w:hanging="360"/>
      </w:pPr>
      <w:rPr>
        <w:rFonts w:cs="Times New Roman"/>
      </w:rPr>
    </w:lvl>
    <w:lvl w:ilvl="1" w:tplc="04150005">
      <w:numFmt w:val="decimal"/>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 w15:restartNumberingAfterBreak="0">
    <w:nsid w:val="06714188"/>
    <w:multiLevelType w:val="hybridMultilevel"/>
    <w:tmpl w:val="6B425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8944DE"/>
    <w:multiLevelType w:val="hybridMultilevel"/>
    <w:tmpl w:val="795C3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725BEB"/>
    <w:multiLevelType w:val="multilevel"/>
    <w:tmpl w:val="2CA4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BC7908"/>
    <w:multiLevelType w:val="hybridMultilevel"/>
    <w:tmpl w:val="E53CC8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E6956BF"/>
    <w:multiLevelType w:val="hybridMultilevel"/>
    <w:tmpl w:val="6F5CBA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9C21D91"/>
    <w:multiLevelType w:val="hybridMultilevel"/>
    <w:tmpl w:val="010C7C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2400F28"/>
    <w:multiLevelType w:val="hybridMultilevel"/>
    <w:tmpl w:val="54E8DD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772A4ED7"/>
    <w:multiLevelType w:val="hybridMultilevel"/>
    <w:tmpl w:val="96920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93768461">
    <w:abstractNumId w:val="3"/>
  </w:num>
  <w:num w:numId="2" w16cid:durableId="1060635554">
    <w:abstractNumId w:val="0"/>
  </w:num>
  <w:num w:numId="3" w16cid:durableId="1050494316">
    <w:abstractNumId w:val="1"/>
  </w:num>
  <w:num w:numId="4" w16cid:durableId="1354646851">
    <w:abstractNumId w:val="9"/>
  </w:num>
  <w:num w:numId="5" w16cid:durableId="513225475">
    <w:abstractNumId w:val="8"/>
  </w:num>
  <w:num w:numId="6" w16cid:durableId="2050839404">
    <w:abstractNumId w:val="7"/>
  </w:num>
  <w:num w:numId="7" w16cid:durableId="1437675225">
    <w:abstractNumId w:val="5"/>
  </w:num>
  <w:num w:numId="8" w16cid:durableId="1512186858">
    <w:abstractNumId w:val="4"/>
  </w:num>
  <w:num w:numId="9" w16cid:durableId="583078082">
    <w:abstractNumId w:val="6"/>
  </w:num>
  <w:num w:numId="10" w16cid:durableId="174413900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masz Schoen">
    <w15:presenceInfo w15:providerId="AD" w15:userId="S-1-5-21-32572983-778188865-1892442113-1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51"/>
    <w:rsid w:val="00005CB6"/>
    <w:rsid w:val="00007D1D"/>
    <w:rsid w:val="00017EC7"/>
    <w:rsid w:val="00047CE3"/>
    <w:rsid w:val="0005577D"/>
    <w:rsid w:val="000865AD"/>
    <w:rsid w:val="000F4047"/>
    <w:rsid w:val="00115463"/>
    <w:rsid w:val="00125DDA"/>
    <w:rsid w:val="00145C77"/>
    <w:rsid w:val="00160C31"/>
    <w:rsid w:val="00162DBB"/>
    <w:rsid w:val="0016736B"/>
    <w:rsid w:val="00172BDC"/>
    <w:rsid w:val="00181F94"/>
    <w:rsid w:val="00191CB2"/>
    <w:rsid w:val="00191DDB"/>
    <w:rsid w:val="001A06CD"/>
    <w:rsid w:val="001A0BFD"/>
    <w:rsid w:val="001B4C32"/>
    <w:rsid w:val="001F7802"/>
    <w:rsid w:val="0022110D"/>
    <w:rsid w:val="00254062"/>
    <w:rsid w:val="002D35D0"/>
    <w:rsid w:val="002D481F"/>
    <w:rsid w:val="002F34AF"/>
    <w:rsid w:val="00312C8C"/>
    <w:rsid w:val="00313F3A"/>
    <w:rsid w:val="003264EA"/>
    <w:rsid w:val="00337DF8"/>
    <w:rsid w:val="0034173B"/>
    <w:rsid w:val="003737DA"/>
    <w:rsid w:val="003810EE"/>
    <w:rsid w:val="00385A40"/>
    <w:rsid w:val="003A6E21"/>
    <w:rsid w:val="003A7F1C"/>
    <w:rsid w:val="003C69D6"/>
    <w:rsid w:val="003C71B6"/>
    <w:rsid w:val="003F164C"/>
    <w:rsid w:val="004012BC"/>
    <w:rsid w:val="0046112B"/>
    <w:rsid w:val="004A0D09"/>
    <w:rsid w:val="004B7B9F"/>
    <w:rsid w:val="004B7D7F"/>
    <w:rsid w:val="004D4C15"/>
    <w:rsid w:val="004E1C5A"/>
    <w:rsid w:val="0051127A"/>
    <w:rsid w:val="00524EB0"/>
    <w:rsid w:val="00541A15"/>
    <w:rsid w:val="00586ADD"/>
    <w:rsid w:val="005D35C4"/>
    <w:rsid w:val="005E7C16"/>
    <w:rsid w:val="005F34BC"/>
    <w:rsid w:val="00630D8E"/>
    <w:rsid w:val="0063456B"/>
    <w:rsid w:val="006355E6"/>
    <w:rsid w:val="0066559B"/>
    <w:rsid w:val="00692710"/>
    <w:rsid w:val="00693BEB"/>
    <w:rsid w:val="0069479D"/>
    <w:rsid w:val="006C6036"/>
    <w:rsid w:val="006D7454"/>
    <w:rsid w:val="006E6195"/>
    <w:rsid w:val="006E7A6F"/>
    <w:rsid w:val="006F2B04"/>
    <w:rsid w:val="006F72F7"/>
    <w:rsid w:val="00700CBD"/>
    <w:rsid w:val="00703883"/>
    <w:rsid w:val="00727476"/>
    <w:rsid w:val="00772383"/>
    <w:rsid w:val="00792851"/>
    <w:rsid w:val="007B5EF7"/>
    <w:rsid w:val="007D0ED4"/>
    <w:rsid w:val="007F3E83"/>
    <w:rsid w:val="00802BEA"/>
    <w:rsid w:val="008108D9"/>
    <w:rsid w:val="00830A52"/>
    <w:rsid w:val="00871C87"/>
    <w:rsid w:val="0087626C"/>
    <w:rsid w:val="00884CE8"/>
    <w:rsid w:val="00885923"/>
    <w:rsid w:val="008958E3"/>
    <w:rsid w:val="008A27B0"/>
    <w:rsid w:val="008F62A7"/>
    <w:rsid w:val="00935C64"/>
    <w:rsid w:val="009511C4"/>
    <w:rsid w:val="00970443"/>
    <w:rsid w:val="00987790"/>
    <w:rsid w:val="009A34C4"/>
    <w:rsid w:val="009B21F1"/>
    <w:rsid w:val="009C7180"/>
    <w:rsid w:val="009E0698"/>
    <w:rsid w:val="00A026DA"/>
    <w:rsid w:val="00A114B6"/>
    <w:rsid w:val="00A20C32"/>
    <w:rsid w:val="00A2383E"/>
    <w:rsid w:val="00A36617"/>
    <w:rsid w:val="00A37B1F"/>
    <w:rsid w:val="00A40EA4"/>
    <w:rsid w:val="00A51556"/>
    <w:rsid w:val="00A82441"/>
    <w:rsid w:val="00A90F6A"/>
    <w:rsid w:val="00AB2413"/>
    <w:rsid w:val="00AB3829"/>
    <w:rsid w:val="00AB5D14"/>
    <w:rsid w:val="00AB77A2"/>
    <w:rsid w:val="00AD0DC5"/>
    <w:rsid w:val="00AE74B8"/>
    <w:rsid w:val="00B01805"/>
    <w:rsid w:val="00B44BA9"/>
    <w:rsid w:val="00B50909"/>
    <w:rsid w:val="00B54AEF"/>
    <w:rsid w:val="00B57A69"/>
    <w:rsid w:val="00BA0721"/>
    <w:rsid w:val="00BC70A7"/>
    <w:rsid w:val="00BF211D"/>
    <w:rsid w:val="00C066AD"/>
    <w:rsid w:val="00C27D18"/>
    <w:rsid w:val="00C30DAC"/>
    <w:rsid w:val="00C53490"/>
    <w:rsid w:val="00CA62C1"/>
    <w:rsid w:val="00CD6337"/>
    <w:rsid w:val="00CE0505"/>
    <w:rsid w:val="00CE4891"/>
    <w:rsid w:val="00D25DED"/>
    <w:rsid w:val="00D41FC6"/>
    <w:rsid w:val="00D574CD"/>
    <w:rsid w:val="00D63851"/>
    <w:rsid w:val="00D769E1"/>
    <w:rsid w:val="00D80BE7"/>
    <w:rsid w:val="00D85967"/>
    <w:rsid w:val="00DB08CE"/>
    <w:rsid w:val="00DB53D1"/>
    <w:rsid w:val="00DC1491"/>
    <w:rsid w:val="00DF1B89"/>
    <w:rsid w:val="00DF51F4"/>
    <w:rsid w:val="00E157D3"/>
    <w:rsid w:val="00E27FBF"/>
    <w:rsid w:val="00E3274B"/>
    <w:rsid w:val="00E61E5D"/>
    <w:rsid w:val="00EA1D45"/>
    <w:rsid w:val="00EA512A"/>
    <w:rsid w:val="00EC7C46"/>
    <w:rsid w:val="00EE4CE6"/>
    <w:rsid w:val="00EF67C8"/>
    <w:rsid w:val="00F01A0C"/>
    <w:rsid w:val="00F0742A"/>
    <w:rsid w:val="00F33AE0"/>
    <w:rsid w:val="00FA0EBB"/>
    <w:rsid w:val="00FB3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7467"/>
  <w15:docId w15:val="{60E9FEFF-D565-40F4-ADB9-C00E4847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63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70443"/>
    <w:pPr>
      <w:ind w:left="720"/>
      <w:contextualSpacing/>
    </w:pPr>
  </w:style>
  <w:style w:type="paragraph" w:styleId="Bezodstpw">
    <w:name w:val="No Spacing"/>
    <w:uiPriority w:val="1"/>
    <w:qFormat/>
    <w:rsid w:val="00017EC7"/>
    <w:pPr>
      <w:spacing w:after="0" w:line="240" w:lineRule="auto"/>
    </w:pPr>
  </w:style>
  <w:style w:type="character" w:styleId="Odwoaniedokomentarza">
    <w:name w:val="annotation reference"/>
    <w:basedOn w:val="Domylnaczcionkaakapitu"/>
    <w:uiPriority w:val="99"/>
    <w:semiHidden/>
    <w:unhideWhenUsed/>
    <w:rsid w:val="00987790"/>
    <w:rPr>
      <w:sz w:val="16"/>
      <w:szCs w:val="16"/>
    </w:rPr>
  </w:style>
  <w:style w:type="paragraph" w:styleId="Tekstkomentarza">
    <w:name w:val="annotation text"/>
    <w:basedOn w:val="Normalny"/>
    <w:link w:val="TekstkomentarzaZnak"/>
    <w:uiPriority w:val="99"/>
    <w:semiHidden/>
    <w:unhideWhenUsed/>
    <w:rsid w:val="009877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7790"/>
    <w:rPr>
      <w:sz w:val="20"/>
      <w:szCs w:val="20"/>
    </w:rPr>
  </w:style>
  <w:style w:type="paragraph" w:styleId="Tematkomentarza">
    <w:name w:val="annotation subject"/>
    <w:basedOn w:val="Tekstkomentarza"/>
    <w:next w:val="Tekstkomentarza"/>
    <w:link w:val="TematkomentarzaZnak"/>
    <w:uiPriority w:val="99"/>
    <w:semiHidden/>
    <w:unhideWhenUsed/>
    <w:rsid w:val="00987790"/>
    <w:rPr>
      <w:b/>
      <w:bCs/>
    </w:rPr>
  </w:style>
  <w:style w:type="character" w:customStyle="1" w:styleId="TematkomentarzaZnak">
    <w:name w:val="Temat komentarza Znak"/>
    <w:basedOn w:val="TekstkomentarzaZnak"/>
    <w:link w:val="Tematkomentarza"/>
    <w:uiPriority w:val="99"/>
    <w:semiHidden/>
    <w:rsid w:val="00987790"/>
    <w:rPr>
      <w:b/>
      <w:bCs/>
      <w:sz w:val="20"/>
      <w:szCs w:val="20"/>
    </w:rPr>
  </w:style>
  <w:style w:type="paragraph" w:styleId="Poprawka">
    <w:name w:val="Revision"/>
    <w:hidden/>
    <w:uiPriority w:val="99"/>
    <w:semiHidden/>
    <w:rsid w:val="004A0D09"/>
    <w:pPr>
      <w:spacing w:after="0" w:line="240" w:lineRule="auto"/>
    </w:pPr>
  </w:style>
  <w:style w:type="character" w:styleId="Hipercze">
    <w:name w:val="Hyperlink"/>
    <w:basedOn w:val="Domylnaczcionkaakapitu"/>
    <w:uiPriority w:val="99"/>
    <w:unhideWhenUsed/>
    <w:rsid w:val="008958E3"/>
    <w:rPr>
      <w:color w:val="0563C1" w:themeColor="hyperlink"/>
      <w:u w:val="single"/>
    </w:rPr>
  </w:style>
  <w:style w:type="character" w:customStyle="1" w:styleId="Nierozpoznanawzmianka1">
    <w:name w:val="Nierozpoznana wzmianka1"/>
    <w:basedOn w:val="Domylnaczcionkaakapitu"/>
    <w:uiPriority w:val="99"/>
    <w:semiHidden/>
    <w:unhideWhenUsed/>
    <w:rsid w:val="008958E3"/>
    <w:rPr>
      <w:color w:val="605E5C"/>
      <w:shd w:val="clear" w:color="auto" w:fill="E1DFDD"/>
    </w:rPr>
  </w:style>
  <w:style w:type="paragraph" w:styleId="Nagwek">
    <w:name w:val="header"/>
    <w:basedOn w:val="Normalny"/>
    <w:link w:val="NagwekZnak"/>
    <w:uiPriority w:val="99"/>
    <w:unhideWhenUsed/>
    <w:rsid w:val="00EA5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512A"/>
  </w:style>
  <w:style w:type="paragraph" w:styleId="Stopka">
    <w:name w:val="footer"/>
    <w:basedOn w:val="Normalny"/>
    <w:link w:val="StopkaZnak"/>
    <w:uiPriority w:val="99"/>
    <w:unhideWhenUsed/>
    <w:rsid w:val="00EA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512A"/>
  </w:style>
  <w:style w:type="paragraph" w:styleId="NormalnyWeb">
    <w:name w:val="Normal (Web)"/>
    <w:basedOn w:val="Normalny"/>
    <w:link w:val="NormalnyWebZnak"/>
    <w:uiPriority w:val="99"/>
    <w:unhideWhenUsed/>
    <w:rsid w:val="00EA512A"/>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nyWebZnak">
    <w:name w:val="Normalny (Web) Znak"/>
    <w:link w:val="NormalnyWeb"/>
    <w:uiPriority w:val="99"/>
    <w:rsid w:val="00EA512A"/>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AB38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38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209835">
      <w:bodyDiv w:val="1"/>
      <w:marLeft w:val="0"/>
      <w:marRight w:val="0"/>
      <w:marTop w:val="0"/>
      <w:marBottom w:val="0"/>
      <w:divBdr>
        <w:top w:val="none" w:sz="0" w:space="0" w:color="auto"/>
        <w:left w:val="none" w:sz="0" w:space="0" w:color="auto"/>
        <w:bottom w:val="none" w:sz="0" w:space="0" w:color="auto"/>
        <w:right w:val="none" w:sz="0" w:space="0" w:color="auto"/>
      </w:divBdr>
    </w:div>
    <w:div w:id="1093167121">
      <w:bodyDiv w:val="1"/>
      <w:marLeft w:val="0"/>
      <w:marRight w:val="0"/>
      <w:marTop w:val="0"/>
      <w:marBottom w:val="0"/>
      <w:divBdr>
        <w:top w:val="none" w:sz="0" w:space="0" w:color="auto"/>
        <w:left w:val="none" w:sz="0" w:space="0" w:color="auto"/>
        <w:bottom w:val="none" w:sz="0" w:space="0" w:color="auto"/>
        <w:right w:val="none" w:sz="0" w:space="0" w:color="auto"/>
      </w:divBdr>
    </w:div>
    <w:div w:id="1103917597">
      <w:bodyDiv w:val="1"/>
      <w:marLeft w:val="0"/>
      <w:marRight w:val="0"/>
      <w:marTop w:val="0"/>
      <w:marBottom w:val="0"/>
      <w:divBdr>
        <w:top w:val="none" w:sz="0" w:space="0" w:color="auto"/>
        <w:left w:val="none" w:sz="0" w:space="0" w:color="auto"/>
        <w:bottom w:val="none" w:sz="0" w:space="0" w:color="auto"/>
        <w:right w:val="none" w:sz="0" w:space="0" w:color="auto"/>
      </w:divBdr>
    </w:div>
    <w:div w:id="120987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1158</Words>
  <Characters>6950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 Jarus</dc:creator>
  <cp:lastModifiedBy>Tomasz Schoen</cp:lastModifiedBy>
  <cp:revision>3</cp:revision>
  <dcterms:created xsi:type="dcterms:W3CDTF">2024-08-21T10:48:00Z</dcterms:created>
  <dcterms:modified xsi:type="dcterms:W3CDTF">2024-09-02T12:31:00Z</dcterms:modified>
</cp:coreProperties>
</file>