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1C586" w14:textId="77777777" w:rsidR="007F5274" w:rsidRPr="007F5274" w:rsidRDefault="007F5274" w:rsidP="007F5274">
      <w:pPr>
        <w:widowControl w:val="0"/>
        <w:autoSpaceDE w:val="0"/>
        <w:autoSpaceDN w:val="0"/>
        <w:adjustRightInd w:val="0"/>
        <w:spacing w:after="0" w:line="240" w:lineRule="auto"/>
        <w:ind w:left="7080"/>
        <w:outlineLvl w:val="0"/>
        <w:rPr>
          <w:rFonts w:ascii="Verdana" w:eastAsia="Calibri" w:hAnsi="Verdana" w:cs="Times New Roman"/>
          <w:b/>
          <w:bCs/>
          <w:kern w:val="0"/>
          <w:sz w:val="22"/>
          <w:szCs w:val="22"/>
          <w14:ligatures w14:val="none"/>
        </w:rPr>
      </w:pPr>
      <w:r w:rsidRPr="007F5274">
        <w:rPr>
          <w:rFonts w:ascii="Verdana" w:eastAsia="Calibri" w:hAnsi="Verdana" w:cs="Times New Roman"/>
          <w:b/>
          <w:bCs/>
          <w:kern w:val="0"/>
          <w:sz w:val="22"/>
          <w:szCs w:val="22"/>
          <w14:ligatures w14:val="none"/>
        </w:rPr>
        <w:t>Wzór umowy</w:t>
      </w:r>
    </w:p>
    <w:p w14:paraId="4C537C5F" w14:textId="77777777" w:rsidR="007F5274" w:rsidRPr="007F5274" w:rsidRDefault="007F5274" w:rsidP="007F5274">
      <w:pPr>
        <w:widowControl w:val="0"/>
        <w:autoSpaceDE w:val="0"/>
        <w:autoSpaceDN w:val="0"/>
        <w:adjustRightInd w:val="0"/>
        <w:spacing w:after="0" w:line="240" w:lineRule="auto"/>
        <w:ind w:left="2124" w:firstLine="708"/>
        <w:jc w:val="center"/>
        <w:outlineLvl w:val="0"/>
        <w:rPr>
          <w:rFonts w:ascii="Verdana" w:eastAsia="Calibri" w:hAnsi="Verdana" w:cs="Times New Roman"/>
          <w:b/>
          <w:bCs/>
          <w:kern w:val="0"/>
          <w:sz w:val="22"/>
          <w:szCs w:val="22"/>
          <w14:ligatures w14:val="none"/>
        </w:rPr>
      </w:pPr>
    </w:p>
    <w:p w14:paraId="39D7286C" w14:textId="77777777" w:rsidR="007F5274" w:rsidRPr="007F5274" w:rsidRDefault="007F5274" w:rsidP="007F5274">
      <w:pPr>
        <w:widowControl w:val="0"/>
        <w:autoSpaceDE w:val="0"/>
        <w:autoSpaceDN w:val="0"/>
        <w:adjustRightInd w:val="0"/>
        <w:spacing w:after="0" w:line="240" w:lineRule="auto"/>
        <w:jc w:val="center"/>
        <w:outlineLvl w:val="0"/>
        <w:rPr>
          <w:rFonts w:ascii="Verdana" w:eastAsia="Calibri" w:hAnsi="Verdana" w:cs="Times New Roman"/>
          <w:bCs/>
          <w:kern w:val="0"/>
          <w:sz w:val="22"/>
          <w:szCs w:val="22"/>
          <w14:ligatures w14:val="none"/>
        </w:rPr>
      </w:pPr>
      <w:r w:rsidRPr="007F5274">
        <w:rPr>
          <w:rFonts w:ascii="Verdana" w:eastAsia="Calibri" w:hAnsi="Verdana" w:cs="Times New Roman"/>
          <w:b/>
          <w:bCs/>
          <w:kern w:val="0"/>
          <w:sz w:val="22"/>
          <w:szCs w:val="22"/>
          <w14:ligatures w14:val="none"/>
        </w:rPr>
        <w:t>Umowa  Nr ………………</w:t>
      </w:r>
      <w:r w:rsidRPr="007F5274">
        <w:rPr>
          <w:rFonts w:ascii="Verdana" w:eastAsia="Calibri" w:hAnsi="Verdana" w:cs="Times New Roman"/>
          <w:b/>
          <w:bCs/>
          <w:kern w:val="0"/>
          <w:sz w:val="22"/>
          <w:szCs w:val="22"/>
          <w14:ligatures w14:val="none"/>
        </w:rPr>
        <w:tab/>
      </w:r>
      <w:r w:rsidRPr="007F5274">
        <w:rPr>
          <w:rFonts w:ascii="Verdana" w:eastAsia="Calibri" w:hAnsi="Verdana" w:cs="Times New Roman"/>
          <w:b/>
          <w:bCs/>
          <w:kern w:val="0"/>
          <w:sz w:val="22"/>
          <w:szCs w:val="22"/>
          <w14:ligatures w14:val="none"/>
        </w:rPr>
        <w:tab/>
      </w:r>
    </w:p>
    <w:p w14:paraId="0E367DE5" w14:textId="77777777" w:rsidR="007F5274" w:rsidRDefault="007F5274" w:rsidP="007F5274">
      <w:pPr>
        <w:widowControl w:val="0"/>
        <w:autoSpaceDE w:val="0"/>
        <w:autoSpaceDN w:val="0"/>
        <w:adjustRightInd w:val="0"/>
        <w:spacing w:after="0" w:line="240" w:lineRule="auto"/>
        <w:outlineLvl w:val="0"/>
        <w:rPr>
          <w:rFonts w:ascii="Verdana" w:eastAsia="Calibri" w:hAnsi="Verdana" w:cs="Times New Roman"/>
          <w:b/>
          <w:bCs/>
          <w:kern w:val="0"/>
          <w:sz w:val="20"/>
          <w:szCs w:val="20"/>
          <w14:ligatures w14:val="none"/>
        </w:rPr>
      </w:pPr>
      <w:r w:rsidRPr="007F5274">
        <w:rPr>
          <w:rFonts w:ascii="Verdana" w:eastAsia="Calibri" w:hAnsi="Verdana" w:cs="Times New Roman"/>
          <w:b/>
          <w:bCs/>
          <w:kern w:val="0"/>
          <w:sz w:val="20"/>
          <w:szCs w:val="20"/>
          <w14:ligatures w14:val="none"/>
        </w:rPr>
        <w:t xml:space="preserve">                                                               </w:t>
      </w:r>
    </w:p>
    <w:p w14:paraId="7AF6B37E" w14:textId="77777777" w:rsidR="00F202A5" w:rsidRPr="007F5274" w:rsidRDefault="00F202A5" w:rsidP="007F5274">
      <w:pPr>
        <w:widowControl w:val="0"/>
        <w:autoSpaceDE w:val="0"/>
        <w:autoSpaceDN w:val="0"/>
        <w:adjustRightInd w:val="0"/>
        <w:spacing w:after="0" w:line="240" w:lineRule="auto"/>
        <w:outlineLvl w:val="0"/>
        <w:rPr>
          <w:rFonts w:ascii="Verdana" w:eastAsia="Calibri" w:hAnsi="Verdana" w:cs="Times New Roman"/>
          <w:b/>
          <w:bCs/>
          <w:kern w:val="0"/>
          <w:sz w:val="20"/>
          <w:szCs w:val="20"/>
          <w14:ligatures w14:val="none"/>
        </w:rPr>
      </w:pPr>
    </w:p>
    <w:p w14:paraId="052E65A5" w14:textId="77777777" w:rsidR="00343E5F"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Sporządzona we Wrocławiu w dniu </w:t>
      </w:r>
      <w:r w:rsidRPr="007F5274">
        <w:rPr>
          <w:rFonts w:ascii="Verdana" w:eastAsia="Calibri" w:hAnsi="Verdana" w:cs="Arial"/>
          <w:b/>
          <w:kern w:val="0"/>
          <w:sz w:val="20"/>
          <w:szCs w:val="20"/>
          <w14:ligatures w14:val="none"/>
        </w:rPr>
        <w:t>……………………</w:t>
      </w:r>
      <w:r w:rsidRPr="007F5274">
        <w:rPr>
          <w:rFonts w:ascii="Verdana" w:eastAsia="Calibri" w:hAnsi="Verdana" w:cs="Arial"/>
          <w:kern w:val="0"/>
          <w:sz w:val="20"/>
          <w:szCs w:val="20"/>
          <w14:ligatures w14:val="none"/>
        </w:rPr>
        <w:t xml:space="preserve"> pomiędzy:  </w:t>
      </w:r>
    </w:p>
    <w:p w14:paraId="5B8878AE" w14:textId="192D980A" w:rsid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w:t>
      </w:r>
    </w:p>
    <w:p w14:paraId="03D9EE88" w14:textId="77777777" w:rsidR="00F202A5" w:rsidRPr="007F5274" w:rsidRDefault="00F202A5" w:rsidP="007F5274">
      <w:pPr>
        <w:widowControl w:val="0"/>
        <w:autoSpaceDE w:val="0"/>
        <w:autoSpaceDN w:val="0"/>
        <w:adjustRightInd w:val="0"/>
        <w:spacing w:after="0" w:line="240" w:lineRule="auto"/>
        <w:rPr>
          <w:rFonts w:ascii="Verdana" w:eastAsia="Calibri" w:hAnsi="Verdana" w:cs="Arial"/>
          <w:kern w:val="0"/>
          <w:sz w:val="20"/>
          <w:szCs w:val="20"/>
          <w14:ligatures w14:val="none"/>
        </w:rPr>
      </w:pPr>
    </w:p>
    <w:p w14:paraId="1D8A97C9" w14:textId="77777777" w:rsidR="007F5274" w:rsidRPr="007F5274" w:rsidRDefault="007F5274" w:rsidP="007F5274">
      <w:pPr>
        <w:keepNext/>
        <w:widowControl w:val="0"/>
        <w:autoSpaceDE w:val="0"/>
        <w:autoSpaceDN w:val="0"/>
        <w:adjustRightInd w:val="0"/>
        <w:spacing w:after="0" w:line="240" w:lineRule="auto"/>
        <w:outlineLvl w:val="0"/>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xml:space="preserve">Uniwersytetem Wrocławskim, pl. Uniwersytecki 1 ,  50-137 Wrocław    </w:t>
      </w:r>
    </w:p>
    <w:p w14:paraId="68EDB510"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nr identyfikacyjny   </w:t>
      </w:r>
      <w:r w:rsidRPr="007F5274">
        <w:rPr>
          <w:rFonts w:ascii="Verdana" w:eastAsia="Calibri" w:hAnsi="Verdana" w:cs="Arial"/>
          <w:b/>
          <w:bCs/>
          <w:kern w:val="0"/>
          <w:sz w:val="20"/>
          <w:szCs w:val="20"/>
          <w14:ligatures w14:val="none"/>
        </w:rPr>
        <w:t>NIP: 896-000-54-08, REGON: 000001301</w:t>
      </w:r>
      <w:r w:rsidRPr="007F5274">
        <w:rPr>
          <w:rFonts w:ascii="Verdana" w:eastAsia="Calibri" w:hAnsi="Verdana" w:cs="Arial"/>
          <w:kern w:val="0"/>
          <w:sz w:val="20"/>
          <w:szCs w:val="20"/>
          <w14:ligatures w14:val="none"/>
        </w:rPr>
        <w:t xml:space="preserve">  </w:t>
      </w:r>
    </w:p>
    <w:p w14:paraId="024805C0"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który reprezentuje:</w:t>
      </w:r>
    </w:p>
    <w:p w14:paraId="20114F8C"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t>
      </w:r>
    </w:p>
    <w:p w14:paraId="53257B90"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7F5274">
        <w:rPr>
          <w:rFonts w:ascii="Verdana" w:eastAsia="Calibri" w:hAnsi="Verdana" w:cs="Arial"/>
          <w:kern w:val="0"/>
          <w:sz w:val="20"/>
          <w:szCs w:val="20"/>
          <w14:ligatures w14:val="none"/>
        </w:rPr>
        <w:t xml:space="preserve">zwanym w dalszej części Umowy </w:t>
      </w:r>
      <w:r w:rsidRPr="007F5274">
        <w:rPr>
          <w:rFonts w:ascii="Verdana" w:eastAsia="Calibri" w:hAnsi="Verdana" w:cs="Arial"/>
          <w:b/>
          <w:bCs/>
          <w:kern w:val="0"/>
          <w:sz w:val="20"/>
          <w:szCs w:val="20"/>
          <w14:ligatures w14:val="none"/>
        </w:rPr>
        <w:t>„Zamawiającym”</w:t>
      </w:r>
    </w:p>
    <w:p w14:paraId="60021BA7"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oraz firmą:</w:t>
      </w:r>
    </w:p>
    <w:p w14:paraId="4BEBB56D"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t>
      </w:r>
    </w:p>
    <w:p w14:paraId="2C9BF5AF"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z siedzibą:............................................................................................................</w:t>
      </w:r>
    </w:p>
    <w:p w14:paraId="762D014E"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nr identyfikacyjny NIP: ………………………, REGON:……………………………………………………………..….</w:t>
      </w:r>
    </w:p>
    <w:p w14:paraId="3797F929"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działającą na podstawie: …………………………………………………………………………………………………..…. </w:t>
      </w:r>
    </w:p>
    <w:p w14:paraId="5C3E5C0E"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reprezentowaną przez:</w:t>
      </w:r>
    </w:p>
    <w:p w14:paraId="5F5E6DD6"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t>
      </w:r>
    </w:p>
    <w:p w14:paraId="44A88209"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zwaną w dalszej części Umowy  </w:t>
      </w:r>
      <w:r w:rsidRPr="007F5274">
        <w:rPr>
          <w:rFonts w:ascii="Verdana" w:eastAsia="Calibri" w:hAnsi="Verdana" w:cs="Arial"/>
          <w:b/>
          <w:kern w:val="0"/>
          <w:sz w:val="20"/>
          <w:szCs w:val="20"/>
          <w14:ligatures w14:val="none"/>
        </w:rPr>
        <w:t>„</w:t>
      </w:r>
      <w:r w:rsidRPr="007F5274">
        <w:rPr>
          <w:rFonts w:ascii="Verdana" w:eastAsia="Calibri" w:hAnsi="Verdana" w:cs="Arial"/>
          <w:b/>
          <w:bCs/>
          <w:kern w:val="0"/>
          <w:sz w:val="20"/>
          <w:szCs w:val="20"/>
          <w14:ligatures w14:val="none"/>
        </w:rPr>
        <w:t xml:space="preserve">Wykonawcą” </w:t>
      </w:r>
      <w:r w:rsidRPr="007F5274">
        <w:rPr>
          <w:rFonts w:ascii="Verdana" w:eastAsia="Calibri" w:hAnsi="Verdana" w:cs="Arial"/>
          <w:kern w:val="0"/>
          <w:sz w:val="20"/>
          <w:szCs w:val="20"/>
          <w14:ligatures w14:val="none"/>
        </w:rPr>
        <w:t>o następującej treści:</w:t>
      </w:r>
      <w:r w:rsidRPr="007F5274">
        <w:rPr>
          <w:rFonts w:ascii="Verdana" w:eastAsia="Calibri" w:hAnsi="Verdana" w:cs="Arial"/>
          <w:b/>
          <w:bCs/>
          <w:kern w:val="0"/>
          <w:sz w:val="20"/>
          <w:szCs w:val="20"/>
          <w14:ligatures w14:val="none"/>
        </w:rPr>
        <w:t xml:space="preserve"> </w:t>
      </w:r>
      <w:r w:rsidRPr="007F5274">
        <w:rPr>
          <w:rFonts w:ascii="Verdana" w:eastAsia="Calibri" w:hAnsi="Verdana" w:cs="Arial"/>
          <w:kern w:val="0"/>
          <w:sz w:val="20"/>
          <w:szCs w:val="20"/>
          <w14:ligatures w14:val="none"/>
        </w:rPr>
        <w:t xml:space="preserve"> </w:t>
      </w:r>
    </w:p>
    <w:p w14:paraId="0F915E33"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w:t>
      </w:r>
    </w:p>
    <w:p w14:paraId="4F3CAE60" w14:textId="77777777" w:rsidR="00343E5F" w:rsidRDefault="00343E5F" w:rsidP="007F5274">
      <w:pPr>
        <w:widowControl w:val="0"/>
        <w:autoSpaceDE w:val="0"/>
        <w:autoSpaceDN w:val="0"/>
        <w:adjustRightInd w:val="0"/>
        <w:spacing w:after="0" w:line="240" w:lineRule="auto"/>
        <w:jc w:val="both"/>
        <w:outlineLvl w:val="0"/>
        <w:rPr>
          <w:rFonts w:ascii="Verdana" w:eastAsia="Calibri" w:hAnsi="Verdana" w:cs="Arial"/>
          <w:b/>
          <w:bCs/>
          <w:kern w:val="0"/>
          <w:sz w:val="20"/>
          <w:szCs w:val="20"/>
          <w:u w:val="single"/>
          <w14:ligatures w14:val="none"/>
        </w:rPr>
      </w:pPr>
    </w:p>
    <w:p w14:paraId="59AD1ECA" w14:textId="77777777" w:rsidR="00F202A5" w:rsidRDefault="00F202A5" w:rsidP="007F5274">
      <w:pPr>
        <w:widowControl w:val="0"/>
        <w:autoSpaceDE w:val="0"/>
        <w:autoSpaceDN w:val="0"/>
        <w:adjustRightInd w:val="0"/>
        <w:spacing w:after="0" w:line="240" w:lineRule="auto"/>
        <w:jc w:val="both"/>
        <w:outlineLvl w:val="0"/>
        <w:rPr>
          <w:rFonts w:ascii="Verdana" w:eastAsia="Calibri" w:hAnsi="Verdana" w:cs="Arial"/>
          <w:b/>
          <w:bCs/>
          <w:kern w:val="0"/>
          <w:sz w:val="20"/>
          <w:szCs w:val="20"/>
          <w:u w:val="single"/>
          <w14:ligatures w14:val="none"/>
        </w:rPr>
      </w:pPr>
    </w:p>
    <w:p w14:paraId="5DD4EB50" w14:textId="77777777" w:rsidR="00F202A5" w:rsidRDefault="00F202A5" w:rsidP="007F5274">
      <w:pPr>
        <w:widowControl w:val="0"/>
        <w:autoSpaceDE w:val="0"/>
        <w:autoSpaceDN w:val="0"/>
        <w:adjustRightInd w:val="0"/>
        <w:spacing w:after="0" w:line="240" w:lineRule="auto"/>
        <w:jc w:val="both"/>
        <w:outlineLvl w:val="0"/>
        <w:rPr>
          <w:rFonts w:ascii="Verdana" w:eastAsia="Calibri" w:hAnsi="Verdana" w:cs="Arial"/>
          <w:b/>
          <w:bCs/>
          <w:kern w:val="0"/>
          <w:sz w:val="20"/>
          <w:szCs w:val="20"/>
          <w:u w:val="single"/>
          <w14:ligatures w14:val="none"/>
        </w:rPr>
      </w:pPr>
    </w:p>
    <w:p w14:paraId="56D79694" w14:textId="1CD7F677" w:rsidR="007F5274" w:rsidRPr="007F5274" w:rsidRDefault="007F5274" w:rsidP="007F5274">
      <w:pPr>
        <w:widowControl w:val="0"/>
        <w:autoSpaceDE w:val="0"/>
        <w:autoSpaceDN w:val="0"/>
        <w:adjustRightInd w:val="0"/>
        <w:spacing w:after="0" w:line="240" w:lineRule="auto"/>
        <w:jc w:val="both"/>
        <w:outlineLvl w:val="0"/>
        <w:rPr>
          <w:rFonts w:ascii="Verdana" w:eastAsia="Calibri" w:hAnsi="Verdana" w:cs="Arial"/>
          <w:b/>
          <w:bCs/>
          <w:kern w:val="0"/>
          <w:sz w:val="20"/>
          <w:szCs w:val="20"/>
          <w:u w:val="single"/>
          <w14:ligatures w14:val="none"/>
        </w:rPr>
      </w:pPr>
      <w:r w:rsidRPr="007F5274">
        <w:rPr>
          <w:rFonts w:ascii="Verdana" w:eastAsia="Calibri" w:hAnsi="Verdana" w:cs="Arial"/>
          <w:b/>
          <w:bCs/>
          <w:kern w:val="0"/>
          <w:sz w:val="20"/>
          <w:szCs w:val="20"/>
          <w:u w:val="single"/>
          <w14:ligatures w14:val="none"/>
        </w:rPr>
        <w:t xml:space="preserve">Tryb zawarcia Umowy </w:t>
      </w:r>
    </w:p>
    <w:p w14:paraId="27B8939E" w14:textId="3E28C36D" w:rsidR="007F5274" w:rsidRPr="007F5274" w:rsidRDefault="007F5274" w:rsidP="007F5274">
      <w:pPr>
        <w:widowControl w:val="0"/>
        <w:autoSpaceDE w:val="0"/>
        <w:spacing w:after="0" w:line="259" w:lineRule="auto"/>
        <w:ind w:left="-14"/>
        <w:jc w:val="both"/>
        <w:rPr>
          <w:rFonts w:ascii="Calibri" w:eastAsia="Calibri" w:hAnsi="Calibri" w:cs="Times New Roman"/>
          <w:kern w:val="0"/>
          <w:sz w:val="22"/>
          <w:szCs w:val="22"/>
          <w14:ligatures w14:val="none"/>
        </w:rPr>
      </w:pPr>
      <w:r w:rsidRPr="007F5274">
        <w:rPr>
          <w:rFonts w:ascii="Verdana" w:eastAsia="Calibri" w:hAnsi="Verdana" w:cs="Verdana"/>
          <w:kern w:val="0"/>
          <w:sz w:val="20"/>
          <w:szCs w:val="20"/>
          <w:lang w:eastAsia="pl-PL"/>
          <w14:ligatures w14:val="none"/>
        </w:rPr>
        <w:t xml:space="preserve">Umowa została zawarta w wyniku wyboru Wykonawcy w postępowaniu o udzielenie zamówienia publicznego prowadzonego w trybie </w:t>
      </w:r>
      <w:r w:rsidR="00343E5F">
        <w:rPr>
          <w:rFonts w:ascii="Verdana" w:eastAsia="Calibri" w:hAnsi="Verdana" w:cs="Verdana"/>
          <w:kern w:val="0"/>
          <w:sz w:val="20"/>
          <w:szCs w:val="20"/>
          <w:lang w:eastAsia="pl-PL"/>
          <w14:ligatures w14:val="none"/>
        </w:rPr>
        <w:t>podstawowym</w:t>
      </w:r>
      <w:r w:rsidRPr="007F5274">
        <w:rPr>
          <w:rFonts w:ascii="Verdana" w:eastAsia="Calibri" w:hAnsi="Verdana" w:cs="Verdana"/>
          <w:kern w:val="0"/>
          <w:sz w:val="20"/>
          <w:szCs w:val="20"/>
          <w:lang w:eastAsia="pl-PL"/>
          <w14:ligatures w14:val="none"/>
        </w:rPr>
        <w:t xml:space="preserve"> na podstawie art.</w:t>
      </w:r>
      <w:r w:rsidR="00343E5F">
        <w:rPr>
          <w:rFonts w:ascii="Verdana" w:eastAsia="Calibri" w:hAnsi="Verdana" w:cs="Verdana"/>
          <w:kern w:val="0"/>
          <w:sz w:val="20"/>
          <w:szCs w:val="20"/>
          <w:lang w:eastAsia="pl-PL"/>
          <w14:ligatures w14:val="none"/>
        </w:rPr>
        <w:t> 175 pkt. 1 </w:t>
      </w:r>
      <w:r w:rsidRPr="007F5274">
        <w:rPr>
          <w:rFonts w:ascii="Verdana" w:eastAsia="Calibri" w:hAnsi="Verdana" w:cs="Verdana"/>
          <w:kern w:val="0"/>
          <w:sz w:val="20"/>
          <w:szCs w:val="20"/>
          <w:lang w:eastAsia="pl-PL"/>
          <w14:ligatures w14:val="none"/>
        </w:rPr>
        <w:t>i</w:t>
      </w:r>
      <w:r w:rsidR="00343E5F">
        <w:rPr>
          <w:rFonts w:ascii="Verdana" w:eastAsia="Calibri" w:hAnsi="Verdana" w:cs="Verdana"/>
          <w:kern w:val="0"/>
          <w:sz w:val="20"/>
          <w:szCs w:val="20"/>
          <w:lang w:eastAsia="pl-PL"/>
          <w14:ligatures w14:val="none"/>
        </w:rPr>
        <w:t> </w:t>
      </w:r>
      <w:r w:rsidRPr="007F5274">
        <w:rPr>
          <w:rFonts w:ascii="Verdana" w:eastAsia="Calibri" w:hAnsi="Verdana" w:cs="Verdana"/>
          <w:kern w:val="0"/>
          <w:sz w:val="20"/>
          <w:szCs w:val="20"/>
          <w:lang w:eastAsia="pl-PL"/>
          <w14:ligatures w14:val="none"/>
        </w:rPr>
        <w:t xml:space="preserve"> następnych ustawy z dnia 11 września 2019 r. Prawo Zamówień Publicznych</w:t>
      </w:r>
      <w:r w:rsidR="00343E5F">
        <w:rPr>
          <w:rFonts w:ascii="Verdana" w:eastAsia="Calibri" w:hAnsi="Verdana" w:cs="Verdana"/>
          <w:kern w:val="0"/>
          <w:sz w:val="20"/>
          <w:szCs w:val="20"/>
          <w:lang w:eastAsia="pl-PL"/>
          <w14:ligatures w14:val="none"/>
        </w:rPr>
        <w:t xml:space="preserve"> </w:t>
      </w:r>
      <w:r w:rsidRPr="007F5274">
        <w:rPr>
          <w:rFonts w:ascii="Verdana" w:eastAsia="Calibri" w:hAnsi="Verdana" w:cs="Verdana"/>
          <w:kern w:val="0"/>
          <w:sz w:val="20"/>
          <w:szCs w:val="20"/>
          <w:lang w:eastAsia="pl-PL"/>
          <w14:ligatures w14:val="none"/>
        </w:rPr>
        <w:t>(</w:t>
      </w:r>
      <w:proofErr w:type="spellStart"/>
      <w:r w:rsidRPr="007F5274">
        <w:rPr>
          <w:rFonts w:ascii="Verdana" w:eastAsia="Calibri" w:hAnsi="Verdana" w:cs="Verdana"/>
          <w:kern w:val="0"/>
          <w:sz w:val="20"/>
          <w:szCs w:val="20"/>
          <w:lang w:eastAsia="pl-PL"/>
          <w14:ligatures w14:val="none"/>
        </w:rPr>
        <w:t>t.j</w:t>
      </w:r>
      <w:proofErr w:type="spellEnd"/>
      <w:r w:rsidRPr="007F5274">
        <w:rPr>
          <w:rFonts w:ascii="Verdana" w:eastAsia="Calibri" w:hAnsi="Verdana" w:cs="Verdana"/>
          <w:kern w:val="0"/>
          <w:sz w:val="20"/>
          <w:szCs w:val="20"/>
          <w:lang w:eastAsia="pl-PL"/>
          <w14:ligatures w14:val="none"/>
        </w:rPr>
        <w:t>.</w:t>
      </w:r>
      <w:r w:rsidR="00343E5F">
        <w:rPr>
          <w:rFonts w:ascii="Verdana" w:eastAsia="Calibri" w:hAnsi="Verdana" w:cs="Verdana"/>
          <w:kern w:val="0"/>
          <w:sz w:val="20"/>
          <w:szCs w:val="20"/>
          <w:lang w:eastAsia="pl-PL"/>
          <w14:ligatures w14:val="none"/>
        </w:rPr>
        <w:t> </w:t>
      </w:r>
      <w:r w:rsidRPr="007F5274">
        <w:rPr>
          <w:rFonts w:ascii="Verdana" w:eastAsia="Calibri" w:hAnsi="Verdana" w:cs="Verdana"/>
          <w:kern w:val="0"/>
          <w:sz w:val="20"/>
          <w:szCs w:val="20"/>
          <w:lang w:eastAsia="pl-PL"/>
          <w14:ligatures w14:val="none"/>
        </w:rPr>
        <w:t>Dz.</w:t>
      </w:r>
      <w:r w:rsidR="00343E5F">
        <w:rPr>
          <w:rFonts w:ascii="Verdana" w:eastAsia="Calibri" w:hAnsi="Verdana" w:cs="Verdana"/>
          <w:kern w:val="0"/>
          <w:sz w:val="20"/>
          <w:szCs w:val="20"/>
          <w:lang w:eastAsia="pl-PL"/>
          <w14:ligatures w14:val="none"/>
        </w:rPr>
        <w:t> </w:t>
      </w:r>
      <w:r w:rsidRPr="007F5274">
        <w:rPr>
          <w:rFonts w:ascii="Verdana" w:eastAsia="Calibri" w:hAnsi="Verdana" w:cs="Verdana"/>
          <w:kern w:val="0"/>
          <w:sz w:val="20"/>
          <w:szCs w:val="20"/>
          <w:lang w:eastAsia="pl-PL"/>
          <w14:ligatures w14:val="none"/>
        </w:rPr>
        <w:t>U.</w:t>
      </w:r>
      <w:r w:rsidR="00343E5F">
        <w:rPr>
          <w:rFonts w:ascii="Verdana" w:eastAsia="Calibri" w:hAnsi="Verdana" w:cs="Verdana"/>
          <w:kern w:val="0"/>
          <w:sz w:val="20"/>
          <w:szCs w:val="20"/>
          <w:lang w:eastAsia="pl-PL"/>
          <w14:ligatures w14:val="none"/>
        </w:rPr>
        <w:t> </w:t>
      </w:r>
      <w:r w:rsidRPr="007F5274">
        <w:rPr>
          <w:rFonts w:ascii="Verdana" w:eastAsia="Calibri" w:hAnsi="Verdana" w:cs="Verdana"/>
          <w:kern w:val="0"/>
          <w:sz w:val="20"/>
          <w:szCs w:val="20"/>
          <w:lang w:eastAsia="pl-PL"/>
          <w14:ligatures w14:val="none"/>
        </w:rPr>
        <w:t>z</w:t>
      </w:r>
      <w:r w:rsidR="00343E5F">
        <w:rPr>
          <w:rFonts w:ascii="Verdana" w:eastAsia="Calibri" w:hAnsi="Verdana" w:cs="Verdana"/>
          <w:kern w:val="0"/>
          <w:sz w:val="20"/>
          <w:szCs w:val="20"/>
          <w:lang w:eastAsia="pl-PL"/>
          <w14:ligatures w14:val="none"/>
        </w:rPr>
        <w:t> </w:t>
      </w:r>
      <w:r w:rsidRPr="007F5274">
        <w:rPr>
          <w:rFonts w:ascii="Verdana" w:eastAsia="Calibri" w:hAnsi="Verdana" w:cs="Verdana"/>
          <w:kern w:val="0"/>
          <w:sz w:val="20"/>
          <w:szCs w:val="20"/>
          <w:lang w:eastAsia="pl-PL"/>
          <w14:ligatures w14:val="none"/>
        </w:rPr>
        <w:t>2024</w:t>
      </w:r>
      <w:r w:rsidR="00343E5F">
        <w:rPr>
          <w:rFonts w:ascii="Verdana" w:eastAsia="Calibri" w:hAnsi="Verdana" w:cs="Verdana"/>
          <w:kern w:val="0"/>
          <w:sz w:val="20"/>
          <w:szCs w:val="20"/>
          <w:lang w:eastAsia="pl-PL"/>
          <w14:ligatures w14:val="none"/>
        </w:rPr>
        <w:t xml:space="preserve"> </w:t>
      </w:r>
      <w:r w:rsidRPr="007F5274">
        <w:rPr>
          <w:rFonts w:ascii="Verdana" w:eastAsia="Calibri" w:hAnsi="Verdana" w:cs="Verdana"/>
          <w:kern w:val="0"/>
          <w:sz w:val="20"/>
          <w:szCs w:val="20"/>
          <w:lang w:eastAsia="pl-PL"/>
          <w14:ligatures w14:val="none"/>
        </w:rPr>
        <w:t>r., poz. 1320),</w:t>
      </w:r>
      <w:r w:rsidRPr="007F5274">
        <w:rPr>
          <w:rFonts w:ascii="Verdana" w:eastAsia="Calibri" w:hAnsi="Verdana" w:cs="Verdana"/>
          <w:b/>
          <w:bCs/>
          <w:kern w:val="0"/>
          <w:sz w:val="20"/>
          <w:szCs w:val="20"/>
          <w:lang w:eastAsia="pl-PL"/>
          <w14:ligatures w14:val="none"/>
        </w:rPr>
        <w:t xml:space="preserve"> </w:t>
      </w:r>
      <w:r w:rsidRPr="007F5274">
        <w:rPr>
          <w:rFonts w:ascii="Verdana" w:eastAsia="Calibri" w:hAnsi="Verdana" w:cs="Verdana"/>
          <w:kern w:val="0"/>
          <w:sz w:val="20"/>
          <w:szCs w:val="20"/>
          <w:lang w:eastAsia="pl-PL"/>
          <w14:ligatures w14:val="none"/>
        </w:rPr>
        <w:t xml:space="preserve">zwanej dalej </w:t>
      </w:r>
      <w:proofErr w:type="spellStart"/>
      <w:r w:rsidRPr="007F5274">
        <w:rPr>
          <w:rFonts w:ascii="Verdana" w:eastAsia="Calibri" w:hAnsi="Verdana" w:cs="Verdana"/>
          <w:kern w:val="0"/>
          <w:sz w:val="20"/>
          <w:szCs w:val="20"/>
          <w:lang w:eastAsia="pl-PL"/>
          <w14:ligatures w14:val="none"/>
        </w:rPr>
        <w:t>p.z.p</w:t>
      </w:r>
      <w:proofErr w:type="spellEnd"/>
      <w:r w:rsidRPr="007F5274">
        <w:rPr>
          <w:rFonts w:ascii="Verdana" w:eastAsia="Calibri" w:hAnsi="Verdana" w:cs="Verdana"/>
          <w:kern w:val="0"/>
          <w:sz w:val="20"/>
          <w:szCs w:val="20"/>
          <w:lang w:eastAsia="pl-PL"/>
          <w14:ligatures w14:val="none"/>
        </w:rPr>
        <w:t xml:space="preserve">., </w:t>
      </w:r>
      <w:r w:rsidRPr="007F5274">
        <w:rPr>
          <w:rFonts w:ascii="Verdana" w:eastAsia="Calibri" w:hAnsi="Verdana" w:cs="Verdana"/>
          <w:b/>
          <w:bCs/>
          <w:kern w:val="0"/>
          <w:sz w:val="20"/>
          <w:szCs w:val="20"/>
          <w:lang w:eastAsia="pl-PL"/>
          <w14:ligatures w14:val="none"/>
        </w:rPr>
        <w:t>n</w:t>
      </w:r>
      <w:r w:rsidR="00343E5F">
        <w:rPr>
          <w:rFonts w:ascii="Verdana" w:eastAsia="Calibri" w:hAnsi="Verdana" w:cs="Verdana"/>
          <w:b/>
          <w:bCs/>
          <w:kern w:val="0"/>
          <w:sz w:val="20"/>
          <w:szCs w:val="20"/>
          <w:lang w:eastAsia="pl-PL"/>
          <w14:ligatures w14:val="none"/>
        </w:rPr>
        <w:t>ume</w:t>
      </w:r>
      <w:r w:rsidRPr="007F5274">
        <w:rPr>
          <w:rFonts w:ascii="Verdana" w:eastAsia="Calibri" w:hAnsi="Verdana" w:cs="Verdana"/>
          <w:b/>
          <w:bCs/>
          <w:kern w:val="0"/>
          <w:sz w:val="20"/>
          <w:szCs w:val="20"/>
          <w:lang w:eastAsia="pl-PL"/>
          <w14:ligatures w14:val="none"/>
        </w:rPr>
        <w:t>r postępowania</w:t>
      </w:r>
      <w:r w:rsidR="00343E5F">
        <w:rPr>
          <w:rFonts w:ascii="Verdana" w:eastAsia="Calibri" w:hAnsi="Verdana" w:cs="Verdana"/>
          <w:b/>
          <w:bCs/>
          <w:kern w:val="0"/>
          <w:sz w:val="20"/>
          <w:szCs w:val="20"/>
          <w:lang w:eastAsia="pl-PL"/>
          <w14:ligatures w14:val="none"/>
        </w:rPr>
        <w:t xml:space="preserve"> BZP.272.5.2025.AP.</w:t>
      </w:r>
    </w:p>
    <w:p w14:paraId="6F03E4CB" w14:textId="77777777" w:rsid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BA3A443" w14:textId="77777777" w:rsidR="00343E5F" w:rsidRPr="007F5274" w:rsidRDefault="00343E5F"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36D3C22" w14:textId="0301D8D6"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Niniejsza Umowa realizowana jest w ramach projektu „</w:t>
      </w:r>
      <w:r w:rsidRPr="007F5274">
        <w:rPr>
          <w:rFonts w:ascii="Verdana" w:eastAsia="Calibri" w:hAnsi="Verdana" w:cs="Arial"/>
          <w:b/>
          <w:bCs/>
          <w:kern w:val="0"/>
          <w:sz w:val="20"/>
          <w:szCs w:val="20"/>
          <w14:ligatures w14:val="none"/>
        </w:rPr>
        <w:t>Centrum namnażania                                        i</w:t>
      </w:r>
      <w:r w:rsidR="00317A29">
        <w:rPr>
          <w:rFonts w:ascii="Verdana" w:eastAsia="Calibri" w:hAnsi="Verdana" w:cs="Arial"/>
          <w:b/>
          <w:bCs/>
          <w:kern w:val="0"/>
          <w:sz w:val="20"/>
          <w:szCs w:val="20"/>
          <w14:ligatures w14:val="none"/>
        </w:rPr>
        <w:t> </w:t>
      </w:r>
      <w:r w:rsidRPr="007F5274">
        <w:rPr>
          <w:rFonts w:ascii="Verdana" w:eastAsia="Calibri" w:hAnsi="Verdana" w:cs="Arial"/>
          <w:b/>
          <w:bCs/>
          <w:kern w:val="0"/>
          <w:sz w:val="20"/>
          <w:szCs w:val="20"/>
          <w14:ligatures w14:val="none"/>
        </w:rPr>
        <w:t>utrzymania ex situ gatunków z II załącznika Dyrektywy Siedliskowej oraz</w:t>
      </w:r>
      <w:r w:rsidR="00317A29">
        <w:rPr>
          <w:rFonts w:ascii="Verdana" w:eastAsia="Calibri" w:hAnsi="Verdana" w:cs="Arial"/>
          <w:b/>
          <w:bCs/>
          <w:kern w:val="0"/>
          <w:sz w:val="20"/>
          <w:szCs w:val="20"/>
          <w14:ligatures w14:val="none"/>
        </w:rPr>
        <w:t> </w:t>
      </w:r>
      <w:r w:rsidRPr="007F5274">
        <w:rPr>
          <w:rFonts w:ascii="Verdana" w:eastAsia="Calibri" w:hAnsi="Verdana" w:cs="Arial"/>
          <w:b/>
          <w:bCs/>
          <w:kern w:val="0"/>
          <w:sz w:val="20"/>
          <w:szCs w:val="20"/>
          <w14:ligatures w14:val="none"/>
        </w:rPr>
        <w:t>zagrożonych wymarciem i</w:t>
      </w:r>
      <w:r w:rsidRPr="007F5274">
        <w:rPr>
          <w:rFonts w:ascii="Verdana" w:eastAsia="Calibri" w:hAnsi="Verdana" w:cs="Arial"/>
          <w:kern w:val="0"/>
          <w:sz w:val="20"/>
          <w:szCs w:val="20"/>
          <w14:ligatures w14:val="none"/>
        </w:rPr>
        <w:t xml:space="preserve"> </w:t>
      </w:r>
      <w:r w:rsidRPr="007F5274">
        <w:rPr>
          <w:rFonts w:ascii="Verdana" w:eastAsia="Calibri" w:hAnsi="Verdana" w:cs="Arial"/>
          <w:b/>
          <w:bCs/>
          <w:kern w:val="0"/>
          <w:sz w:val="20"/>
          <w:szCs w:val="20"/>
          <w14:ligatures w14:val="none"/>
        </w:rPr>
        <w:t>chronionych w Polsce – Ogród CERES</w:t>
      </w:r>
      <w:r w:rsidRPr="007F5274">
        <w:rPr>
          <w:rFonts w:ascii="Verdana" w:eastAsia="Calibri" w:hAnsi="Verdana" w:cs="Arial"/>
          <w:kern w:val="0"/>
          <w:sz w:val="20"/>
          <w:szCs w:val="20"/>
          <w14:ligatures w14:val="none"/>
        </w:rPr>
        <w:t xml:space="preserve">” </w:t>
      </w:r>
      <w:r w:rsidR="00317A29">
        <w:rPr>
          <w:rFonts w:ascii="Verdana" w:eastAsia="Calibri" w:hAnsi="Verdana" w:cs="Arial"/>
          <w:kern w:val="0"/>
          <w:sz w:val="20"/>
          <w:szCs w:val="20"/>
          <w14:ligatures w14:val="none"/>
        </w:rPr>
        <w:t xml:space="preserve">                                        </w:t>
      </w:r>
      <w:r w:rsidRPr="007F5274">
        <w:rPr>
          <w:rFonts w:ascii="Verdana" w:eastAsia="Calibri" w:hAnsi="Verdana" w:cs="Arial"/>
          <w:kern w:val="0"/>
          <w:sz w:val="20"/>
          <w:szCs w:val="20"/>
          <w14:ligatures w14:val="none"/>
        </w:rPr>
        <w:t>nr</w:t>
      </w:r>
      <w:r w:rsidR="00317A29">
        <w:rPr>
          <w:rFonts w:ascii="Verdana" w:eastAsia="Calibri" w:hAnsi="Verdana" w:cs="Arial"/>
          <w:kern w:val="0"/>
          <w:sz w:val="20"/>
          <w:szCs w:val="20"/>
          <w14:ligatures w14:val="none"/>
        </w:rPr>
        <w:t> </w:t>
      </w:r>
      <w:r w:rsidRPr="007F5274">
        <w:rPr>
          <w:rFonts w:ascii="Verdana" w:eastAsia="Calibri" w:hAnsi="Verdana" w:cs="Arial"/>
          <w:kern w:val="0"/>
          <w:sz w:val="20"/>
          <w:szCs w:val="20"/>
          <w14:ligatures w14:val="none"/>
        </w:rPr>
        <w:t>FEDS.02.07-IZ.00-0004/23, który otrzymał dofinansowanie w ramach:</w:t>
      </w:r>
    </w:p>
    <w:p w14:paraId="10A8858C"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Priorytetu nr 2 „Fundusze Europejskie na rzecz środowiska na Dolnym Śląsku”,</w:t>
      </w:r>
    </w:p>
    <w:p w14:paraId="2C18113F"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Działania nr 2.7 „Ochrona przyrody i klimatu”,</w:t>
      </w:r>
    </w:p>
    <w:p w14:paraId="325A5902" w14:textId="77777777" w:rsidR="007F5274" w:rsidRPr="007F5274" w:rsidRDefault="007F5274" w:rsidP="007F5274">
      <w:pPr>
        <w:widowControl w:val="0"/>
        <w:tabs>
          <w:tab w:val="left" w:pos="7764"/>
        </w:tabs>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Programu Fundusze Europejskie dla Dolnego Śląska 2021-2027.</w:t>
      </w:r>
      <w:r w:rsidRPr="007F5274">
        <w:rPr>
          <w:rFonts w:ascii="Verdana" w:eastAsia="Calibri" w:hAnsi="Verdana" w:cs="Arial"/>
          <w:kern w:val="0"/>
          <w:sz w:val="20"/>
          <w:szCs w:val="20"/>
          <w14:ligatures w14:val="none"/>
        </w:rPr>
        <w:tab/>
      </w:r>
    </w:p>
    <w:p w14:paraId="4F156144"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64CA076C" w14:textId="77777777" w:rsidR="00343E5F" w:rsidRDefault="00343E5F"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9EC3528" w14:textId="77777777" w:rsidR="00343E5F" w:rsidRDefault="00343E5F"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3CF52C68" w14:textId="77777777" w:rsidR="00343E5F" w:rsidRDefault="00343E5F"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6517CDDB" w14:textId="77777777" w:rsidR="00343E5F" w:rsidRDefault="00343E5F"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24148BF" w14:textId="732A1E53"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lastRenderedPageBreak/>
        <w:t>§ 1. Przedmiot Umowy</w:t>
      </w:r>
    </w:p>
    <w:p w14:paraId="1D906F1A"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4902F643" w14:textId="1F4ABE88" w:rsidR="007F5274" w:rsidRPr="00E47E9F" w:rsidRDefault="007F5274" w:rsidP="007F5274">
      <w:pPr>
        <w:numPr>
          <w:ilvl w:val="0"/>
          <w:numId w:val="1"/>
        </w:numPr>
        <w:spacing w:after="0" w:line="240" w:lineRule="auto"/>
        <w:ind w:left="360"/>
        <w:jc w:val="both"/>
        <w:rPr>
          <w:rFonts w:ascii="Verdana" w:eastAsia="Calibri" w:hAnsi="Verdana" w:cs="Arial"/>
          <w:b/>
          <w:kern w:val="0"/>
          <w:sz w:val="20"/>
          <w:szCs w:val="20"/>
          <w14:ligatures w14:val="none"/>
        </w:rPr>
      </w:pPr>
      <w:r w:rsidRPr="007F5274">
        <w:rPr>
          <w:rFonts w:ascii="Verdana" w:eastAsia="Calibri" w:hAnsi="Verdana" w:cs="Arial"/>
          <w:bCs/>
          <w:kern w:val="0"/>
          <w:sz w:val="20"/>
          <w:szCs w:val="20"/>
          <w14:ligatures w14:val="none"/>
        </w:rPr>
        <w:t xml:space="preserve">Zamawiający zleca, a Wykonawca przyjmuje do realizacji przedmiot zamówienia, którym jest </w:t>
      </w:r>
      <w:r w:rsidR="00594B38" w:rsidRPr="00E47E9F">
        <w:rPr>
          <w:rFonts w:ascii="Verdana" w:eastAsia="Calibri" w:hAnsi="Verdana" w:cs="Arial"/>
          <w:b/>
          <w:kern w:val="0"/>
          <w:sz w:val="20"/>
          <w:szCs w:val="20"/>
          <w14:ligatures w14:val="none"/>
        </w:rPr>
        <w:t>Przebudowa, nadbudowa i remont dwóch szklarni pomocniczych</w:t>
      </w:r>
      <w:r w:rsidR="0009622B">
        <w:rPr>
          <w:rFonts w:ascii="Verdana" w:eastAsia="Calibri" w:hAnsi="Verdana" w:cs="Arial"/>
          <w:b/>
          <w:kern w:val="0"/>
          <w:sz w:val="20"/>
          <w:szCs w:val="20"/>
          <w14:ligatures w14:val="none"/>
        </w:rPr>
        <w:t xml:space="preserve"> oraz budowa wolnostojącej toalety</w:t>
      </w:r>
      <w:r w:rsidR="000E4955" w:rsidRPr="00E47E9F">
        <w:rPr>
          <w:rFonts w:ascii="Verdana" w:eastAsia="Calibri" w:hAnsi="Verdana" w:cs="Arial"/>
          <w:b/>
          <w:kern w:val="0"/>
          <w:sz w:val="20"/>
          <w:szCs w:val="20"/>
          <w14:ligatures w14:val="none"/>
        </w:rPr>
        <w:t xml:space="preserve"> wraz z infrastrukturą techniczną </w:t>
      </w:r>
      <w:r w:rsidR="0009622B">
        <w:rPr>
          <w:rFonts w:ascii="Verdana" w:eastAsia="Calibri" w:hAnsi="Verdana" w:cs="Arial"/>
          <w:b/>
          <w:kern w:val="0"/>
          <w:sz w:val="20"/>
          <w:szCs w:val="20"/>
          <w14:ligatures w14:val="none"/>
        </w:rPr>
        <w:t xml:space="preserve">                                           i zagospodarowaniem </w:t>
      </w:r>
      <w:r w:rsidR="00453CBD">
        <w:rPr>
          <w:rFonts w:ascii="Verdana" w:eastAsia="Calibri" w:hAnsi="Verdana" w:cs="Arial"/>
          <w:b/>
          <w:kern w:val="0"/>
          <w:sz w:val="20"/>
          <w:szCs w:val="20"/>
          <w14:ligatures w14:val="none"/>
        </w:rPr>
        <w:t xml:space="preserve">terenu </w:t>
      </w:r>
      <w:r w:rsidR="000E4955" w:rsidRPr="00E47E9F">
        <w:rPr>
          <w:rFonts w:ascii="Verdana" w:eastAsia="Calibri" w:hAnsi="Verdana" w:cs="Arial"/>
          <w:b/>
          <w:kern w:val="0"/>
          <w:sz w:val="20"/>
          <w:szCs w:val="20"/>
          <w14:ligatures w14:val="none"/>
        </w:rPr>
        <w:t>w Ogrodzie Botanicznym Uniwersytetu Wrocławskiego</w:t>
      </w:r>
      <w:r w:rsidR="00D04280" w:rsidRPr="00E47E9F">
        <w:rPr>
          <w:rFonts w:ascii="Verdana" w:eastAsia="Calibri" w:hAnsi="Verdana" w:cs="Arial"/>
          <w:b/>
          <w:kern w:val="0"/>
          <w:sz w:val="20"/>
          <w:szCs w:val="20"/>
          <w14:ligatures w14:val="none"/>
        </w:rPr>
        <w:t xml:space="preserve"> przy ul. Sienkiewicza 23 we Wrocławiu.</w:t>
      </w:r>
    </w:p>
    <w:p w14:paraId="67C89261" w14:textId="027EDB8B" w:rsidR="007F5274" w:rsidRPr="007F5274" w:rsidRDefault="007F5274" w:rsidP="007F5274">
      <w:pPr>
        <w:widowControl w:val="0"/>
        <w:autoSpaceDE w:val="0"/>
        <w:autoSpaceDN w:val="0"/>
        <w:adjustRightInd w:val="0"/>
        <w:spacing w:after="0" w:line="240" w:lineRule="auto"/>
        <w:ind w:left="360" w:hanging="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2. Zakres robót budowlanych będzie zgodny z d</w:t>
      </w:r>
      <w:r w:rsidRPr="007F5274">
        <w:rPr>
          <w:rFonts w:ascii="Verdana" w:eastAsia="Calibri" w:hAnsi="Verdana" w:cs="Verdana"/>
          <w:kern w:val="0"/>
          <w:sz w:val="20"/>
          <w:szCs w:val="20"/>
          <w14:ligatures w14:val="none"/>
        </w:rPr>
        <w:t>okumentacją projektową</w:t>
      </w:r>
      <w:r w:rsidRPr="007F5274">
        <w:rPr>
          <w:rFonts w:ascii="Verdana" w:eastAsia="Calibri" w:hAnsi="Verdana" w:cs="Verdana"/>
          <w:kern w:val="0"/>
          <w:sz w:val="20"/>
          <w:szCs w:val="20"/>
          <w:lang w:eastAsia="pl-PL"/>
          <w14:ligatures w14:val="none"/>
        </w:rPr>
        <w:t xml:space="preserve"> i STWIORB</w:t>
      </w:r>
      <w:r w:rsidRPr="007F5274">
        <w:rPr>
          <w:rFonts w:ascii="Verdana" w:eastAsia="Calibri" w:hAnsi="Verdana" w:cs="Arial"/>
          <w:kern w:val="0"/>
          <w:sz w:val="20"/>
          <w:szCs w:val="20"/>
          <w14:ligatures w14:val="none"/>
        </w:rPr>
        <w:t xml:space="preserve"> pn.: </w:t>
      </w:r>
      <w:r w:rsidR="007C3768">
        <w:rPr>
          <w:rFonts w:ascii="Verdana" w:eastAsia="Calibri" w:hAnsi="Verdana" w:cs="Arial"/>
          <w:b/>
          <w:bCs/>
          <w:kern w:val="0"/>
          <w:sz w:val="20"/>
          <w:szCs w:val="20"/>
          <w14:ligatures w14:val="none"/>
        </w:rPr>
        <w:t xml:space="preserve">PRZEBUDOWA, NADBUDOWA I REMONT DWÓCH SZKLARNI POMOCNICZYCH ORAZ BUDOWA WOLNOSTOJĄCEJ TOALETY W OGRODZIE BOTANICZNYM </w:t>
      </w:r>
      <w:r w:rsidRPr="007F5274">
        <w:rPr>
          <w:rFonts w:ascii="Verdana" w:eastAsia="Calibri" w:hAnsi="Verdana" w:cs="Arial"/>
          <w:b/>
          <w:bCs/>
          <w:kern w:val="0"/>
          <w:sz w:val="20"/>
          <w:szCs w:val="20"/>
          <w14:ligatures w14:val="none"/>
        </w:rPr>
        <w:t>UNIWERSYTETU WROCŁAWSKIEGO PRZY UL.</w:t>
      </w:r>
      <w:r w:rsidR="00D80938">
        <w:rPr>
          <w:rFonts w:ascii="Verdana" w:eastAsia="Calibri" w:hAnsi="Verdana" w:cs="Arial"/>
          <w:b/>
          <w:bCs/>
          <w:kern w:val="0"/>
          <w:sz w:val="20"/>
          <w:szCs w:val="20"/>
          <w14:ligatures w14:val="none"/>
        </w:rPr>
        <w:t> </w:t>
      </w:r>
      <w:r w:rsidRPr="007F5274">
        <w:rPr>
          <w:rFonts w:ascii="Verdana" w:eastAsia="Calibri" w:hAnsi="Verdana" w:cs="Arial"/>
          <w:b/>
          <w:bCs/>
          <w:kern w:val="0"/>
          <w:sz w:val="20"/>
          <w:szCs w:val="20"/>
          <w14:ligatures w14:val="none"/>
        </w:rPr>
        <w:t>SIENKIEWICZA</w:t>
      </w:r>
      <w:r w:rsidR="00D80938">
        <w:rPr>
          <w:rFonts w:ascii="Verdana" w:eastAsia="Calibri" w:hAnsi="Verdana" w:cs="Arial"/>
          <w:b/>
          <w:bCs/>
          <w:kern w:val="0"/>
          <w:sz w:val="20"/>
          <w:szCs w:val="20"/>
          <w14:ligatures w14:val="none"/>
        </w:rPr>
        <w:t> </w:t>
      </w:r>
      <w:r w:rsidRPr="007F5274">
        <w:rPr>
          <w:rFonts w:ascii="Verdana" w:eastAsia="Calibri" w:hAnsi="Verdana" w:cs="Arial"/>
          <w:b/>
          <w:bCs/>
          <w:kern w:val="0"/>
          <w:sz w:val="20"/>
          <w:szCs w:val="20"/>
          <w14:ligatures w14:val="none"/>
        </w:rPr>
        <w:t xml:space="preserve">23                                   WE WROCŁAWIU </w:t>
      </w:r>
      <w:r w:rsidRPr="007F5274">
        <w:rPr>
          <w:rFonts w:ascii="Verdana" w:eastAsia="Calibri" w:hAnsi="Verdana" w:cs="Arial"/>
          <w:kern w:val="0"/>
          <w:sz w:val="20"/>
          <w:szCs w:val="20"/>
          <w14:ligatures w14:val="none"/>
        </w:rPr>
        <w:t>autorstwa</w:t>
      </w:r>
      <w:r w:rsidRPr="007F5274">
        <w:rPr>
          <w:rFonts w:ascii="Verdana" w:eastAsia="Calibri" w:hAnsi="Verdana" w:cs="Arial"/>
          <w:b/>
          <w:bCs/>
          <w:kern w:val="0"/>
          <w:sz w:val="20"/>
          <w:szCs w:val="20"/>
          <w14:ligatures w14:val="none"/>
        </w:rPr>
        <w:t xml:space="preserve"> </w:t>
      </w:r>
      <w:r w:rsidR="00727963">
        <w:rPr>
          <w:rFonts w:ascii="Verdana" w:eastAsia="Calibri" w:hAnsi="Verdana" w:cs="Arial"/>
          <w:kern w:val="0"/>
          <w:sz w:val="20"/>
          <w:szCs w:val="20"/>
          <w14:ligatures w14:val="none"/>
        </w:rPr>
        <w:t>LS PROJEKT PRACOWNIA ARCHITEKTONICZNA</w:t>
      </w:r>
      <w:r w:rsidRPr="007F5274">
        <w:rPr>
          <w:rFonts w:ascii="Verdana" w:eastAsia="Calibri" w:hAnsi="Verdana" w:cs="Arial"/>
          <w:kern w:val="0"/>
          <w:sz w:val="20"/>
          <w:szCs w:val="20"/>
          <w14:ligatures w14:val="none"/>
        </w:rPr>
        <w:t xml:space="preserve"> Sp. z o.o.</w:t>
      </w:r>
      <w:r w:rsidR="00727963">
        <w:rPr>
          <w:rFonts w:ascii="Verdana" w:eastAsia="Calibri" w:hAnsi="Verdana" w:cs="Arial"/>
          <w:kern w:val="0"/>
          <w:sz w:val="20"/>
          <w:szCs w:val="20"/>
          <w14:ligatures w14:val="none"/>
        </w:rPr>
        <w:t xml:space="preserve"> Sp.k.</w:t>
      </w:r>
      <w:r w:rsidRPr="007F5274">
        <w:rPr>
          <w:rFonts w:ascii="Verdana" w:eastAsia="Calibri" w:hAnsi="Verdana" w:cs="Arial"/>
          <w:kern w:val="0"/>
          <w:sz w:val="20"/>
          <w:szCs w:val="20"/>
          <w14:ligatures w14:val="none"/>
        </w:rPr>
        <w:t>,</w:t>
      </w:r>
      <w:r w:rsidR="00727963">
        <w:rPr>
          <w:rFonts w:ascii="Verdana" w:eastAsia="Calibri" w:hAnsi="Verdana" w:cs="Arial"/>
          <w:kern w:val="0"/>
          <w:sz w:val="20"/>
          <w:szCs w:val="20"/>
          <w14:ligatures w14:val="none"/>
        </w:rPr>
        <w:t xml:space="preserve"> </w:t>
      </w:r>
      <w:r w:rsidRPr="007F5274">
        <w:rPr>
          <w:rFonts w:ascii="Verdana" w:eastAsia="Calibri" w:hAnsi="Verdana" w:cs="Arial"/>
          <w:kern w:val="0"/>
          <w:sz w:val="20"/>
          <w:szCs w:val="20"/>
          <w14:ligatures w14:val="none"/>
        </w:rPr>
        <w:t xml:space="preserve">ul. </w:t>
      </w:r>
      <w:r w:rsidR="00EA2FAA">
        <w:rPr>
          <w:rFonts w:ascii="Verdana" w:eastAsia="Calibri" w:hAnsi="Verdana" w:cs="Arial"/>
          <w:kern w:val="0"/>
          <w:sz w:val="20"/>
          <w:szCs w:val="20"/>
          <w14:ligatures w14:val="none"/>
        </w:rPr>
        <w:t>Mydlarskiego 19</w:t>
      </w:r>
      <w:r w:rsidRPr="007F5274">
        <w:rPr>
          <w:rFonts w:ascii="Verdana" w:eastAsia="Calibri" w:hAnsi="Verdana" w:cs="Arial"/>
          <w:kern w:val="0"/>
          <w:sz w:val="20"/>
          <w:szCs w:val="20"/>
          <w14:ligatures w14:val="none"/>
        </w:rPr>
        <w:t xml:space="preserve">, </w:t>
      </w:r>
      <w:r w:rsidR="00EA2FAA">
        <w:rPr>
          <w:rFonts w:ascii="Verdana" w:eastAsia="Calibri" w:hAnsi="Verdana" w:cs="Arial"/>
          <w:kern w:val="0"/>
          <w:sz w:val="20"/>
          <w:szCs w:val="20"/>
          <w14:ligatures w14:val="none"/>
        </w:rPr>
        <w:t>5</w:t>
      </w:r>
      <w:r w:rsidRPr="007F5274">
        <w:rPr>
          <w:rFonts w:ascii="Verdana" w:eastAsia="Calibri" w:hAnsi="Verdana" w:cs="Arial"/>
          <w:kern w:val="0"/>
          <w:sz w:val="20"/>
          <w:szCs w:val="20"/>
          <w14:ligatures w14:val="none"/>
        </w:rPr>
        <w:t>4-</w:t>
      </w:r>
      <w:r w:rsidR="00EA2FAA">
        <w:rPr>
          <w:rFonts w:ascii="Verdana" w:eastAsia="Calibri" w:hAnsi="Verdana" w:cs="Arial"/>
          <w:kern w:val="0"/>
          <w:sz w:val="20"/>
          <w:szCs w:val="20"/>
          <w14:ligatures w14:val="none"/>
        </w:rPr>
        <w:t>079</w:t>
      </w:r>
      <w:r w:rsidRPr="007F5274">
        <w:rPr>
          <w:rFonts w:ascii="Verdana" w:eastAsia="Calibri" w:hAnsi="Verdana" w:cs="Arial"/>
          <w:kern w:val="0"/>
          <w:sz w:val="20"/>
          <w:szCs w:val="20"/>
          <w14:ligatures w14:val="none"/>
        </w:rPr>
        <w:t xml:space="preserve"> </w:t>
      </w:r>
      <w:r w:rsidR="00EA2FAA">
        <w:rPr>
          <w:rFonts w:ascii="Verdana" w:eastAsia="Calibri" w:hAnsi="Verdana" w:cs="Arial"/>
          <w:kern w:val="0"/>
          <w:sz w:val="20"/>
          <w:szCs w:val="20"/>
          <w14:ligatures w14:val="none"/>
        </w:rPr>
        <w:t>Wrocław</w:t>
      </w:r>
      <w:r w:rsidRPr="007F5274">
        <w:rPr>
          <w:rFonts w:ascii="Verdana" w:eastAsia="Calibri" w:hAnsi="Verdana" w:cs="Arial"/>
          <w:kern w:val="0"/>
          <w:sz w:val="20"/>
          <w:szCs w:val="20"/>
          <w14:ligatures w14:val="none"/>
        </w:rPr>
        <w:t xml:space="preserve"> oraz z Opisem Przedmiotu Zamówienia, </w:t>
      </w:r>
      <w:r w:rsidR="00343E5F" w:rsidRPr="007F5274">
        <w:rPr>
          <w:rFonts w:ascii="Verdana" w:eastAsia="Calibri" w:hAnsi="Verdana" w:cs="Arial"/>
          <w:kern w:val="0"/>
          <w:sz w:val="20"/>
          <w:szCs w:val="20"/>
          <w14:ligatures w14:val="none"/>
        </w:rPr>
        <w:t>stanowiący</w:t>
      </w:r>
      <w:r w:rsidR="00343E5F">
        <w:rPr>
          <w:rFonts w:ascii="Verdana" w:eastAsia="Calibri" w:hAnsi="Verdana" w:cs="Arial"/>
          <w:kern w:val="0"/>
          <w:sz w:val="20"/>
          <w:szCs w:val="20"/>
          <w14:ligatures w14:val="none"/>
        </w:rPr>
        <w:t>mi</w:t>
      </w:r>
      <w:r w:rsidR="00343E5F" w:rsidRPr="007F5274">
        <w:rPr>
          <w:rFonts w:ascii="Verdana" w:eastAsia="Calibri" w:hAnsi="Verdana" w:cs="Arial"/>
          <w:kern w:val="0"/>
          <w:sz w:val="20"/>
          <w:szCs w:val="20"/>
          <w14:ligatures w14:val="none"/>
        </w:rPr>
        <w:t xml:space="preserve"> </w:t>
      </w:r>
      <w:r w:rsidRPr="007F5274">
        <w:rPr>
          <w:rFonts w:ascii="Verdana" w:eastAsia="Calibri" w:hAnsi="Verdana" w:cs="Arial"/>
          <w:b/>
          <w:kern w:val="0"/>
          <w:sz w:val="20"/>
          <w:szCs w:val="20"/>
          <w14:ligatures w14:val="none"/>
        </w:rPr>
        <w:t>Załącznik nr 1</w:t>
      </w:r>
      <w:r w:rsidRPr="007F5274">
        <w:rPr>
          <w:rFonts w:ascii="Verdana" w:eastAsia="Calibri" w:hAnsi="Verdana" w:cs="Arial"/>
          <w:kern w:val="0"/>
          <w:sz w:val="20"/>
          <w:szCs w:val="20"/>
          <w14:ligatures w14:val="none"/>
        </w:rPr>
        <w:t xml:space="preserve"> do niniejszej Umowy, który w szczególności będzie obejmował:</w:t>
      </w:r>
    </w:p>
    <w:p w14:paraId="6AD8E9F1" w14:textId="5F50A5A5" w:rsidR="00C6585D" w:rsidRPr="00C6585D" w:rsidRDefault="00C6585D" w:rsidP="00D80938">
      <w:pPr>
        <w:pStyle w:val="Akapitzlist"/>
        <w:numPr>
          <w:ilvl w:val="0"/>
          <w:numId w:val="70"/>
        </w:numPr>
        <w:spacing w:after="0" w:line="276" w:lineRule="auto"/>
        <w:jc w:val="both"/>
        <w:rPr>
          <w:rFonts w:ascii="Verdana" w:eastAsia="Calibri" w:hAnsi="Verdana" w:cs="Times New Roman"/>
          <w:kern w:val="0"/>
          <w:sz w:val="20"/>
          <w:szCs w:val="20"/>
          <w14:ligatures w14:val="none"/>
        </w:rPr>
      </w:pPr>
      <w:bookmarkStart w:id="0" w:name="_Hlk146522820"/>
      <w:r w:rsidRPr="00C6585D">
        <w:rPr>
          <w:rFonts w:ascii="Verdana" w:eastAsia="Calibri" w:hAnsi="Verdana" w:cs="Times New Roman"/>
          <w:kern w:val="0"/>
          <w:sz w:val="20"/>
          <w:szCs w:val="20"/>
          <w14:ligatures w14:val="none"/>
        </w:rPr>
        <w:t>Wykonanie nowych opasek wokół budynków;</w:t>
      </w:r>
    </w:p>
    <w:p w14:paraId="1E93C06F" w14:textId="77777777" w:rsidR="00C6585D" w:rsidRPr="00C6585D" w:rsidRDefault="00C6585D" w:rsidP="00D80938">
      <w:pPr>
        <w:numPr>
          <w:ilvl w:val="0"/>
          <w:numId w:val="70"/>
        </w:numPr>
        <w:spacing w:after="0" w:line="276" w:lineRule="auto"/>
        <w:contextualSpacing/>
        <w:jc w:val="both"/>
        <w:rPr>
          <w:rFonts w:ascii="Verdana" w:eastAsia="Calibri" w:hAnsi="Verdana" w:cs="Times New Roman"/>
          <w:kern w:val="0"/>
          <w:sz w:val="20"/>
          <w:szCs w:val="20"/>
          <w14:ligatures w14:val="none"/>
        </w:rPr>
      </w:pPr>
      <w:r w:rsidRPr="00C6585D">
        <w:rPr>
          <w:rFonts w:ascii="Verdana" w:eastAsia="Calibri" w:hAnsi="Verdana" w:cs="Times New Roman"/>
          <w:kern w:val="0"/>
          <w:sz w:val="20"/>
          <w:szCs w:val="20"/>
          <w14:ligatures w14:val="none"/>
        </w:rPr>
        <w:t>Wykonanie nowych dojść w bezpośrednim sąsiedztwie budynków;</w:t>
      </w:r>
    </w:p>
    <w:p w14:paraId="254A1BCC" w14:textId="77777777" w:rsidR="00C6585D" w:rsidRPr="00C6585D" w:rsidRDefault="00C6585D" w:rsidP="00D80938">
      <w:pPr>
        <w:numPr>
          <w:ilvl w:val="0"/>
          <w:numId w:val="70"/>
        </w:numPr>
        <w:spacing w:after="0" w:line="276" w:lineRule="auto"/>
        <w:contextualSpacing/>
        <w:jc w:val="both"/>
        <w:rPr>
          <w:rFonts w:ascii="Verdana" w:eastAsia="Calibri" w:hAnsi="Verdana" w:cs="Times New Roman"/>
          <w:kern w:val="0"/>
          <w:sz w:val="20"/>
          <w:szCs w:val="20"/>
          <w14:ligatures w14:val="none"/>
        </w:rPr>
      </w:pPr>
      <w:r w:rsidRPr="00C6585D">
        <w:rPr>
          <w:rFonts w:ascii="Verdana" w:eastAsia="Calibri" w:hAnsi="Verdana" w:cs="Times New Roman"/>
          <w:kern w:val="0"/>
          <w:sz w:val="20"/>
          <w:szCs w:val="20"/>
          <w14:ligatures w14:val="none"/>
        </w:rPr>
        <w:t>Wykonanie chodnika do nowoprojektowanego budynku WC;</w:t>
      </w:r>
    </w:p>
    <w:p w14:paraId="0A0C1B16" w14:textId="04B338D9" w:rsidR="00C6585D" w:rsidRPr="00C6585D" w:rsidRDefault="00C6585D" w:rsidP="00D80938">
      <w:pPr>
        <w:numPr>
          <w:ilvl w:val="0"/>
          <w:numId w:val="70"/>
        </w:numPr>
        <w:spacing w:after="0" w:line="276" w:lineRule="auto"/>
        <w:contextualSpacing/>
        <w:jc w:val="both"/>
        <w:rPr>
          <w:rFonts w:ascii="Verdana" w:eastAsia="Calibri" w:hAnsi="Verdana" w:cs="Times New Roman"/>
          <w:kern w:val="0"/>
          <w:sz w:val="20"/>
          <w:szCs w:val="20"/>
          <w14:ligatures w14:val="none"/>
        </w:rPr>
      </w:pPr>
      <w:r w:rsidRPr="00C6585D">
        <w:rPr>
          <w:rFonts w:ascii="Verdana" w:eastAsia="Calibri" w:hAnsi="Verdana" w:cs="Times New Roman"/>
          <w:kern w:val="0"/>
          <w:sz w:val="20"/>
          <w:szCs w:val="20"/>
          <w14:ligatures w14:val="none"/>
        </w:rPr>
        <w:t>Wykonanie niezbędnych prac ziemnych</w:t>
      </w:r>
      <w:r>
        <w:rPr>
          <w:rFonts w:ascii="Verdana" w:eastAsia="Calibri" w:hAnsi="Verdana" w:cs="Times New Roman"/>
          <w:kern w:val="0"/>
          <w:sz w:val="20"/>
          <w:szCs w:val="20"/>
          <w14:ligatures w14:val="none"/>
        </w:rPr>
        <w:t>;</w:t>
      </w:r>
    </w:p>
    <w:p w14:paraId="4AF8E395" w14:textId="14272BE9" w:rsidR="00C6585D" w:rsidRPr="00C6585D" w:rsidRDefault="00C6585D" w:rsidP="00D80938">
      <w:pPr>
        <w:pStyle w:val="Akapitzlist"/>
        <w:numPr>
          <w:ilvl w:val="0"/>
          <w:numId w:val="70"/>
        </w:numPr>
        <w:spacing w:after="0" w:line="276" w:lineRule="auto"/>
        <w:jc w:val="both"/>
        <w:rPr>
          <w:rFonts w:ascii="Verdana" w:eastAsia="Calibri" w:hAnsi="Verdana" w:cs="Times New Roman"/>
          <w:kern w:val="0"/>
          <w:sz w:val="20"/>
          <w:szCs w:val="20"/>
          <w14:ligatures w14:val="none"/>
        </w:rPr>
      </w:pPr>
      <w:r w:rsidRPr="00C6585D">
        <w:rPr>
          <w:rFonts w:ascii="Verdana" w:eastAsia="Calibri" w:hAnsi="Verdana" w:cs="Times New Roman"/>
          <w:kern w:val="0"/>
          <w:sz w:val="20"/>
          <w:szCs w:val="20"/>
          <w14:ligatures w14:val="none"/>
        </w:rPr>
        <w:t>Wykonanie nowego przyłącza kanalizacji sanitarnej;</w:t>
      </w:r>
    </w:p>
    <w:p w14:paraId="493F984E" w14:textId="77777777" w:rsidR="00C6585D" w:rsidRPr="00C6585D" w:rsidRDefault="00C6585D" w:rsidP="00D80938">
      <w:pPr>
        <w:numPr>
          <w:ilvl w:val="0"/>
          <w:numId w:val="70"/>
        </w:numPr>
        <w:spacing w:after="0" w:line="276" w:lineRule="auto"/>
        <w:contextualSpacing/>
        <w:jc w:val="both"/>
        <w:rPr>
          <w:rFonts w:ascii="Verdana" w:eastAsia="Calibri" w:hAnsi="Verdana" w:cs="Times New Roman"/>
          <w:kern w:val="0"/>
          <w:sz w:val="20"/>
          <w:szCs w:val="20"/>
          <w14:ligatures w14:val="none"/>
        </w:rPr>
      </w:pPr>
      <w:r w:rsidRPr="00C6585D">
        <w:rPr>
          <w:rFonts w:ascii="Verdana" w:eastAsia="Calibri" w:hAnsi="Verdana" w:cs="Times New Roman"/>
          <w:kern w:val="0"/>
          <w:sz w:val="20"/>
          <w:szCs w:val="20"/>
          <w14:ligatures w14:val="none"/>
        </w:rPr>
        <w:t>Wykonanie zewnętrznej instalacji wodociągowej zasilającą obiekty w wodę;</w:t>
      </w:r>
    </w:p>
    <w:p w14:paraId="27C2C5A0" w14:textId="77777777" w:rsidR="00C6585D" w:rsidRPr="00C6585D" w:rsidRDefault="00C6585D" w:rsidP="00D80938">
      <w:pPr>
        <w:numPr>
          <w:ilvl w:val="0"/>
          <w:numId w:val="70"/>
        </w:numPr>
        <w:spacing w:after="0" w:line="276" w:lineRule="auto"/>
        <w:contextualSpacing/>
        <w:jc w:val="both"/>
        <w:rPr>
          <w:rFonts w:ascii="Verdana" w:eastAsia="Calibri" w:hAnsi="Verdana" w:cs="Times New Roman"/>
          <w:kern w:val="0"/>
          <w:sz w:val="20"/>
          <w:szCs w:val="20"/>
          <w14:ligatures w14:val="none"/>
        </w:rPr>
      </w:pPr>
      <w:r w:rsidRPr="00C6585D">
        <w:rPr>
          <w:rFonts w:ascii="Verdana" w:eastAsia="Calibri" w:hAnsi="Verdana" w:cs="Times New Roman"/>
          <w:kern w:val="0"/>
          <w:sz w:val="20"/>
          <w:szCs w:val="20"/>
          <w14:ligatures w14:val="none"/>
        </w:rPr>
        <w:t>Wykonanie zewnętrznej instalacji kanalizacji sanitarnej;</w:t>
      </w:r>
    </w:p>
    <w:p w14:paraId="76244411" w14:textId="77777777" w:rsidR="00C6585D" w:rsidRPr="00C6585D" w:rsidRDefault="00C6585D" w:rsidP="00D80938">
      <w:pPr>
        <w:numPr>
          <w:ilvl w:val="0"/>
          <w:numId w:val="70"/>
        </w:numPr>
        <w:spacing w:after="0" w:line="276" w:lineRule="auto"/>
        <w:contextualSpacing/>
        <w:jc w:val="both"/>
        <w:rPr>
          <w:rFonts w:ascii="Verdana" w:eastAsia="Calibri" w:hAnsi="Verdana" w:cs="Times New Roman"/>
          <w:kern w:val="0"/>
          <w:sz w:val="20"/>
          <w:szCs w:val="20"/>
          <w14:ligatures w14:val="none"/>
        </w:rPr>
      </w:pPr>
      <w:r w:rsidRPr="00C6585D">
        <w:rPr>
          <w:rFonts w:ascii="Verdana" w:eastAsia="Calibri" w:hAnsi="Verdana" w:cs="Times New Roman"/>
          <w:kern w:val="0"/>
          <w:sz w:val="20"/>
          <w:szCs w:val="20"/>
          <w14:ligatures w14:val="none"/>
        </w:rPr>
        <w:t>Wykonanie zewnętrznej linii elektrycznej zasilającej obiekty w energię elektryczną;</w:t>
      </w:r>
    </w:p>
    <w:p w14:paraId="5CBAEE05" w14:textId="51A0B9E3" w:rsidR="00E07C68" w:rsidRDefault="00C6585D" w:rsidP="00D80938">
      <w:pPr>
        <w:numPr>
          <w:ilvl w:val="0"/>
          <w:numId w:val="70"/>
        </w:numPr>
        <w:spacing w:after="0" w:line="276" w:lineRule="auto"/>
        <w:contextualSpacing/>
        <w:jc w:val="both"/>
        <w:rPr>
          <w:rFonts w:ascii="Verdana" w:eastAsia="Calibri" w:hAnsi="Verdana" w:cs="Times New Roman"/>
          <w:kern w:val="0"/>
          <w:sz w:val="20"/>
          <w:szCs w:val="20"/>
          <w14:ligatures w14:val="none"/>
        </w:rPr>
      </w:pPr>
      <w:r w:rsidRPr="00C6585D">
        <w:rPr>
          <w:rFonts w:ascii="Verdana" w:eastAsia="Calibri" w:hAnsi="Verdana" w:cs="Times New Roman"/>
          <w:kern w:val="0"/>
          <w:sz w:val="20"/>
          <w:szCs w:val="20"/>
          <w14:ligatures w14:val="none"/>
        </w:rPr>
        <w:t>Wykonanie przebudowy studni wodomierzowej</w:t>
      </w:r>
      <w:r w:rsidR="002C3477">
        <w:rPr>
          <w:rFonts w:ascii="Verdana" w:eastAsia="Calibri" w:hAnsi="Verdana" w:cs="Times New Roman"/>
          <w:kern w:val="0"/>
          <w:sz w:val="20"/>
          <w:szCs w:val="20"/>
          <w14:ligatures w14:val="none"/>
        </w:rPr>
        <w:t>;</w:t>
      </w:r>
    </w:p>
    <w:p w14:paraId="36C26A0B" w14:textId="49CB0271" w:rsidR="002C3477" w:rsidRPr="002C3477" w:rsidRDefault="008E4473" w:rsidP="00D80938">
      <w:pPr>
        <w:pStyle w:val="Akapitzlist"/>
        <w:numPr>
          <w:ilvl w:val="0"/>
          <w:numId w:val="70"/>
        </w:numPr>
        <w:spacing w:after="0" w:line="276" w:lineRule="auto"/>
        <w:jc w:val="both"/>
        <w:rPr>
          <w:rFonts w:ascii="Verdana" w:hAnsi="Verdana"/>
          <w:sz w:val="20"/>
          <w:szCs w:val="20"/>
        </w:rPr>
      </w:pPr>
      <w:r>
        <w:rPr>
          <w:rFonts w:ascii="Verdana" w:hAnsi="Verdana"/>
          <w:sz w:val="20"/>
          <w:szCs w:val="20"/>
        </w:rPr>
        <w:t xml:space="preserve"> </w:t>
      </w:r>
      <w:r w:rsidR="002C3477">
        <w:rPr>
          <w:rFonts w:ascii="Verdana" w:hAnsi="Verdana"/>
          <w:sz w:val="20"/>
          <w:szCs w:val="20"/>
        </w:rPr>
        <w:t>B</w:t>
      </w:r>
      <w:r w:rsidR="002C3477" w:rsidRPr="0088710A">
        <w:rPr>
          <w:rFonts w:ascii="Verdana" w:hAnsi="Verdana"/>
          <w:sz w:val="20"/>
          <w:szCs w:val="20"/>
        </w:rPr>
        <w:t>udowa wolnostojącej toalety</w:t>
      </w:r>
      <w:r w:rsidR="002C3477">
        <w:rPr>
          <w:rFonts w:ascii="Verdana" w:hAnsi="Verdana"/>
          <w:sz w:val="20"/>
          <w:szCs w:val="20"/>
        </w:rPr>
        <w:t>.</w:t>
      </w:r>
    </w:p>
    <w:p w14:paraId="317F5D3C" w14:textId="7E6AA7F9" w:rsidR="007F5274" w:rsidRPr="007F5274" w:rsidRDefault="007F5274" w:rsidP="007F5274">
      <w:pPr>
        <w:widowControl w:val="0"/>
        <w:autoSpaceDE w:val="0"/>
        <w:autoSpaceDN w:val="0"/>
        <w:adjustRightInd w:val="0"/>
        <w:spacing w:after="0" w:line="240" w:lineRule="auto"/>
        <w:ind w:hanging="284"/>
        <w:jc w:val="both"/>
        <w:rPr>
          <w:rFonts w:ascii="Verdana" w:eastAsia="Calibri" w:hAnsi="Verdana" w:cs="Arial"/>
          <w:kern w:val="0"/>
          <w:sz w:val="20"/>
          <w:szCs w:val="20"/>
          <w14:ligatures w14:val="none"/>
        </w:rPr>
      </w:pPr>
      <w:r w:rsidRPr="007F5274">
        <w:rPr>
          <w:rFonts w:ascii="Verdana" w:eastAsia="Calibri" w:hAnsi="Verdana" w:cs="Arial"/>
          <w:color w:val="FF0000"/>
          <w:kern w:val="0"/>
          <w:sz w:val="20"/>
          <w:szCs w:val="20"/>
          <w14:ligatures w14:val="none"/>
        </w:rPr>
        <w:t xml:space="preserve">    </w:t>
      </w:r>
      <w:r w:rsidRPr="007F5274">
        <w:rPr>
          <w:rFonts w:ascii="Verdana" w:eastAsia="Calibri" w:hAnsi="Verdana" w:cs="Arial"/>
          <w:kern w:val="0"/>
          <w:sz w:val="20"/>
          <w:szCs w:val="20"/>
          <w14:ligatures w14:val="none"/>
        </w:rPr>
        <w:t>3.  Przedmiot Umowy zostanie wykonany zgodnie z:</w:t>
      </w:r>
    </w:p>
    <w:p w14:paraId="7E288AAE" w14:textId="77777777" w:rsidR="007F5274" w:rsidRPr="007F5274" w:rsidRDefault="007F5274" w:rsidP="007F527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dokumentacją projektową i Opisem Przedmiotu Zamówienia,</w:t>
      </w:r>
    </w:p>
    <w:p w14:paraId="745D24C7" w14:textId="77777777" w:rsidR="007F5274" w:rsidRPr="007F5274" w:rsidRDefault="007F5274" w:rsidP="007F5274">
      <w:pPr>
        <w:widowControl w:val="0"/>
        <w:numPr>
          <w:ilvl w:val="0"/>
          <w:numId w:val="42"/>
        </w:numPr>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specyfikacjami technicznymi wykonania i odbioru robót budowlanych,</w:t>
      </w:r>
    </w:p>
    <w:p w14:paraId="3458D1F7" w14:textId="77777777" w:rsidR="007F5274" w:rsidRDefault="007F5274" w:rsidP="007F5274">
      <w:pPr>
        <w:widowControl w:val="0"/>
        <w:numPr>
          <w:ilvl w:val="0"/>
          <w:numId w:val="42"/>
        </w:numPr>
        <w:autoSpaceDE w:val="0"/>
        <w:autoSpaceDN w:val="0"/>
        <w:adjustRightInd w:val="0"/>
        <w:spacing w:after="0" w:line="240" w:lineRule="auto"/>
        <w:ind w:left="714"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przedmiarem robót,</w:t>
      </w:r>
    </w:p>
    <w:p w14:paraId="7F537ED0" w14:textId="352A20AA" w:rsidR="00B4774C" w:rsidRPr="007F5274" w:rsidRDefault="00B4774C" w:rsidP="007F5274">
      <w:pPr>
        <w:widowControl w:val="0"/>
        <w:numPr>
          <w:ilvl w:val="0"/>
          <w:numId w:val="42"/>
        </w:numPr>
        <w:autoSpaceDE w:val="0"/>
        <w:autoSpaceDN w:val="0"/>
        <w:adjustRightInd w:val="0"/>
        <w:spacing w:after="0" w:line="240" w:lineRule="auto"/>
        <w:ind w:left="714" w:hanging="357"/>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planem Bezpieczeństwa i Ochrony Zdrowia,</w:t>
      </w:r>
    </w:p>
    <w:p w14:paraId="4E7BCB51" w14:textId="77777777" w:rsidR="007F5274" w:rsidRPr="007F5274" w:rsidRDefault="007F5274" w:rsidP="007F5274">
      <w:pPr>
        <w:widowControl w:val="0"/>
        <w:numPr>
          <w:ilvl w:val="0"/>
          <w:numId w:val="42"/>
        </w:numPr>
        <w:autoSpaceDE w:val="0"/>
        <w:autoSpaceDN w:val="0"/>
        <w:adjustRightInd w:val="0"/>
        <w:spacing w:after="0" w:line="240" w:lineRule="auto"/>
        <w:ind w:left="714"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ofertą Wykonawcy,</w:t>
      </w:r>
    </w:p>
    <w:bookmarkEnd w:id="0"/>
    <w:p w14:paraId="7E33D36A" w14:textId="77777777" w:rsidR="007F5274" w:rsidRPr="007F5274" w:rsidRDefault="007F5274" w:rsidP="007F5274">
      <w:pPr>
        <w:widowControl w:val="0"/>
        <w:numPr>
          <w:ilvl w:val="0"/>
          <w:numId w:val="42"/>
        </w:numPr>
        <w:autoSpaceDE w:val="0"/>
        <w:autoSpaceDN w:val="0"/>
        <w:adjustRightInd w:val="0"/>
        <w:spacing w:after="0" w:line="240" w:lineRule="auto"/>
        <w:ind w:left="714" w:hanging="357"/>
        <w:jc w:val="both"/>
        <w:rPr>
          <w:rFonts w:ascii="Verdana" w:eastAsia="Calibri" w:hAnsi="Verdana" w:cs="Arial"/>
          <w:kern w:val="0"/>
          <w:sz w:val="20"/>
          <w:szCs w:val="20"/>
          <w14:ligatures w14:val="none"/>
        </w:rPr>
      </w:pPr>
      <w:r w:rsidRPr="007F5274">
        <w:rPr>
          <w:rFonts w:ascii="Verdana" w:eastAsia="Calibri" w:hAnsi="Verdana" w:cs="Verdana"/>
          <w:kern w:val="0"/>
          <w:sz w:val="20"/>
          <w:szCs w:val="20"/>
          <w14:ligatures w14:val="none"/>
        </w:rPr>
        <w:t xml:space="preserve">harmonogramem terminowo – rzeczowo - finansowym, [dalej: </w:t>
      </w:r>
      <w:r w:rsidRPr="007F5274">
        <w:rPr>
          <w:rFonts w:ascii="Verdana" w:eastAsia="Calibri" w:hAnsi="Verdana" w:cs="Arial"/>
          <w:kern w:val="0"/>
          <w:sz w:val="20"/>
          <w:szCs w:val="20"/>
          <w14:ligatures w14:val="none"/>
        </w:rPr>
        <w:t>Harmonogramem],</w:t>
      </w:r>
      <w:r w:rsidRPr="007F5274">
        <w:rPr>
          <w:rFonts w:ascii="Verdana" w:eastAsia="Calibri" w:hAnsi="Verdana" w:cs="Arial"/>
          <w:kern w:val="0"/>
          <w:sz w:val="20"/>
          <w:szCs w:val="20"/>
          <w14:ligatures w14:val="none"/>
        </w:rPr>
        <w:br/>
        <w:t>o którym mowa w § 7 ust. 2 pkt 2),</w:t>
      </w:r>
    </w:p>
    <w:p w14:paraId="2542866A" w14:textId="77777777" w:rsidR="007F5274" w:rsidRPr="007F5274" w:rsidRDefault="007F5274" w:rsidP="007F5274">
      <w:pPr>
        <w:widowControl w:val="0"/>
        <w:numPr>
          <w:ilvl w:val="0"/>
          <w:numId w:val="42"/>
        </w:numPr>
        <w:autoSpaceDE w:val="0"/>
        <w:autoSpaceDN w:val="0"/>
        <w:adjustRightInd w:val="0"/>
        <w:spacing w:after="0" w:line="240" w:lineRule="auto"/>
        <w:ind w:left="714"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przepisami Ustawy Prawo Budowlane, obowiązującymi przepisami </w:t>
      </w:r>
      <w:proofErr w:type="spellStart"/>
      <w:r w:rsidRPr="007F5274">
        <w:rPr>
          <w:rFonts w:ascii="Verdana" w:eastAsia="Calibri" w:hAnsi="Verdana" w:cs="Arial"/>
          <w:kern w:val="0"/>
          <w:sz w:val="20"/>
          <w:szCs w:val="20"/>
          <w14:ligatures w14:val="none"/>
        </w:rPr>
        <w:t>techniczno</w:t>
      </w:r>
      <w:proofErr w:type="spellEnd"/>
      <w:r w:rsidRPr="007F5274">
        <w:rPr>
          <w:rFonts w:ascii="Verdana" w:eastAsia="Calibri" w:hAnsi="Verdana" w:cs="Arial"/>
          <w:kern w:val="0"/>
          <w:sz w:val="20"/>
          <w:szCs w:val="20"/>
          <w14:ligatures w14:val="none"/>
        </w:rPr>
        <w:t xml:space="preserve"> budowlanymi, zasadami współczesnej wiedzy technicznej oraz prawem obowiązującym na terenie Rzeczypospolitej Polskiej.</w:t>
      </w:r>
    </w:p>
    <w:p w14:paraId="0F70B775" w14:textId="77777777" w:rsidR="007F5274" w:rsidRPr="007F5274" w:rsidRDefault="007F5274" w:rsidP="007F5274">
      <w:pPr>
        <w:widowControl w:val="0"/>
        <w:autoSpaceDE w:val="0"/>
        <w:autoSpaceDN w:val="0"/>
        <w:adjustRightInd w:val="0"/>
        <w:spacing w:after="0" w:line="240" w:lineRule="auto"/>
        <w:ind w:left="360" w:hanging="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4.  Umowne roboty zostaną wykonane w całości przez Wykonawcę z jego materiałów, przy czym na wszystkie zastosowane materiały Wykonawca zobowiązany jest posiadać: atesty, certyfikaty, aprobaty techniczne lub zezwolenia na ich stosowanie w budownictwie i okazywać je na każde żądanie Inwestora lub Inspektorów Nadzoru.</w:t>
      </w:r>
    </w:p>
    <w:p w14:paraId="52764240" w14:textId="5D01446F" w:rsidR="007F5274" w:rsidRDefault="007F5274" w:rsidP="007F5274">
      <w:pPr>
        <w:widowControl w:val="0"/>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5. Postanowienia ustępu 4 powyżej mają  zastosowanie również do Podwykonawców zatrudnionych przez Wykonawcę.</w:t>
      </w:r>
    </w:p>
    <w:p w14:paraId="539FD279" w14:textId="77777777" w:rsidR="00D80938" w:rsidRDefault="00D80938" w:rsidP="007F5274">
      <w:pPr>
        <w:widowControl w:val="0"/>
        <w:autoSpaceDE w:val="0"/>
        <w:autoSpaceDN w:val="0"/>
        <w:adjustRightInd w:val="0"/>
        <w:spacing w:after="0" w:line="240" w:lineRule="auto"/>
        <w:ind w:left="426" w:hanging="426"/>
        <w:jc w:val="both"/>
        <w:rPr>
          <w:rFonts w:ascii="Verdana" w:eastAsia="Calibri" w:hAnsi="Verdana" w:cs="Arial"/>
          <w:kern w:val="0"/>
          <w:sz w:val="20"/>
          <w:szCs w:val="20"/>
          <w14:ligatures w14:val="none"/>
        </w:rPr>
      </w:pPr>
    </w:p>
    <w:p w14:paraId="12AEE928" w14:textId="77777777" w:rsidR="00D80938" w:rsidRPr="007F5274" w:rsidRDefault="00D80938" w:rsidP="007F5274">
      <w:pPr>
        <w:widowControl w:val="0"/>
        <w:autoSpaceDE w:val="0"/>
        <w:autoSpaceDN w:val="0"/>
        <w:adjustRightInd w:val="0"/>
        <w:spacing w:after="0" w:line="240" w:lineRule="auto"/>
        <w:ind w:left="426" w:hanging="426"/>
        <w:jc w:val="both"/>
        <w:rPr>
          <w:rFonts w:ascii="Verdana" w:eastAsia="Calibri" w:hAnsi="Verdana" w:cs="Arial"/>
          <w:kern w:val="0"/>
          <w:sz w:val="20"/>
          <w:szCs w:val="20"/>
          <w14:ligatures w14:val="none"/>
        </w:rPr>
      </w:pPr>
    </w:p>
    <w:p w14:paraId="13999722" w14:textId="77777777" w:rsidR="007F5274" w:rsidRPr="007F5274" w:rsidRDefault="007F5274" w:rsidP="007F5274">
      <w:pPr>
        <w:widowControl w:val="0"/>
        <w:autoSpaceDE w:val="0"/>
        <w:autoSpaceDN w:val="0"/>
        <w:adjustRightInd w:val="0"/>
        <w:spacing w:after="0" w:line="240" w:lineRule="auto"/>
        <w:ind w:left="2520" w:hanging="2520"/>
        <w:rPr>
          <w:rFonts w:ascii="Verdana" w:eastAsia="Calibri" w:hAnsi="Verdana" w:cs="Arial"/>
          <w:b/>
          <w:bCs/>
          <w:kern w:val="0"/>
          <w:sz w:val="20"/>
          <w:szCs w:val="20"/>
          <w14:ligatures w14:val="none"/>
        </w:rPr>
      </w:pPr>
      <w:r w:rsidRPr="007F5274">
        <w:rPr>
          <w:rFonts w:ascii="Verdana" w:eastAsia="Calibri" w:hAnsi="Verdana" w:cs="Arial"/>
          <w:kern w:val="0"/>
          <w:sz w:val="20"/>
          <w:szCs w:val="20"/>
          <w14:ligatures w14:val="none"/>
        </w:rPr>
        <w:lastRenderedPageBreak/>
        <w:t>6.  Integralnymi częściami Umowy są:</w:t>
      </w:r>
    </w:p>
    <w:p w14:paraId="0647AAE1" w14:textId="77777777" w:rsidR="007F5274" w:rsidRPr="007F5274" w:rsidRDefault="007F5274" w:rsidP="007F527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 xml:space="preserve">dokumentacja projektowa, </w:t>
      </w:r>
      <w:proofErr w:type="spellStart"/>
      <w:r w:rsidRPr="007F5274">
        <w:rPr>
          <w:rFonts w:ascii="Verdana" w:eastAsia="Calibri" w:hAnsi="Verdana" w:cs="Verdana"/>
          <w:kern w:val="0"/>
          <w:sz w:val="20"/>
          <w:szCs w:val="20"/>
          <w14:ligatures w14:val="none"/>
        </w:rPr>
        <w:t>STWiORB</w:t>
      </w:r>
      <w:proofErr w:type="spellEnd"/>
      <w:r w:rsidRPr="007F5274">
        <w:rPr>
          <w:rFonts w:ascii="Verdana" w:eastAsia="Calibri" w:hAnsi="Verdana" w:cs="Verdana"/>
          <w:kern w:val="0"/>
          <w:sz w:val="20"/>
          <w:szCs w:val="20"/>
          <w14:ligatures w14:val="none"/>
        </w:rPr>
        <w:t xml:space="preserve"> wraz z Opisem Przedmiotu Zamówienia – </w:t>
      </w:r>
      <w:r w:rsidRPr="007F5274">
        <w:rPr>
          <w:rFonts w:ascii="Verdana" w:eastAsia="Calibri" w:hAnsi="Verdana" w:cs="Verdana"/>
          <w:b/>
          <w:kern w:val="0"/>
          <w:sz w:val="20"/>
          <w:szCs w:val="20"/>
          <w14:ligatures w14:val="none"/>
        </w:rPr>
        <w:t>Załącznik Nr 1</w:t>
      </w:r>
      <w:r w:rsidRPr="007F5274">
        <w:rPr>
          <w:rFonts w:ascii="Verdana" w:eastAsia="Calibri" w:hAnsi="Verdana" w:cs="Verdana"/>
          <w:kern w:val="0"/>
          <w:sz w:val="20"/>
          <w:szCs w:val="20"/>
          <w14:ligatures w14:val="none"/>
        </w:rPr>
        <w:t>;</w:t>
      </w:r>
    </w:p>
    <w:p w14:paraId="06731DB5" w14:textId="77777777" w:rsidR="007F5274" w:rsidRPr="007F5274" w:rsidRDefault="007F5274" w:rsidP="007F527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 xml:space="preserve">oferta Wykonawcy wraz z formularzem ofertowym – </w:t>
      </w:r>
      <w:r w:rsidRPr="007F5274">
        <w:rPr>
          <w:rFonts w:ascii="Verdana" w:eastAsia="Calibri" w:hAnsi="Verdana" w:cs="Verdana"/>
          <w:b/>
          <w:kern w:val="0"/>
          <w:sz w:val="20"/>
          <w:szCs w:val="20"/>
          <w14:ligatures w14:val="none"/>
        </w:rPr>
        <w:t>Załącznik Nr 2</w:t>
      </w:r>
      <w:r w:rsidRPr="007F5274">
        <w:rPr>
          <w:rFonts w:ascii="Verdana" w:eastAsia="Calibri" w:hAnsi="Verdana" w:cs="Verdana"/>
          <w:kern w:val="0"/>
          <w:sz w:val="20"/>
          <w:szCs w:val="20"/>
          <w14:ligatures w14:val="none"/>
        </w:rPr>
        <w:t xml:space="preserve">; </w:t>
      </w:r>
    </w:p>
    <w:p w14:paraId="0947636D" w14:textId="77777777" w:rsidR="007F5274" w:rsidRPr="007F5274" w:rsidRDefault="007F5274" w:rsidP="007F527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 xml:space="preserve">SWZ – </w:t>
      </w:r>
      <w:r w:rsidRPr="007F5274">
        <w:rPr>
          <w:rFonts w:ascii="Verdana" w:eastAsia="Calibri" w:hAnsi="Verdana" w:cs="Verdana"/>
          <w:b/>
          <w:kern w:val="0"/>
          <w:sz w:val="20"/>
          <w:szCs w:val="20"/>
          <w14:ligatures w14:val="none"/>
        </w:rPr>
        <w:t>Załącznik Nr 3</w:t>
      </w:r>
      <w:r w:rsidRPr="007F5274">
        <w:rPr>
          <w:rFonts w:ascii="Verdana" w:eastAsia="Calibri" w:hAnsi="Verdana" w:cs="Verdana"/>
          <w:kern w:val="0"/>
          <w:sz w:val="20"/>
          <w:szCs w:val="20"/>
          <w14:ligatures w14:val="none"/>
        </w:rPr>
        <w:t>;</w:t>
      </w:r>
    </w:p>
    <w:p w14:paraId="12BE08B1" w14:textId="77777777" w:rsidR="007F5274" w:rsidRPr="007F5274" w:rsidRDefault="007F5274" w:rsidP="007F527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 xml:space="preserve">karta gwarancyjna – </w:t>
      </w:r>
      <w:r w:rsidRPr="007F5274">
        <w:rPr>
          <w:rFonts w:ascii="Verdana" w:eastAsia="Calibri" w:hAnsi="Verdana" w:cs="Verdana"/>
          <w:b/>
          <w:kern w:val="0"/>
          <w:sz w:val="20"/>
          <w:szCs w:val="20"/>
          <w14:ligatures w14:val="none"/>
        </w:rPr>
        <w:t>Załącznik Nr 4</w:t>
      </w:r>
      <w:r w:rsidRPr="007F5274">
        <w:rPr>
          <w:rFonts w:ascii="Verdana" w:eastAsia="Calibri" w:hAnsi="Verdana" w:cs="Verdana"/>
          <w:kern w:val="0"/>
          <w:sz w:val="20"/>
          <w:szCs w:val="20"/>
          <w14:ligatures w14:val="none"/>
        </w:rPr>
        <w:t xml:space="preserve"> (wzór);</w:t>
      </w:r>
    </w:p>
    <w:p w14:paraId="1F603BB4" w14:textId="11032629" w:rsidR="007F5274" w:rsidRPr="007F5274" w:rsidRDefault="007F5274" w:rsidP="007F527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 xml:space="preserve">decyzja pozwolenia na budowę nr </w:t>
      </w:r>
      <w:r w:rsidR="00B30033">
        <w:rPr>
          <w:rFonts w:ascii="Verdana" w:eastAsia="Calibri" w:hAnsi="Verdana" w:cs="Verdana"/>
          <w:kern w:val="0"/>
          <w:sz w:val="20"/>
          <w:szCs w:val="20"/>
          <w14:ligatures w14:val="none"/>
        </w:rPr>
        <w:t>1973</w:t>
      </w:r>
      <w:r w:rsidRPr="007F5274">
        <w:rPr>
          <w:rFonts w:ascii="Verdana" w:eastAsia="Calibri" w:hAnsi="Verdana" w:cs="Verdana"/>
          <w:kern w:val="0"/>
          <w:sz w:val="20"/>
          <w:szCs w:val="20"/>
          <w14:ligatures w14:val="none"/>
        </w:rPr>
        <w:t>/202</w:t>
      </w:r>
      <w:r w:rsidR="00B30033">
        <w:rPr>
          <w:rFonts w:ascii="Verdana" w:eastAsia="Calibri" w:hAnsi="Verdana" w:cs="Verdana"/>
          <w:kern w:val="0"/>
          <w:sz w:val="20"/>
          <w:szCs w:val="20"/>
          <w14:ligatures w14:val="none"/>
        </w:rPr>
        <w:t>4</w:t>
      </w:r>
      <w:r w:rsidRPr="007F5274">
        <w:rPr>
          <w:rFonts w:ascii="Verdana" w:eastAsia="Calibri" w:hAnsi="Verdana" w:cs="Verdana"/>
          <w:kern w:val="0"/>
          <w:sz w:val="20"/>
          <w:szCs w:val="20"/>
          <w14:ligatures w14:val="none"/>
        </w:rPr>
        <w:t xml:space="preserve"> z dnia 2</w:t>
      </w:r>
      <w:r w:rsidR="00B30033">
        <w:rPr>
          <w:rFonts w:ascii="Verdana" w:eastAsia="Calibri" w:hAnsi="Verdana" w:cs="Verdana"/>
          <w:kern w:val="0"/>
          <w:sz w:val="20"/>
          <w:szCs w:val="20"/>
          <w14:ligatures w14:val="none"/>
        </w:rPr>
        <w:t>7</w:t>
      </w:r>
      <w:r w:rsidRPr="007F5274">
        <w:rPr>
          <w:rFonts w:ascii="Verdana" w:eastAsia="Calibri" w:hAnsi="Verdana" w:cs="Verdana"/>
          <w:kern w:val="0"/>
          <w:sz w:val="20"/>
          <w:szCs w:val="20"/>
          <w14:ligatures w14:val="none"/>
        </w:rPr>
        <w:t>.0</w:t>
      </w:r>
      <w:r w:rsidR="00B30033">
        <w:rPr>
          <w:rFonts w:ascii="Verdana" w:eastAsia="Calibri" w:hAnsi="Verdana" w:cs="Verdana"/>
          <w:kern w:val="0"/>
          <w:sz w:val="20"/>
          <w:szCs w:val="20"/>
          <w14:ligatures w14:val="none"/>
        </w:rPr>
        <w:t>9</w:t>
      </w:r>
      <w:r w:rsidRPr="007F5274">
        <w:rPr>
          <w:rFonts w:ascii="Verdana" w:eastAsia="Calibri" w:hAnsi="Verdana" w:cs="Verdana"/>
          <w:kern w:val="0"/>
          <w:sz w:val="20"/>
          <w:szCs w:val="20"/>
          <w14:ligatures w14:val="none"/>
        </w:rPr>
        <w:t>.202</w:t>
      </w:r>
      <w:r w:rsidR="00B30033">
        <w:rPr>
          <w:rFonts w:ascii="Verdana" w:eastAsia="Calibri" w:hAnsi="Verdana" w:cs="Verdana"/>
          <w:kern w:val="0"/>
          <w:sz w:val="20"/>
          <w:szCs w:val="20"/>
          <w14:ligatures w14:val="none"/>
        </w:rPr>
        <w:t>4</w:t>
      </w:r>
      <w:r w:rsidRPr="007F5274">
        <w:rPr>
          <w:rFonts w:ascii="Verdana" w:eastAsia="Calibri" w:hAnsi="Verdana" w:cs="Verdana"/>
          <w:kern w:val="0"/>
          <w:sz w:val="20"/>
          <w:szCs w:val="20"/>
          <w14:ligatures w14:val="none"/>
        </w:rPr>
        <w:t xml:space="preserve">r. – </w:t>
      </w:r>
      <w:r w:rsidRPr="007F5274">
        <w:rPr>
          <w:rFonts w:ascii="Verdana" w:eastAsia="Calibri" w:hAnsi="Verdana" w:cs="Verdana"/>
          <w:b/>
          <w:kern w:val="0"/>
          <w:sz w:val="20"/>
          <w:szCs w:val="20"/>
          <w14:ligatures w14:val="none"/>
        </w:rPr>
        <w:t>Załącznik Nr 5</w:t>
      </w:r>
      <w:r w:rsidRPr="007F5274">
        <w:rPr>
          <w:rFonts w:ascii="Verdana" w:eastAsia="Calibri" w:hAnsi="Verdana" w:cs="Verdana"/>
          <w:bCs/>
          <w:kern w:val="0"/>
          <w:sz w:val="20"/>
          <w:szCs w:val="20"/>
          <w14:ligatures w14:val="none"/>
        </w:rPr>
        <w:t>;</w:t>
      </w:r>
    </w:p>
    <w:p w14:paraId="49DF3438" w14:textId="77777777" w:rsidR="007F5274" w:rsidRPr="007F5274" w:rsidRDefault="007F5274" w:rsidP="007F5274">
      <w:pPr>
        <w:widowControl w:val="0"/>
        <w:numPr>
          <w:ilvl w:val="0"/>
          <w:numId w:val="2"/>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Arial"/>
          <w:bCs/>
          <w:kern w:val="0"/>
          <w:sz w:val="20"/>
          <w:szCs w:val="20"/>
          <w14:ligatures w14:val="none"/>
        </w:rPr>
        <w:t>oświadczenie częściowe/ końcowe Podwykonawcy/ Dalszego Podwykonawcy (wzór)</w:t>
      </w:r>
      <w:r w:rsidRPr="007F5274">
        <w:rPr>
          <w:rFonts w:ascii="Verdana" w:eastAsia="Calibri" w:hAnsi="Verdana" w:cs="Verdana"/>
          <w:kern w:val="0"/>
          <w:sz w:val="20"/>
          <w:szCs w:val="20"/>
          <w14:ligatures w14:val="none"/>
        </w:rPr>
        <w:t xml:space="preserve"> –</w:t>
      </w:r>
      <w:r w:rsidRPr="007F5274">
        <w:rPr>
          <w:rFonts w:ascii="Verdana" w:eastAsia="Calibri" w:hAnsi="Verdana" w:cs="Arial"/>
          <w:bCs/>
          <w:kern w:val="0"/>
          <w:sz w:val="20"/>
          <w:szCs w:val="20"/>
          <w14:ligatures w14:val="none"/>
        </w:rPr>
        <w:t xml:space="preserve"> </w:t>
      </w:r>
      <w:r w:rsidRPr="007F5274">
        <w:rPr>
          <w:rFonts w:ascii="Verdana" w:eastAsia="Calibri" w:hAnsi="Verdana" w:cs="Arial"/>
          <w:b/>
          <w:bCs/>
          <w:kern w:val="0"/>
          <w:sz w:val="20"/>
          <w:szCs w:val="20"/>
          <w14:ligatures w14:val="none"/>
        </w:rPr>
        <w:t>Załącznik nr 6</w:t>
      </w:r>
      <w:r w:rsidRPr="007F5274">
        <w:rPr>
          <w:rFonts w:ascii="Verdana" w:eastAsia="Calibri" w:hAnsi="Verdana" w:cs="Arial"/>
          <w:bCs/>
          <w:kern w:val="0"/>
          <w:sz w:val="20"/>
          <w:szCs w:val="20"/>
          <w14:ligatures w14:val="none"/>
        </w:rPr>
        <w:t>.</w:t>
      </w:r>
    </w:p>
    <w:p w14:paraId="447C2857" w14:textId="77777777" w:rsidR="00B30033" w:rsidRDefault="00B30033"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2D9AC2A5" w14:textId="40DB9F54"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2. Kolejność ważności dokumentów</w:t>
      </w:r>
    </w:p>
    <w:p w14:paraId="252A08D6"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8A1CBDD"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przypadku wątpliwości interpretacyjnych, co do rodzaju i zakresu robót określonych                   w Umowie oraz zakresu praw i obowiązków Zamawiającego i Wykonawcy, będzie obowiązywać następująca kolejność ważności n/w dokumentów:</w:t>
      </w:r>
    </w:p>
    <w:p w14:paraId="5216BA1F" w14:textId="77777777" w:rsidR="007F5274" w:rsidRPr="007F5274" w:rsidRDefault="007F5274" w:rsidP="007F527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umowa;</w:t>
      </w:r>
    </w:p>
    <w:p w14:paraId="4CEF1320" w14:textId="77777777" w:rsidR="007F5274" w:rsidRPr="007F5274" w:rsidRDefault="007F5274" w:rsidP="007F527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dokumentacje projektowe wraz z </w:t>
      </w:r>
      <w:proofErr w:type="spellStart"/>
      <w:r w:rsidRPr="007F5274">
        <w:rPr>
          <w:rFonts w:ascii="Verdana" w:eastAsia="Calibri" w:hAnsi="Verdana" w:cs="Verdana"/>
          <w:kern w:val="0"/>
          <w:sz w:val="20"/>
          <w:szCs w:val="20"/>
          <w14:ligatures w14:val="none"/>
        </w:rPr>
        <w:t>STWiORB</w:t>
      </w:r>
      <w:proofErr w:type="spellEnd"/>
      <w:r w:rsidRPr="007F5274">
        <w:rPr>
          <w:rFonts w:ascii="Verdana" w:eastAsia="Calibri" w:hAnsi="Verdana" w:cs="Verdana"/>
          <w:kern w:val="0"/>
          <w:sz w:val="20"/>
          <w:szCs w:val="20"/>
          <w14:ligatures w14:val="none"/>
        </w:rPr>
        <w:t xml:space="preserve"> oraz Opis Przedmiotu Zamówienia;</w:t>
      </w:r>
    </w:p>
    <w:p w14:paraId="0ABD80A1" w14:textId="77777777" w:rsidR="007F5274" w:rsidRPr="007F5274" w:rsidRDefault="007F5274" w:rsidP="007F527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oferta Wykonawcy;</w:t>
      </w:r>
    </w:p>
    <w:p w14:paraId="22FC5757" w14:textId="77777777" w:rsidR="007F5274" w:rsidRPr="007F5274" w:rsidRDefault="007F5274" w:rsidP="007F5274">
      <w:pPr>
        <w:widowControl w:val="0"/>
        <w:numPr>
          <w:ilvl w:val="1"/>
          <w:numId w:val="3"/>
        </w:numPr>
        <w:tabs>
          <w:tab w:val="num" w:pos="-66"/>
          <w:tab w:val="num" w:pos="720"/>
        </w:tabs>
        <w:autoSpaceDE w:val="0"/>
        <w:autoSpaceDN w:val="0"/>
        <w:adjustRightInd w:val="0"/>
        <w:spacing w:after="0" w:line="240" w:lineRule="auto"/>
        <w:ind w:left="72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specyfikacja warunków zamówienia.</w:t>
      </w:r>
    </w:p>
    <w:p w14:paraId="45AF5695"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729971E2"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3. Wartość Przedmiotu Umowy</w:t>
      </w:r>
    </w:p>
    <w:p w14:paraId="03B2F08E"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2C31809" w14:textId="77777777" w:rsidR="007F5274" w:rsidRPr="007F5274" w:rsidRDefault="007F5274" w:rsidP="007F5274">
      <w:pPr>
        <w:widowControl w:val="0"/>
        <w:tabs>
          <w:tab w:val="left" w:pos="284"/>
          <w:tab w:val="left" w:pos="360"/>
        </w:tabs>
        <w:spacing w:after="0" w:line="240" w:lineRule="auto"/>
        <w:ind w:left="360" w:hanging="360"/>
        <w:jc w:val="both"/>
        <w:rPr>
          <w:rFonts w:ascii="Verdana" w:eastAsia="Calibri" w:hAnsi="Verdana" w:cs="Times New Roman"/>
          <w:b/>
          <w:kern w:val="0"/>
          <w:sz w:val="20"/>
          <w:szCs w:val="20"/>
          <w14:ligatures w14:val="none"/>
        </w:rPr>
      </w:pPr>
      <w:r w:rsidRPr="007F5274">
        <w:rPr>
          <w:rFonts w:ascii="Verdana" w:eastAsia="Calibri" w:hAnsi="Verdana" w:cs="Times New Roman"/>
          <w:kern w:val="0"/>
          <w:sz w:val="20"/>
          <w:szCs w:val="20"/>
          <w14:ligatures w14:val="none"/>
        </w:rPr>
        <w:t xml:space="preserve">1. Za wykonanie Przedmiotu Umowy Zamawiający zapłaci Wykonawcy </w:t>
      </w:r>
      <w:r w:rsidRPr="007F5274">
        <w:rPr>
          <w:rFonts w:ascii="Verdana" w:eastAsia="Calibri" w:hAnsi="Verdana" w:cs="Times New Roman"/>
          <w:b/>
          <w:kern w:val="0"/>
          <w:sz w:val="20"/>
          <w:szCs w:val="20"/>
          <w14:ligatures w14:val="none"/>
        </w:rPr>
        <w:t xml:space="preserve">wynagrodzenie </w:t>
      </w:r>
    </w:p>
    <w:p w14:paraId="117DB756" w14:textId="77777777" w:rsidR="007F5274" w:rsidRPr="007F5274" w:rsidRDefault="007F5274" w:rsidP="007F5274">
      <w:pPr>
        <w:widowControl w:val="0"/>
        <w:tabs>
          <w:tab w:val="left" w:pos="0"/>
          <w:tab w:val="left" w:pos="284"/>
        </w:tabs>
        <w:spacing w:after="0" w:line="240" w:lineRule="auto"/>
        <w:jc w:val="both"/>
        <w:rPr>
          <w:rFonts w:ascii="Verdana" w:eastAsia="Calibri" w:hAnsi="Verdana" w:cs="Times New Roman"/>
          <w:kern w:val="0"/>
          <w:sz w:val="20"/>
          <w:szCs w:val="20"/>
          <w14:ligatures w14:val="none"/>
        </w:rPr>
      </w:pPr>
      <w:r w:rsidRPr="007F5274">
        <w:rPr>
          <w:rFonts w:ascii="Verdana" w:eastAsia="Calibri" w:hAnsi="Verdana" w:cs="Times New Roman"/>
          <w:b/>
          <w:kern w:val="0"/>
          <w:sz w:val="20"/>
          <w:szCs w:val="20"/>
          <w14:ligatures w14:val="none"/>
        </w:rPr>
        <w:t xml:space="preserve">    ryczałtowe </w:t>
      </w:r>
      <w:r w:rsidRPr="007F5274">
        <w:rPr>
          <w:rFonts w:ascii="Verdana" w:eastAsia="Calibri" w:hAnsi="Verdana" w:cs="Times New Roman"/>
          <w:kern w:val="0"/>
          <w:sz w:val="20"/>
          <w:szCs w:val="20"/>
          <w14:ligatures w14:val="none"/>
        </w:rPr>
        <w:t>w wysokości:</w:t>
      </w:r>
    </w:p>
    <w:p w14:paraId="1EEF1C36" w14:textId="77777777" w:rsidR="007F5274" w:rsidRPr="007F5274" w:rsidRDefault="007F5274" w:rsidP="007F5274">
      <w:pPr>
        <w:widowControl w:val="0"/>
        <w:numPr>
          <w:ilvl w:val="0"/>
          <w:numId w:val="30"/>
        </w:numPr>
        <w:tabs>
          <w:tab w:val="left" w:pos="0"/>
          <w:tab w:val="left" w:pos="284"/>
        </w:tabs>
        <w:spacing w:after="0" w:line="240" w:lineRule="auto"/>
        <w:ind w:left="709" w:hanging="349"/>
        <w:rPr>
          <w:rFonts w:ascii="Verdana" w:eastAsia="Times New Roman" w:hAnsi="Verdana" w:cs="Calibri"/>
          <w:kern w:val="0"/>
          <w:sz w:val="20"/>
          <w:szCs w:val="20"/>
          <w14:ligatures w14:val="none"/>
        </w:rPr>
      </w:pPr>
      <w:r w:rsidRPr="007F5274">
        <w:rPr>
          <w:rFonts w:ascii="Verdana" w:eastAsia="Times New Roman" w:hAnsi="Verdana" w:cs="Calibri"/>
          <w:b/>
          <w:bCs/>
          <w:kern w:val="0"/>
          <w:sz w:val="20"/>
          <w:szCs w:val="20"/>
          <w14:ligatures w14:val="none"/>
        </w:rPr>
        <w:t>kwoty</w:t>
      </w:r>
      <w:r w:rsidRPr="007F5274">
        <w:rPr>
          <w:rFonts w:ascii="Verdana" w:eastAsia="Times New Roman" w:hAnsi="Verdana" w:cs="Calibri"/>
          <w:kern w:val="0"/>
          <w:sz w:val="20"/>
          <w:szCs w:val="20"/>
          <w14:ligatures w14:val="none"/>
        </w:rPr>
        <w:t xml:space="preserve"> </w:t>
      </w:r>
      <w:r w:rsidRPr="007F5274">
        <w:rPr>
          <w:rFonts w:ascii="Verdana" w:eastAsia="Times New Roman" w:hAnsi="Verdana" w:cs="Calibri"/>
          <w:b/>
          <w:kern w:val="0"/>
          <w:sz w:val="20"/>
          <w:szCs w:val="20"/>
          <w14:ligatures w14:val="none"/>
        </w:rPr>
        <w:t>brutto</w:t>
      </w:r>
      <w:r w:rsidRPr="007F5274">
        <w:rPr>
          <w:rFonts w:ascii="Verdana" w:eastAsia="Times New Roman" w:hAnsi="Verdana" w:cs="Calibri"/>
          <w:kern w:val="0"/>
          <w:sz w:val="20"/>
          <w:szCs w:val="20"/>
          <w14:ligatures w14:val="none"/>
        </w:rPr>
        <w:tab/>
      </w:r>
      <w:r w:rsidRPr="007F5274">
        <w:rPr>
          <w:rFonts w:ascii="Verdana" w:eastAsia="Times New Roman" w:hAnsi="Verdana" w:cs="Calibri"/>
          <w:kern w:val="0"/>
          <w:sz w:val="20"/>
          <w:szCs w:val="20"/>
          <w14:ligatures w14:val="none"/>
        </w:rPr>
        <w:tab/>
        <w:t xml:space="preserve">- ………………….. </w:t>
      </w:r>
      <w:r w:rsidRPr="007F5274">
        <w:rPr>
          <w:rFonts w:ascii="Verdana" w:eastAsia="Times New Roman" w:hAnsi="Verdana" w:cs="Calibri"/>
          <w:b/>
          <w:kern w:val="0"/>
          <w:sz w:val="20"/>
          <w:szCs w:val="20"/>
          <w14:ligatures w14:val="none"/>
        </w:rPr>
        <w:t>zł</w:t>
      </w:r>
      <w:r w:rsidRPr="007F5274">
        <w:rPr>
          <w:rFonts w:ascii="Verdana" w:eastAsia="Times New Roman" w:hAnsi="Verdana" w:cs="Calibri"/>
          <w:kern w:val="0"/>
          <w:sz w:val="20"/>
          <w:szCs w:val="20"/>
          <w14:ligatures w14:val="none"/>
        </w:rPr>
        <w:t xml:space="preserve"> (słownie: </w:t>
      </w:r>
      <w:r w:rsidRPr="007F5274">
        <w:rPr>
          <w:rFonts w:ascii="Verdana" w:eastAsia="Times New Roman" w:hAnsi="Verdana" w:cs="Calibri"/>
          <w:b/>
          <w:kern w:val="0"/>
          <w:sz w:val="20"/>
          <w:szCs w:val="20"/>
          <w14:ligatures w14:val="none"/>
        </w:rPr>
        <w:t>……………….</w:t>
      </w:r>
      <w:r w:rsidRPr="007F5274">
        <w:rPr>
          <w:rFonts w:ascii="Verdana" w:eastAsia="Times New Roman" w:hAnsi="Verdana" w:cs="Calibri"/>
          <w:kern w:val="0"/>
          <w:sz w:val="20"/>
          <w:szCs w:val="20"/>
          <w14:ligatures w14:val="none"/>
        </w:rPr>
        <w:t>)</w:t>
      </w:r>
    </w:p>
    <w:p w14:paraId="561A1669" w14:textId="77777777" w:rsidR="007F5274" w:rsidRPr="007F5274" w:rsidRDefault="007F5274" w:rsidP="007F5274">
      <w:pPr>
        <w:widowControl w:val="0"/>
        <w:numPr>
          <w:ilvl w:val="0"/>
          <w:numId w:val="30"/>
        </w:numPr>
        <w:tabs>
          <w:tab w:val="left" w:pos="0"/>
          <w:tab w:val="left" w:pos="284"/>
        </w:tabs>
        <w:spacing w:after="0" w:line="240" w:lineRule="auto"/>
        <w:ind w:left="709" w:hanging="349"/>
        <w:rPr>
          <w:rFonts w:ascii="Verdana" w:eastAsia="Times New Roman" w:hAnsi="Verdana" w:cs="Calibri"/>
          <w:kern w:val="0"/>
          <w:sz w:val="20"/>
          <w:szCs w:val="20"/>
          <w14:ligatures w14:val="none"/>
        </w:rPr>
      </w:pPr>
      <w:r w:rsidRPr="007F5274">
        <w:rPr>
          <w:rFonts w:ascii="Verdana" w:eastAsia="Times New Roman" w:hAnsi="Verdana" w:cs="Calibri"/>
          <w:kern w:val="0"/>
          <w:sz w:val="20"/>
          <w:szCs w:val="20"/>
          <w14:ligatures w14:val="none"/>
        </w:rPr>
        <w:t>podatek VAT (…..%)</w:t>
      </w:r>
      <w:r w:rsidRPr="007F5274">
        <w:rPr>
          <w:rFonts w:ascii="Verdana" w:eastAsia="Times New Roman" w:hAnsi="Verdana" w:cs="Calibri"/>
          <w:kern w:val="0"/>
          <w:sz w:val="20"/>
          <w:szCs w:val="20"/>
          <w14:ligatures w14:val="none"/>
        </w:rPr>
        <w:tab/>
      </w:r>
      <w:r w:rsidRPr="007F5274">
        <w:rPr>
          <w:rFonts w:ascii="Verdana" w:eastAsia="Times New Roman" w:hAnsi="Verdana" w:cs="Calibri"/>
          <w:kern w:val="0"/>
          <w:sz w:val="20"/>
          <w:szCs w:val="20"/>
          <w14:ligatures w14:val="none"/>
        </w:rPr>
        <w:tab/>
        <w:t>-  …………………. zł (słownie: …………………….)</w:t>
      </w:r>
    </w:p>
    <w:p w14:paraId="41DAAF55" w14:textId="77777777" w:rsidR="007F5274" w:rsidRPr="007F5274" w:rsidRDefault="007F5274" w:rsidP="007F5274">
      <w:pPr>
        <w:widowControl w:val="0"/>
        <w:numPr>
          <w:ilvl w:val="0"/>
          <w:numId w:val="30"/>
        </w:numPr>
        <w:tabs>
          <w:tab w:val="left" w:pos="0"/>
          <w:tab w:val="left" w:pos="284"/>
        </w:tabs>
        <w:spacing w:after="0" w:line="240" w:lineRule="auto"/>
        <w:ind w:left="709" w:hanging="349"/>
        <w:rPr>
          <w:rFonts w:ascii="Verdana" w:eastAsia="Times New Roman" w:hAnsi="Verdana" w:cs="Arial"/>
          <w:kern w:val="0"/>
          <w:sz w:val="20"/>
          <w:szCs w:val="20"/>
          <w14:ligatures w14:val="none"/>
        </w:rPr>
      </w:pPr>
      <w:r w:rsidRPr="007F5274">
        <w:rPr>
          <w:rFonts w:ascii="Verdana" w:eastAsia="Times New Roman" w:hAnsi="Verdana" w:cs="Calibri"/>
          <w:b/>
          <w:kern w:val="0"/>
          <w:sz w:val="20"/>
          <w:szCs w:val="20"/>
          <w14:ligatures w14:val="none"/>
        </w:rPr>
        <w:t>kwoty netto</w:t>
      </w:r>
      <w:r w:rsidRPr="007F5274">
        <w:rPr>
          <w:rFonts w:ascii="Verdana" w:eastAsia="Times New Roman" w:hAnsi="Verdana" w:cs="Calibri"/>
          <w:b/>
          <w:kern w:val="0"/>
          <w:sz w:val="20"/>
          <w:szCs w:val="20"/>
          <w14:ligatures w14:val="none"/>
        </w:rPr>
        <w:tab/>
      </w:r>
      <w:r w:rsidRPr="007F5274">
        <w:rPr>
          <w:rFonts w:ascii="Verdana" w:eastAsia="Times New Roman" w:hAnsi="Verdana" w:cs="Calibri"/>
          <w:b/>
          <w:kern w:val="0"/>
          <w:sz w:val="20"/>
          <w:szCs w:val="20"/>
          <w14:ligatures w14:val="none"/>
        </w:rPr>
        <w:tab/>
      </w:r>
      <w:r w:rsidRPr="007F5274">
        <w:rPr>
          <w:rFonts w:ascii="Verdana" w:eastAsia="Times New Roman" w:hAnsi="Verdana" w:cs="Calibri"/>
          <w:b/>
          <w:kern w:val="0"/>
          <w:sz w:val="20"/>
          <w:szCs w:val="20"/>
          <w14:ligatures w14:val="none"/>
        </w:rPr>
        <w:tab/>
        <w:t>-  ………...…… zł (</w:t>
      </w:r>
      <w:r w:rsidRPr="007F5274">
        <w:rPr>
          <w:rFonts w:ascii="Verdana" w:eastAsia="Times New Roman" w:hAnsi="Verdana" w:cs="Calibri"/>
          <w:kern w:val="0"/>
          <w:sz w:val="20"/>
          <w:szCs w:val="20"/>
          <w14:ligatures w14:val="none"/>
        </w:rPr>
        <w:t>słownie:…………………….)</w:t>
      </w:r>
    </w:p>
    <w:p w14:paraId="7D852D03" w14:textId="77777777" w:rsidR="007F5274" w:rsidRPr="007F5274" w:rsidRDefault="007F5274" w:rsidP="007F5274">
      <w:pPr>
        <w:widowControl w:val="0"/>
        <w:tabs>
          <w:tab w:val="left" w:pos="0"/>
          <w:tab w:val="left" w:pos="284"/>
        </w:tabs>
        <w:spacing w:after="0" w:line="240" w:lineRule="auto"/>
        <w:ind w:left="709" w:hanging="349"/>
        <w:jc w:val="both"/>
        <w:rPr>
          <w:rFonts w:ascii="Verdana" w:eastAsia="Times New Roman" w:hAnsi="Verdana" w:cs="Arial"/>
          <w:kern w:val="0"/>
          <w:sz w:val="20"/>
          <w:szCs w:val="20"/>
          <w14:ligatures w14:val="none"/>
        </w:rPr>
      </w:pPr>
    </w:p>
    <w:p w14:paraId="791CC3D2" w14:textId="77777777" w:rsidR="007F5274" w:rsidRPr="007F5274" w:rsidRDefault="007F5274" w:rsidP="007F5274">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7F5274">
        <w:rPr>
          <w:rFonts w:ascii="Verdana" w:eastAsia="Calibri" w:hAnsi="Verdana" w:cs="Times New Roman"/>
          <w:sz w:val="20"/>
          <w:szCs w:val="20"/>
        </w:rPr>
        <w:t>2. Wynagrodzenie, określone w ust. 1, jest wynagrodzeniem ryczałtowym za realizację Przedmiotu Umowy opisanego w § 1 niniejszej Umowy (wykonanego zgodnie z przepisami Ustawy Prawo Budowlane i wydanymi na jej podstawie rozporządzeniami wykonawczymi, obowiązującymi przepisami techniczno-budowlanymi oraz zasadami wiedzy technicznej); w przedmiarach robót (które stanowią element wyłącznie pomocniczy dla kalkulacji ceny ryczałtowej); w specyfikacji technicznej wykonania i odbioru robót budowlanych, rysunkach wykonawczych, które stanowiły załącznik do SWZ oraz w treści SWZ oraz                 w ofercie Wykonawcy, przy uwzględnieniu ryzyka związanego z wykonaniem Przedmiotu Umowy oraz na podstawie dokonanej wizji lokalnej.</w:t>
      </w:r>
    </w:p>
    <w:p w14:paraId="662A54EE" w14:textId="77777777" w:rsidR="007F5274" w:rsidRPr="007F5274" w:rsidRDefault="007F5274" w:rsidP="007F5274">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7F5274">
        <w:rPr>
          <w:rFonts w:ascii="Verdana" w:eastAsia="Calibri" w:hAnsi="Verdana" w:cs="Times New Roman"/>
          <w:sz w:val="20"/>
          <w:szCs w:val="20"/>
        </w:rPr>
        <w:t xml:space="preserve">3. Wynagrodzenie zawiera również wszelkie wydatki niezbędne do realizacji Przedmiotu Umowy oraz  wszystkie koszty związane z uzyskaniem przez Wykonawcę przychodu                  z tytułu wykonania niniejszej Umowy, jak np. wszelkie koszty robót: przygotowawczych, pomocniczych, tymczasowych, porządkowych i zabezpieczających, organizacji i utrzymania terenu budowy, zastępczej organizacji ruchu, itp.; koszty wykonania niezbędnych: prób, badań, pomiarów, uzgodnień, nadzorów, wpięć, sprawdzeń, opinii, dodatkowych opracowań (np. projekt zastępczej organizacji ruchu) itp.; wszelkie: koszty, opłaty, narzuty, podatki, cła, itp.; koszty dostaw, montażu i rozruchu urządzeń, a także </w:t>
      </w:r>
      <w:r w:rsidRPr="007F5274">
        <w:rPr>
          <w:rFonts w:ascii="Verdana" w:eastAsia="Calibri" w:hAnsi="Verdana" w:cs="Times New Roman"/>
          <w:sz w:val="20"/>
          <w:szCs w:val="20"/>
        </w:rPr>
        <w:lastRenderedPageBreak/>
        <w:t xml:space="preserve">koszty i opłaty związane z odbiorem wykonanych robót i urządzeń, wykonaniem dokumentacji powykonawczej, ubezpieczeniem budowy, przeprowadzeniem szkoleń, zajęciem terenu (np. </w:t>
      </w:r>
      <w:proofErr w:type="spellStart"/>
      <w:r w:rsidRPr="007F5274">
        <w:rPr>
          <w:rFonts w:ascii="Verdana" w:eastAsia="Calibri" w:hAnsi="Verdana" w:cs="Times New Roman"/>
          <w:sz w:val="20"/>
          <w:szCs w:val="20"/>
        </w:rPr>
        <w:t>ZDiUM</w:t>
      </w:r>
      <w:proofErr w:type="spellEnd"/>
      <w:r w:rsidRPr="007F5274">
        <w:rPr>
          <w:rFonts w:ascii="Verdana" w:eastAsia="Calibri" w:hAnsi="Verdana" w:cs="Times New Roman"/>
          <w:sz w:val="20"/>
          <w:szCs w:val="20"/>
        </w:rPr>
        <w:t>, Gmina Wrocław), wykonaniem i utrzymaniem zastępczej organizacji ruchu, zapewnieniem obsługi budowy (np. uzgodnienie dojazdu z właścicielami terenów przyległych, zagospodarowania i utylizacji powstałych odpadów) itp., koszty związane z tytułu uprawnień wynikających z rękojmi i gwarancji.</w:t>
      </w:r>
    </w:p>
    <w:p w14:paraId="55C93E87" w14:textId="77777777" w:rsidR="007F5274" w:rsidRPr="007F5274" w:rsidRDefault="007F5274" w:rsidP="007F5274">
      <w:pPr>
        <w:widowControl w:val="0"/>
        <w:autoSpaceDE w:val="0"/>
        <w:autoSpaceDN w:val="0"/>
        <w:adjustRightInd w:val="0"/>
        <w:spacing w:after="0" w:line="240" w:lineRule="auto"/>
        <w:ind w:left="284" w:hanging="284"/>
        <w:jc w:val="both"/>
        <w:rPr>
          <w:rFonts w:ascii="Verdana" w:eastAsia="Calibri" w:hAnsi="Verdana" w:cs="Times New Roman"/>
          <w:sz w:val="20"/>
          <w:szCs w:val="20"/>
        </w:rPr>
      </w:pPr>
      <w:r w:rsidRPr="007F5274">
        <w:rPr>
          <w:rFonts w:ascii="Verdana" w:eastAsia="Calibri" w:hAnsi="Verdana" w:cs="Times New Roman"/>
          <w:sz w:val="20"/>
          <w:szCs w:val="20"/>
        </w:rPr>
        <w:t>4. Wykonawca nie może żądać podwyższenia wynagrodzenia określonego w niniejszym paragrafie w przypadkach nieprzewidzianych w Umowie nawet, jeżeli w chwili zawarcia Umowy nie mógł przewidzieć lub nie przewidział wszystkich kosztów niezbędnych do prawidłowej realizacji Przedmiotu Umowy. Ustalona w Umowie wysokość wynagrodzenia ryczałtowego jest niezależna od rozmiaru robót budowlanych. Za ustalenie ilości robót oraz za sposób przeprowadzenia na tej podstawie kalkulacji wynagrodzenia ryczałtowego odpowiada wyłącznie Wykonawca. Wykonawcy nie przysługuje względem Zamawiającego żadne roszczenie z powyższego tytułu, a w szczególności roszczenie o dodatkowe wynagrodzenie, za wyjątkiem sytuacji opisanych w Umowie.</w:t>
      </w:r>
    </w:p>
    <w:p w14:paraId="2470A0F4" w14:textId="77777777" w:rsidR="007F5274" w:rsidRPr="007F5274" w:rsidRDefault="007F5274" w:rsidP="007F5274">
      <w:pPr>
        <w:widowControl w:val="0"/>
        <w:autoSpaceDE w:val="0"/>
        <w:autoSpaceDN w:val="0"/>
        <w:adjustRightInd w:val="0"/>
        <w:spacing w:after="0" w:line="240" w:lineRule="auto"/>
        <w:rPr>
          <w:rFonts w:ascii="Verdana" w:eastAsia="Calibri" w:hAnsi="Verdana" w:cs="Times New Roman"/>
          <w:b/>
          <w:sz w:val="22"/>
          <w:szCs w:val="22"/>
        </w:rPr>
      </w:pPr>
    </w:p>
    <w:p w14:paraId="0FDB82C4"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Times New Roman"/>
          <w:b/>
          <w:sz w:val="22"/>
          <w:szCs w:val="22"/>
        </w:rPr>
      </w:pPr>
      <w:r w:rsidRPr="007F5274">
        <w:rPr>
          <w:rFonts w:ascii="Verdana" w:eastAsia="Calibri" w:hAnsi="Verdana" w:cs="Times New Roman"/>
          <w:b/>
          <w:sz w:val="22"/>
          <w:szCs w:val="22"/>
        </w:rPr>
        <w:t>§ 4. Podwykonawcy</w:t>
      </w:r>
    </w:p>
    <w:p w14:paraId="73344FAC"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2"/>
          <w:szCs w:val="22"/>
          <w14:ligatures w14:val="none"/>
        </w:rPr>
      </w:pPr>
    </w:p>
    <w:p w14:paraId="38E17BB6" w14:textId="77777777" w:rsidR="007F5274" w:rsidRPr="007F5274" w:rsidRDefault="007F5274" w:rsidP="00D80938">
      <w:pPr>
        <w:widowControl w:val="0"/>
        <w:numPr>
          <w:ilvl w:val="0"/>
          <w:numId w:val="9"/>
        </w:numPr>
        <w:suppressAutoHyphens/>
        <w:spacing w:after="0" w:line="240" w:lineRule="auto"/>
        <w:ind w:left="284" w:hanging="284"/>
        <w:jc w:val="both"/>
        <w:rPr>
          <w:rFonts w:ascii="Verdana" w:eastAsia="Calibri" w:hAnsi="Verdana" w:cs="Verdana"/>
          <w:kern w:val="1"/>
          <w:sz w:val="20"/>
          <w:szCs w:val="20"/>
          <w14:ligatures w14:val="none"/>
        </w:rPr>
      </w:pPr>
      <w:r w:rsidRPr="007F5274">
        <w:rPr>
          <w:rFonts w:ascii="Verdana" w:eastAsia="Calibri" w:hAnsi="Verdana" w:cs="Verdana"/>
          <w:kern w:val="3"/>
          <w:sz w:val="20"/>
          <w:szCs w:val="20"/>
          <w:lang w:eastAsia="pl-PL"/>
          <w14:ligatures w14:val="none"/>
        </w:rPr>
        <w:t>Zamawiający dopuszcza realizowanie Przedmiotu Umowy przez Podwykonawców i Dalszych Podwykonawców, w zakresie rzeczowym określonym w Formularzu Oferty oraz niniejszej Umowie.</w:t>
      </w:r>
      <w:bookmarkStart w:id="1" w:name="_Hlk112743283"/>
      <w:r w:rsidRPr="007F5274">
        <w:rPr>
          <w:rFonts w:ascii="Verdana" w:eastAsia="Calibri" w:hAnsi="Verdana" w:cs="Verdana"/>
          <w:kern w:val="1"/>
          <w:sz w:val="20"/>
          <w:szCs w:val="20"/>
          <w14:ligatures w14:val="none"/>
        </w:rPr>
        <w:t xml:space="preserve"> 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powyższych danych,  w trakcie realizacji zamówienia, a także przekazuje wymagane dane na temat nowych Podwykonawców, którym w późniejszym okresie zamierza powierzyć realizację robót budowlanych</w:t>
      </w:r>
      <w:bookmarkEnd w:id="1"/>
      <w:r w:rsidRPr="007F5274">
        <w:rPr>
          <w:rFonts w:ascii="Verdana" w:eastAsia="Calibri" w:hAnsi="Verdana" w:cs="Verdana"/>
          <w:kern w:val="1"/>
          <w:sz w:val="20"/>
          <w:szCs w:val="20"/>
          <w14:ligatures w14:val="none"/>
        </w:rPr>
        <w:t>.</w:t>
      </w:r>
    </w:p>
    <w:p w14:paraId="3D53C345" w14:textId="77777777" w:rsidR="007F5274" w:rsidRPr="007F5274" w:rsidRDefault="007F5274" w:rsidP="00D80938">
      <w:pPr>
        <w:widowControl w:val="0"/>
        <w:numPr>
          <w:ilvl w:val="0"/>
          <w:numId w:val="9"/>
        </w:numPr>
        <w:suppressAutoHyphens/>
        <w:spacing w:after="0" w:line="240" w:lineRule="auto"/>
        <w:ind w:left="284" w:hanging="284"/>
        <w:jc w:val="both"/>
        <w:rPr>
          <w:rFonts w:ascii="Verdana" w:eastAsia="Calibri" w:hAnsi="Verdana" w:cs="Verdana"/>
          <w:kern w:val="1"/>
          <w:sz w:val="20"/>
          <w:szCs w:val="20"/>
          <w14:ligatures w14:val="none"/>
        </w:rPr>
      </w:pPr>
      <w:bookmarkStart w:id="2" w:name="_Hlk112743321"/>
      <w:r w:rsidRPr="007F5274">
        <w:rPr>
          <w:rFonts w:ascii="Verdana" w:eastAsia="Calibri" w:hAnsi="Verdana" w:cs="Verdana"/>
          <w:kern w:val="1"/>
          <w:sz w:val="20"/>
          <w:szCs w:val="20"/>
          <w14:ligatures w14:val="non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bookmarkEnd w:id="2"/>
      <w:r w:rsidRPr="007F5274">
        <w:rPr>
          <w:rFonts w:ascii="Verdana" w:eastAsia="Calibri" w:hAnsi="Verdana" w:cs="Verdana"/>
          <w:kern w:val="1"/>
          <w:sz w:val="20"/>
          <w:szCs w:val="20"/>
          <w14:ligatures w14:val="none"/>
        </w:rPr>
        <w:t xml:space="preserve"> Zasady dotyczące Podwykonawców mają zastosowanie do Dalszych Podwykonawców. Postanowienia ust. 3-16 stosuje się odpowiednio.</w:t>
      </w:r>
    </w:p>
    <w:p w14:paraId="5176F2DA" w14:textId="77777777" w:rsidR="007F5274" w:rsidRPr="007F5274" w:rsidRDefault="007F5274" w:rsidP="00D80938">
      <w:pPr>
        <w:widowControl w:val="0"/>
        <w:numPr>
          <w:ilvl w:val="0"/>
          <w:numId w:val="9"/>
        </w:numPr>
        <w:suppressAutoHyphens/>
        <w:spacing w:after="0" w:line="240" w:lineRule="auto"/>
        <w:ind w:left="284" w:hanging="284"/>
        <w:jc w:val="both"/>
        <w:rPr>
          <w:rFonts w:ascii="Verdana" w:eastAsia="Calibri" w:hAnsi="Verdana" w:cs="Verdana"/>
          <w:kern w:val="1"/>
          <w:sz w:val="20"/>
          <w:szCs w:val="20"/>
          <w14:ligatures w14:val="none"/>
        </w:rPr>
      </w:pPr>
      <w:r w:rsidRPr="007F5274">
        <w:rPr>
          <w:rFonts w:ascii="Verdana" w:eastAsia="Calibri" w:hAnsi="Verdana" w:cs="Verdana"/>
          <w:kern w:val="3"/>
          <w:sz w:val="20"/>
          <w:szCs w:val="20"/>
          <w:lang w:eastAsia="pl-PL"/>
          <w14:ligatures w14:val="none"/>
        </w:rPr>
        <w:t>Do zawarcia przez Wykonawcę umowy z Podwykonawcą, której przedmiotem są roboty budowlane wymagana jest zgoda Zamawiającego. Do zawarcia przez Podwykonawcę umowy z Dalszym Podwykonawcą, której przedmiotem są roboty budowlane wymagana jest zgoda Zamawiającego i Wykonawcy.</w:t>
      </w:r>
    </w:p>
    <w:p w14:paraId="5B4F654B" w14:textId="77777777" w:rsidR="007F5274" w:rsidRPr="007F5274" w:rsidRDefault="007F5274" w:rsidP="00D80938">
      <w:pPr>
        <w:widowControl w:val="0"/>
        <w:numPr>
          <w:ilvl w:val="0"/>
          <w:numId w:val="9"/>
        </w:numPr>
        <w:suppressAutoHyphens/>
        <w:spacing w:after="0" w:line="240" w:lineRule="auto"/>
        <w:ind w:left="284" w:hanging="284"/>
        <w:jc w:val="both"/>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umowy lub projektu zmiany umowy o podwykonawstwo, nie później niż 5 dni przed jej planowanym zawarciem. Podwykonawca lub Dalszy Podwykonawca jest obowiązany dołączyć zgodę Wykonawcy na zawarcie umowy                       o podwykonawstwo o treści zgodnej z projektem umowy lub projektu jej zmian. Dokumentacja dotycząca wykonania robót określonych w tym projekcie stanowi załącznik </w:t>
      </w:r>
      <w:r w:rsidRPr="007F5274">
        <w:rPr>
          <w:rFonts w:ascii="Verdana" w:eastAsia="Calibri" w:hAnsi="Verdana" w:cs="Verdana"/>
          <w:kern w:val="3"/>
          <w:sz w:val="20"/>
          <w:szCs w:val="20"/>
          <w:lang w:eastAsia="pl-PL"/>
          <w14:ligatures w14:val="none"/>
        </w:rPr>
        <w:lastRenderedPageBreak/>
        <w:t xml:space="preserve">do Umowy. Wraz z projektem umowy o podwykonawstwo lub projektem jej zmian, Wykonawca przedłoży odpis z KRS lub inny właściwy dokument potwierdzający uprawnienia wskazanych w projekcie osób do zawarcia umowy lub jej zmiany. </w:t>
      </w:r>
    </w:p>
    <w:p w14:paraId="0FEDCEC2" w14:textId="77777777" w:rsidR="007F5274" w:rsidRPr="007F5274" w:rsidRDefault="007F5274" w:rsidP="007F5274">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Zamawiający wyrazi w formie pisemnej, pod rygorem nieważności, zastrzeżenia do projektu umowy o podwykonawstwo lub projektu zmian do umowy z Podwykonawcą, której przedmiotem są roboty budowlane, w terminie 5 dni od dnia przedstawienia przez Wykonawcę projektu umowy lub jej zmiany, w przypadku, gdy:</w:t>
      </w:r>
    </w:p>
    <w:p w14:paraId="31219A28" w14:textId="77777777" w:rsidR="007F5274" w:rsidRPr="007F5274" w:rsidRDefault="007F5274" w:rsidP="007F527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nie spełnia ona wymagań określonych w ust. 8 poniżej;</w:t>
      </w:r>
    </w:p>
    <w:p w14:paraId="7123B46A" w14:textId="77777777" w:rsidR="007F5274" w:rsidRPr="007F5274" w:rsidRDefault="007F5274" w:rsidP="007F527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przewiduje termin zapłaty wynagrodzenia dłuższy niż 30 dni od dnia doręczenia Wykonawcy, Podwykonawcy lub Dalszego Podwykonawcy faktury lub rachunku;</w:t>
      </w:r>
    </w:p>
    <w:p w14:paraId="01CD3615" w14:textId="77777777" w:rsidR="007F5274" w:rsidRPr="007F5274" w:rsidRDefault="007F5274" w:rsidP="007F5274">
      <w:pPr>
        <w:widowControl w:val="0"/>
        <w:numPr>
          <w:ilvl w:val="0"/>
          <w:numId w:val="36"/>
        </w:numPr>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8A06293" w14:textId="77777777" w:rsidR="007F5274" w:rsidRPr="007F5274" w:rsidRDefault="007F5274" w:rsidP="007F5274">
      <w:pPr>
        <w:widowControl w:val="0"/>
        <w:numPr>
          <w:ilvl w:val="0"/>
          <w:numId w:val="9"/>
        </w:numPr>
        <w:suppressAutoHyphens/>
        <w:spacing w:after="0" w:line="240" w:lineRule="auto"/>
        <w:ind w:left="426" w:hanging="426"/>
        <w:jc w:val="both"/>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Jeżeli Zamawiający w terminie 5 dni od przedstawienia mu przez Wykonawcę projektu umowy o podwykonawstwo lub projektu jej zmiany wraz ze wszystkimi wymaganymi dokumentami, nie wyrazi w formie pisemnej zastrzeżeń uważa się, że akceptuje projekt umowy lub jej zmianę.</w:t>
      </w:r>
    </w:p>
    <w:p w14:paraId="7BF27BEA" w14:textId="77777777" w:rsidR="007F5274" w:rsidRPr="007F5274" w:rsidRDefault="007F5274" w:rsidP="007F527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7F5274">
        <w:rPr>
          <w:rFonts w:ascii="Verdana" w:eastAsia="Calibri" w:hAnsi="Verdana" w:cs="Verdana"/>
          <w:kern w:val="3"/>
          <w:sz w:val="20"/>
          <w:szCs w:val="20"/>
          <w:lang w:eastAsia="pl-PL"/>
          <w14:ligatures w14:val="none"/>
        </w:rPr>
        <w:t>Wykonawca zobowiązany jest do zawarcia z Podwykonawcą oraz Podwykonawca                        z  Dalszym Podwykonawcą umowy, której przedmiotem są roboty budowlane, o treści zgodnej z zaakceptowanym przez Zamawiającego projektem. Ten sam obowiązek dotyczy zmian do umowy w formie aneksu.</w:t>
      </w:r>
    </w:p>
    <w:p w14:paraId="2088C109" w14:textId="77777777" w:rsidR="007F5274" w:rsidRPr="007F5274" w:rsidRDefault="007F5274" w:rsidP="007F527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Wykonawca w zawieranych umowach z Podwykonawcą, zobowiązany jest do uwzględnienia poniższych wymagań, których niespełnienie spowoduje zgłoszenie przez Zamawiającego odpowiednio zastrzeżeń lub sprzeciwu:</w:t>
      </w:r>
    </w:p>
    <w:p w14:paraId="39624804"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7F5274">
        <w:rPr>
          <w:rFonts w:ascii="Verdana" w:eastAsia="Arial Unicode MS" w:hAnsi="Verdana" w:cs="Verdana"/>
          <w:kern w:val="0"/>
          <w:sz w:val="20"/>
          <w:szCs w:val="20"/>
          <w14:ligatures w14:val="none"/>
        </w:rPr>
        <w:t>Podwykonawca zastosuje się do postanowień niniejszej Umowy na tyle, na ile one odnoszą się do robót budowlanych, dostaw lub usług, jakie mają zostać wykonane przez tego Podwykonawcę,</w:t>
      </w:r>
    </w:p>
    <w:p w14:paraId="0A71A1D1"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7F5274">
        <w:rPr>
          <w:rFonts w:ascii="Verdana" w:eastAsia="Arial Unicode MS" w:hAnsi="Verdana" w:cs="Verdana"/>
          <w:kern w:val="0"/>
          <w:sz w:val="20"/>
          <w:szCs w:val="20"/>
          <w14:ligatures w14:val="none"/>
        </w:rPr>
        <w:t>Podwykonawca nie ustanowi żadnego prawa zastawu, nie dokona cesji lub</w:t>
      </w:r>
      <w:r w:rsidRPr="007F5274">
        <w:rPr>
          <w:rFonts w:ascii="Verdana" w:eastAsia="Arial Unicode MS" w:hAnsi="Verdana" w:cs="Verdana"/>
          <w:kern w:val="0"/>
          <w:sz w:val="20"/>
          <w:szCs w:val="20"/>
          <w14:ligatures w14:val="none"/>
        </w:rPr>
        <w:br/>
        <w:t>w jakikolwiek inny sposób nie obciąży prawami osób trzecich żadnej części dostaw, robót budowlanych ani usług,</w:t>
      </w:r>
    </w:p>
    <w:p w14:paraId="445972AB"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Verdana"/>
          <w:kern w:val="0"/>
          <w:sz w:val="20"/>
          <w:szCs w:val="20"/>
          <w14:ligatures w14:val="none"/>
        </w:rPr>
      </w:pPr>
      <w:r w:rsidRPr="007F5274">
        <w:rPr>
          <w:rFonts w:ascii="Verdana" w:eastAsia="Arial Unicode MS" w:hAnsi="Verdana" w:cs="Verdana"/>
          <w:kern w:val="0"/>
          <w:sz w:val="20"/>
          <w:szCs w:val="20"/>
          <w14:ligatures w14:val="none"/>
        </w:rPr>
        <w:t>prawa i zobowiązania Podwykonawcy, wynikające z zawartej z nim przez Wykonawcę umowy, nie mogą zostać przeniesione na inny podmiot bez uprzedniej zgody Zamawiającego i Wykonawcy wyrażonej w formie pisemnej,</w:t>
      </w:r>
    </w:p>
    <w:p w14:paraId="3690D640"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 xml:space="preserve">Podwykonawca zobowiązany jest do przedkładania Zamawiającemu do zaakceptowania projektów umów, projektów zmian umów oraz poświadczonych za zgodność z oryginałem kopii zawartych umów o podwykonawstwo i ich zmian, których przedmiotem są roboty budowlane, pod rygorem naliczenia kar umownych z tego tytułu, o których mowa w </w:t>
      </w:r>
      <w:r w:rsidRPr="007F5274">
        <w:rPr>
          <w:rFonts w:ascii="Verdana" w:eastAsia="Calibri" w:hAnsi="Verdana" w:cs="Arial"/>
          <w:bCs/>
          <w:kern w:val="0"/>
          <w:sz w:val="20"/>
          <w:szCs w:val="20"/>
          <w14:ligatures w14:val="none"/>
        </w:rPr>
        <w:t>§</w:t>
      </w:r>
      <w:r w:rsidRPr="007F5274">
        <w:rPr>
          <w:rFonts w:ascii="Verdana" w:eastAsia="Arial Unicode MS" w:hAnsi="Verdana" w:cs="Verdana"/>
          <w:kern w:val="0"/>
          <w:sz w:val="20"/>
          <w:szCs w:val="20"/>
          <w14:ligatures w14:val="none"/>
        </w:rPr>
        <w:t xml:space="preserve"> 10 ust. 1 lit. h) i k) Umowy.</w:t>
      </w:r>
    </w:p>
    <w:p w14:paraId="6D781DB4"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 xml:space="preserve">Podwykonawca zobowiązany jest do przedkładania Zamawiającemu, poświadczonych za zgodność z oryginałem kopii zawartych umów o podwykonawstwo i ich zmian w terminie 7 dni od dnia jej zawarcia, których przedmiotem są dostawy lub usługi, jeżeli ich wartość jest równa lub większa niż 0,5% wartości Umowy brutto, określonej w § 3 ust. 1 Umowy lub większej niż </w:t>
      </w:r>
      <w:r w:rsidRPr="007F5274">
        <w:rPr>
          <w:rFonts w:ascii="Verdana" w:eastAsia="Arial Unicode MS" w:hAnsi="Verdana" w:cs="Verdana"/>
          <w:kern w:val="0"/>
          <w:sz w:val="20"/>
          <w:szCs w:val="20"/>
          <w14:ligatures w14:val="none"/>
        </w:rPr>
        <w:lastRenderedPageBreak/>
        <w:t>50 000 zł,</w:t>
      </w:r>
      <w:r w:rsidRPr="007F5274">
        <w:rPr>
          <w:rFonts w:ascii="Verdana" w:eastAsia="Arial Unicode MS" w:hAnsi="Verdana" w:cs="Times New Roman"/>
          <w:kern w:val="0"/>
          <w:sz w:val="20"/>
          <w:szCs w:val="20"/>
          <w14:ligatures w14:val="none"/>
        </w:rPr>
        <w:t xml:space="preserve"> </w:t>
      </w:r>
      <w:r w:rsidRPr="007F5274">
        <w:rPr>
          <w:rFonts w:ascii="Verdana" w:eastAsia="Arial Unicode MS" w:hAnsi="Verdana" w:cs="Verdana"/>
          <w:kern w:val="0"/>
          <w:sz w:val="20"/>
          <w:szCs w:val="20"/>
          <w14:ligatures w14:val="none"/>
        </w:rPr>
        <w:t xml:space="preserve">pod rygorem naliczenia kar umownych, </w:t>
      </w:r>
      <w:r w:rsidRPr="007F5274">
        <w:rPr>
          <w:rFonts w:ascii="Verdana" w:eastAsia="Calibri" w:hAnsi="Verdana" w:cs="Verdana"/>
          <w:kern w:val="1"/>
          <w:sz w:val="20"/>
          <w:szCs w:val="20"/>
          <w14:ligatures w14:val="none"/>
        </w:rPr>
        <w:t>o których mowa w § 10 ust. 1 lit. i) i lit. j) Umowy</w:t>
      </w:r>
      <w:r w:rsidRPr="007F5274">
        <w:rPr>
          <w:rFonts w:ascii="Verdana" w:eastAsia="Arial Unicode MS" w:hAnsi="Verdana" w:cs="Verdana"/>
          <w:kern w:val="0"/>
          <w:sz w:val="20"/>
          <w:szCs w:val="20"/>
          <w14:ligatures w14:val="none"/>
        </w:rPr>
        <w:t>,</w:t>
      </w:r>
    </w:p>
    <w:p w14:paraId="34187508"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termin zapłaty wynagrodzenia dla Podwykonawcy lub Dalszego Podwykonawcy wynosić będzie nie więcej niż 30 dni od dnia doręczenia Wykonawcy, Podwykonawcy lub Dalszemu Podwykonawcy faktury lub rachunku, potwierdzających wykonanie zleconej Podwykonawcy dostawy, usługi lub robót budowlanych,</w:t>
      </w:r>
    </w:p>
    <w:p w14:paraId="294E8A73"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 xml:space="preserve">zapłata wynagrodzenia Podwykonawcy lub Dalszemu Podwykonawcy uwarunkowana będzie przedstawieniem przez niego dowodów potwierdzających zapłatę wymagalnego wynagrodzenia Dalszym Podwykonawcom, </w:t>
      </w:r>
    </w:p>
    <w:p w14:paraId="45222FC0"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w Umowie zastrzeżona będzie kara umowna z tytułu braku zapłaty przez Podwykonawcę należnego wynagrodzenia Dalszym Podwykonawcom,</w:t>
      </w:r>
    </w:p>
    <w:p w14:paraId="4B8EA7A6"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w Umowie zastrzeżona będzie kara umowna z tytułu braku zmiany umowy o dalsze podwykonawstwo w zakresie terminu zapłaty, jeżeli będzie on dłuższy niż 30 dni,</w:t>
      </w:r>
    </w:p>
    <w:p w14:paraId="3AC26F69"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umowa o podwykonawstwo nie może zawierać postanowień uzależniających uzyskanie przez Podwykonawcę płatności od Wykonawcy od zapłaty przez Zamawiającego Wykonawcy wynagrodzenia obejmującego zakres Umowy,</w:t>
      </w:r>
    </w:p>
    <w:p w14:paraId="5038DC65"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obowiązek zatrudnienia na umowę o pracę dla wszystkich osób biorących udział                   w realizacji czynności wymienionych w § 7 ust. 2 pkt 13) Umowy,</w:t>
      </w:r>
    </w:p>
    <w:p w14:paraId="306BF2F2" w14:textId="77777777" w:rsidR="007F5274" w:rsidRPr="007F5274" w:rsidRDefault="007F5274" w:rsidP="007F5274">
      <w:pPr>
        <w:widowControl w:val="0"/>
        <w:numPr>
          <w:ilvl w:val="1"/>
          <w:numId w:val="9"/>
        </w:numPr>
        <w:suppressAutoHyphens/>
        <w:autoSpaceDE w:val="0"/>
        <w:autoSpaceDN w:val="0"/>
        <w:adjustRightInd w:val="0"/>
        <w:spacing w:after="0" w:line="240" w:lineRule="auto"/>
        <w:ind w:left="993" w:hanging="426"/>
        <w:jc w:val="both"/>
        <w:rPr>
          <w:rFonts w:ascii="Verdana" w:eastAsia="Arial Unicode MS" w:hAnsi="Verdana" w:cs="Times New Roman"/>
          <w:kern w:val="0"/>
          <w:sz w:val="20"/>
          <w:szCs w:val="20"/>
          <w14:ligatures w14:val="none"/>
        </w:rPr>
      </w:pPr>
      <w:r w:rsidRPr="007F5274">
        <w:rPr>
          <w:rFonts w:ascii="Verdana" w:eastAsia="Arial Unicode MS" w:hAnsi="Verdana" w:cs="Verdana"/>
          <w:kern w:val="0"/>
          <w:sz w:val="20"/>
          <w:szCs w:val="20"/>
          <w14:ligatures w14:val="none"/>
        </w:rPr>
        <w:t xml:space="preserve">Zamawiający naliczy karę umowną zgodnie z </w:t>
      </w:r>
      <w:r w:rsidRPr="007F5274">
        <w:rPr>
          <w:rFonts w:ascii="Verdana" w:eastAsia="Calibri" w:hAnsi="Verdana" w:cs="Arial"/>
          <w:bCs/>
          <w:kern w:val="0"/>
          <w:sz w:val="20"/>
          <w:szCs w:val="20"/>
          <w14:ligatures w14:val="none"/>
        </w:rPr>
        <w:t>§</w:t>
      </w:r>
      <w:r w:rsidRPr="007F5274">
        <w:rPr>
          <w:rFonts w:ascii="Verdana" w:eastAsia="Arial Unicode MS" w:hAnsi="Verdana" w:cs="Verdana"/>
          <w:kern w:val="0"/>
          <w:sz w:val="20"/>
          <w:szCs w:val="20"/>
          <w14:ligatures w14:val="none"/>
        </w:rPr>
        <w:t xml:space="preserve"> 10 ust. 1 lit. p) i q)  z tytułu niedopełnienia obowiązku opisanego w lit. k) powyżej.</w:t>
      </w:r>
    </w:p>
    <w:p w14:paraId="3854091A" w14:textId="77777777" w:rsidR="007F5274" w:rsidRPr="007F5274" w:rsidRDefault="007F5274" w:rsidP="007F527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Do zmian postanowień umów o podwykonawstwo stosuje się zasady mające zastosowanie przy zawieraniu umowy o podwykonawstwo.</w:t>
      </w:r>
    </w:p>
    <w:p w14:paraId="0AEE0676" w14:textId="77777777" w:rsidR="007F5274" w:rsidRPr="007F5274" w:rsidRDefault="007F5274" w:rsidP="007F527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 xml:space="preserve">Zmiana Podwykonawcy w trakcie realizacji Umowy może nastąpić wyłącznie za zgodą Zamawiającego po dokonaniu czynności, o których mowa w ust. 2 - 8. </w:t>
      </w:r>
    </w:p>
    <w:p w14:paraId="687A9270" w14:textId="77777777" w:rsidR="007F5274" w:rsidRPr="007F5274" w:rsidRDefault="007F5274" w:rsidP="007F5274">
      <w:pPr>
        <w:widowControl w:val="0"/>
        <w:numPr>
          <w:ilvl w:val="0"/>
          <w:numId w:val="9"/>
        </w:numPr>
        <w:suppressAutoHyphens/>
        <w:spacing w:after="0" w:line="240" w:lineRule="auto"/>
        <w:ind w:left="426" w:hanging="426"/>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 xml:space="preserve">Po zawarciu umowy z Podwykonawcą odpowiednio Wykonawca, Podwykonawca lub Dalszy Podwykonawca w terminie 7 dni od dnia zawarcia Umowy zobowiązany jest przedłożyć Zamawiającemu poświadczoną za zgodność z oryginałem kopię zawartej Umowy lub jej zmiany z Podwykonawcą (Dalszym Podwykonawcą), a w przypadku robót budowlanych przedstawia też dokumentację określającą w sposób jednoznaczny zakres robót wykonywanych przez Podwykonawcę (Dalszego Podwykonawcę). Niniejszemu rygorowi podlegają umowy lub ich zmiany, których przedmiotem są roboty budowlane oraz umowy lub ich zmiany, których przedmiotem są dostawy lub usługi, jeżeli ich wartość jest równa lub większa niż 0,5% wartości Umowy brutto, określonej w </w:t>
      </w:r>
      <w:r w:rsidRPr="007F5274">
        <w:rPr>
          <w:rFonts w:ascii="Verdana" w:eastAsia="Calibri" w:hAnsi="Verdana" w:cs="Verdana"/>
          <w:bCs/>
          <w:kern w:val="0"/>
          <w:sz w:val="20"/>
          <w:szCs w:val="20"/>
          <w14:ligatures w14:val="none"/>
        </w:rPr>
        <w:t>§ 3 ust.1 Umowy lub większej niż 50 000,00 zł. Na wniosek Zamawiającego Wykonawca umożliwi Zamawiającemu wgląd do oryginałów w/w dokumentów. Podwykonawca lub Dalszy Podwykonawca przedkłada poświadczoną za zgodność z oryginałem kopię umowy również Wykonawcy.</w:t>
      </w:r>
    </w:p>
    <w:p w14:paraId="4150CE05" w14:textId="77777777" w:rsidR="007F5274" w:rsidRPr="007F5274" w:rsidRDefault="007F5274" w:rsidP="007F5274">
      <w:pPr>
        <w:widowControl w:val="0"/>
        <w:numPr>
          <w:ilvl w:val="0"/>
          <w:numId w:val="38"/>
        </w:numPr>
        <w:suppressAutoHyphens/>
        <w:spacing w:after="0" w:line="240" w:lineRule="auto"/>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 xml:space="preserve">Zamawiający w terminie 7 dni od przedstawienia mu przez Wykonawcę, Podwykonawcę lub Dalszego Podwykonawcę kopii umowy lub jej zmiany, o których mowa w ust. 11, zgłasza w formie pisemnej pod rygorem nieważności sprzeciw do Umowy                                   o podwykonawstwo lub jej zmiany, w przypadkach, o których mowa w ust. 5 i 8. Jeżeli termin zapłaty wynagrodzenia Podwykonawcy (Dalszemu Podwykonawcy) jest dłuższy niż 30 dni, Zamawiający poinformuje o tym Wykonawcę i wezwie go do doprowadzenia zmiany tej Umowy, pod rygorem wystąpienia o zapłatę kary umownej, o której mowa </w:t>
      </w:r>
      <w:r w:rsidRPr="007F5274">
        <w:rPr>
          <w:rFonts w:ascii="Verdana" w:eastAsia="Calibri" w:hAnsi="Verdana" w:cs="Verdana"/>
          <w:kern w:val="1"/>
          <w:sz w:val="20"/>
          <w:szCs w:val="20"/>
          <w14:ligatures w14:val="none"/>
        </w:rPr>
        <w:lastRenderedPageBreak/>
        <w:t>w § 10 ust. 1 lit. l) Umowy. Niezgłoszenie sprzeciwu w terminie określonym powyżej do przedłożonej umowy o podwykonawstwo lub jej zmiany, uważa się za akceptację Umowy przez Zamawiającego.</w:t>
      </w:r>
    </w:p>
    <w:p w14:paraId="53FC6EE8" w14:textId="77777777" w:rsidR="007F5274" w:rsidRPr="007F5274" w:rsidRDefault="007F5274" w:rsidP="007F5274">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Zamawiający jest uprawiony do żądania, aby Wykonawca rozwiązał umowę                             z Podwykonawcą, jeżeli wg oceny Zamawiającego, Podwykonawca wykonuje zobowiązania w sposób niewłaściwy (w szczególności w sposób niezgodny                                 z obowiązującymi normami i przepisami, nienależyty, nieterminowy) pod rygorem naliczenia kary umownej, o której mowa w § 10 ust. 1 lit. f).</w:t>
      </w:r>
    </w:p>
    <w:p w14:paraId="16379300" w14:textId="77777777" w:rsidR="007F5274" w:rsidRPr="007F5274" w:rsidRDefault="007F5274" w:rsidP="007F5274">
      <w:pPr>
        <w:widowControl w:val="0"/>
        <w:numPr>
          <w:ilvl w:val="0"/>
          <w:numId w:val="35"/>
        </w:numPr>
        <w:suppressAutoHyphens/>
        <w:spacing w:after="0" w:line="240" w:lineRule="auto"/>
        <w:ind w:left="567" w:hanging="567"/>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Wykonawca zawierający umowę z Podwykonawcą oraz Zamawiający ponoszą solidarną odpowiedzialność za zapłatę wynagrodzenia za roboty wykonane przez Podwykonawców, przy czym Zamawiający ponosi odpowiedzialność z uwzględnieniem art. 647</w:t>
      </w:r>
      <w:r w:rsidRPr="007F5274">
        <w:rPr>
          <w:rFonts w:ascii="Verdana" w:eastAsia="Calibri" w:hAnsi="Verdana" w:cs="Verdana"/>
          <w:kern w:val="20"/>
          <w:sz w:val="20"/>
          <w:szCs w:val="20"/>
          <w:vertAlign w:val="superscript"/>
          <w14:ligatures w14:val="none"/>
        </w:rPr>
        <w:t>1</w:t>
      </w:r>
      <w:r w:rsidRPr="007F5274">
        <w:rPr>
          <w:rFonts w:ascii="Verdana" w:eastAsia="Calibri" w:hAnsi="Verdana" w:cs="Verdana"/>
          <w:kern w:val="1"/>
          <w:sz w:val="20"/>
          <w:szCs w:val="20"/>
          <w14:ligatures w14:val="none"/>
        </w:rPr>
        <w:t xml:space="preserve"> § 3 Kodeksu Cywilnego. W przypadku uchylania się przez Wykonawcę od obowiązku zapłaty wymagalnego wynagrodzenia przysługującego Podwykonawcom lub Dalszym Podwykonawcom, którzy zawarli zaakceptowane przez Zamawiającego umowy o podwykonawstwo, których przedmiotem są roboty budowlane, dostawy lub usługi Zamawiający dokonuje zapłaty (w złotych polskich PLN) bezpośrednio Podwykonawcy lub Dalszemu Podwykonawcy kwoty należnego wynagrodzenia bez odsetek należnych Podwykonawcy, zgodnie z treścią umowy o podwykonawstwie. Zapłaconą Podwykonawcy lub Dalszemu Podwykonawcy kwotę Zamawiający potrąca z wynagrodzenia należnego Wykonawcy,  na co Wykonawca wyraża zgodę. </w:t>
      </w:r>
      <w:r w:rsidRPr="007F5274">
        <w:rPr>
          <w:rFonts w:ascii="Verdana" w:eastAsia="Calibri" w:hAnsi="Verdana" w:cs="Verdana"/>
          <w:kern w:val="3"/>
          <w:sz w:val="20"/>
          <w:szCs w:val="20"/>
          <w:lang w:eastAsia="pl-PL"/>
          <w14:ligatures w14:val="none"/>
        </w:rPr>
        <w:t>Wynagrodzenie, o którym mowa,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6D0F1CDF" w14:textId="77777777" w:rsidR="007F5274" w:rsidRPr="007F5274" w:rsidRDefault="007F5274" w:rsidP="00317A29">
      <w:pPr>
        <w:widowControl w:val="0"/>
        <w:numPr>
          <w:ilvl w:val="0"/>
          <w:numId w:val="35"/>
        </w:numPr>
        <w:suppressAutoHyphens/>
        <w:spacing w:after="0" w:line="240" w:lineRule="auto"/>
        <w:ind w:left="567" w:hanging="567"/>
        <w:jc w:val="both"/>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Zamawiający, przed dokonaniem bezpośredniej zapłaty, jest obowiązany umożliwić Wykonawcy zgłoszenie, pisemnie, uwag dotyczących zasadności bezpośredniej zapłaty wynagrodzenia Podwykonawcy lub Dalszemu Podwykonawcy. Zamawiający wyznacza 7-dniowy termin na zgłaszanie uwag od dnia doręczenia tej informacji. W uwagach nie można powoływać się na potrącenie roszczeń Wykonawcy względem Podwykonawcy niezwiązanych z realizacją umowy o podwykonawstwo. W przypadku zgłoszenia uwag, o których mowa powyżej, w terminie wskazanym przez Zamawiającego, Zamawiający może:</w:t>
      </w:r>
    </w:p>
    <w:p w14:paraId="77D387DA" w14:textId="77777777" w:rsidR="007F5274" w:rsidRPr="007F5274" w:rsidRDefault="007F5274" w:rsidP="007F5274">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nie dokonać bezpośredniej zapłaty wynagrodzenia Podwykonawcy lub Dalszemu Podwykonawcy, jeżeli Wykonawca wykaże niezasadność takiej zapłaty albo</w:t>
      </w:r>
    </w:p>
    <w:p w14:paraId="090FA551" w14:textId="77777777" w:rsidR="007F5274" w:rsidRPr="007F5274" w:rsidRDefault="007F5274" w:rsidP="007F5274">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845D64A" w14:textId="77777777" w:rsidR="007F5274" w:rsidRDefault="007F5274" w:rsidP="007F5274">
      <w:pPr>
        <w:widowControl w:val="0"/>
        <w:numPr>
          <w:ilvl w:val="1"/>
          <w:numId w:val="37"/>
        </w:numPr>
        <w:suppressAutoHyphens/>
        <w:autoSpaceDN w:val="0"/>
        <w:spacing w:after="0" w:line="240" w:lineRule="auto"/>
        <w:ind w:left="993"/>
        <w:jc w:val="both"/>
        <w:textAlignment w:val="baseline"/>
        <w:rPr>
          <w:rFonts w:ascii="Verdana" w:eastAsia="Calibri" w:hAnsi="Verdana" w:cs="Verdana"/>
          <w:kern w:val="3"/>
          <w:sz w:val="20"/>
          <w:szCs w:val="20"/>
          <w:lang w:eastAsia="pl-PL"/>
          <w14:ligatures w14:val="none"/>
        </w:rPr>
      </w:pPr>
      <w:r w:rsidRPr="007F5274">
        <w:rPr>
          <w:rFonts w:ascii="Verdana" w:eastAsia="Calibri" w:hAnsi="Verdana" w:cs="Verdana"/>
          <w:kern w:val="3"/>
          <w:sz w:val="20"/>
          <w:szCs w:val="20"/>
          <w:lang w:eastAsia="pl-PL"/>
          <w14:ligatures w14:val="none"/>
        </w:rPr>
        <w:t>dokonać bezpośredniej zapłaty wynagrodzenia Podwykonawcy lub Dalszemu Podwykonawcy, jeżeli Podwykonawca lub Dalszy Podwykonawca wykaże zasadność takiej zapłaty.</w:t>
      </w:r>
    </w:p>
    <w:p w14:paraId="44062D3B" w14:textId="77777777" w:rsidR="00D80938" w:rsidRDefault="00D80938" w:rsidP="00D80938">
      <w:pPr>
        <w:widowControl w:val="0"/>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p>
    <w:p w14:paraId="40106073" w14:textId="77777777" w:rsidR="00D80938" w:rsidRPr="007F5274" w:rsidRDefault="00D80938" w:rsidP="00D80938">
      <w:pPr>
        <w:widowControl w:val="0"/>
        <w:suppressAutoHyphens/>
        <w:autoSpaceDN w:val="0"/>
        <w:spacing w:after="0" w:line="240" w:lineRule="auto"/>
        <w:jc w:val="both"/>
        <w:textAlignment w:val="baseline"/>
        <w:rPr>
          <w:rFonts w:ascii="Verdana" w:eastAsia="Calibri" w:hAnsi="Verdana" w:cs="Verdana"/>
          <w:kern w:val="3"/>
          <w:sz w:val="20"/>
          <w:szCs w:val="20"/>
          <w:lang w:eastAsia="pl-PL"/>
          <w14:ligatures w14:val="none"/>
        </w:rPr>
      </w:pPr>
    </w:p>
    <w:p w14:paraId="6A3AA1C2" w14:textId="77777777" w:rsidR="007F5274" w:rsidRPr="007F5274" w:rsidRDefault="007F5274" w:rsidP="007F5274">
      <w:pPr>
        <w:widowControl w:val="0"/>
        <w:numPr>
          <w:ilvl w:val="0"/>
          <w:numId w:val="35"/>
        </w:numPr>
        <w:suppressAutoHyphens/>
        <w:spacing w:after="0" w:line="240" w:lineRule="auto"/>
        <w:ind w:left="426" w:hanging="426"/>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lastRenderedPageBreak/>
        <w:t>Termin</w:t>
      </w:r>
      <w:r w:rsidRPr="007F5274">
        <w:rPr>
          <w:rFonts w:ascii="Verdana" w:eastAsia="Calibri" w:hAnsi="Verdana" w:cs="Verdana"/>
          <w:kern w:val="3"/>
          <w:sz w:val="20"/>
          <w:szCs w:val="20"/>
          <w:lang w:eastAsia="pl-PL"/>
          <w14:ligatures w14:val="none"/>
        </w:rPr>
        <w:t xml:space="preserve"> płatności wynagrodzenia, w sytuacjach opisanych w ust. 14-15, wynosi 30 dni od daty przedłożenia ostatecznych wyjaśnień przez Wykonawcę, o których mowa w art. 465 ust. 4 </w:t>
      </w:r>
      <w:proofErr w:type="spellStart"/>
      <w:r w:rsidRPr="007F5274">
        <w:rPr>
          <w:rFonts w:ascii="Verdana" w:eastAsia="Calibri" w:hAnsi="Verdana" w:cs="Verdana"/>
          <w:kern w:val="3"/>
          <w:sz w:val="20"/>
          <w:szCs w:val="20"/>
          <w:lang w:eastAsia="pl-PL"/>
          <w14:ligatures w14:val="none"/>
        </w:rPr>
        <w:t>p.z.p</w:t>
      </w:r>
      <w:proofErr w:type="spellEnd"/>
      <w:r w:rsidRPr="007F5274">
        <w:rPr>
          <w:rFonts w:ascii="Verdana" w:eastAsia="Calibri" w:hAnsi="Verdana" w:cs="Verdana"/>
          <w:kern w:val="3"/>
          <w:sz w:val="20"/>
          <w:szCs w:val="20"/>
          <w:lang w:eastAsia="pl-PL"/>
          <w14:ligatures w14:val="none"/>
        </w:rPr>
        <w:t>.</w:t>
      </w:r>
    </w:p>
    <w:p w14:paraId="665C7740" w14:textId="77777777" w:rsidR="007F5274" w:rsidRPr="007F5274" w:rsidRDefault="007F5274" w:rsidP="007F5274">
      <w:pPr>
        <w:widowControl w:val="0"/>
        <w:suppressAutoHyphens/>
        <w:spacing w:after="0" w:line="240" w:lineRule="auto"/>
        <w:ind w:left="426" w:hanging="426"/>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17. Niezależnie od jakichkolwiek postanowień Umowy dotyczących Podwykonawców,</w:t>
      </w:r>
      <w:r w:rsidRPr="007F5274">
        <w:rPr>
          <w:rFonts w:ascii="Verdana" w:eastAsia="Calibri" w:hAnsi="Verdana" w:cs="Verdana"/>
          <w:kern w:val="1"/>
          <w:sz w:val="20"/>
          <w:szCs w:val="20"/>
          <w14:ligatures w14:val="none"/>
        </w:rPr>
        <w:br/>
        <w:t>ani postanowień umów, zawartych przez Wykonawcę z Podwykonawcami, Wykonawca odpowiada wobec Zamawiającego za działania lub zaniechania Podwykonawców,</w:t>
      </w:r>
      <w:r w:rsidRPr="007F5274">
        <w:rPr>
          <w:rFonts w:ascii="Verdana" w:eastAsia="Calibri" w:hAnsi="Verdana" w:cs="Verdana"/>
          <w:kern w:val="1"/>
          <w:sz w:val="20"/>
          <w:szCs w:val="20"/>
          <w14:ligatures w14:val="none"/>
        </w:rPr>
        <w:br/>
        <w:t>jak za własne działania i/ lub zaniechania.</w:t>
      </w:r>
    </w:p>
    <w:p w14:paraId="0457C20C" w14:textId="77777777" w:rsidR="007F5274" w:rsidRPr="007F5274" w:rsidRDefault="007F5274" w:rsidP="007F5274">
      <w:pPr>
        <w:widowControl w:val="0"/>
        <w:suppressAutoHyphens/>
        <w:spacing w:after="0" w:line="240" w:lineRule="auto"/>
        <w:ind w:left="426" w:hanging="426"/>
        <w:jc w:val="both"/>
        <w:rPr>
          <w:rFonts w:ascii="Verdana" w:eastAsia="Calibri" w:hAnsi="Verdana" w:cs="Verdana"/>
          <w:kern w:val="1"/>
          <w:sz w:val="20"/>
          <w:szCs w:val="20"/>
          <w14:ligatures w14:val="none"/>
        </w:rPr>
      </w:pPr>
      <w:r w:rsidRPr="007F5274">
        <w:rPr>
          <w:rFonts w:ascii="Verdana" w:eastAsia="Calibri" w:hAnsi="Verdana" w:cs="Verdana"/>
          <w:kern w:val="1"/>
          <w:sz w:val="20"/>
          <w:szCs w:val="20"/>
          <w14:ligatures w14:val="none"/>
        </w:rPr>
        <w:t xml:space="preserve">18. W przypadku stwierdzenia, że roboty budowlane, dostawy lub usługi objęte Przedmiotem Umowy realizowane są przez podmioty inne niż Wykonawca lub zgłoszony Podwykonawca/ Dalszy Podwykonawca Zamawiający będzie uprawniony do wstrzymania realizacji robót do czasu wyjaśnienia sytuacji przez Wykonawcę. Okres wstrzymania robót dokonany na mocy niniejszego ustępu Umowy będzie obciążał Wykonawcę. </w:t>
      </w:r>
    </w:p>
    <w:p w14:paraId="35BBFA23" w14:textId="77777777" w:rsidR="007F5274" w:rsidRPr="007F5274" w:rsidRDefault="007F5274" w:rsidP="007F5274">
      <w:pPr>
        <w:widowControl w:val="0"/>
        <w:suppressAutoHyphens/>
        <w:spacing w:after="0" w:line="240" w:lineRule="auto"/>
        <w:ind w:left="360" w:hanging="360"/>
        <w:jc w:val="both"/>
        <w:rPr>
          <w:rFonts w:ascii="Verdana" w:eastAsia="Calibri" w:hAnsi="Verdana" w:cs="Verdana"/>
          <w:kern w:val="0"/>
          <w:sz w:val="20"/>
          <w:szCs w:val="20"/>
          <w14:ligatures w14:val="none"/>
        </w:rPr>
      </w:pPr>
      <w:r w:rsidRPr="007F5274">
        <w:rPr>
          <w:rFonts w:ascii="Verdana" w:eastAsia="Calibri" w:hAnsi="Verdana" w:cs="Verdana"/>
          <w:sz w:val="20"/>
          <w:szCs w:val="20"/>
          <w14:ligatures w14:val="none"/>
        </w:rPr>
        <w:t>19. Strony ustalają, że niżej wymienione roboty budowlane (zakres) wykonane będą przez:</w:t>
      </w:r>
    </w:p>
    <w:p w14:paraId="0777D7E7" w14:textId="77777777" w:rsidR="007F5274" w:rsidRPr="007F5274" w:rsidRDefault="007F5274" w:rsidP="007F5274">
      <w:pPr>
        <w:spacing w:after="0" w:line="240" w:lineRule="auto"/>
        <w:ind w:firstLine="426"/>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  a) Podwykonawcę: ………………………………………………;</w:t>
      </w:r>
    </w:p>
    <w:p w14:paraId="1BA25B76" w14:textId="77777777" w:rsidR="007F5274" w:rsidRPr="007F5274" w:rsidRDefault="007F5274" w:rsidP="007F5274">
      <w:pPr>
        <w:spacing w:after="0" w:line="240" w:lineRule="auto"/>
        <w:ind w:left="567" w:hanging="425"/>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      b) Wykonawcę: …………………………………………………….</w:t>
      </w:r>
    </w:p>
    <w:p w14:paraId="3E9B8D97" w14:textId="77777777" w:rsidR="007F5274" w:rsidRPr="007F5274" w:rsidRDefault="007F5274" w:rsidP="007F5274">
      <w:pPr>
        <w:widowControl w:val="0"/>
        <w:suppressAutoHyphens/>
        <w:spacing w:after="0" w:line="240" w:lineRule="auto"/>
        <w:ind w:left="360" w:hanging="360"/>
        <w:jc w:val="both"/>
        <w:rPr>
          <w:rFonts w:ascii="Verdana" w:eastAsia="Calibri" w:hAnsi="Verdana" w:cs="Verdana"/>
          <w:kern w:val="1"/>
          <w:sz w:val="20"/>
          <w:szCs w:val="20"/>
          <w14:ligatures w14:val="none"/>
        </w:rPr>
      </w:pPr>
      <w:r w:rsidRPr="007F5274">
        <w:rPr>
          <w:rFonts w:ascii="Verdana" w:eastAsia="Calibri" w:hAnsi="Verdana" w:cs="Verdana"/>
          <w:kern w:val="0"/>
          <w:sz w:val="20"/>
          <w:szCs w:val="20"/>
          <w:lang w:eastAsia="pl-PL"/>
          <w14:ligatures w14:val="none"/>
        </w:rPr>
        <w:t>20. 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7093BDE2" w14:textId="77777777" w:rsidR="007F5274" w:rsidRPr="007F5274" w:rsidRDefault="007F5274" w:rsidP="007F5274">
      <w:pPr>
        <w:widowControl w:val="0"/>
        <w:suppressAutoHyphens/>
        <w:spacing w:after="0" w:line="240" w:lineRule="auto"/>
        <w:ind w:left="360" w:hanging="502"/>
        <w:jc w:val="both"/>
        <w:rPr>
          <w:rFonts w:ascii="Verdana" w:eastAsia="Calibri" w:hAnsi="Verdana" w:cs="Verdana"/>
          <w:kern w:val="0"/>
          <w:sz w:val="20"/>
          <w:szCs w:val="20"/>
          <w:lang w:eastAsia="pl-PL"/>
          <w14:ligatures w14:val="none"/>
        </w:rPr>
      </w:pPr>
      <w:r w:rsidRPr="007F5274">
        <w:rPr>
          <w:rFonts w:ascii="Verdana" w:eastAsia="Calibri" w:hAnsi="Verdana" w:cs="Verdana"/>
          <w:kern w:val="0"/>
          <w:sz w:val="20"/>
          <w:szCs w:val="20"/>
          <w:lang w:eastAsia="pl-PL"/>
          <w14:ligatures w14:val="none"/>
        </w:rPr>
        <w:t xml:space="preserve">  21. Do zasad odpowiedzialności Zamawiającego, Wykonawcy, Podwykonawcy lub Dalszego Podwykonawcy z tytułu wykonanych robót budowlanych stosuje się przepisy ustawy                z dnia 23 kwietnia 1964 r. – Kodeks Cywilny, jeżeli przepisy ustawy nie stanowią inaczej.</w:t>
      </w:r>
    </w:p>
    <w:p w14:paraId="6EE873BF" w14:textId="77777777" w:rsidR="007F5274" w:rsidRPr="007F5274" w:rsidRDefault="007F5274" w:rsidP="007F5274">
      <w:pPr>
        <w:widowControl w:val="0"/>
        <w:suppressAutoHyphens/>
        <w:spacing w:after="0" w:line="240" w:lineRule="auto"/>
        <w:ind w:left="360" w:hanging="502"/>
        <w:jc w:val="both"/>
        <w:rPr>
          <w:rFonts w:ascii="Verdana" w:eastAsia="Calibri" w:hAnsi="Verdana" w:cs="Verdana"/>
          <w:kern w:val="1"/>
          <w:sz w:val="20"/>
          <w:szCs w:val="20"/>
          <w14:ligatures w14:val="none"/>
        </w:rPr>
      </w:pPr>
    </w:p>
    <w:p w14:paraId="66AD4EE9"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5. Warunki płatności</w:t>
      </w:r>
    </w:p>
    <w:p w14:paraId="21B92979"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778BEDA" w14:textId="61B508BD" w:rsidR="007F5274" w:rsidRPr="007F5274" w:rsidRDefault="007F5274"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1. Strony ustalają, że zapłata należności za wykonanie robót nastąpi fakturami częściowymi oraz fakturą końcową. Faktury częściowe wystawiane będą przez Wykonawcę na podstawie potwierdzonego w protokole przez Inspektor</w:t>
      </w:r>
      <w:r w:rsidR="002F4B0A">
        <w:rPr>
          <w:rFonts w:ascii="Verdana" w:eastAsia="Calibri" w:hAnsi="Verdana" w:cs="Arial"/>
          <w:kern w:val="0"/>
          <w:sz w:val="20"/>
          <w:szCs w:val="20"/>
          <w14:ligatures w14:val="none"/>
        </w:rPr>
        <w:t>ów</w:t>
      </w:r>
      <w:r w:rsidRPr="007F5274">
        <w:rPr>
          <w:rFonts w:ascii="Verdana" w:eastAsia="Calibri" w:hAnsi="Verdana" w:cs="Arial"/>
          <w:kern w:val="0"/>
          <w:sz w:val="20"/>
          <w:szCs w:val="20"/>
          <w14:ligatures w14:val="none"/>
        </w:rPr>
        <w:t xml:space="preserve"> Nadzoru stanu wykonania robót, załączonym każdorazowo do faktury, przy czym stan wykonania oraz wynagrodzenie będzie określone w protokole na podstawie rzeczywiście wykonanych robót i zatwierdzonego przez Inspektor</w:t>
      </w:r>
      <w:r w:rsidR="005E4D25">
        <w:rPr>
          <w:rFonts w:ascii="Verdana" w:eastAsia="Calibri" w:hAnsi="Verdana" w:cs="Arial"/>
          <w:kern w:val="0"/>
          <w:sz w:val="20"/>
          <w:szCs w:val="20"/>
          <w14:ligatures w14:val="none"/>
        </w:rPr>
        <w:t>ów</w:t>
      </w:r>
      <w:r w:rsidRPr="007F5274">
        <w:rPr>
          <w:rFonts w:ascii="Verdana" w:eastAsia="Calibri" w:hAnsi="Verdana" w:cs="Arial"/>
          <w:kern w:val="0"/>
          <w:sz w:val="20"/>
          <w:szCs w:val="20"/>
          <w14:ligatures w14:val="none"/>
        </w:rPr>
        <w:t xml:space="preserve"> Nadzoru aktualnego Harmonogramu.</w:t>
      </w:r>
    </w:p>
    <w:p w14:paraId="4E3E9E5E" w14:textId="77777777" w:rsidR="007F5274" w:rsidRPr="007F5274" w:rsidRDefault="007F5274"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2. Wynagrodzenie Wykonawcy rozliczane fakturami częściowymi za wykonany element robót przedstawiony w Harmonogramie, wystawianymi nie częściej niż 1 raz w miesiącu               (np. na koniec miesiąca) – nie może przekroczyć 90% wartości Umowy. Zamawiający ustala, iż elementem podlegającym częściowym odbiorom i fakturowaniu przez Wykonawcę są </w:t>
      </w:r>
      <w:r w:rsidRPr="007F5274">
        <w:rPr>
          <w:rFonts w:ascii="Verdana" w:eastAsia="Calibri" w:hAnsi="Verdana" w:cs="Arial"/>
          <w:b/>
          <w:kern w:val="0"/>
          <w:sz w:val="20"/>
          <w:szCs w:val="20"/>
          <w14:ligatures w14:val="none"/>
        </w:rPr>
        <w:t>kompletnie wykonane elementy robót wyszczególnione</w:t>
      </w:r>
      <w:r w:rsidRPr="007F5274">
        <w:rPr>
          <w:rFonts w:ascii="Verdana" w:eastAsia="Calibri" w:hAnsi="Verdana" w:cs="Arial"/>
          <w:b/>
          <w:kern w:val="0"/>
          <w:sz w:val="20"/>
          <w:szCs w:val="20"/>
          <w14:ligatures w14:val="none"/>
        </w:rPr>
        <w:br/>
        <w:t xml:space="preserve">w Harmonogramie, opracowanym zgodnie z </w:t>
      </w:r>
      <w:r w:rsidRPr="007F5274">
        <w:rPr>
          <w:rFonts w:ascii="Verdana" w:eastAsia="Calibri" w:hAnsi="Verdana" w:cs="Arial"/>
          <w:b/>
          <w:bCs/>
          <w:kern w:val="0"/>
          <w:sz w:val="20"/>
          <w:szCs w:val="20"/>
          <w14:ligatures w14:val="none"/>
        </w:rPr>
        <w:t>§ 7 ust. 2 pkt 2) Umowy.</w:t>
      </w:r>
      <w:r w:rsidRPr="007F5274">
        <w:rPr>
          <w:rFonts w:ascii="Verdana" w:eastAsia="Calibri" w:hAnsi="Verdana" w:cs="Arial"/>
          <w:bCs/>
          <w:kern w:val="0"/>
          <w:sz w:val="20"/>
          <w:szCs w:val="20"/>
          <w14:ligatures w14:val="none"/>
        </w:rPr>
        <w:t xml:space="preserve"> Zamawiający zastrzega sobie możliwość narzucenia Wykonawcy sposobu ustalenia podziału zakresu robót na poszczególne elementy.</w:t>
      </w:r>
    </w:p>
    <w:p w14:paraId="534E4893" w14:textId="77777777" w:rsidR="007F5274" w:rsidRDefault="007F5274"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3. Rozliczenie końcowe robót nastąpi fakturą końcową po zakończeniu Przedmiotu Umowy              i podpisaniu Protokołu Odbioru Końcowego Robót, przy czym wysokość wynagrodzenia nie może przekroczyć wartości wynagrodzenia ryczałtowego określonego w § 3 ust. 1 Umowy.</w:t>
      </w:r>
    </w:p>
    <w:p w14:paraId="09A648F8" w14:textId="77777777" w:rsidR="00D80938" w:rsidRDefault="00D80938"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p>
    <w:p w14:paraId="565A52AF" w14:textId="77777777" w:rsidR="00D80938" w:rsidRPr="007F5274" w:rsidRDefault="00D80938"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p>
    <w:p w14:paraId="7D4313BA" w14:textId="46F2A0B8" w:rsidR="007F5274" w:rsidRPr="007F5274" w:rsidRDefault="007F5274"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lastRenderedPageBreak/>
        <w:t xml:space="preserve">4. </w:t>
      </w:r>
      <w:r w:rsidRPr="007F5274">
        <w:rPr>
          <w:rFonts w:ascii="Verdana" w:eastAsia="Calibri" w:hAnsi="Verdana" w:cs="Verdana"/>
          <w:kern w:val="0"/>
          <w:sz w:val="20"/>
          <w:szCs w:val="20"/>
          <w14:ligatures w14:val="none"/>
        </w:rPr>
        <w:t>Faktury częściowe i końcowa, sprawdzone i zatwierdzone przez Inspektor</w:t>
      </w:r>
      <w:r w:rsidR="005E4D25">
        <w:rPr>
          <w:rFonts w:ascii="Verdana" w:eastAsia="Calibri" w:hAnsi="Verdana" w:cs="Verdana"/>
          <w:kern w:val="0"/>
          <w:sz w:val="20"/>
          <w:szCs w:val="20"/>
          <w14:ligatures w14:val="none"/>
        </w:rPr>
        <w:t>ów</w:t>
      </w:r>
      <w:r w:rsidRPr="007F5274">
        <w:rPr>
          <w:rFonts w:ascii="Verdana" w:eastAsia="Calibri" w:hAnsi="Verdana" w:cs="Verdana"/>
          <w:kern w:val="0"/>
          <w:sz w:val="20"/>
          <w:szCs w:val="20"/>
          <w14:ligatures w14:val="none"/>
        </w:rPr>
        <w:t xml:space="preserve"> Nadzoru należy składać wraz z wymaganą dokumentacją w siedzibie  Zespołu Realizacji Inwestycji                        i Remontów i Nadzoru Technicznego Uniwersytetu Wrocławskiego. Faktury muszą być wystawione  zgodnie z postanowieniami ustawy z dnia 11.03.2004 r. o podatku od towarów i usług (</w:t>
      </w:r>
      <w:proofErr w:type="spellStart"/>
      <w:r w:rsidRPr="007F5274">
        <w:rPr>
          <w:rFonts w:ascii="Verdana" w:eastAsia="Calibri" w:hAnsi="Verdana" w:cs="Verdana"/>
          <w:kern w:val="0"/>
          <w:sz w:val="20"/>
          <w:szCs w:val="20"/>
          <w14:ligatures w14:val="none"/>
        </w:rPr>
        <w:t>t.j</w:t>
      </w:r>
      <w:proofErr w:type="spellEnd"/>
      <w:r w:rsidRPr="007F5274">
        <w:rPr>
          <w:rFonts w:ascii="Verdana" w:eastAsia="Calibri" w:hAnsi="Verdana" w:cs="Verdana"/>
          <w:kern w:val="0"/>
          <w:sz w:val="20"/>
          <w:szCs w:val="20"/>
          <w14:ligatures w14:val="none"/>
        </w:rPr>
        <w:t xml:space="preserve">. Dz.U. z 2024 poz. 361 ze zm.), w szczególności w zakresie ustalenia właściwej daty sprzedaży/wykonania usługi.  </w:t>
      </w:r>
    </w:p>
    <w:p w14:paraId="1158CF18" w14:textId="77777777" w:rsidR="007F5274" w:rsidRPr="007F5274" w:rsidRDefault="007F5274"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5. Za termin zapłaty uznaje się dzień obciążenia rachunku bankowego Zamawiającego.</w:t>
      </w:r>
    </w:p>
    <w:p w14:paraId="170D7D66" w14:textId="08760F2A" w:rsidR="007F5274" w:rsidRDefault="007F5274"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6. Należności Wykonawcy za wykonane roboty będą przez Zamawiającego realizowane w terminie do </w:t>
      </w:r>
      <w:r w:rsidRPr="007F5274">
        <w:rPr>
          <w:rFonts w:ascii="Verdana" w:eastAsia="Calibri" w:hAnsi="Verdana" w:cs="Arial"/>
          <w:b/>
          <w:bCs/>
          <w:kern w:val="0"/>
          <w:sz w:val="20"/>
          <w:szCs w:val="20"/>
          <w14:ligatures w14:val="none"/>
        </w:rPr>
        <w:t>30</w:t>
      </w:r>
      <w:r w:rsidRPr="007F5274">
        <w:rPr>
          <w:rFonts w:ascii="Verdana" w:eastAsia="Calibri" w:hAnsi="Verdana" w:cs="Arial"/>
          <w:kern w:val="0"/>
          <w:sz w:val="20"/>
          <w:szCs w:val="20"/>
          <w14:ligatures w14:val="none"/>
        </w:rPr>
        <w:t xml:space="preserve"> dni od otrzymania prawidłowo wystawionych faktur oraz pełnej dokumentacji wynikającej z § 5 ust. 1, 3 i 7 Umowy </w:t>
      </w:r>
      <w:r w:rsidRPr="001F725C">
        <w:rPr>
          <w:rFonts w:ascii="Verdana" w:eastAsia="Calibri" w:hAnsi="Verdana" w:cs="Arial"/>
          <w:kern w:val="0"/>
          <w:sz w:val="20"/>
          <w:szCs w:val="20"/>
          <w14:ligatures w14:val="none"/>
        </w:rPr>
        <w:t xml:space="preserve">na </w:t>
      </w:r>
      <w:r w:rsidR="001F725C">
        <w:rPr>
          <w:rFonts w:ascii="Verdana" w:eastAsia="Calibri" w:hAnsi="Verdana" w:cs="Arial"/>
          <w:kern w:val="0"/>
          <w:sz w:val="20"/>
          <w:szCs w:val="20"/>
          <w14:ligatures w14:val="none"/>
        </w:rPr>
        <w:t xml:space="preserve">wskazany </w:t>
      </w:r>
      <w:r w:rsidRPr="001F725C">
        <w:rPr>
          <w:rFonts w:ascii="Verdana" w:eastAsia="Calibri" w:hAnsi="Verdana" w:cs="Arial"/>
          <w:kern w:val="0"/>
          <w:sz w:val="20"/>
          <w:szCs w:val="20"/>
          <w14:ligatures w14:val="none"/>
        </w:rPr>
        <w:t>rachunek bankowy Wykonawcy</w:t>
      </w:r>
      <w:r w:rsidR="001F725C">
        <w:rPr>
          <w:rFonts w:ascii="Verdana" w:eastAsia="Calibri" w:hAnsi="Verdana" w:cs="Arial"/>
          <w:kern w:val="0"/>
          <w:sz w:val="20"/>
          <w:szCs w:val="20"/>
          <w14:ligatures w14:val="none"/>
        </w:rPr>
        <w:t>: …………………………………..</w:t>
      </w:r>
      <w:r w:rsidRPr="001F725C">
        <w:rPr>
          <w:rFonts w:ascii="Verdana" w:eastAsia="Calibri" w:hAnsi="Verdana" w:cs="Arial"/>
          <w:kern w:val="0"/>
          <w:sz w:val="20"/>
          <w:szCs w:val="20"/>
          <w14:ligatures w14:val="none"/>
        </w:rPr>
        <w:t xml:space="preserve"> </w:t>
      </w:r>
      <w:r w:rsidR="001F725C">
        <w:rPr>
          <w:rFonts w:ascii="Verdana" w:eastAsia="Calibri" w:hAnsi="Verdana" w:cs="Arial"/>
          <w:kern w:val="0"/>
          <w:sz w:val="20"/>
          <w:szCs w:val="20"/>
          <w14:ligatures w14:val="none"/>
        </w:rPr>
        <w:t>potwierdzony</w:t>
      </w:r>
      <w:r w:rsidR="001F725C" w:rsidRPr="001F725C">
        <w:rPr>
          <w:rFonts w:ascii="Verdana" w:eastAsia="Calibri" w:hAnsi="Verdana" w:cs="Arial"/>
          <w:kern w:val="0"/>
          <w:sz w:val="20"/>
          <w:szCs w:val="20"/>
          <w14:ligatures w14:val="none"/>
        </w:rPr>
        <w:t xml:space="preserve"> </w:t>
      </w:r>
      <w:r w:rsidRPr="001F725C">
        <w:rPr>
          <w:rFonts w:ascii="Verdana" w:eastAsia="Calibri" w:hAnsi="Verdana" w:cs="Arial"/>
          <w:kern w:val="0"/>
          <w:sz w:val="20"/>
          <w:szCs w:val="20"/>
          <w14:ligatures w14:val="none"/>
        </w:rPr>
        <w:t>na fakturze.</w:t>
      </w:r>
    </w:p>
    <w:p w14:paraId="7B9075F0" w14:textId="77777777" w:rsidR="007F5274" w:rsidRPr="007F5274" w:rsidRDefault="007F5274" w:rsidP="007F5274">
      <w:pPr>
        <w:widowControl w:val="0"/>
        <w:autoSpaceDE w:val="0"/>
        <w:autoSpaceDN w:val="0"/>
        <w:adjustRightInd w:val="0"/>
        <w:spacing w:after="0" w:line="240" w:lineRule="auto"/>
        <w:ind w:left="28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7.  /w przypadku realizacji z Podwykonawcami/</w:t>
      </w:r>
    </w:p>
    <w:p w14:paraId="700967C1" w14:textId="77777777" w:rsidR="007F5274" w:rsidRPr="007F5274" w:rsidRDefault="007F5274" w:rsidP="007F5274">
      <w:pPr>
        <w:widowControl w:val="0"/>
        <w:autoSpaceDE w:val="0"/>
        <w:autoSpaceDN w:val="0"/>
        <w:adjustRightInd w:val="0"/>
        <w:spacing w:after="0" w:line="240" w:lineRule="auto"/>
        <w:ind w:left="357" w:firstLine="3"/>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Płatność  poszczególnych faktur Wykonawcy będzie zrealizowana po przedstawieniu przez Wykonawcę oświadczeń częściowych i końcowych podpisanych przez osoby prawidłowo umocowane do działania w imieniu Podwykonawców (Dalszych Podwykonawców), których treść podano w </w:t>
      </w:r>
      <w:r w:rsidRPr="007F5274">
        <w:rPr>
          <w:rFonts w:ascii="Verdana" w:eastAsia="Calibri" w:hAnsi="Verdana" w:cs="Arial"/>
          <w:b/>
          <w:kern w:val="0"/>
          <w:sz w:val="20"/>
          <w:szCs w:val="20"/>
          <w14:ligatures w14:val="none"/>
        </w:rPr>
        <w:t>Załączniku nr 6</w:t>
      </w:r>
      <w:r w:rsidRPr="007F5274">
        <w:rPr>
          <w:rFonts w:ascii="Verdana" w:eastAsia="Calibri" w:hAnsi="Verdana" w:cs="Arial"/>
          <w:kern w:val="0"/>
          <w:sz w:val="20"/>
          <w:szCs w:val="20"/>
          <w14:ligatures w14:val="none"/>
        </w:rPr>
        <w:t xml:space="preserve"> do Umowy, wraz z kopią faktur Podwykonawców (Dalszych Podwykonawców) i z dowodem zapłaty, że zostały uregulowane należności wynikające z wykonania przez niego robót, dostaw lub usług odebranych przez Wykonawcę i zafakturowanych przez Wykonawcę Zamawiającemu w danym okresie rozliczeniowym, a objętych umową/ umowami o podwykonawstwo. Do każdej faktury Wykonawca będzie składał oświadczenie, jaki zakres robót został wykonany przez poszczególnych Podwykonawców i siłami własnymi. Jeżeli w umowach    z Podwykonawcami zawarte będą postanowienia o potrąceniach kwot z wynagrodzenia należnego Podwykonawcom, Wykonawca w swoim oświadczeniu zawrze kalkulację,                  z której będzie wynikała wysokość zrealizowanych przelewów na rzecz Podwykonawców (Dalszych Podwykonawców). W razie braku przedstawienia stosownych oświadczeń Zamawiający będzie uprawniony do wstrzymania zapłaty części wynagrodzenia Wykonawcy przypadającego na roboty wykonywane przez Podwykonawców (Dalszych Podwykonawców) do czasu wyjaśnienia sprawy.</w:t>
      </w:r>
    </w:p>
    <w:p w14:paraId="33DE42C9" w14:textId="77777777" w:rsidR="007F5274" w:rsidRPr="007F5274" w:rsidRDefault="007F5274" w:rsidP="007F5274">
      <w:pPr>
        <w:widowControl w:val="0"/>
        <w:autoSpaceDE w:val="0"/>
        <w:autoSpaceDN w:val="0"/>
        <w:adjustRightInd w:val="0"/>
        <w:spacing w:after="0" w:line="240" w:lineRule="auto"/>
        <w:ind w:left="360" w:hanging="357"/>
        <w:jc w:val="both"/>
        <w:rPr>
          <w:rFonts w:ascii="Verdana" w:eastAsia="Calibri" w:hAnsi="Verdana" w:cs="Verdana"/>
          <w:kern w:val="0"/>
          <w:sz w:val="20"/>
          <w:szCs w:val="20"/>
          <w:lang w:eastAsia="pl-PL"/>
          <w14:ligatures w14:val="none"/>
        </w:rPr>
      </w:pPr>
      <w:r w:rsidRPr="007F5274">
        <w:rPr>
          <w:rFonts w:ascii="Verdana" w:eastAsia="Calibri" w:hAnsi="Verdana" w:cs="Verdana"/>
          <w:kern w:val="0"/>
          <w:sz w:val="20"/>
          <w:szCs w:val="20"/>
          <w:lang w:eastAsia="pl-PL"/>
          <w14:ligatures w14:val="none"/>
        </w:rPr>
        <w:t xml:space="preserve">8. Jeśli Wykonawca jest płatnikiem podatku VAT, Wykonawca oświadcza, że rachunek  bankowy wskazywany każdorazowo na  fakturze będzie: </w:t>
      </w:r>
    </w:p>
    <w:p w14:paraId="70B4F39B" w14:textId="77777777" w:rsidR="007F5274" w:rsidRPr="007F5274" w:rsidRDefault="007F5274" w:rsidP="007F5274">
      <w:pPr>
        <w:widowControl w:val="0"/>
        <w:autoSpaceDE w:val="0"/>
        <w:autoSpaceDN w:val="0"/>
        <w:adjustRightInd w:val="0"/>
        <w:spacing w:after="0" w:line="240" w:lineRule="auto"/>
        <w:ind w:left="720" w:hanging="360"/>
        <w:jc w:val="both"/>
        <w:rPr>
          <w:rFonts w:ascii="Verdana" w:eastAsia="Calibri" w:hAnsi="Verdana" w:cs="Verdana"/>
          <w:kern w:val="0"/>
          <w:sz w:val="20"/>
          <w:szCs w:val="20"/>
          <w:lang w:eastAsia="pl-PL"/>
          <w14:ligatures w14:val="none"/>
        </w:rPr>
      </w:pPr>
      <w:r w:rsidRPr="007F5274">
        <w:rPr>
          <w:rFonts w:ascii="Verdana" w:eastAsia="Calibri" w:hAnsi="Verdana" w:cs="Verdana"/>
          <w:kern w:val="0"/>
          <w:sz w:val="20"/>
          <w:szCs w:val="20"/>
          <w:lang w:eastAsia="pl-PL"/>
          <w14:ligatures w14:val="none"/>
        </w:rPr>
        <w:t xml:space="preserve">a) rachunkiem umożliwiającym płatność w ramach mechanizmu podzielonej płatności (tzw. Split </w:t>
      </w:r>
      <w:proofErr w:type="spellStart"/>
      <w:r w:rsidRPr="007F5274">
        <w:rPr>
          <w:rFonts w:ascii="Verdana" w:eastAsia="Calibri" w:hAnsi="Verdana" w:cs="Verdana"/>
          <w:kern w:val="0"/>
          <w:sz w:val="20"/>
          <w:szCs w:val="20"/>
          <w:lang w:eastAsia="pl-PL"/>
          <w14:ligatures w14:val="none"/>
        </w:rPr>
        <w:t>payment</w:t>
      </w:r>
      <w:proofErr w:type="spellEnd"/>
      <w:r w:rsidRPr="007F5274">
        <w:rPr>
          <w:rFonts w:ascii="Verdana" w:eastAsia="Calibri" w:hAnsi="Verdana" w:cs="Verdana"/>
          <w:kern w:val="0"/>
          <w:sz w:val="20"/>
          <w:szCs w:val="20"/>
          <w:lang w:eastAsia="pl-PL"/>
          <w14:ligatures w14:val="none"/>
        </w:rPr>
        <w:t>), jak również</w:t>
      </w:r>
    </w:p>
    <w:p w14:paraId="68F2724C" w14:textId="77777777" w:rsidR="007F5274" w:rsidRPr="007F5274" w:rsidRDefault="007F5274" w:rsidP="007F5274">
      <w:pPr>
        <w:widowControl w:val="0"/>
        <w:autoSpaceDE w:val="0"/>
        <w:autoSpaceDN w:val="0"/>
        <w:adjustRightInd w:val="0"/>
        <w:spacing w:after="0" w:line="240" w:lineRule="auto"/>
        <w:ind w:left="720" w:hanging="360"/>
        <w:jc w:val="both"/>
        <w:rPr>
          <w:rFonts w:ascii="Verdana" w:eastAsia="Calibri" w:hAnsi="Verdana" w:cs="Verdana"/>
          <w:kern w:val="0"/>
          <w:sz w:val="20"/>
          <w:szCs w:val="20"/>
          <w:lang w:eastAsia="pl-PL"/>
          <w14:ligatures w14:val="none"/>
        </w:rPr>
      </w:pPr>
      <w:r w:rsidRPr="007F5274">
        <w:rPr>
          <w:rFonts w:ascii="Verdana" w:eastAsia="Calibri" w:hAnsi="Verdana" w:cs="Verdana"/>
          <w:kern w:val="0"/>
          <w:sz w:val="20"/>
          <w:szCs w:val="20"/>
          <w:lang w:eastAsia="pl-PL"/>
          <w14:ligatures w14:val="none"/>
        </w:rPr>
        <w:t xml:space="preserve">b) rachunkiem znajdującym się w elektronicznym wykazie podmiotów prowadzonym od 1 września 2019 r. przez Szefa Krajowej Administracji Skarbowej, o którym mowa                w ustawie o podatku od towarów i usług (dalej: Wykaz) lub </w:t>
      </w:r>
      <w:r w:rsidRPr="007F5274">
        <w:rPr>
          <w:rFonts w:ascii="Verdana" w:eastAsia="SimSun" w:hAnsi="Verdana" w:cs="Mangal"/>
          <w:kern w:val="0"/>
          <w:sz w:val="20"/>
          <w:lang w:eastAsia="hi-IN" w:bidi="hi-IN"/>
          <w14:ligatures w14:val="none"/>
        </w:rPr>
        <w:t>zgodnie z regułami prawnymi obowiązującymi w kraju rejestracji działalności Wykonawcy</w:t>
      </w:r>
      <w:r w:rsidRPr="007F5274">
        <w:rPr>
          <w:rFonts w:ascii="Verdana" w:eastAsia="Calibri" w:hAnsi="Verdana" w:cs="Verdana"/>
          <w:kern w:val="0"/>
          <w:sz w:val="20"/>
          <w:szCs w:val="20"/>
          <w:lang w:eastAsia="pl-PL"/>
          <w14:ligatures w14:val="none"/>
        </w:rPr>
        <w:t xml:space="preserve">. </w:t>
      </w:r>
    </w:p>
    <w:p w14:paraId="3817CA84" w14:textId="77777777" w:rsidR="007F5274" w:rsidRDefault="007F5274" w:rsidP="007F5274">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7F5274">
        <w:rPr>
          <w:rFonts w:ascii="Verdana" w:eastAsia="Calibri" w:hAnsi="Verdana" w:cs="Verdana"/>
          <w:kern w:val="0"/>
          <w:sz w:val="20"/>
          <w:szCs w:val="20"/>
          <w:lang w:eastAsia="pl-PL"/>
          <w14:ligatures w14:val="none"/>
        </w:rPr>
        <w:t>9.  W przypadku, gdy rachunek bankowy Wykonawcy nie spełnia warunków określonych                w  ust. 8 powyżej, opóźnienie w  dokonaniu  płatności  w  terminie  określonym                           w Umowie,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w:t>
      </w:r>
    </w:p>
    <w:p w14:paraId="30E9E394" w14:textId="77777777" w:rsidR="00D80938" w:rsidRPr="007F5274" w:rsidRDefault="00D80938" w:rsidP="007F5274">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p>
    <w:p w14:paraId="03C0FBEE" w14:textId="77777777" w:rsidR="007F5274" w:rsidRPr="007F5274" w:rsidRDefault="007F5274" w:rsidP="007F5274">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7F5274">
        <w:rPr>
          <w:rFonts w:ascii="Verdana" w:eastAsia="Calibri" w:hAnsi="Verdana" w:cs="Verdana"/>
          <w:kern w:val="0"/>
          <w:sz w:val="20"/>
          <w:szCs w:val="20"/>
          <w:lang w:eastAsia="pl-PL"/>
          <w14:ligatures w14:val="none"/>
        </w:rPr>
        <w:lastRenderedPageBreak/>
        <w:t xml:space="preserve">10.Zgodnie z ustawą z dnia 9 listopada 2018 r.  o elektronicznym fakturowaniu                                w zamówieniach publicznych, koncesjach na roboty budowlane lub usługi oraz partnerstwie </w:t>
      </w:r>
      <w:proofErr w:type="spellStart"/>
      <w:r w:rsidRPr="007F5274">
        <w:rPr>
          <w:rFonts w:ascii="Verdana" w:eastAsia="Calibri" w:hAnsi="Verdana" w:cs="Verdana"/>
          <w:kern w:val="0"/>
          <w:sz w:val="20"/>
          <w:szCs w:val="20"/>
          <w:lang w:eastAsia="pl-PL"/>
          <w14:ligatures w14:val="none"/>
        </w:rPr>
        <w:t>publiczno</w:t>
      </w:r>
      <w:proofErr w:type="spellEnd"/>
      <w:r w:rsidRPr="007F5274">
        <w:rPr>
          <w:rFonts w:ascii="Verdana" w:eastAsia="Calibri" w:hAnsi="Verdana" w:cs="Verdana"/>
          <w:kern w:val="0"/>
          <w:sz w:val="20"/>
          <w:szCs w:val="20"/>
          <w:lang w:eastAsia="pl-PL"/>
          <w14:ligatures w14:val="none"/>
        </w:rPr>
        <w:t xml:space="preserve"> - prywatnym, (tj.  Dz.U.  z 2020 r., poz.  1666 z późn.zm.) Wykonawca może złożyć ustrukturyzowaną fakturę elektroniczną za pomocą platformy elektronicznego fakturowania. Numer konta Zamawiającego znajduje się na platformie.</w:t>
      </w:r>
      <w:r w:rsidRPr="007F5274">
        <w:rPr>
          <w:rFonts w:ascii="Calibri" w:eastAsia="Calibri" w:hAnsi="Calibri" w:cs="Times New Roman"/>
          <w:kern w:val="0"/>
          <w:sz w:val="22"/>
          <w:szCs w:val="22"/>
          <w14:ligatures w14:val="none"/>
        </w:rPr>
        <w:t xml:space="preserve"> </w:t>
      </w:r>
      <w:r w:rsidRPr="007F5274">
        <w:rPr>
          <w:rFonts w:ascii="Verdana" w:eastAsia="Calibri" w:hAnsi="Verdana" w:cs="Verdana"/>
          <w:kern w:val="0"/>
          <w:sz w:val="20"/>
          <w:szCs w:val="20"/>
          <w:lang w:eastAsia="pl-PL"/>
          <w14:ligatures w14:val="none"/>
        </w:rPr>
        <w:t>Rodzaj adresu PEF: NIP.</w:t>
      </w:r>
    </w:p>
    <w:p w14:paraId="1D8D8200" w14:textId="77777777" w:rsidR="007F5274" w:rsidRPr="007F5274" w:rsidRDefault="007F5274" w:rsidP="007F5274">
      <w:pPr>
        <w:widowControl w:val="0"/>
        <w:autoSpaceDE w:val="0"/>
        <w:autoSpaceDN w:val="0"/>
        <w:adjustRightInd w:val="0"/>
        <w:spacing w:after="0" w:line="240" w:lineRule="auto"/>
        <w:ind w:left="360" w:hanging="360"/>
        <w:jc w:val="both"/>
        <w:rPr>
          <w:rFonts w:ascii="Verdana" w:eastAsia="Calibri" w:hAnsi="Verdana" w:cs="Verdana"/>
          <w:kern w:val="0"/>
          <w:sz w:val="20"/>
          <w:szCs w:val="20"/>
          <w:lang w:eastAsia="pl-PL"/>
          <w14:ligatures w14:val="none"/>
        </w:rPr>
      </w:pPr>
      <w:r w:rsidRPr="007F5274">
        <w:rPr>
          <w:rFonts w:ascii="Verdana" w:eastAsia="Calibri" w:hAnsi="Verdana" w:cs="Verdana"/>
          <w:kern w:val="0"/>
          <w:sz w:val="20"/>
          <w:szCs w:val="20"/>
          <w:lang w:eastAsia="pl-PL"/>
          <w14:ligatures w14:val="none"/>
        </w:rPr>
        <w:t>11. Zamawiający nie przewiduje udzielania zaliczek.</w:t>
      </w:r>
    </w:p>
    <w:p w14:paraId="58C0F7BD"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DED0145"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bookmarkStart w:id="3" w:name="_Hlk146531415"/>
      <w:r w:rsidRPr="007F5274">
        <w:rPr>
          <w:rFonts w:ascii="Verdana" w:eastAsia="Calibri" w:hAnsi="Verdana" w:cs="Arial"/>
          <w:b/>
          <w:bCs/>
          <w:kern w:val="0"/>
          <w:sz w:val="20"/>
          <w:szCs w:val="20"/>
          <w14:ligatures w14:val="none"/>
        </w:rPr>
        <w:t>§</w:t>
      </w:r>
      <w:bookmarkEnd w:id="3"/>
      <w:r w:rsidRPr="007F5274">
        <w:rPr>
          <w:rFonts w:ascii="Verdana" w:eastAsia="Calibri" w:hAnsi="Verdana" w:cs="Arial"/>
          <w:b/>
          <w:bCs/>
          <w:kern w:val="0"/>
          <w:sz w:val="20"/>
          <w:szCs w:val="20"/>
          <w14:ligatures w14:val="none"/>
        </w:rPr>
        <w:t xml:space="preserve"> 6. Termin realizacji Przedmiotu Umowy</w:t>
      </w:r>
    </w:p>
    <w:p w14:paraId="0856BEB0" w14:textId="77777777" w:rsidR="007F5274" w:rsidRPr="007F5274" w:rsidRDefault="007F5274" w:rsidP="007F5274">
      <w:pPr>
        <w:widowControl w:val="0"/>
        <w:tabs>
          <w:tab w:val="left" w:pos="0"/>
          <w:tab w:val="num" w:pos="1866"/>
        </w:tabs>
        <w:autoSpaceDE w:val="0"/>
        <w:autoSpaceDN w:val="0"/>
        <w:adjustRightInd w:val="0"/>
        <w:spacing w:after="0" w:line="240" w:lineRule="auto"/>
        <w:ind w:left="180"/>
        <w:jc w:val="both"/>
        <w:rPr>
          <w:rFonts w:ascii="Verdana" w:eastAsia="Calibri" w:hAnsi="Verdana" w:cs="Arial"/>
          <w:b/>
          <w:bCs/>
          <w:kern w:val="0"/>
          <w:sz w:val="20"/>
          <w:szCs w:val="20"/>
          <w14:ligatures w14:val="none"/>
        </w:rPr>
      </w:pPr>
    </w:p>
    <w:p w14:paraId="02DE1AEA" w14:textId="533B7B1B" w:rsidR="007F5274" w:rsidRPr="007F5274" w:rsidRDefault="007F5274" w:rsidP="007F5274">
      <w:pPr>
        <w:widowControl w:val="0"/>
        <w:numPr>
          <w:ilvl w:val="0"/>
          <w:numId w:val="4"/>
        </w:numPr>
        <w:tabs>
          <w:tab w:val="left" w:pos="0"/>
          <w:tab w:val="num" w:pos="1866"/>
        </w:tabs>
        <w:autoSpaceDE w:val="0"/>
        <w:autoSpaceDN w:val="0"/>
        <w:adjustRightInd w:val="0"/>
        <w:spacing w:after="0" w:line="240" w:lineRule="auto"/>
        <w:ind w:left="426" w:hanging="540"/>
        <w:jc w:val="both"/>
        <w:rPr>
          <w:rFonts w:ascii="Verdana" w:eastAsia="Calibri" w:hAnsi="Verdana" w:cs="Verdana"/>
          <w:kern w:val="0"/>
          <w:sz w:val="20"/>
          <w:szCs w:val="20"/>
          <w14:ligatures w14:val="none"/>
        </w:rPr>
      </w:pPr>
      <w:r w:rsidRPr="007F5274">
        <w:rPr>
          <w:rFonts w:ascii="Verdana" w:eastAsia="Calibri" w:hAnsi="Verdana" w:cs="Arial"/>
          <w:kern w:val="0"/>
          <w:sz w:val="20"/>
          <w:szCs w:val="20"/>
          <w14:ligatures w14:val="none"/>
        </w:rPr>
        <w:t xml:space="preserve">Wykonawca zobowiązuje się wykonać kompletny i wolny od wad Przedmiot Umowy opisany w </w:t>
      </w:r>
      <w:r w:rsidRPr="007F5274">
        <w:rPr>
          <w:rFonts w:ascii="Verdana" w:eastAsia="Calibri" w:hAnsi="Verdana" w:cs="Verdana"/>
          <w:kern w:val="0"/>
          <w:sz w:val="20"/>
          <w:szCs w:val="20"/>
          <w14:ligatures w14:val="none"/>
        </w:rPr>
        <w:t xml:space="preserve">§ 1 ust. 1 </w:t>
      </w:r>
      <w:r w:rsidRPr="007F5274">
        <w:rPr>
          <w:rFonts w:ascii="Verdana" w:eastAsia="Calibri" w:hAnsi="Verdana" w:cs="Arial"/>
          <w:kern w:val="0"/>
          <w:sz w:val="20"/>
          <w:szCs w:val="20"/>
          <w14:ligatures w14:val="none"/>
        </w:rPr>
        <w:t xml:space="preserve"> w terminie </w:t>
      </w:r>
      <w:r w:rsidRPr="007F5274">
        <w:rPr>
          <w:rFonts w:ascii="Verdana" w:eastAsia="Calibri" w:hAnsi="Verdana" w:cs="Arial"/>
          <w:b/>
          <w:bCs/>
          <w:kern w:val="0"/>
          <w:sz w:val="20"/>
          <w:szCs w:val="20"/>
          <w14:ligatures w14:val="none"/>
        </w:rPr>
        <w:t>1</w:t>
      </w:r>
      <w:r w:rsidR="00F04E9A">
        <w:rPr>
          <w:rFonts w:ascii="Verdana" w:eastAsia="Calibri" w:hAnsi="Verdana" w:cs="Arial"/>
          <w:b/>
          <w:bCs/>
          <w:kern w:val="0"/>
          <w:sz w:val="20"/>
          <w:szCs w:val="20"/>
          <w14:ligatures w14:val="none"/>
        </w:rPr>
        <w:t>8</w:t>
      </w:r>
      <w:r w:rsidRPr="007F5274">
        <w:rPr>
          <w:rFonts w:ascii="Verdana" w:eastAsia="Calibri" w:hAnsi="Verdana" w:cs="Arial"/>
          <w:b/>
          <w:bCs/>
          <w:kern w:val="0"/>
          <w:sz w:val="20"/>
          <w:szCs w:val="20"/>
          <w14:ligatures w14:val="none"/>
        </w:rPr>
        <w:t>0 dni licząc od daty zawarcia Umowy</w:t>
      </w:r>
      <w:r w:rsidRPr="007F5274">
        <w:rPr>
          <w:rFonts w:ascii="Verdana" w:eastAsia="Calibri" w:hAnsi="Verdana" w:cs="Arial"/>
          <w:kern w:val="0"/>
          <w:sz w:val="20"/>
          <w:szCs w:val="20"/>
          <w14:ligatures w14:val="none"/>
        </w:rPr>
        <w:t>.</w:t>
      </w:r>
      <w:r w:rsidRPr="007F5274">
        <w:rPr>
          <w:rFonts w:ascii="Verdana" w:eastAsia="Calibri" w:hAnsi="Verdana" w:cs="Arial"/>
          <w:kern w:val="0"/>
          <w:sz w:val="20"/>
          <w:szCs w:val="20"/>
          <w14:ligatures w14:val="none"/>
        </w:rPr>
        <w:br/>
        <w:t xml:space="preserve">Za dzień wykonania Przedmiotu Umowy będzie uznany dzień </w:t>
      </w:r>
      <w:r w:rsidRPr="007F5274">
        <w:rPr>
          <w:rFonts w:ascii="Verdana" w:eastAsia="Calibri" w:hAnsi="Verdana" w:cs="Arial"/>
          <w:b/>
          <w:kern w:val="0"/>
          <w:sz w:val="20"/>
          <w:szCs w:val="20"/>
          <w14:ligatures w14:val="none"/>
        </w:rPr>
        <w:t>dokonania wpisu Kierownika Budowy do Dziennika Budowy o zakończeniu robót i gotowości do odbioru oraz potwierdzenia tego faktu przez Inspektor</w:t>
      </w:r>
      <w:r w:rsidR="00F04E9A">
        <w:rPr>
          <w:rFonts w:ascii="Verdana" w:eastAsia="Calibri" w:hAnsi="Verdana" w:cs="Arial"/>
          <w:b/>
          <w:kern w:val="0"/>
          <w:sz w:val="20"/>
          <w:szCs w:val="20"/>
          <w14:ligatures w14:val="none"/>
        </w:rPr>
        <w:t>ów</w:t>
      </w:r>
      <w:r w:rsidRPr="007F5274">
        <w:rPr>
          <w:rFonts w:ascii="Verdana" w:eastAsia="Calibri" w:hAnsi="Verdana" w:cs="Arial"/>
          <w:b/>
          <w:kern w:val="0"/>
          <w:sz w:val="20"/>
          <w:szCs w:val="20"/>
          <w14:ligatures w14:val="none"/>
        </w:rPr>
        <w:t xml:space="preserve"> Nadzoru w Dzienniku Budowy.</w:t>
      </w:r>
    </w:p>
    <w:p w14:paraId="349008EB" w14:textId="34C4E6BD" w:rsidR="007F5274" w:rsidRPr="007F5274" w:rsidRDefault="007F5274" w:rsidP="00317A29">
      <w:pPr>
        <w:widowControl w:val="0"/>
        <w:numPr>
          <w:ilvl w:val="0"/>
          <w:numId w:val="4"/>
        </w:numPr>
        <w:tabs>
          <w:tab w:val="left" w:pos="0"/>
          <w:tab w:val="num" w:pos="1866"/>
        </w:tabs>
        <w:autoSpaceDE w:val="0"/>
        <w:autoSpaceDN w:val="0"/>
        <w:adjustRightInd w:val="0"/>
        <w:spacing w:after="0" w:line="240" w:lineRule="auto"/>
        <w:ind w:left="426" w:hanging="5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Podstawą do przekazania terenu budowy Wykonawcy będzie zawarta Umowa oraz dostarczenie przez Wykonawcę Zamawiającemu wymaganych Prawem Budowlanym:</w:t>
      </w:r>
    </w:p>
    <w:p w14:paraId="14B2E5BB" w14:textId="77777777" w:rsidR="007F5274" w:rsidRPr="007F5274" w:rsidRDefault="007F5274" w:rsidP="001F6E56">
      <w:pPr>
        <w:widowControl w:val="0"/>
        <w:numPr>
          <w:ilvl w:val="0"/>
          <w:numId w:val="54"/>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7F5274">
        <w:rPr>
          <w:rFonts w:ascii="Verdana" w:eastAsia="Calibri" w:hAnsi="Verdana" w:cs="Verdana"/>
          <w:kern w:val="0"/>
          <w:sz w:val="20"/>
          <w:szCs w:val="20"/>
          <w14:ligatures w14:val="none"/>
        </w:rPr>
        <w:t xml:space="preserve">dokumentów stwierdzających posiadanie przez Kierownika Budowy </w:t>
      </w:r>
      <w:r w:rsidRPr="007F5274">
        <w:rPr>
          <w:rFonts w:ascii="Verdana" w:eastAsia="Calibri" w:hAnsi="Verdana" w:cs="Verdana"/>
          <w:b/>
          <w:bCs/>
          <w:kern w:val="0"/>
          <w:sz w:val="20"/>
          <w:szCs w:val="20"/>
          <w14:ligatures w14:val="none"/>
        </w:rPr>
        <w:t>uprawnień budowlanych</w:t>
      </w:r>
      <w:r w:rsidRPr="007F5274">
        <w:rPr>
          <w:rFonts w:ascii="Verdana" w:eastAsia="Calibri" w:hAnsi="Verdana" w:cs="Verdana"/>
          <w:kern w:val="0"/>
          <w:sz w:val="20"/>
          <w:szCs w:val="20"/>
          <w14:ligatures w14:val="none"/>
        </w:rPr>
        <w:t>;</w:t>
      </w:r>
    </w:p>
    <w:p w14:paraId="2E23FFEA" w14:textId="77777777" w:rsidR="007F5274" w:rsidRPr="007F5274" w:rsidRDefault="007F5274" w:rsidP="001F6E56">
      <w:pPr>
        <w:widowControl w:val="0"/>
        <w:numPr>
          <w:ilvl w:val="0"/>
          <w:numId w:val="54"/>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7F5274">
        <w:rPr>
          <w:rFonts w:ascii="Verdana" w:eastAsia="Calibri" w:hAnsi="Verdana" w:cs="Verdana"/>
          <w:b/>
          <w:kern w:val="0"/>
          <w:sz w:val="20"/>
          <w:szCs w:val="20"/>
          <w14:ligatures w14:val="none"/>
        </w:rPr>
        <w:t>aktualnego</w:t>
      </w:r>
      <w:r w:rsidRPr="007F5274">
        <w:rPr>
          <w:rFonts w:ascii="Verdana" w:eastAsia="Calibri" w:hAnsi="Verdana" w:cs="Verdana"/>
          <w:kern w:val="0"/>
          <w:sz w:val="20"/>
          <w:szCs w:val="20"/>
          <w14:ligatures w14:val="none"/>
        </w:rPr>
        <w:t xml:space="preserve"> </w:t>
      </w:r>
      <w:r w:rsidRPr="007F5274">
        <w:rPr>
          <w:rFonts w:ascii="Verdana" w:eastAsia="Calibri" w:hAnsi="Verdana" w:cs="Verdana"/>
          <w:b/>
          <w:bCs/>
          <w:kern w:val="0"/>
          <w:sz w:val="20"/>
          <w:szCs w:val="20"/>
          <w14:ligatures w14:val="none"/>
        </w:rPr>
        <w:t>zaświadczenia</w:t>
      </w:r>
      <w:r w:rsidRPr="007F5274">
        <w:rPr>
          <w:rFonts w:ascii="Verdana" w:eastAsia="Calibri" w:hAnsi="Verdana" w:cs="Verdana"/>
          <w:kern w:val="0"/>
          <w:sz w:val="20"/>
          <w:szCs w:val="20"/>
          <w14:ligatures w14:val="none"/>
        </w:rPr>
        <w:t xml:space="preserve"> o przynależności do właściwej izby samorządu zawodowego Kierownika Budowy, z określonym w nim terminem ich ważności oraz wypełnionych oświadczeń o objęciu funkcji Kierownika Budowy;</w:t>
      </w:r>
    </w:p>
    <w:p w14:paraId="361D8AB3" w14:textId="27DF7ED8" w:rsidR="007F5274" w:rsidRPr="003B2C25" w:rsidRDefault="007F5274" w:rsidP="001F6E56">
      <w:pPr>
        <w:widowControl w:val="0"/>
        <w:numPr>
          <w:ilvl w:val="0"/>
          <w:numId w:val="54"/>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sidRPr="007F5274">
        <w:rPr>
          <w:rFonts w:ascii="Verdana" w:eastAsia="Calibri" w:hAnsi="Verdana" w:cs="Verdana"/>
          <w:kern w:val="0"/>
          <w:sz w:val="20"/>
          <w:szCs w:val="20"/>
          <w14:ligatures w14:val="none"/>
        </w:rPr>
        <w:t>dokumentów, o których mowa  w § 16 ust. 1 Umowy</w:t>
      </w:r>
      <w:r w:rsidR="003B2C25">
        <w:rPr>
          <w:rFonts w:ascii="Verdana" w:eastAsia="Calibri" w:hAnsi="Verdana" w:cs="Verdana"/>
          <w:kern w:val="0"/>
          <w:sz w:val="20"/>
          <w:szCs w:val="20"/>
          <w14:ligatures w14:val="none"/>
        </w:rPr>
        <w:t>;</w:t>
      </w:r>
    </w:p>
    <w:p w14:paraId="7E0E9421" w14:textId="22365B45" w:rsidR="003B2C25" w:rsidRPr="007F5274" w:rsidRDefault="003B2C25" w:rsidP="001F6E56">
      <w:pPr>
        <w:widowControl w:val="0"/>
        <w:numPr>
          <w:ilvl w:val="0"/>
          <w:numId w:val="54"/>
        </w:numPr>
        <w:tabs>
          <w:tab w:val="left" w:pos="360"/>
        </w:tabs>
        <w:autoSpaceDE w:val="0"/>
        <w:autoSpaceDN w:val="0"/>
        <w:adjustRightInd w:val="0"/>
        <w:spacing w:after="0" w:line="240" w:lineRule="auto"/>
        <w:contextualSpacing/>
        <w:jc w:val="both"/>
        <w:rPr>
          <w:rFonts w:ascii="Verdana" w:eastAsia="Calibri" w:hAnsi="Verdana" w:cs="Arial"/>
          <w:kern w:val="0"/>
          <w:sz w:val="20"/>
          <w:szCs w:val="20"/>
          <w14:ligatures w14:val="none"/>
        </w:rPr>
      </w:pPr>
      <w:r>
        <w:rPr>
          <w:rFonts w:ascii="Verdana" w:eastAsia="Calibri" w:hAnsi="Verdana" w:cs="Verdana"/>
          <w:kern w:val="0"/>
          <w:sz w:val="20"/>
          <w:szCs w:val="20"/>
          <w14:ligatures w14:val="none"/>
        </w:rPr>
        <w:t>planu BIOZ.</w:t>
      </w:r>
    </w:p>
    <w:p w14:paraId="1F1BC1D9" w14:textId="2E7E2FD4" w:rsidR="007F5274" w:rsidRPr="007F5274" w:rsidRDefault="007F5274" w:rsidP="00317A29">
      <w:pPr>
        <w:widowControl w:val="0"/>
        <w:numPr>
          <w:ilvl w:val="0"/>
          <w:numId w:val="4"/>
        </w:numPr>
        <w:tabs>
          <w:tab w:val="left" w:pos="0"/>
          <w:tab w:val="num" w:pos="1866"/>
        </w:tabs>
        <w:autoSpaceDE w:val="0"/>
        <w:autoSpaceDN w:val="0"/>
        <w:adjustRightInd w:val="0"/>
        <w:spacing w:after="0" w:line="240" w:lineRule="auto"/>
        <w:ind w:left="426" w:hanging="5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Rozpoczęcie wykonywania robót przez Wykonawcę nastąpi po protokolarnym przekazaniu  Terenu Budowy przez Zamawiającego - Kierownikowi Budowy po przedłożeniu  oświadczenia o objęciu funkcji Kierownika Budowy.</w:t>
      </w:r>
    </w:p>
    <w:p w14:paraId="06E86053" w14:textId="1C9A0963" w:rsidR="007F5274" w:rsidRPr="00317A29" w:rsidRDefault="00317A29" w:rsidP="00317A29">
      <w:pPr>
        <w:widowControl w:val="0"/>
        <w:numPr>
          <w:ilvl w:val="0"/>
          <w:numId w:val="4"/>
        </w:numPr>
        <w:tabs>
          <w:tab w:val="left" w:pos="0"/>
          <w:tab w:val="num" w:pos="1866"/>
        </w:tabs>
        <w:autoSpaceDE w:val="0"/>
        <w:autoSpaceDN w:val="0"/>
        <w:adjustRightInd w:val="0"/>
        <w:spacing w:after="0" w:line="240" w:lineRule="auto"/>
        <w:ind w:left="426" w:hanging="5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Protokolarne przejęcie Terenu Budowy przez Kierownika Budowy jest równoznaczne                   z wprowadzeniem Wykonawcy na budowę. Zamawiający przekaże Wykonawcy,                         a Wykonawca przejmie Teren Budowy w terminie do </w:t>
      </w:r>
      <w:r w:rsidRPr="007F5274">
        <w:rPr>
          <w:rFonts w:ascii="Verdana" w:eastAsia="Calibri" w:hAnsi="Verdana" w:cs="Arial"/>
          <w:b/>
          <w:kern w:val="0"/>
          <w:sz w:val="20"/>
          <w:szCs w:val="20"/>
          <w14:ligatures w14:val="none"/>
        </w:rPr>
        <w:t>7 dni</w:t>
      </w:r>
      <w:r w:rsidRPr="007F5274">
        <w:rPr>
          <w:rFonts w:ascii="Verdana" w:eastAsia="Calibri" w:hAnsi="Verdana" w:cs="Arial"/>
          <w:kern w:val="0"/>
          <w:sz w:val="20"/>
          <w:szCs w:val="20"/>
          <w14:ligatures w14:val="none"/>
        </w:rPr>
        <w:t xml:space="preserve"> – licząc od daty przedłożenia  wszystkich dokumentów wymienionych w</w:t>
      </w:r>
      <w:r w:rsidRPr="007F5274">
        <w:rPr>
          <w:rFonts w:ascii="Verdana" w:eastAsia="Calibri" w:hAnsi="Verdana" w:cs="Arial"/>
          <w:bCs/>
          <w:kern w:val="0"/>
          <w:sz w:val="20"/>
          <w:szCs w:val="20"/>
          <w14:ligatures w14:val="none"/>
        </w:rPr>
        <w:t xml:space="preserve"> ust. 2 powyżej.</w:t>
      </w:r>
    </w:p>
    <w:p w14:paraId="644BABF3" w14:textId="6F8B7BAD" w:rsidR="007F5274" w:rsidRPr="00317A29" w:rsidRDefault="007F5274" w:rsidP="00317A29">
      <w:pPr>
        <w:widowControl w:val="0"/>
        <w:numPr>
          <w:ilvl w:val="0"/>
          <w:numId w:val="4"/>
        </w:numPr>
        <w:tabs>
          <w:tab w:val="left" w:pos="0"/>
          <w:tab w:val="num" w:pos="1866"/>
        </w:tabs>
        <w:autoSpaceDE w:val="0"/>
        <w:autoSpaceDN w:val="0"/>
        <w:adjustRightInd w:val="0"/>
        <w:spacing w:after="0" w:line="240" w:lineRule="auto"/>
        <w:ind w:left="426" w:hanging="540"/>
        <w:jc w:val="both"/>
        <w:rPr>
          <w:rFonts w:ascii="Verdana" w:eastAsia="Calibri" w:hAnsi="Verdana" w:cs="Arial"/>
          <w:kern w:val="0"/>
          <w:sz w:val="20"/>
          <w:szCs w:val="20"/>
          <w14:ligatures w14:val="none"/>
        </w:rPr>
      </w:pPr>
      <w:r w:rsidRPr="00317A29">
        <w:rPr>
          <w:rFonts w:ascii="Verdana" w:eastAsia="Calibri" w:hAnsi="Verdana" w:cs="Arial"/>
          <w:kern w:val="0"/>
          <w:sz w:val="20"/>
          <w:szCs w:val="20"/>
          <w14:ligatures w14:val="none"/>
        </w:rPr>
        <w:t>Jeżeli opóźnienie w przedłożeniu dokumentów nastąpi z przyczyn leżących po Stronie Wykonawcy, późniejsze przekazanie Terenu Budowy przez Zamawiającego nie stanowi podstawy do zmiany terminu wykonania Umowy lub zmiany terminów wynikających ze złożonego Harmonogramu.</w:t>
      </w:r>
    </w:p>
    <w:p w14:paraId="46106870" w14:textId="77777777" w:rsidR="007F5274" w:rsidRPr="00317A29" w:rsidRDefault="007F5274" w:rsidP="00317A29">
      <w:pPr>
        <w:widowControl w:val="0"/>
        <w:tabs>
          <w:tab w:val="left" w:pos="0"/>
          <w:tab w:val="num" w:pos="1866"/>
        </w:tabs>
        <w:autoSpaceDE w:val="0"/>
        <w:autoSpaceDN w:val="0"/>
        <w:adjustRightInd w:val="0"/>
        <w:spacing w:after="0" w:line="240" w:lineRule="auto"/>
        <w:ind w:left="426"/>
        <w:jc w:val="both"/>
        <w:rPr>
          <w:rFonts w:ascii="Verdana" w:eastAsia="Calibri" w:hAnsi="Verdana" w:cs="Arial"/>
          <w:kern w:val="0"/>
          <w:sz w:val="20"/>
          <w:szCs w:val="20"/>
          <w14:ligatures w14:val="none"/>
        </w:rPr>
      </w:pPr>
    </w:p>
    <w:p w14:paraId="4D998804" w14:textId="77777777" w:rsidR="00D80938" w:rsidRDefault="00D80938"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5656047" w14:textId="77777777" w:rsidR="00D80938" w:rsidRDefault="00D80938"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28A1A95C" w14:textId="77777777" w:rsidR="00D80938" w:rsidRDefault="00D80938"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C5AAB9F" w14:textId="77777777" w:rsidR="00D80938" w:rsidRDefault="00D80938"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02435E6" w14:textId="77777777" w:rsidR="00D80938" w:rsidRDefault="00D80938"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5A545252" w14:textId="77777777" w:rsidR="00D80938" w:rsidRDefault="00D80938"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20F23A66" w14:textId="77777777" w:rsidR="00D80938" w:rsidRDefault="00D80938"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186C45BF" w14:textId="77777777" w:rsidR="00D80938" w:rsidRDefault="00D80938"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7E835E62" w14:textId="0C1B8FE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lastRenderedPageBreak/>
        <w:t>§ 7. Obowiązki Zamawiającego i Wykonawcy</w:t>
      </w:r>
    </w:p>
    <w:p w14:paraId="10C8E3AB"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05D2D996" w14:textId="77777777" w:rsidR="007F5274" w:rsidRPr="007F5274" w:rsidRDefault="007F5274" w:rsidP="007F5274">
      <w:pPr>
        <w:widowControl w:val="0"/>
        <w:numPr>
          <w:ilvl w:val="0"/>
          <w:numId w:val="10"/>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7F5274">
        <w:rPr>
          <w:rFonts w:ascii="Verdana" w:eastAsia="Calibri" w:hAnsi="Verdana" w:cs="Verdana"/>
          <w:b/>
          <w:bCs/>
          <w:kern w:val="0"/>
          <w:sz w:val="20"/>
          <w:szCs w:val="20"/>
          <w14:ligatures w14:val="none"/>
        </w:rPr>
        <w:t>Do obowiązków Zamawiającego należy:</w:t>
      </w:r>
    </w:p>
    <w:p w14:paraId="04F20765" w14:textId="4B83C37A" w:rsidR="007F5274" w:rsidRPr="007F5274" w:rsidRDefault="007F5274" w:rsidP="007F527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Protokolarne przekazanie Terenu Budowy Kierownikowi Budowy, w uzgodnieniu                   z Kierownikiem Obiektu – </w:t>
      </w:r>
      <w:r w:rsidR="003B2C25">
        <w:rPr>
          <w:rFonts w:ascii="Verdana" w:eastAsia="Calibri" w:hAnsi="Verdana" w:cs="Verdana"/>
          <w:kern w:val="0"/>
          <w:sz w:val="20"/>
          <w:szCs w:val="20"/>
          <w14:ligatures w14:val="none"/>
        </w:rPr>
        <w:t xml:space="preserve">Panią Dorotą </w:t>
      </w:r>
      <w:proofErr w:type="spellStart"/>
      <w:r w:rsidR="003B2C25">
        <w:rPr>
          <w:rFonts w:ascii="Verdana" w:eastAsia="Calibri" w:hAnsi="Verdana" w:cs="Verdana"/>
          <w:kern w:val="0"/>
          <w:sz w:val="20"/>
          <w:szCs w:val="20"/>
          <w14:ligatures w14:val="none"/>
        </w:rPr>
        <w:t>Kehl</w:t>
      </w:r>
      <w:proofErr w:type="spellEnd"/>
      <w:r w:rsidRPr="007F5274">
        <w:rPr>
          <w:rFonts w:ascii="Verdana" w:eastAsia="Calibri" w:hAnsi="Verdana" w:cs="Verdana"/>
          <w:kern w:val="0"/>
          <w:sz w:val="20"/>
          <w:szCs w:val="20"/>
          <w14:ligatures w14:val="none"/>
        </w:rPr>
        <w:t xml:space="preserve"> – tel. kont. </w:t>
      </w:r>
      <w:r w:rsidR="003B2C25">
        <w:rPr>
          <w:rFonts w:ascii="Verdana" w:eastAsia="Calibri" w:hAnsi="Verdana" w:cs="Verdana"/>
          <w:kern w:val="0"/>
          <w:sz w:val="20"/>
          <w:szCs w:val="20"/>
          <w14:ligatures w14:val="none"/>
        </w:rPr>
        <w:t>071/322-59-57</w:t>
      </w:r>
      <w:r w:rsidR="00922E2C">
        <w:rPr>
          <w:rFonts w:ascii="Verdana" w:eastAsia="Calibri" w:hAnsi="Verdana" w:cs="Verdana"/>
          <w:kern w:val="0"/>
          <w:sz w:val="20"/>
          <w:szCs w:val="20"/>
          <w14:ligatures w14:val="none"/>
        </w:rPr>
        <w:t xml:space="preserve"> w. 28</w:t>
      </w:r>
      <w:r w:rsidRPr="007F5274">
        <w:rPr>
          <w:rFonts w:ascii="Verdana" w:eastAsia="Calibri" w:hAnsi="Verdana" w:cs="Verdana"/>
          <w:kern w:val="0"/>
          <w:sz w:val="20"/>
          <w:szCs w:val="20"/>
          <w14:ligatures w14:val="none"/>
        </w:rPr>
        <w:t xml:space="preserve"> , po spełnieniu przez Wykonawcę warunków opisanych w § 6 ust. 2 Umowy.</w:t>
      </w:r>
    </w:p>
    <w:p w14:paraId="54124E22" w14:textId="561EC5A9" w:rsidR="007F5274" w:rsidRPr="007F5274" w:rsidRDefault="007F5274" w:rsidP="007F527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Zapewnienie nadzoru inwestorskiego</w:t>
      </w:r>
      <w:r w:rsidRPr="007F5274">
        <w:rPr>
          <w:rFonts w:ascii="Verdana" w:eastAsia="Calibri" w:hAnsi="Verdana" w:cs="Arial"/>
          <w:kern w:val="0"/>
          <w:sz w:val="20"/>
          <w:szCs w:val="20"/>
          <w14:ligatures w14:val="none"/>
        </w:rPr>
        <w:t xml:space="preserve">, ustanowienie </w:t>
      </w:r>
      <w:r w:rsidR="00A442C1">
        <w:rPr>
          <w:rFonts w:ascii="Verdana" w:eastAsia="Calibri" w:hAnsi="Verdana" w:cs="Arial"/>
          <w:kern w:val="0"/>
          <w:sz w:val="20"/>
          <w:szCs w:val="20"/>
          <w14:ligatures w14:val="none"/>
        </w:rPr>
        <w:t xml:space="preserve">branżowych </w:t>
      </w:r>
      <w:r w:rsidRPr="007F5274">
        <w:rPr>
          <w:rFonts w:ascii="Verdana" w:eastAsia="Calibri" w:hAnsi="Verdana" w:cs="Arial"/>
          <w:kern w:val="0"/>
          <w:sz w:val="20"/>
          <w:szCs w:val="20"/>
          <w14:ligatures w14:val="none"/>
        </w:rPr>
        <w:t>Inspektor</w:t>
      </w:r>
      <w:r w:rsidR="00922E2C">
        <w:rPr>
          <w:rFonts w:ascii="Verdana" w:eastAsia="Calibri" w:hAnsi="Verdana" w:cs="Arial"/>
          <w:kern w:val="0"/>
          <w:sz w:val="20"/>
          <w:szCs w:val="20"/>
          <w14:ligatures w14:val="none"/>
        </w:rPr>
        <w:t>ów</w:t>
      </w:r>
      <w:r w:rsidRPr="007F5274">
        <w:rPr>
          <w:rFonts w:ascii="Verdana" w:eastAsia="Calibri" w:hAnsi="Verdana" w:cs="Arial"/>
          <w:kern w:val="0"/>
          <w:sz w:val="20"/>
          <w:szCs w:val="20"/>
          <w14:ligatures w14:val="none"/>
        </w:rPr>
        <w:t xml:space="preserve"> Nadzoru Inwestorskiego, któr</w:t>
      </w:r>
      <w:r w:rsidR="005170F9">
        <w:rPr>
          <w:rFonts w:ascii="Verdana" w:eastAsia="Calibri" w:hAnsi="Verdana" w:cs="Arial"/>
          <w:kern w:val="0"/>
          <w:sz w:val="20"/>
          <w:szCs w:val="20"/>
          <w14:ligatures w14:val="none"/>
        </w:rPr>
        <w:t>z</w:t>
      </w:r>
      <w:r w:rsidRPr="007F5274">
        <w:rPr>
          <w:rFonts w:ascii="Verdana" w:eastAsia="Calibri" w:hAnsi="Verdana" w:cs="Arial"/>
          <w:kern w:val="0"/>
          <w:sz w:val="20"/>
          <w:szCs w:val="20"/>
          <w14:ligatures w14:val="none"/>
        </w:rPr>
        <w:t>y będ</w:t>
      </w:r>
      <w:r w:rsidR="005170F9">
        <w:rPr>
          <w:rFonts w:ascii="Verdana" w:eastAsia="Calibri" w:hAnsi="Verdana" w:cs="Arial"/>
          <w:kern w:val="0"/>
          <w:sz w:val="20"/>
          <w:szCs w:val="20"/>
          <w14:ligatures w14:val="none"/>
        </w:rPr>
        <w:t>ą</w:t>
      </w:r>
      <w:r w:rsidRPr="007F5274">
        <w:rPr>
          <w:rFonts w:ascii="Verdana" w:eastAsia="Calibri" w:hAnsi="Verdana" w:cs="Arial"/>
          <w:kern w:val="0"/>
          <w:sz w:val="20"/>
          <w:szCs w:val="20"/>
          <w14:ligatures w14:val="none"/>
        </w:rPr>
        <w:t xml:space="preserve"> działa</w:t>
      </w:r>
      <w:r w:rsidR="005170F9">
        <w:rPr>
          <w:rFonts w:ascii="Verdana" w:eastAsia="Calibri" w:hAnsi="Verdana" w:cs="Arial"/>
          <w:kern w:val="0"/>
          <w:sz w:val="20"/>
          <w:szCs w:val="20"/>
          <w14:ligatures w14:val="none"/>
        </w:rPr>
        <w:t>li</w:t>
      </w:r>
      <w:r w:rsidRPr="007F5274">
        <w:rPr>
          <w:rFonts w:ascii="Verdana" w:eastAsia="Calibri" w:hAnsi="Verdana" w:cs="Arial"/>
          <w:kern w:val="0"/>
          <w:sz w:val="20"/>
          <w:szCs w:val="20"/>
          <w14:ligatures w14:val="none"/>
        </w:rPr>
        <w:t xml:space="preserve"> w granicach określonych przepisami ustawy Prawo budowlane i dokona</w:t>
      </w:r>
      <w:r w:rsidR="005170F9">
        <w:rPr>
          <w:rFonts w:ascii="Verdana" w:eastAsia="Calibri" w:hAnsi="Verdana" w:cs="Arial"/>
          <w:kern w:val="0"/>
          <w:sz w:val="20"/>
          <w:szCs w:val="20"/>
          <w14:ligatures w14:val="none"/>
        </w:rPr>
        <w:t>ją</w:t>
      </w:r>
      <w:r w:rsidRPr="007F5274">
        <w:rPr>
          <w:rFonts w:ascii="Verdana" w:eastAsia="Calibri" w:hAnsi="Verdana" w:cs="Arial"/>
          <w:kern w:val="0"/>
          <w:sz w:val="20"/>
          <w:szCs w:val="20"/>
          <w14:ligatures w14:val="none"/>
        </w:rPr>
        <w:t xml:space="preserve"> rozliczeń finansowych robót</w:t>
      </w:r>
      <w:r w:rsidRPr="007F5274">
        <w:rPr>
          <w:rFonts w:ascii="Verdana" w:eastAsia="Calibri" w:hAnsi="Verdana" w:cs="Verdana"/>
          <w:kern w:val="0"/>
          <w:sz w:val="20"/>
          <w:szCs w:val="20"/>
          <w14:ligatures w14:val="none"/>
        </w:rPr>
        <w:t>.</w:t>
      </w:r>
    </w:p>
    <w:p w14:paraId="5D4C6124" w14:textId="77777777" w:rsidR="007F5274" w:rsidRPr="007F5274" w:rsidRDefault="007F5274" w:rsidP="007F5274">
      <w:pPr>
        <w:widowControl w:val="0"/>
        <w:numPr>
          <w:ilvl w:val="1"/>
          <w:numId w:val="10"/>
        </w:numPr>
        <w:tabs>
          <w:tab w:val="left" w:pos="0"/>
        </w:tabs>
        <w:autoSpaceDE w:val="0"/>
        <w:autoSpaceDN w:val="0"/>
        <w:adjustRightInd w:val="0"/>
        <w:spacing w:after="0" w:line="240" w:lineRule="auto"/>
        <w:jc w:val="both"/>
        <w:rPr>
          <w:rFonts w:ascii="Verdana" w:eastAsia="Calibri" w:hAnsi="Verdana" w:cs="Verdana"/>
          <w:kern w:val="0"/>
          <w:sz w:val="20"/>
          <w:szCs w:val="20"/>
          <w14:ligatures w14:val="none"/>
        </w:rPr>
      </w:pPr>
      <w:r w:rsidRPr="007F5274">
        <w:rPr>
          <w:rFonts w:ascii="Verdana" w:eastAsia="Calibri" w:hAnsi="Verdana" w:cs="Arial"/>
          <w:kern w:val="0"/>
          <w:sz w:val="20"/>
          <w:szCs w:val="20"/>
          <w14:ligatures w14:val="none"/>
        </w:rPr>
        <w:t>Dokonanie czynności odbioru na zasadach określonych w § 9 Umowy.</w:t>
      </w:r>
    </w:p>
    <w:p w14:paraId="56378668" w14:textId="77777777" w:rsidR="007F5274" w:rsidRPr="007F5274" w:rsidRDefault="007F5274" w:rsidP="007F5274">
      <w:pPr>
        <w:widowControl w:val="0"/>
        <w:numPr>
          <w:ilvl w:val="1"/>
          <w:numId w:val="10"/>
        </w:numPr>
        <w:autoSpaceDE w:val="0"/>
        <w:autoSpaceDN w:val="0"/>
        <w:adjustRightInd w:val="0"/>
        <w:spacing w:after="0" w:line="240" w:lineRule="auto"/>
        <w:jc w:val="both"/>
        <w:rPr>
          <w:rFonts w:ascii="Verdana" w:eastAsia="Calibri" w:hAnsi="Verdana" w:cs="Verdana"/>
          <w:kern w:val="0"/>
          <w:sz w:val="20"/>
          <w:szCs w:val="20"/>
          <w14:ligatures w14:val="none"/>
        </w:rPr>
      </w:pPr>
      <w:r w:rsidRPr="007F5274">
        <w:rPr>
          <w:rFonts w:ascii="Verdana" w:eastAsia="Calibri" w:hAnsi="Verdana" w:cs="Arial"/>
          <w:kern w:val="0"/>
          <w:sz w:val="20"/>
          <w:szCs w:val="20"/>
          <w14:ligatures w14:val="none"/>
        </w:rPr>
        <w:t>Zapłata wynagrodzenia za odebrane roboty na zasadach określonych w § 5 Umowy.</w:t>
      </w:r>
    </w:p>
    <w:p w14:paraId="2B2C25F0" w14:textId="77777777" w:rsidR="007F5274" w:rsidRPr="007F5274" w:rsidRDefault="007F5274" w:rsidP="007F5274">
      <w:pPr>
        <w:widowControl w:val="0"/>
        <w:autoSpaceDE w:val="0"/>
        <w:autoSpaceDN w:val="0"/>
        <w:adjustRightInd w:val="0"/>
        <w:spacing w:after="0" w:line="240" w:lineRule="auto"/>
        <w:ind w:left="792"/>
        <w:jc w:val="both"/>
        <w:rPr>
          <w:rFonts w:ascii="Verdana" w:eastAsia="Calibri" w:hAnsi="Verdana" w:cs="Verdana"/>
          <w:kern w:val="0"/>
          <w:sz w:val="20"/>
          <w:szCs w:val="20"/>
          <w14:ligatures w14:val="none"/>
        </w:rPr>
      </w:pPr>
    </w:p>
    <w:p w14:paraId="57B84014" w14:textId="77777777" w:rsidR="007F5274" w:rsidRPr="007F5274" w:rsidRDefault="007F5274" w:rsidP="007F5274">
      <w:pPr>
        <w:widowControl w:val="0"/>
        <w:numPr>
          <w:ilvl w:val="0"/>
          <w:numId w:val="11"/>
        </w:numPr>
        <w:autoSpaceDE w:val="0"/>
        <w:autoSpaceDN w:val="0"/>
        <w:adjustRightInd w:val="0"/>
        <w:spacing w:after="0" w:line="240" w:lineRule="auto"/>
        <w:jc w:val="both"/>
        <w:rPr>
          <w:rFonts w:ascii="Verdana" w:eastAsia="Calibri" w:hAnsi="Verdana" w:cs="Verdana"/>
          <w:b/>
          <w:bCs/>
          <w:kern w:val="0"/>
          <w:sz w:val="20"/>
          <w:szCs w:val="20"/>
          <w14:ligatures w14:val="none"/>
        </w:rPr>
      </w:pPr>
      <w:r w:rsidRPr="007F5274">
        <w:rPr>
          <w:rFonts w:ascii="Verdana" w:eastAsia="Calibri" w:hAnsi="Verdana" w:cs="Verdana"/>
          <w:b/>
          <w:bCs/>
          <w:kern w:val="0"/>
          <w:sz w:val="20"/>
          <w:szCs w:val="20"/>
          <w14:ligatures w14:val="none"/>
        </w:rPr>
        <w:t>Do obowiązków Wykonawcy należy:</w:t>
      </w:r>
    </w:p>
    <w:p w14:paraId="527F1B94" w14:textId="77777777" w:rsidR="007F5274" w:rsidRPr="007F5274" w:rsidRDefault="007F5274" w:rsidP="007F5274">
      <w:pPr>
        <w:widowControl w:val="0"/>
        <w:tabs>
          <w:tab w:val="num" w:pos="1080"/>
        </w:tabs>
        <w:suppressAutoHyphens/>
        <w:spacing w:after="0" w:line="240" w:lineRule="auto"/>
        <w:ind w:left="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1) Dokonanie wizji lokalnej:</w:t>
      </w:r>
    </w:p>
    <w:p w14:paraId="7151CE36" w14:textId="77777777" w:rsidR="007F5274" w:rsidRPr="007F5274" w:rsidRDefault="007F5274" w:rsidP="007F5274">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terenu budowy i jego specyfiki,</w:t>
      </w:r>
    </w:p>
    <w:p w14:paraId="6A60D876" w14:textId="77777777" w:rsidR="007F5274" w:rsidRPr="007F5274" w:rsidRDefault="007F5274" w:rsidP="007F5274">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terenów sąsiadujących,</w:t>
      </w:r>
    </w:p>
    <w:p w14:paraId="205D27F9" w14:textId="77777777" w:rsidR="007F5274" w:rsidRPr="007F5274" w:rsidRDefault="007F5274" w:rsidP="007F5274">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innymi terenami i infrastrukturą istniejącą, które w jakikolwiek sposób mogą wpłynąć na należyte wykonywanie Przedmiotu Umowy lub od których uzależnione będzie należyte wykonanie Przedmiotu Umowy, przy czym Zamawiający nie ma obowiązku kontrolowania, czy Wykonawca wykonał powyższe obowiązki; w przypadku, gdy Wykonawca nie wykona powyższych obowiązków lub wykona je nienależycie, będzie ponosił wszelkie wynikające              z tego konsekwencje,</w:t>
      </w:r>
    </w:p>
    <w:p w14:paraId="30D32DA9" w14:textId="77777777" w:rsidR="007F5274" w:rsidRPr="007F5274" w:rsidRDefault="007F5274" w:rsidP="007F5274">
      <w:pPr>
        <w:numPr>
          <w:ilvl w:val="0"/>
          <w:numId w:val="13"/>
        </w:numPr>
        <w:tabs>
          <w:tab w:val="num" w:pos="1260"/>
          <w:tab w:val="num" w:pos="1440"/>
        </w:tabs>
        <w:suppressAutoHyphens/>
        <w:spacing w:after="0" w:line="240" w:lineRule="auto"/>
        <w:ind w:left="14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zapewnienie ustanowienia Kierownika Budowy. </w:t>
      </w:r>
    </w:p>
    <w:p w14:paraId="308B7AB2" w14:textId="77777777" w:rsidR="007F5274" w:rsidRPr="007F5274" w:rsidRDefault="007F5274" w:rsidP="007F5274">
      <w:pPr>
        <w:widowControl w:val="0"/>
        <w:suppressAutoHyphens/>
        <w:spacing w:after="0" w:line="240" w:lineRule="auto"/>
        <w:ind w:left="709" w:hanging="349"/>
        <w:jc w:val="both"/>
        <w:rPr>
          <w:rFonts w:ascii="Verdana" w:eastAsia="Arial Unicode MS" w:hAnsi="Verdana" w:cs="Arial"/>
          <w:kern w:val="0"/>
          <w:sz w:val="20"/>
          <w:szCs w:val="20"/>
          <w14:ligatures w14:val="none"/>
        </w:rPr>
      </w:pPr>
      <w:r w:rsidRPr="007F5274">
        <w:rPr>
          <w:rFonts w:ascii="Verdana" w:eastAsia="Calibri" w:hAnsi="Verdana" w:cs="Arial"/>
          <w:kern w:val="0"/>
          <w:sz w:val="20"/>
          <w:szCs w:val="20"/>
          <w14:ligatures w14:val="none"/>
        </w:rPr>
        <w:t>2) Opracowanie i przekazanie</w:t>
      </w:r>
      <w:r w:rsidRPr="007F5274">
        <w:rPr>
          <w:rFonts w:ascii="Verdana" w:eastAsia="Arial Unicode MS" w:hAnsi="Verdana" w:cs="Arial"/>
          <w:kern w:val="0"/>
          <w:sz w:val="20"/>
          <w:szCs w:val="20"/>
          <w14:ligatures w14:val="none"/>
        </w:rPr>
        <w:t xml:space="preserve"> Zamawiającemu Harmonogramu, </w:t>
      </w:r>
      <w:r w:rsidRPr="007F5274">
        <w:rPr>
          <w:rFonts w:ascii="Verdana" w:eastAsia="Arial Unicode MS" w:hAnsi="Verdana" w:cs="Arial"/>
          <w:b/>
          <w:bCs/>
          <w:kern w:val="0"/>
          <w:sz w:val="20"/>
          <w:szCs w:val="20"/>
          <w14:ligatures w14:val="none"/>
        </w:rPr>
        <w:t>w</w:t>
      </w:r>
      <w:r w:rsidRPr="007F5274">
        <w:rPr>
          <w:rFonts w:ascii="Verdana" w:eastAsia="Arial Unicode MS" w:hAnsi="Verdana" w:cs="Arial"/>
          <w:kern w:val="0"/>
          <w:sz w:val="20"/>
          <w:szCs w:val="20"/>
          <w14:ligatures w14:val="none"/>
        </w:rPr>
        <w:t xml:space="preserve"> </w:t>
      </w:r>
      <w:r w:rsidRPr="007F5274">
        <w:rPr>
          <w:rFonts w:ascii="Verdana" w:eastAsia="Arial Unicode MS" w:hAnsi="Verdana" w:cs="Arial"/>
          <w:b/>
          <w:kern w:val="0"/>
          <w:sz w:val="20"/>
          <w:szCs w:val="20"/>
          <w14:ligatures w14:val="none"/>
        </w:rPr>
        <w:t>terminie 14 dni</w:t>
      </w:r>
      <w:r w:rsidRPr="007F5274">
        <w:rPr>
          <w:rFonts w:ascii="Verdana" w:eastAsia="Arial Unicode MS" w:hAnsi="Verdana" w:cs="Arial"/>
          <w:kern w:val="0"/>
          <w:sz w:val="20"/>
          <w:szCs w:val="20"/>
          <w14:ligatures w14:val="none"/>
        </w:rPr>
        <w:t xml:space="preserve"> od   dnia przekazania Terenu Budowy, pod rygorem naliczenia kary umownej, o której mowa w § 10 ust. 1 lit. d), zawierającego:</w:t>
      </w:r>
    </w:p>
    <w:p w14:paraId="71EED162" w14:textId="77777777" w:rsidR="007F5274" w:rsidRPr="007F5274" w:rsidRDefault="007F5274" w:rsidP="007F5274">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kolejność robót;</w:t>
      </w:r>
    </w:p>
    <w:p w14:paraId="71E38AD2" w14:textId="77777777" w:rsidR="007F5274" w:rsidRPr="007F5274" w:rsidRDefault="007F5274" w:rsidP="007F5274">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termin rozpoczęcia i zakończenia poszczególnych zadań częściowych stanowiących elementy odbioru robót;</w:t>
      </w:r>
    </w:p>
    <w:p w14:paraId="41517B9F" w14:textId="77777777" w:rsidR="007F5274" w:rsidRPr="007F5274" w:rsidRDefault="007F5274" w:rsidP="007F5274">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wartość poszczególnych zadań częściowych stanowiących elementy odbioru robót;</w:t>
      </w:r>
    </w:p>
    <w:p w14:paraId="6E005ACD" w14:textId="77777777" w:rsidR="007F5274" w:rsidRPr="007F5274" w:rsidRDefault="007F5274" w:rsidP="007F5274">
      <w:pPr>
        <w:numPr>
          <w:ilvl w:val="0"/>
          <w:numId w:val="12"/>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wykresy następstw poszczególnych czynności oraz wyznaczoną ścieżkę krytyczną zadania.</w:t>
      </w:r>
    </w:p>
    <w:p w14:paraId="1EA854B9" w14:textId="77777777" w:rsidR="007F5274" w:rsidRDefault="007F5274" w:rsidP="007F5274">
      <w:pPr>
        <w:tabs>
          <w:tab w:val="left" w:pos="1410"/>
          <w:tab w:val="left" w:pos="3570"/>
        </w:tabs>
        <w:spacing w:after="0" w:line="240" w:lineRule="auto"/>
        <w:ind w:left="709"/>
        <w:jc w:val="both"/>
        <w:rPr>
          <w:rFonts w:ascii="Verdana" w:eastAsia="Calibri" w:hAnsi="Verdana" w:cs="Arial"/>
          <w:kern w:val="0"/>
          <w:sz w:val="20"/>
          <w:szCs w:val="20"/>
          <w14:ligatures w14:val="none"/>
        </w:rPr>
      </w:pPr>
      <w:r w:rsidRPr="007F5274">
        <w:rPr>
          <w:rFonts w:ascii="Verdana" w:eastAsia="Arial Unicode MS" w:hAnsi="Verdana" w:cs="Arial"/>
          <w:kern w:val="0"/>
          <w:sz w:val="20"/>
          <w:szCs w:val="20"/>
          <w14:ligatures w14:val="none"/>
        </w:rPr>
        <w:t>Zamawiający w ciągu 14 dni od dnia otrzymania Harmonogramu zaakceptuje Harmonogram lub odmówi jego akceptacji. W razie braku akceptacji Harmonogramu Wykonawca jest zobowiązany dokonać jego zmiany zgodnie z uwagami  Zamawiającego w ciągu 7 dni od otrzymania od Zamawiającego informacji                            o uwagach.</w:t>
      </w:r>
      <w:r w:rsidRPr="007F5274">
        <w:rPr>
          <w:rFonts w:ascii="Verdana" w:eastAsia="Calibri" w:hAnsi="Verdana" w:cs="Arial"/>
          <w:kern w:val="0"/>
          <w:sz w:val="20"/>
          <w:szCs w:val="20"/>
          <w14:ligatures w14:val="none"/>
        </w:rPr>
        <w:t xml:space="preserve"> Wykonawca sporządzając Harmonogram musi uwzględnić, że dostawa materiałów i odbiór odpadów muszą być realizowane na bieżąco ze względu na brak odpowiedniego terenu na ich składowanie. Harmonogram musi uwzględniać fakt, że roboty będą prowadzone na czynnym terenie wewnętrznym Uniwersytetu Wrocławskiego i Wykonawca musi go uzgodnić z przedstawicielem Użytkownika obiektu. </w:t>
      </w:r>
    </w:p>
    <w:p w14:paraId="49C6D885" w14:textId="77777777" w:rsidR="00D80938" w:rsidRPr="007F5274" w:rsidRDefault="00D80938" w:rsidP="007F5274">
      <w:pPr>
        <w:tabs>
          <w:tab w:val="left" w:pos="1410"/>
          <w:tab w:val="left" w:pos="3570"/>
        </w:tabs>
        <w:spacing w:after="0" w:line="240" w:lineRule="auto"/>
        <w:ind w:left="709"/>
        <w:jc w:val="both"/>
        <w:rPr>
          <w:rFonts w:ascii="Verdana" w:eastAsia="Calibri" w:hAnsi="Verdana" w:cs="Arial"/>
          <w:kern w:val="0"/>
          <w:sz w:val="20"/>
          <w:szCs w:val="20"/>
          <w14:ligatures w14:val="none"/>
        </w:rPr>
      </w:pPr>
    </w:p>
    <w:p w14:paraId="3AC70690" w14:textId="77777777" w:rsidR="007F5274" w:rsidRPr="007F5274" w:rsidRDefault="007F5274" w:rsidP="007F5274">
      <w:pPr>
        <w:widowControl w:val="0"/>
        <w:suppressAutoHyphens/>
        <w:spacing w:after="0" w:line="240" w:lineRule="auto"/>
        <w:ind w:left="567" w:hanging="425"/>
        <w:jc w:val="both"/>
        <w:rPr>
          <w:rFonts w:ascii="Verdana" w:eastAsia="Calibri" w:hAnsi="Verdana" w:cs="Arial"/>
          <w:kern w:val="0"/>
          <w:sz w:val="20"/>
          <w:szCs w:val="20"/>
          <w14:ligatures w14:val="none"/>
        </w:rPr>
      </w:pPr>
      <w:r w:rsidRPr="007F5274">
        <w:rPr>
          <w:rFonts w:ascii="Verdana" w:eastAsia="Calibri" w:hAnsi="Verdana" w:cs="Times New Roman"/>
          <w:kern w:val="0"/>
          <w:sz w:val="20"/>
          <w:szCs w:val="20"/>
          <w14:ligatures w14:val="none"/>
        </w:rPr>
        <w:lastRenderedPageBreak/>
        <w:t xml:space="preserve">    3) Przechowywanie na Terenie Budowy kopii Harmonogramu uzupełnionego</w:t>
      </w:r>
      <w:r w:rsidRPr="007F5274">
        <w:rPr>
          <w:rFonts w:ascii="Verdana" w:eastAsia="Calibri" w:hAnsi="Verdana" w:cs="Times New Roman"/>
          <w:kern w:val="0"/>
          <w:sz w:val="20"/>
          <w:szCs w:val="20"/>
          <w14:ligatures w14:val="none"/>
        </w:rPr>
        <w:br/>
        <w:t xml:space="preserve">    o wykres ukazujący postęp wszystkich zadań częściowych w odniesieniu</w:t>
      </w:r>
      <w:r w:rsidRPr="007F5274">
        <w:rPr>
          <w:rFonts w:ascii="Verdana" w:eastAsia="Calibri" w:hAnsi="Verdana" w:cs="Times New Roman"/>
          <w:kern w:val="0"/>
          <w:sz w:val="20"/>
          <w:szCs w:val="20"/>
          <w14:ligatures w14:val="none"/>
        </w:rPr>
        <w:br/>
        <w:t xml:space="preserve">    do zakładanych terminów umownych.</w:t>
      </w:r>
    </w:p>
    <w:p w14:paraId="0053957D" w14:textId="77777777" w:rsidR="007F5274" w:rsidRPr="007F5274" w:rsidRDefault="007F5274" w:rsidP="007F5274">
      <w:pPr>
        <w:widowControl w:val="0"/>
        <w:suppressAutoHyphens/>
        <w:spacing w:after="0" w:line="240" w:lineRule="auto"/>
        <w:ind w:left="851" w:hanging="56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4)   Przejęcie Terenu Budowy w terminie ustalonym przez Strony i podpisanie Protokołu Przejęcia Terenu Budowy w dniu przekazania terenu przez Zamawiającego, przygotowanie frontu robót i ich wykonywanie. </w:t>
      </w:r>
    </w:p>
    <w:p w14:paraId="219A815A" w14:textId="77777777" w:rsidR="007F5274" w:rsidRPr="007F5274" w:rsidRDefault="007F5274" w:rsidP="007F5274">
      <w:pPr>
        <w:widowControl w:val="0"/>
        <w:suppressAutoHyphens/>
        <w:spacing w:after="0" w:line="240" w:lineRule="auto"/>
        <w:ind w:left="851" w:hanging="512"/>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5)   Odpowiednie oznaczenie i zabezpieczenie prowadzonych robót oraz Terenu Budowy zgodnie z przepisami prawa, w szczególności:</w:t>
      </w:r>
    </w:p>
    <w:p w14:paraId="3F61223A" w14:textId="77777777" w:rsidR="007F5274" w:rsidRPr="007F5274" w:rsidRDefault="007F5274" w:rsidP="007F5274">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wykonanie tablicy informacyjnej budowy zgodnie z obowiązującymi przepisami,</w:t>
      </w:r>
    </w:p>
    <w:p w14:paraId="0C6AECB5" w14:textId="77777777" w:rsidR="007F5274" w:rsidRPr="007F5274" w:rsidRDefault="007F5274" w:rsidP="007F5274">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ogrodzenie placu budowy i zabezpieczenie przed dostępem osób postronnych;</w:t>
      </w:r>
    </w:p>
    <w:p w14:paraId="7D0782DD" w14:textId="77777777" w:rsidR="007F5274" w:rsidRPr="007F5274" w:rsidRDefault="007F5274" w:rsidP="007F5274">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dbałość o wygląd i porządek na budowie,</w:t>
      </w:r>
    </w:p>
    <w:p w14:paraId="24345172" w14:textId="77777777" w:rsidR="007F5274" w:rsidRPr="007F5274" w:rsidRDefault="007F5274" w:rsidP="007F5274">
      <w:pPr>
        <w:numPr>
          <w:ilvl w:val="0"/>
          <w:numId w:val="14"/>
        </w:numPr>
        <w:tabs>
          <w:tab w:val="num" w:pos="1440"/>
        </w:tabs>
        <w:autoSpaceDE w:val="0"/>
        <w:autoSpaceDN w:val="0"/>
        <w:adjustRightInd w:val="0"/>
        <w:spacing w:after="0" w:line="240" w:lineRule="auto"/>
        <w:ind w:left="144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organizowanie prac w sposób wykluczający powstanie zagrożenia dla osób przebywających w budynku i w jego najbliższym otoczeniu oraz minimalizowanie uciążliwości.</w:t>
      </w:r>
    </w:p>
    <w:p w14:paraId="06255151" w14:textId="77777777" w:rsidR="007F5274" w:rsidRPr="007F5274" w:rsidRDefault="007F5274" w:rsidP="007F5274">
      <w:pPr>
        <w:widowControl w:val="0"/>
        <w:tabs>
          <w:tab w:val="left" w:pos="240"/>
        </w:tabs>
        <w:suppressAutoHyphens/>
        <w:spacing w:after="0" w:line="240" w:lineRule="auto"/>
        <w:ind w:left="851" w:hanging="851"/>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6)  Ochrona Terenu Budowy oraz mienia znajdującego się na tym Terenie. Wykonawca do czasu wykonania Umowy ponosi pełną odpowiedzialność</w:t>
      </w:r>
      <w:r w:rsidRPr="007F5274">
        <w:rPr>
          <w:rFonts w:ascii="Verdana" w:eastAsia="Calibri" w:hAnsi="Verdana" w:cs="Arial"/>
          <w:kern w:val="0"/>
          <w:sz w:val="20"/>
          <w:szCs w:val="20"/>
          <w14:ligatures w14:val="none"/>
        </w:rPr>
        <w:br/>
        <w:t>za ochronę robót, mienia własnego, jak i mienia Zamawiającego oraz osób trzecich znajdujących się w obrębie Terenu Budowy, a także za zabezpieczenie robót.</w:t>
      </w:r>
    </w:p>
    <w:p w14:paraId="60AD4E2A" w14:textId="011A1622" w:rsidR="007F5274" w:rsidRPr="007F5274" w:rsidRDefault="007F5274" w:rsidP="00317A29">
      <w:pPr>
        <w:widowControl w:val="0"/>
        <w:suppressAutoHyphens/>
        <w:spacing w:after="0" w:line="240" w:lineRule="auto"/>
        <w:ind w:left="851" w:hanging="425"/>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7)   Przygotowanie projektu organizacji obsługi budowy</w:t>
      </w:r>
      <w:r w:rsidR="00D86D66">
        <w:rPr>
          <w:rFonts w:ascii="Verdana" w:eastAsia="Calibri" w:hAnsi="Verdana" w:cs="Arial"/>
          <w:kern w:val="0"/>
          <w:sz w:val="20"/>
          <w:szCs w:val="20"/>
          <w14:ligatures w14:val="none"/>
        </w:rPr>
        <w:t>,</w:t>
      </w:r>
      <w:r w:rsidR="00D86D66" w:rsidRPr="00D86D66">
        <w:rPr>
          <w:rFonts w:ascii="Verdana" w:eastAsia="Calibri" w:hAnsi="Verdana" w:cs="Arial"/>
          <w:kern w:val="0"/>
          <w:sz w:val="20"/>
          <w:szCs w:val="20"/>
          <w14:ligatures w14:val="none"/>
        </w:rPr>
        <w:t xml:space="preserve"> </w:t>
      </w:r>
      <w:r w:rsidR="00D86D66">
        <w:rPr>
          <w:rFonts w:ascii="Verdana" w:eastAsia="Calibri" w:hAnsi="Verdana" w:cs="Arial"/>
          <w:kern w:val="0"/>
          <w:sz w:val="20"/>
          <w:szCs w:val="20"/>
          <w14:ligatures w14:val="none"/>
        </w:rPr>
        <w:t>zastępczej organizacji ruchu, uzyskanie w imieniu Zamawiającego decyzji i uzgodnień dotyczących zajęcia terenu.</w:t>
      </w:r>
    </w:p>
    <w:p w14:paraId="739C94DF" w14:textId="20BAA1F4" w:rsidR="007F5274" w:rsidRPr="007F5274" w:rsidRDefault="007F5274" w:rsidP="007F5274">
      <w:pPr>
        <w:widowControl w:val="0"/>
        <w:suppressAutoHyphens/>
        <w:spacing w:after="0" w:line="240" w:lineRule="auto"/>
        <w:ind w:left="851" w:hanging="851"/>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8)   Uzyskanie </w:t>
      </w:r>
      <w:r w:rsidR="00D86D66">
        <w:rPr>
          <w:rFonts w:ascii="Verdana" w:eastAsia="Calibri" w:hAnsi="Verdana" w:cs="Arial"/>
          <w:kern w:val="0"/>
          <w:sz w:val="20"/>
          <w:szCs w:val="20"/>
          <w14:ligatures w14:val="none"/>
        </w:rPr>
        <w:t xml:space="preserve">w imieniu Zamawiającego </w:t>
      </w:r>
      <w:r w:rsidRPr="007F5274">
        <w:rPr>
          <w:rFonts w:ascii="Verdana" w:eastAsia="Calibri" w:hAnsi="Verdana" w:cs="Arial"/>
          <w:kern w:val="0"/>
          <w:sz w:val="20"/>
          <w:szCs w:val="20"/>
          <w14:ligatures w14:val="none"/>
        </w:rPr>
        <w:t>na własny koszt wszelkich decyzji i pozwoleń wydawanych przez organy administracyjne niezbędnych dla należytego wykonywania Przedmiotu Umowy, w tym pozwoleń związanych z funkcjonowaniem i obsługą Terenu Budowy, a także urządzeń; ponadto uzyskanie wszelkich niezbędnych uzgodnień z organami administracji oraz właścicielami sąsiednich posesji. W razie konieczności Zamawiający udzieli, na wniosek Wykonawcy, stosownego pełnomocnictwa wyznaczonemu przez Wykonawcę przedstawicielowi. Do uzgodnień i decyzji</w:t>
      </w:r>
      <w:r w:rsidR="00D86D66" w:rsidRPr="007F5274">
        <w:rPr>
          <w:rFonts w:ascii="Verdana" w:eastAsia="Calibri" w:hAnsi="Verdana" w:cs="Arial"/>
          <w:kern w:val="0"/>
          <w:sz w:val="20"/>
          <w:szCs w:val="20"/>
          <w14:ligatures w14:val="none"/>
        </w:rPr>
        <w:t>,</w:t>
      </w:r>
      <w:r w:rsidR="00D86D66">
        <w:rPr>
          <w:rFonts w:ascii="Verdana" w:eastAsia="Calibri" w:hAnsi="Verdana" w:cs="Arial"/>
          <w:kern w:val="0"/>
          <w:sz w:val="20"/>
          <w:szCs w:val="20"/>
          <w14:ligatures w14:val="none"/>
        </w:rPr>
        <w:t xml:space="preserve"> </w:t>
      </w:r>
      <w:r w:rsidRPr="007F5274">
        <w:rPr>
          <w:rFonts w:ascii="Verdana" w:eastAsia="Calibri" w:hAnsi="Verdana" w:cs="Arial"/>
          <w:kern w:val="0"/>
          <w:sz w:val="20"/>
          <w:szCs w:val="20"/>
          <w14:ligatures w14:val="none"/>
        </w:rPr>
        <w:t>o których mowa powyżej, należy zaliczyć w szczególności:</w:t>
      </w:r>
    </w:p>
    <w:p w14:paraId="1AC6A835" w14:textId="77777777" w:rsidR="00D86D66" w:rsidRDefault="00D86D66" w:rsidP="00D86D66">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uzgodnienia i decyzje wydawane przez Dolnośląskiego Wojewódzkiego Konserwatora Zabytków,</w:t>
      </w:r>
    </w:p>
    <w:p w14:paraId="522FB319" w14:textId="77777777" w:rsidR="00D86D66" w:rsidRPr="001B2C32" w:rsidRDefault="00D86D66" w:rsidP="00D86D66">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uzyskanie zgody na dojazd ciężkim sprzętem (jeżeli istnieje taka konieczność),</w:t>
      </w:r>
    </w:p>
    <w:p w14:paraId="0AF6A89E" w14:textId="77777777" w:rsidR="00D86D66" w:rsidRDefault="00D86D66" w:rsidP="00D86D66">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w razie konieczności uzgodnienie warunków zabezpieczenia znaków geodezyjnych (jeżeli istnieje taka konieczność),</w:t>
      </w:r>
    </w:p>
    <w:p w14:paraId="33AF6368" w14:textId="77777777" w:rsidR="00D86D66" w:rsidRPr="001B2C32" w:rsidRDefault="00D86D66" w:rsidP="00D86D66">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decyzje dotyczące zajęcia pasa drogowego,</w:t>
      </w:r>
    </w:p>
    <w:p w14:paraId="6A85547C" w14:textId="77777777" w:rsidR="00D86D66" w:rsidRPr="001B2C32" w:rsidRDefault="00D86D66" w:rsidP="00D86D66">
      <w:pPr>
        <w:numPr>
          <w:ilvl w:val="0"/>
          <w:numId w:val="15"/>
        </w:numPr>
        <w:tabs>
          <w:tab w:val="left" w:pos="1440"/>
        </w:tabs>
        <w:suppressAutoHyphens/>
        <w:spacing w:after="0" w:line="240" w:lineRule="auto"/>
        <w:ind w:left="1440"/>
        <w:jc w:val="both"/>
        <w:rPr>
          <w:rFonts w:ascii="Verdana" w:eastAsia="Calibri" w:hAnsi="Verdana" w:cs="Arial"/>
          <w:kern w:val="0"/>
          <w:sz w:val="20"/>
          <w:szCs w:val="20"/>
          <w14:ligatures w14:val="none"/>
        </w:rPr>
      </w:pPr>
      <w:r w:rsidRPr="001B2C32">
        <w:rPr>
          <w:rFonts w:ascii="Verdana" w:eastAsia="Calibri" w:hAnsi="Verdana" w:cs="Arial"/>
          <w:kern w:val="0"/>
          <w:sz w:val="20"/>
          <w:szCs w:val="20"/>
          <w14:ligatures w14:val="none"/>
        </w:rPr>
        <w:t xml:space="preserve">zgłoszenie zniszczenia lub uszkodzenia znaków geodezyjnych do właściwego organu; w przypadku uszkodzenia lub zniszczenia osnowy geodezyjnej </w:t>
      </w:r>
      <w:r>
        <w:rPr>
          <w:rFonts w:ascii="Verdana" w:eastAsia="Calibri" w:hAnsi="Verdana" w:cs="Arial"/>
          <w:kern w:val="0"/>
          <w:sz w:val="20"/>
          <w:szCs w:val="20"/>
          <w14:ligatures w14:val="none"/>
        </w:rPr>
        <w:t xml:space="preserve">                      </w:t>
      </w:r>
      <w:r w:rsidRPr="001B2C32">
        <w:rPr>
          <w:rFonts w:ascii="Verdana" w:eastAsia="Calibri" w:hAnsi="Verdana" w:cs="Arial"/>
          <w:kern w:val="0"/>
          <w:sz w:val="20"/>
          <w:szCs w:val="20"/>
          <w14:ligatures w14:val="none"/>
        </w:rPr>
        <w:t>w trakcie wykonywania Umowy, Wykonawca zleci na własny koszt wznowienie (odtworzenie) punktów geodezyjnych.</w:t>
      </w:r>
    </w:p>
    <w:p w14:paraId="04EA17D4" w14:textId="77777777" w:rsidR="007F5274" w:rsidRPr="007F5274" w:rsidRDefault="007F5274" w:rsidP="007F5274">
      <w:pPr>
        <w:widowControl w:val="0"/>
        <w:tabs>
          <w:tab w:val="num" w:pos="993"/>
        </w:tabs>
        <w:suppressAutoHyphens/>
        <w:spacing w:after="0" w:line="240" w:lineRule="auto"/>
        <w:ind w:left="851" w:hanging="425"/>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9) Pokrycie we własnym zakresie  opłat administracyjnych wynikających z uzyskanych   decyzji i pozwoleń.</w:t>
      </w:r>
    </w:p>
    <w:p w14:paraId="4CEA28AC" w14:textId="4E273AAE" w:rsidR="00166422" w:rsidRPr="007F5274" w:rsidRDefault="007F5274" w:rsidP="00166422">
      <w:pPr>
        <w:widowControl w:val="0"/>
        <w:tabs>
          <w:tab w:val="num" w:pos="993"/>
        </w:tabs>
        <w:suppressAutoHyphens/>
        <w:spacing w:after="0" w:line="240" w:lineRule="auto"/>
        <w:ind w:left="851" w:hanging="56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10)  Wykonanie inwentaryzacji powykonawczej robót.</w:t>
      </w:r>
    </w:p>
    <w:p w14:paraId="6B40418E" w14:textId="2EBA62DA" w:rsidR="007F5274" w:rsidRPr="007F5274" w:rsidRDefault="007F5274" w:rsidP="007F5274">
      <w:pPr>
        <w:widowControl w:val="0"/>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11)  Stosowanie się do zaleceń Inspektor</w:t>
      </w:r>
      <w:r w:rsidR="009A2B26">
        <w:rPr>
          <w:rFonts w:ascii="Verdana" w:eastAsia="Calibri" w:hAnsi="Verdana" w:cs="Arial"/>
          <w:kern w:val="0"/>
          <w:sz w:val="20"/>
          <w:szCs w:val="20"/>
          <w14:ligatures w14:val="none"/>
        </w:rPr>
        <w:t>ów</w:t>
      </w:r>
      <w:r w:rsidRPr="007F5274">
        <w:rPr>
          <w:rFonts w:ascii="Verdana" w:eastAsia="Calibri" w:hAnsi="Verdana" w:cs="Arial"/>
          <w:kern w:val="0"/>
          <w:sz w:val="20"/>
          <w:szCs w:val="20"/>
          <w14:ligatures w14:val="none"/>
        </w:rPr>
        <w:t xml:space="preserve"> Nadzoru  oraz osoby sprawującej nadzór autorski, chyba że zastosowanie się do tych zaleceń mogłoby w jakikolwiek </w:t>
      </w:r>
      <w:r w:rsidRPr="007F5274">
        <w:rPr>
          <w:rFonts w:ascii="Verdana" w:eastAsia="Calibri" w:hAnsi="Verdana" w:cs="Arial"/>
          <w:kern w:val="0"/>
          <w:sz w:val="20"/>
          <w:szCs w:val="20"/>
          <w14:ligatures w14:val="none"/>
        </w:rPr>
        <w:lastRenderedPageBreak/>
        <w:t xml:space="preserve">negatywny sposób wpłynąć na należyte wykonywanie robót bądź spowodować lub przyczynić się do powstania jakichkolwiek wad Przedmiotu Umowy; zastosowanie się do zaleceń </w:t>
      </w:r>
      <w:r w:rsidR="0037216B">
        <w:rPr>
          <w:rFonts w:ascii="Verdana" w:eastAsia="Calibri" w:hAnsi="Verdana" w:cs="Arial"/>
          <w:kern w:val="0"/>
          <w:sz w:val="20"/>
          <w:szCs w:val="20"/>
          <w14:ligatures w14:val="none"/>
        </w:rPr>
        <w:t>Przedstawiciela Zamawiaj</w:t>
      </w:r>
      <w:r w:rsidR="0070246A">
        <w:rPr>
          <w:rFonts w:ascii="Verdana" w:eastAsia="Calibri" w:hAnsi="Verdana" w:cs="Arial"/>
          <w:kern w:val="0"/>
          <w:sz w:val="20"/>
          <w:szCs w:val="20"/>
          <w14:ligatures w14:val="none"/>
        </w:rPr>
        <w:t>ą</w:t>
      </w:r>
      <w:r w:rsidR="0037216B">
        <w:rPr>
          <w:rFonts w:ascii="Verdana" w:eastAsia="Calibri" w:hAnsi="Verdana" w:cs="Arial"/>
          <w:kern w:val="0"/>
          <w:sz w:val="20"/>
          <w:szCs w:val="20"/>
          <w14:ligatures w14:val="none"/>
        </w:rPr>
        <w:t>cego</w:t>
      </w:r>
      <w:r w:rsidRPr="007F5274">
        <w:rPr>
          <w:rFonts w:ascii="Verdana" w:eastAsia="Calibri" w:hAnsi="Verdana" w:cs="Arial"/>
          <w:kern w:val="0"/>
          <w:sz w:val="20"/>
          <w:szCs w:val="20"/>
          <w14:ligatures w14:val="none"/>
        </w:rPr>
        <w:t xml:space="preserve"> lub osoby sprawującej nadzór autorski w żaden sposób nie wpływa na odpowiedzialność Wykonawcy wynikającą </w:t>
      </w:r>
      <w:r w:rsidR="0070246A">
        <w:rPr>
          <w:rFonts w:ascii="Verdana" w:eastAsia="Calibri" w:hAnsi="Verdana" w:cs="Arial"/>
          <w:kern w:val="0"/>
          <w:sz w:val="20"/>
          <w:szCs w:val="20"/>
          <w14:ligatures w14:val="none"/>
        </w:rPr>
        <w:t xml:space="preserve">      </w:t>
      </w:r>
      <w:r w:rsidRPr="007F5274">
        <w:rPr>
          <w:rFonts w:ascii="Verdana" w:eastAsia="Calibri" w:hAnsi="Verdana" w:cs="Arial"/>
          <w:kern w:val="0"/>
          <w:sz w:val="20"/>
          <w:szCs w:val="20"/>
          <w14:ligatures w14:val="none"/>
        </w:rPr>
        <w:t>z Umowy.</w:t>
      </w:r>
    </w:p>
    <w:p w14:paraId="1B1FE0D2" w14:textId="6282F403" w:rsidR="007F5274" w:rsidRPr="007F5274" w:rsidRDefault="007F5274" w:rsidP="007F5274">
      <w:pPr>
        <w:widowControl w:val="0"/>
        <w:tabs>
          <w:tab w:val="left" w:pos="426"/>
        </w:tabs>
        <w:suppressAutoHyphens/>
        <w:spacing w:after="0" w:line="240" w:lineRule="auto"/>
        <w:ind w:left="851" w:hanging="56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12)   Zatrudnienie przy wykonywaniu robót niezbędnej kadry inżynierskiej, kierowniczej oraz pracowników obsługi i pracowników technicznych</w:t>
      </w:r>
      <w:r w:rsidR="00166422">
        <w:rPr>
          <w:rFonts w:ascii="Verdana" w:eastAsia="Calibri" w:hAnsi="Verdana" w:cs="Arial"/>
          <w:kern w:val="0"/>
          <w:sz w:val="20"/>
          <w:szCs w:val="20"/>
          <w14:ligatures w14:val="none"/>
        </w:rPr>
        <w:t xml:space="preserve"> </w:t>
      </w:r>
      <w:r w:rsidRPr="007F5274">
        <w:rPr>
          <w:rFonts w:ascii="Verdana" w:eastAsia="Calibri" w:hAnsi="Verdana" w:cs="Arial"/>
          <w:kern w:val="0"/>
          <w:sz w:val="20"/>
          <w:szCs w:val="20"/>
          <w14:ligatures w14:val="none"/>
        </w:rPr>
        <w:t>w odpowiedniej liczbie i o niezbędnych kwalifikacjach, w tym powierzenie nadzoru nad prawidłowym wykonywaniem robót osobom z odpowiednim doświadczeniem i umiejętnościami. Wykonawca zobowiązany jest do zaopatrzenia osób zatrudnionych w wymaganą odzież ochronną i inne niezbędne środki ochronne oraz do zapewnienia im środków łączności koniecznych dla prawidłowego i bezpiecznego wykonania robót.</w:t>
      </w:r>
    </w:p>
    <w:p w14:paraId="3100920F" w14:textId="77777777" w:rsidR="007F5274" w:rsidRPr="007F5274" w:rsidRDefault="007F5274" w:rsidP="007F5274">
      <w:pPr>
        <w:widowControl w:val="0"/>
        <w:tabs>
          <w:tab w:val="left" w:pos="240"/>
        </w:tabs>
        <w:suppressAutoHyphens/>
        <w:spacing w:after="0" w:line="240" w:lineRule="auto"/>
        <w:ind w:left="851" w:hanging="56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13) Czynności wykonywane przy wymienionych poniżej robotach, będą podlegały wymogowi zatrudnienia pracowników na podstawie umowy o pracę w rozumieniu ustawy z dnia 26 czerwca 1974r. Kodeks Pracy ( </w:t>
      </w:r>
      <w:proofErr w:type="spellStart"/>
      <w:r w:rsidRPr="007F5274">
        <w:rPr>
          <w:rFonts w:ascii="Verdana" w:eastAsia="Calibri" w:hAnsi="Verdana" w:cs="Arial"/>
          <w:kern w:val="0"/>
          <w:sz w:val="20"/>
          <w:szCs w:val="20"/>
          <w14:ligatures w14:val="none"/>
        </w:rPr>
        <w:t>t.j</w:t>
      </w:r>
      <w:proofErr w:type="spellEnd"/>
      <w:r w:rsidRPr="007F5274">
        <w:rPr>
          <w:rFonts w:ascii="Verdana" w:eastAsia="Calibri" w:hAnsi="Verdana" w:cs="Arial"/>
          <w:kern w:val="0"/>
          <w:sz w:val="20"/>
          <w:szCs w:val="20"/>
          <w14:ligatures w14:val="none"/>
        </w:rPr>
        <w:t>. Dz. U. z 2023r. poz. 1465):</w:t>
      </w:r>
    </w:p>
    <w:p w14:paraId="71D643B6" w14:textId="6088C477" w:rsidR="00733C26" w:rsidRDefault="00733C26" w:rsidP="00733C26">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rozbiórkowe</w:t>
      </w:r>
      <w:r w:rsidR="007F5274" w:rsidRPr="007F5274">
        <w:rPr>
          <w:rFonts w:ascii="Verdana" w:eastAsia="Calibri" w:hAnsi="Verdana" w:cs="Arial"/>
          <w:kern w:val="0"/>
          <w:sz w:val="20"/>
          <w:szCs w:val="20"/>
          <w14:ligatures w14:val="none"/>
        </w:rPr>
        <w:tab/>
      </w:r>
      <w:r w:rsidR="007F5274" w:rsidRPr="007F5274">
        <w:rPr>
          <w:rFonts w:ascii="Verdana" w:eastAsia="Calibri" w:hAnsi="Verdana" w:cs="Arial"/>
          <w:kern w:val="0"/>
          <w:sz w:val="20"/>
          <w:szCs w:val="20"/>
          <w14:ligatures w14:val="none"/>
        </w:rPr>
        <w:tab/>
        <w:t xml:space="preserve">  </w:t>
      </w:r>
    </w:p>
    <w:p w14:paraId="2B412DF3" w14:textId="77777777" w:rsidR="00733C26" w:rsidRPr="001B2C32" w:rsidRDefault="00733C26" w:rsidP="00733C26">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budowlane w zakresie budynków,</w:t>
      </w:r>
    </w:p>
    <w:p w14:paraId="7E8C93AC" w14:textId="6D3AD1CA" w:rsidR="00733C26" w:rsidRDefault="00733C26" w:rsidP="00733C26">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ziemne,</w:t>
      </w:r>
    </w:p>
    <w:p w14:paraId="720A29DD" w14:textId="77777777" w:rsidR="00733C26" w:rsidRDefault="00733C26" w:rsidP="00733C26">
      <w:pPr>
        <w:widowControl w:val="0"/>
        <w:numPr>
          <w:ilvl w:val="1"/>
          <w:numId w:val="9"/>
        </w:numPr>
        <w:tabs>
          <w:tab w:val="left" w:pos="240"/>
        </w:tabs>
        <w:suppressAutoHyphens/>
        <w:spacing w:after="0" w:line="240" w:lineRule="auto"/>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roboty wykończeniowe,</w:t>
      </w:r>
    </w:p>
    <w:p w14:paraId="1F96282C" w14:textId="77777777" w:rsidR="00733C26" w:rsidRPr="00317A29" w:rsidRDefault="00733C26" w:rsidP="00733C26">
      <w:pPr>
        <w:widowControl w:val="0"/>
        <w:numPr>
          <w:ilvl w:val="1"/>
          <w:numId w:val="9"/>
        </w:numPr>
        <w:tabs>
          <w:tab w:val="left" w:pos="240"/>
        </w:tabs>
        <w:suppressAutoHyphens/>
        <w:spacing w:after="0" w:line="240" w:lineRule="auto"/>
        <w:jc w:val="both"/>
      </w:pPr>
      <w:r>
        <w:rPr>
          <w:rFonts w:ascii="Verdana" w:eastAsia="Calibri" w:hAnsi="Verdana" w:cs="Arial"/>
          <w:kern w:val="0"/>
          <w:sz w:val="20"/>
          <w:szCs w:val="20"/>
          <w14:ligatures w14:val="none"/>
        </w:rPr>
        <w:t>roboty instalacyjne,</w:t>
      </w:r>
    </w:p>
    <w:p w14:paraId="0AF4F135" w14:textId="3A125B06" w:rsidR="00733C26" w:rsidRPr="00C47F9F" w:rsidRDefault="00733C26" w:rsidP="00733C26">
      <w:pPr>
        <w:widowControl w:val="0"/>
        <w:numPr>
          <w:ilvl w:val="1"/>
          <w:numId w:val="9"/>
        </w:numPr>
        <w:tabs>
          <w:tab w:val="left" w:pos="240"/>
        </w:tabs>
        <w:suppressAutoHyphens/>
        <w:spacing w:after="0" w:line="240" w:lineRule="auto"/>
        <w:jc w:val="both"/>
      </w:pPr>
      <w:r>
        <w:rPr>
          <w:rFonts w:ascii="Verdana" w:eastAsia="Calibri" w:hAnsi="Verdana" w:cs="Arial"/>
          <w:kern w:val="0"/>
          <w:sz w:val="20"/>
          <w:szCs w:val="20"/>
          <w14:ligatures w14:val="none"/>
        </w:rPr>
        <w:t>roboty montażowe.</w:t>
      </w:r>
    </w:p>
    <w:p w14:paraId="00C8BC96" w14:textId="77777777" w:rsidR="007F5274" w:rsidRPr="007F5274" w:rsidRDefault="007F5274" w:rsidP="00D80938">
      <w:pPr>
        <w:widowControl w:val="0"/>
        <w:tabs>
          <w:tab w:val="left" w:pos="709"/>
        </w:tabs>
        <w:suppressAutoHyphens/>
        <w:spacing w:after="0" w:line="240" w:lineRule="auto"/>
        <w:ind w:left="851" w:hanging="567"/>
        <w:jc w:val="both"/>
        <w:rPr>
          <w:rFonts w:ascii="Verdana" w:eastAsia="Calibri" w:hAnsi="Verdana" w:cs="Arial"/>
          <w:kern w:val="0"/>
          <w:sz w:val="20"/>
          <w:szCs w:val="20"/>
          <w14:ligatures w14:val="none"/>
        </w:rPr>
      </w:pPr>
      <w:r w:rsidRPr="007F5274">
        <w:rPr>
          <w:rFonts w:ascii="Verdana" w:eastAsia="Arial Unicode MS" w:hAnsi="Verdana" w:cs="Verdana"/>
          <w:kern w:val="0"/>
          <w:sz w:val="20"/>
          <w:szCs w:val="20"/>
          <w14:ligatures w14:val="none"/>
        </w:rPr>
        <w:t>14) Zobowiązanie Podwykonawców i Dalszych Podwykonawców biorących udział                        w realizacji robót, o których mowa powyżej do zatrudnienia pracowników na podstawie umowy o pracę.</w:t>
      </w:r>
    </w:p>
    <w:p w14:paraId="2FF76789" w14:textId="77777777" w:rsidR="007F5274" w:rsidRPr="007F5274" w:rsidRDefault="007F5274" w:rsidP="007F5274">
      <w:pPr>
        <w:widowControl w:val="0"/>
        <w:tabs>
          <w:tab w:val="left" w:pos="240"/>
        </w:tabs>
        <w:suppressAutoHyphens/>
        <w:spacing w:after="0" w:line="240" w:lineRule="auto"/>
        <w:ind w:left="851" w:hanging="567"/>
        <w:jc w:val="both"/>
        <w:rPr>
          <w:rFonts w:ascii="Verdana" w:eastAsia="Calibri" w:hAnsi="Verdana" w:cs="Arial"/>
          <w:kern w:val="0"/>
          <w:sz w:val="20"/>
          <w:szCs w:val="20"/>
          <w14:ligatures w14:val="none"/>
        </w:rPr>
      </w:pPr>
      <w:r w:rsidRPr="007F5274">
        <w:rPr>
          <w:rFonts w:ascii="Verdana" w:eastAsia="Arial Unicode MS" w:hAnsi="Verdana" w:cs="Verdana"/>
          <w:kern w:val="0"/>
          <w:sz w:val="20"/>
          <w:szCs w:val="20"/>
          <w14:ligatures w14:val="none"/>
        </w:rPr>
        <w:t>15)  Przedstawienie upoważnionym pracownikom Zamawiającego podczas kontroli, do przeprowadzenia której Zamawiający będzie uprawniony, w miejscu wykonywania robót w wyznaczonym terminie następujących oświadczeń i dokumentów, które będą potwierdzały spełnienie obowiązków wymienionych w pkt 13) i 14) powyżej:</w:t>
      </w:r>
    </w:p>
    <w:p w14:paraId="414BD095" w14:textId="77777777" w:rsidR="007F5274" w:rsidRPr="007F5274" w:rsidRDefault="007F5274" w:rsidP="007F5274">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7F5274">
        <w:rPr>
          <w:rFonts w:ascii="Verdana" w:eastAsia="Calibri" w:hAnsi="Verdana" w:cs="ArialNarrow"/>
          <w:kern w:val="0"/>
          <w:sz w:val="20"/>
          <w:szCs w:val="20"/>
          <w14:ligatures w14:val="none"/>
        </w:rPr>
        <w:t>oświadczenia  pracownika o zatrudnieniu na podstawie umowy o pracę,</w:t>
      </w:r>
    </w:p>
    <w:p w14:paraId="148DB2FE" w14:textId="77777777" w:rsidR="007F5274" w:rsidRPr="007F5274" w:rsidRDefault="007F5274" w:rsidP="007F5274">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7F5274">
        <w:rPr>
          <w:rFonts w:ascii="Verdana" w:eastAsia="Calibri" w:hAnsi="Verdana" w:cs="ArialNarrow"/>
          <w:kern w:val="0"/>
          <w:sz w:val="20"/>
          <w:szCs w:val="20"/>
          <w14:ligatures w14:val="none"/>
        </w:rPr>
        <w:t>oświadczenia Wykonawcy lub Podwykonawcy o zatrudnieniu pracownika na podstawie umowy o pracę,</w:t>
      </w:r>
    </w:p>
    <w:p w14:paraId="1B1887C0" w14:textId="77777777" w:rsidR="007F5274" w:rsidRPr="007F5274" w:rsidRDefault="007F5274" w:rsidP="007F5274">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7F5274">
        <w:rPr>
          <w:rFonts w:ascii="Verdana" w:eastAsia="Calibri" w:hAnsi="Verdana" w:cs="ArialNarrow"/>
          <w:kern w:val="0"/>
          <w:sz w:val="20"/>
          <w:szCs w:val="20"/>
          <w14:ligatures w14:val="none"/>
        </w:rPr>
        <w:t>poświadczonej za zgodność z oryginałem kopii umowy o pracę zatrudnionego pracownika,</w:t>
      </w:r>
    </w:p>
    <w:p w14:paraId="171CA38C" w14:textId="77777777" w:rsidR="007F5274" w:rsidRPr="007F5274" w:rsidRDefault="007F5274" w:rsidP="007F5274">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7F5274">
        <w:rPr>
          <w:rFonts w:ascii="Verdana" w:eastAsia="Calibri" w:hAnsi="Verdana" w:cs="ArialNarrow"/>
          <w:kern w:val="0"/>
          <w:sz w:val="20"/>
          <w:szCs w:val="20"/>
          <w14:ligatures w14:val="none"/>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 Pozostałe dane powinny zostać zanimizowane w sposób zapewniający ochronę danych osobowych pracownika,</w:t>
      </w:r>
    </w:p>
    <w:p w14:paraId="40BB00AF" w14:textId="77777777" w:rsidR="007F5274" w:rsidRPr="007F5274" w:rsidRDefault="007F5274" w:rsidP="007F5274">
      <w:pPr>
        <w:numPr>
          <w:ilvl w:val="0"/>
          <w:numId w:val="33"/>
        </w:numPr>
        <w:autoSpaceDE w:val="0"/>
        <w:autoSpaceDN w:val="0"/>
        <w:adjustRightInd w:val="0"/>
        <w:spacing w:after="0" w:line="240" w:lineRule="auto"/>
        <w:ind w:left="1418" w:hanging="284"/>
        <w:contextualSpacing/>
        <w:jc w:val="both"/>
        <w:rPr>
          <w:rFonts w:ascii="Verdana" w:eastAsia="Calibri" w:hAnsi="Verdana" w:cs="ArialNarrow"/>
          <w:kern w:val="0"/>
          <w:sz w:val="20"/>
          <w:szCs w:val="20"/>
          <w14:ligatures w14:val="none"/>
        </w:rPr>
      </w:pPr>
      <w:r w:rsidRPr="007F5274">
        <w:rPr>
          <w:rFonts w:ascii="Verdana" w:eastAsia="Calibri" w:hAnsi="Verdana" w:cs="ArialNarrow"/>
          <w:kern w:val="0"/>
          <w:sz w:val="20"/>
          <w:szCs w:val="20"/>
          <w14:ligatures w14:val="none"/>
        </w:rPr>
        <w:t>wyjaśnień w przypadku wątpliwości w zakresie potwierdzenia spełniania ww. wymogów.</w:t>
      </w:r>
    </w:p>
    <w:p w14:paraId="611616B5" w14:textId="77777777" w:rsidR="007F5274" w:rsidRDefault="007F5274" w:rsidP="007F5274">
      <w:pPr>
        <w:widowControl w:val="0"/>
        <w:tabs>
          <w:tab w:val="left" w:pos="240"/>
          <w:tab w:val="left" w:pos="284"/>
        </w:tabs>
        <w:suppressAutoHyphens/>
        <w:spacing w:after="0" w:line="240" w:lineRule="auto"/>
        <w:ind w:left="851"/>
        <w:jc w:val="both"/>
        <w:rPr>
          <w:rFonts w:ascii="Verdana" w:eastAsia="Arial Unicode MS" w:hAnsi="Verdana" w:cs="Verdana"/>
          <w:kern w:val="0"/>
          <w:sz w:val="20"/>
          <w:szCs w:val="20"/>
          <w14:ligatures w14:val="none"/>
        </w:rPr>
      </w:pPr>
      <w:r w:rsidRPr="007F5274">
        <w:rPr>
          <w:rFonts w:ascii="Verdana" w:eastAsia="Arial Unicode MS" w:hAnsi="Verdana" w:cs="Verdana"/>
          <w:kern w:val="0"/>
          <w:sz w:val="20"/>
          <w:szCs w:val="20"/>
          <w14:ligatures w14:val="none"/>
        </w:rPr>
        <w:t>W odniesieniu do Podwykonawców i Dalszych Podwykonawców Zamawiający będzie wymagał w/w oświadczeń i dokumentów za pośrednictwem Wykonawcy.</w:t>
      </w:r>
    </w:p>
    <w:p w14:paraId="7A5F5C80" w14:textId="77777777" w:rsidR="00D80938" w:rsidRDefault="00D80938" w:rsidP="007F5274">
      <w:pPr>
        <w:widowControl w:val="0"/>
        <w:tabs>
          <w:tab w:val="left" w:pos="240"/>
          <w:tab w:val="left" w:pos="284"/>
        </w:tabs>
        <w:suppressAutoHyphens/>
        <w:spacing w:after="0" w:line="240" w:lineRule="auto"/>
        <w:ind w:left="851"/>
        <w:jc w:val="both"/>
        <w:rPr>
          <w:rFonts w:ascii="Verdana" w:eastAsia="Arial Unicode MS" w:hAnsi="Verdana" w:cs="Verdana"/>
          <w:kern w:val="0"/>
          <w:sz w:val="20"/>
          <w:szCs w:val="20"/>
          <w14:ligatures w14:val="none"/>
        </w:rPr>
      </w:pPr>
    </w:p>
    <w:p w14:paraId="69C7DB28" w14:textId="77777777" w:rsidR="00D80938" w:rsidRPr="007F5274" w:rsidRDefault="00D80938" w:rsidP="007F5274">
      <w:pPr>
        <w:widowControl w:val="0"/>
        <w:tabs>
          <w:tab w:val="left" w:pos="240"/>
          <w:tab w:val="left" w:pos="284"/>
        </w:tabs>
        <w:suppressAutoHyphens/>
        <w:spacing w:after="0" w:line="240" w:lineRule="auto"/>
        <w:ind w:left="851"/>
        <w:jc w:val="both"/>
        <w:rPr>
          <w:rFonts w:ascii="Verdana" w:eastAsia="Arial Unicode MS" w:hAnsi="Verdana" w:cs="Verdana"/>
          <w:kern w:val="0"/>
          <w:sz w:val="20"/>
          <w:szCs w:val="20"/>
          <w14:ligatures w14:val="none"/>
        </w:rPr>
      </w:pPr>
    </w:p>
    <w:p w14:paraId="2772157E" w14:textId="7CA15C5A" w:rsidR="007F5274" w:rsidRPr="007F5274" w:rsidRDefault="007F5274" w:rsidP="007F5274">
      <w:pPr>
        <w:widowControl w:val="0"/>
        <w:suppressAutoHyphens/>
        <w:spacing w:after="0" w:line="240" w:lineRule="auto"/>
        <w:ind w:firstLine="142"/>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lastRenderedPageBreak/>
        <w:t>16) Stosować i używać materiały i urządzenia dopuszczone do stosowania</w:t>
      </w:r>
      <w:r w:rsidRPr="007F5274">
        <w:rPr>
          <w:rFonts w:ascii="Verdana" w:eastAsia="Calibri" w:hAnsi="Verdana" w:cs="Arial"/>
          <w:kern w:val="0"/>
          <w:sz w:val="20"/>
          <w:szCs w:val="20"/>
          <w14:ligatures w14:val="none"/>
        </w:rPr>
        <w:br/>
        <w:t xml:space="preserve">            w budownictwie:</w:t>
      </w:r>
    </w:p>
    <w:p w14:paraId="5EAF404A" w14:textId="77777777" w:rsidR="007F5274" w:rsidRPr="007F5274" w:rsidRDefault="007F5274" w:rsidP="007F5274">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7F5274">
        <w:rPr>
          <w:rFonts w:ascii="Verdana" w:eastAsia="Calibri" w:hAnsi="Verdana" w:cs="Times New Roman"/>
          <w:kern w:val="0"/>
          <w:sz w:val="20"/>
          <w:szCs w:val="20"/>
          <w14:ligatures w14:val="none"/>
        </w:rPr>
        <w:t>oznaczone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w:t>
      </w:r>
    </w:p>
    <w:p w14:paraId="04423599" w14:textId="77777777" w:rsidR="007F5274" w:rsidRPr="007F5274" w:rsidRDefault="007F5274" w:rsidP="007F5274">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7F5274">
        <w:rPr>
          <w:rFonts w:ascii="Verdana" w:eastAsia="Calibri" w:hAnsi="Verdana" w:cs="Times New Roman"/>
          <w:kern w:val="0"/>
          <w:sz w:val="20"/>
          <w:szCs w:val="20"/>
          <w14:ligatures w14:val="none"/>
        </w:rPr>
        <w:t>znajdujące się w określonym przez Komisję Europejską wykazie wyrobów mających niewielkie znaczenie dla zdrowia i bezpieczeństwa, dla których producent wydał deklarację zgodności z uznanymi regułami sztuki budowlanej,</w:t>
      </w:r>
    </w:p>
    <w:p w14:paraId="7B0ED278" w14:textId="77777777" w:rsidR="007F5274" w:rsidRPr="007F5274" w:rsidRDefault="007F5274" w:rsidP="007F5274">
      <w:pPr>
        <w:numPr>
          <w:ilvl w:val="0"/>
          <w:numId w:val="39"/>
        </w:numPr>
        <w:tabs>
          <w:tab w:val="num" w:pos="1260"/>
          <w:tab w:val="num" w:pos="1440"/>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7F5274">
        <w:rPr>
          <w:rFonts w:ascii="Verdana" w:eastAsia="Calibri" w:hAnsi="Verdana" w:cs="Times New Roman"/>
          <w:kern w:val="0"/>
          <w:sz w:val="20"/>
          <w:szCs w:val="20"/>
          <w14:ligatures w14:val="none"/>
        </w:rPr>
        <w:t>dla których producent po dokonaniu odpowiedniej procedury oceniającej wystawił deklarację zgodności potwierdzającą zgodność wyrobu</w:t>
      </w:r>
      <w:r w:rsidRPr="007F5274">
        <w:rPr>
          <w:rFonts w:ascii="Verdana" w:eastAsia="Calibri" w:hAnsi="Verdana" w:cs="Times New Roman"/>
          <w:kern w:val="0"/>
          <w:sz w:val="20"/>
          <w:szCs w:val="20"/>
          <w14:ligatures w14:val="none"/>
        </w:rPr>
        <w:br/>
        <w:t>z europejskimi normami i aprobatami,</w:t>
      </w:r>
    </w:p>
    <w:p w14:paraId="02AD4606" w14:textId="77777777" w:rsidR="007F5274" w:rsidRPr="007F5274" w:rsidRDefault="007F5274" w:rsidP="007F5274">
      <w:pPr>
        <w:numPr>
          <w:ilvl w:val="0"/>
          <w:numId w:val="39"/>
        </w:numPr>
        <w:tabs>
          <w:tab w:val="num" w:pos="1260"/>
          <w:tab w:val="num" w:pos="1440"/>
          <w:tab w:val="num" w:pos="1866"/>
          <w:tab w:val="num" w:pos="4980"/>
          <w:tab w:val="right" w:pos="9214"/>
        </w:tabs>
        <w:spacing w:after="0" w:line="240" w:lineRule="auto"/>
        <w:ind w:left="1440"/>
        <w:jc w:val="both"/>
        <w:rPr>
          <w:rFonts w:ascii="Verdana" w:eastAsia="Calibri" w:hAnsi="Verdana" w:cs="Times New Roman"/>
          <w:kern w:val="0"/>
          <w:sz w:val="20"/>
          <w:szCs w:val="20"/>
          <w14:ligatures w14:val="none"/>
        </w:rPr>
      </w:pPr>
      <w:r w:rsidRPr="007F5274">
        <w:rPr>
          <w:rFonts w:ascii="Verdana" w:eastAsia="Calibri" w:hAnsi="Verdana" w:cs="Times New Roman"/>
          <w:kern w:val="0"/>
          <w:sz w:val="20"/>
          <w:szCs w:val="20"/>
          <w14:ligatures w14:val="none"/>
        </w:rPr>
        <w:t>oznaczone znakiem budowlanym zgodnie z Polską Normą lub krajową aprobatą techniczną, a zgodność ta została potwierdzona w deklaracji zgodności wydanej przez producenta,</w:t>
      </w:r>
    </w:p>
    <w:p w14:paraId="4C64148B" w14:textId="77777777" w:rsidR="007F5274" w:rsidRPr="007F5274" w:rsidRDefault="007F5274" w:rsidP="007F5274">
      <w:pPr>
        <w:numPr>
          <w:ilvl w:val="0"/>
          <w:numId w:val="39"/>
        </w:numPr>
        <w:tabs>
          <w:tab w:val="num" w:pos="1260"/>
          <w:tab w:val="num" w:pos="1440"/>
          <w:tab w:val="right" w:pos="9214"/>
        </w:tabs>
        <w:spacing w:after="0" w:line="240" w:lineRule="auto"/>
        <w:ind w:left="1440"/>
        <w:jc w:val="both"/>
        <w:rPr>
          <w:rFonts w:ascii="Verdana" w:eastAsia="Calibri" w:hAnsi="Verdana" w:cs="Times New Roman"/>
          <w:kern w:val="0"/>
          <w:sz w:val="20"/>
          <w:szCs w:val="20"/>
          <w14:ligatures w14:val="none"/>
        </w:rPr>
      </w:pPr>
      <w:r w:rsidRPr="007F5274">
        <w:rPr>
          <w:rFonts w:ascii="Verdana" w:eastAsia="Calibri" w:hAnsi="Verdana" w:cs="Times New Roman"/>
          <w:kern w:val="0"/>
          <w:sz w:val="20"/>
          <w:szCs w:val="20"/>
          <w14:ligatures w14:val="none"/>
        </w:rPr>
        <w:t>przeznaczone do jednostkowego stosowania w konkretnym obiekcie budowlanym.</w:t>
      </w:r>
    </w:p>
    <w:p w14:paraId="3674F376" w14:textId="77777777" w:rsidR="007F5274" w:rsidRPr="007F5274" w:rsidRDefault="007F5274" w:rsidP="007F5274">
      <w:pPr>
        <w:widowControl w:val="0"/>
        <w:tabs>
          <w:tab w:val="left" w:pos="142"/>
        </w:tabs>
        <w:suppressAutoHyphens/>
        <w:spacing w:after="0" w:line="240" w:lineRule="auto"/>
        <w:ind w:left="-142" w:firstLine="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17)     Wykonanie zaplecza budowy w miejscu uzgodnionym z Zamawiającym.</w:t>
      </w:r>
    </w:p>
    <w:p w14:paraId="3FACD3FA" w14:textId="77777777" w:rsidR="007F5274" w:rsidRPr="007F5274" w:rsidRDefault="007F5274" w:rsidP="007F5274">
      <w:pPr>
        <w:widowControl w:val="0"/>
        <w:tabs>
          <w:tab w:val="left" w:pos="240"/>
        </w:tabs>
        <w:suppressAutoHyphens/>
        <w:spacing w:after="0" w:line="240" w:lineRule="auto"/>
        <w:ind w:left="851" w:hanging="851"/>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18)   Zapewnienie zasilania w energię elektryczną i wodę na potrzeby zaplecza oraz realizacji Przedmiotu Umowy w sposób uzgodniony z Zamawiającym.</w:t>
      </w:r>
    </w:p>
    <w:p w14:paraId="644CFD0D" w14:textId="77777777" w:rsidR="007F5274" w:rsidRPr="007F5274" w:rsidRDefault="007F5274" w:rsidP="007F5274">
      <w:pPr>
        <w:widowControl w:val="0"/>
        <w:tabs>
          <w:tab w:val="left" w:pos="240"/>
        </w:tabs>
        <w:suppressAutoHyphens/>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19)     Zapewnienie we własnym zakresie, w tym Podwykonawcom: </w:t>
      </w:r>
    </w:p>
    <w:p w14:paraId="7894D6C0" w14:textId="77777777" w:rsidR="007F5274" w:rsidRPr="007F5274" w:rsidRDefault="007F5274" w:rsidP="007F5274">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dostępu do zaplecza sanitarnego, w tym rozprowadzenie po Terenie Budowy oraz konserwacja instalacji sanitarnych i elektrycznych, stosownie do potrzeb swoich i Podwykonawców,</w:t>
      </w:r>
    </w:p>
    <w:p w14:paraId="00FF8DB2" w14:textId="77777777" w:rsidR="007F5274" w:rsidRPr="007F5274" w:rsidRDefault="007F5274" w:rsidP="007F5274">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dokonania rozliczenia z dostawcami mediów kosztów powyższych usług we własnym zakresie na podstawie wskazań własnych liczników, </w:t>
      </w:r>
    </w:p>
    <w:p w14:paraId="66EBA893" w14:textId="77777777" w:rsidR="007F5274" w:rsidRPr="007F5274" w:rsidRDefault="007F5274" w:rsidP="007F5274">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zapewnienie dostępu do zaplecza socjalno-magazynowego w uzgodnieniu</w:t>
      </w:r>
      <w:r w:rsidRPr="007F5274">
        <w:rPr>
          <w:rFonts w:ascii="Verdana" w:eastAsia="Calibri" w:hAnsi="Verdana" w:cs="Arial"/>
          <w:kern w:val="0"/>
          <w:sz w:val="20"/>
          <w:szCs w:val="20"/>
          <w14:ligatures w14:val="none"/>
        </w:rPr>
        <w:br/>
        <w:t>z Zamawiającym,</w:t>
      </w:r>
    </w:p>
    <w:p w14:paraId="79AEF11B" w14:textId="77777777" w:rsidR="007F5274" w:rsidRPr="007F5274" w:rsidRDefault="007F5274" w:rsidP="007F5274">
      <w:pPr>
        <w:numPr>
          <w:ilvl w:val="0"/>
          <w:numId w:val="16"/>
        </w:numPr>
        <w:tabs>
          <w:tab w:val="num" w:pos="1440"/>
        </w:tabs>
        <w:suppressAutoHyphens/>
        <w:spacing w:after="0" w:line="240" w:lineRule="auto"/>
        <w:ind w:left="144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koordynacji nad robotami wykonywanymi w ramach Umowy.</w:t>
      </w:r>
    </w:p>
    <w:p w14:paraId="47649F14" w14:textId="77777777" w:rsidR="007F5274" w:rsidRPr="007F5274" w:rsidRDefault="007F5274" w:rsidP="007F5274">
      <w:pPr>
        <w:widowControl w:val="0"/>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20)      Przywrócenie Terenu Budowy, Terenów Sąsiadujących, zaplecza lub innych terenów, w tym wykorzystywanych do transportu materiałów i urządzeń do stanu nie gorszego niż istniejący w dniu ich przejęcia oraz naprawa ewentualnych szkód wyrządzonych na Terenach Sąsiadujących lub innych terenach, a spowodowanych realizacją robót. W przypadku niezastosowania się do powyższego Zamawiający ma prawo obciążyć Wykonawcę kosztami za przywrócenie powyższych Terenów do należytego stanu oraz kosztami poniesionymi na naprawienie szkód spowodowanych realizacją robót i potrącić należność z należnego wynagrodzenia, na co Wykonawca wyraża zgodę.</w:t>
      </w:r>
    </w:p>
    <w:p w14:paraId="7A37AF48" w14:textId="77777777" w:rsidR="007F5274" w:rsidRPr="007F5274" w:rsidRDefault="007F5274" w:rsidP="007F5274">
      <w:pPr>
        <w:widowControl w:val="0"/>
        <w:numPr>
          <w:ilvl w:val="0"/>
          <w:numId w:val="43"/>
        </w:numPr>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Usuwanie na własny koszt wszystkich zanieczyszczeń lub uszkodzeń</w:t>
      </w:r>
      <w:r w:rsidRPr="007F5274">
        <w:rPr>
          <w:rFonts w:ascii="Verdana" w:eastAsia="Calibri" w:hAnsi="Verdana" w:cs="Arial"/>
          <w:kern w:val="0"/>
          <w:sz w:val="20"/>
          <w:szCs w:val="20"/>
          <w14:ligatures w14:val="none"/>
        </w:rPr>
        <w:br/>
        <w:t>na Terenie Budowy, Terenie Sąsiadującym i poza tymi Terenami powstałych</w:t>
      </w:r>
      <w:r w:rsidRPr="007F5274">
        <w:rPr>
          <w:rFonts w:ascii="Verdana" w:eastAsia="Calibri" w:hAnsi="Verdana" w:cs="Arial"/>
          <w:kern w:val="0"/>
          <w:sz w:val="20"/>
          <w:szCs w:val="20"/>
          <w14:ligatures w14:val="none"/>
        </w:rPr>
        <w:br/>
        <w:t>w związku z wykonywaniem robót oraz codzienne utrzymywanie ich w czystości.</w:t>
      </w:r>
    </w:p>
    <w:p w14:paraId="454C685F" w14:textId="77777777" w:rsidR="007F5274" w:rsidRDefault="007F5274" w:rsidP="007F5274">
      <w:pPr>
        <w:widowControl w:val="0"/>
        <w:tabs>
          <w:tab w:val="left" w:pos="240"/>
        </w:tabs>
        <w:suppressAutoHyphens/>
        <w:spacing w:after="0" w:line="240" w:lineRule="auto"/>
        <w:ind w:left="1080" w:hanging="938"/>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22)     Bieżąca inwentaryzacja wykonanych robót.</w:t>
      </w:r>
    </w:p>
    <w:p w14:paraId="5745577A" w14:textId="77777777" w:rsidR="00D80938" w:rsidRPr="007F5274" w:rsidRDefault="00D80938" w:rsidP="007F5274">
      <w:pPr>
        <w:widowControl w:val="0"/>
        <w:tabs>
          <w:tab w:val="left" w:pos="240"/>
        </w:tabs>
        <w:suppressAutoHyphens/>
        <w:spacing w:after="0" w:line="240" w:lineRule="auto"/>
        <w:ind w:left="1080" w:hanging="938"/>
        <w:jc w:val="both"/>
        <w:rPr>
          <w:rFonts w:ascii="Verdana" w:eastAsia="Calibri" w:hAnsi="Verdana" w:cs="Arial"/>
          <w:kern w:val="0"/>
          <w:sz w:val="20"/>
          <w:szCs w:val="20"/>
          <w14:ligatures w14:val="none"/>
        </w:rPr>
      </w:pPr>
    </w:p>
    <w:p w14:paraId="1F4CF13C" w14:textId="29248B16" w:rsidR="007F5274" w:rsidRPr="007F5274" w:rsidRDefault="007F5274" w:rsidP="007F5274">
      <w:pPr>
        <w:widowControl w:val="0"/>
        <w:numPr>
          <w:ilvl w:val="0"/>
          <w:numId w:val="44"/>
        </w:numPr>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lastRenderedPageBreak/>
        <w:t>Dbałość o środowisko naturalne, w tym Wykonawca będzie zobowiązany do takiej realizacji Przedmiotu Umowy, by odpady</w:t>
      </w:r>
      <w:r w:rsidR="00D80938">
        <w:rPr>
          <w:rFonts w:ascii="Verdana" w:eastAsia="Calibri" w:hAnsi="Verdana" w:cs="Arial"/>
          <w:kern w:val="0"/>
          <w:sz w:val="20"/>
          <w:szCs w:val="20"/>
          <w14:ligatures w14:val="none"/>
        </w:rPr>
        <w:t xml:space="preserve"> </w:t>
      </w:r>
      <w:r w:rsidRPr="007F5274">
        <w:rPr>
          <w:rFonts w:ascii="Verdana" w:eastAsia="Calibri" w:hAnsi="Verdana" w:cs="Arial"/>
          <w:kern w:val="0"/>
          <w:sz w:val="20"/>
          <w:szCs w:val="20"/>
          <w14:ligatures w14:val="none"/>
        </w:rPr>
        <w:t>i zanieczyszczenia z Terenu Budowy, a</w:t>
      </w:r>
      <w:r w:rsidR="007F5750">
        <w:rPr>
          <w:rFonts w:ascii="Verdana" w:eastAsia="Calibri" w:hAnsi="Verdana" w:cs="Arial"/>
          <w:kern w:val="0"/>
          <w:sz w:val="20"/>
          <w:szCs w:val="20"/>
          <w14:ligatures w14:val="none"/>
        </w:rPr>
        <w:t> </w:t>
      </w:r>
      <w:r w:rsidRPr="007F5274">
        <w:rPr>
          <w:rFonts w:ascii="Verdana" w:eastAsia="Calibri" w:hAnsi="Verdana" w:cs="Arial"/>
          <w:kern w:val="0"/>
          <w:sz w:val="20"/>
          <w:szCs w:val="20"/>
          <w14:ligatures w14:val="none"/>
        </w:rPr>
        <w:t>w</w:t>
      </w:r>
      <w:r w:rsidR="007F5750">
        <w:rPr>
          <w:rFonts w:ascii="Verdana" w:eastAsia="Calibri" w:hAnsi="Verdana" w:cs="Arial"/>
          <w:kern w:val="0"/>
          <w:sz w:val="20"/>
          <w:szCs w:val="20"/>
          <w14:ligatures w14:val="none"/>
        </w:rPr>
        <w:t> </w:t>
      </w:r>
      <w:r w:rsidRPr="007F5274">
        <w:rPr>
          <w:rFonts w:ascii="Verdana" w:eastAsia="Calibri" w:hAnsi="Verdana" w:cs="Arial"/>
          <w:kern w:val="0"/>
          <w:sz w:val="20"/>
          <w:szCs w:val="20"/>
          <w14:ligatures w14:val="none"/>
        </w:rPr>
        <w:t>szczególności gruz, ścieki, pyły, hałas, wyziewy były możliwie najmniejsze, a</w:t>
      </w:r>
      <w:r w:rsidR="007F5750">
        <w:rPr>
          <w:rFonts w:ascii="Verdana" w:eastAsia="Calibri" w:hAnsi="Verdana" w:cs="Arial"/>
          <w:kern w:val="0"/>
          <w:sz w:val="20"/>
          <w:szCs w:val="20"/>
          <w14:ligatures w14:val="none"/>
        </w:rPr>
        <w:t> </w:t>
      </w:r>
      <w:r w:rsidRPr="007F5274">
        <w:rPr>
          <w:rFonts w:ascii="Verdana" w:eastAsia="Calibri" w:hAnsi="Verdana" w:cs="Arial"/>
          <w:kern w:val="0"/>
          <w:sz w:val="20"/>
          <w:szCs w:val="20"/>
          <w14:ligatures w14:val="none"/>
        </w:rPr>
        <w:t>w każdym razie, aby nie przekraczały dopuszczalnych prawem norm oraz by nie stanowiły zagrożenia dla ludzi i środowiska naturalnego. Wykonawca uzyska odpowiednie uzgodnienia odnośnie sposobu zagospodarowania odpadów (w tym gruntu) powstałych w związku  z wykonywaniem robót zgodnie z przepisami o</w:t>
      </w:r>
      <w:r w:rsidR="007F5750">
        <w:rPr>
          <w:rFonts w:ascii="Verdana" w:eastAsia="Calibri" w:hAnsi="Verdana" w:cs="Arial"/>
          <w:kern w:val="0"/>
          <w:sz w:val="20"/>
          <w:szCs w:val="20"/>
          <w14:ligatures w14:val="none"/>
        </w:rPr>
        <w:t> </w:t>
      </w:r>
      <w:r w:rsidRPr="007F5274">
        <w:rPr>
          <w:rFonts w:ascii="Verdana" w:eastAsia="Calibri" w:hAnsi="Verdana" w:cs="Arial"/>
          <w:kern w:val="0"/>
          <w:sz w:val="20"/>
          <w:szCs w:val="20"/>
          <w14:ligatures w14:val="none"/>
        </w:rPr>
        <w:t>odpadach, pozbywając się wszelkich odpadów w sposób zgodny z prawem, ponosząc wszelkie związane z tym koszty. Wykonawca będzie obniżał poziom hałasu poprzez właściwy dobór i konserwację sprzętu i urządzeń. Wykonawca zobowiązany jest pokryć wszelkie koszty oraz przejmie od Zamawiającego wszelką odpowiedzialność materialną związaną z</w:t>
      </w:r>
      <w:r w:rsidR="007F5750">
        <w:rPr>
          <w:rFonts w:ascii="Verdana" w:eastAsia="Calibri" w:hAnsi="Verdana" w:cs="Arial"/>
          <w:kern w:val="0"/>
          <w:sz w:val="20"/>
          <w:szCs w:val="20"/>
          <w14:ligatures w14:val="none"/>
        </w:rPr>
        <w:t> </w:t>
      </w:r>
      <w:r w:rsidRPr="007F5274">
        <w:rPr>
          <w:rFonts w:ascii="Verdana" w:eastAsia="Calibri" w:hAnsi="Verdana" w:cs="Arial"/>
          <w:kern w:val="0"/>
          <w:sz w:val="20"/>
          <w:szCs w:val="20"/>
          <w14:ligatures w14:val="none"/>
        </w:rPr>
        <w:t>usuwaniem zanieczyszczeń środowiska związanych z wykonywaniem Umowy, spowodowanych działaniem lub zaniechaniem Wykonawcy, Podwykonawców lub jakiegokolwiek podmiotu działającego na ich rzecz, a także ponosi odpowiedzialność za naruszenie wymagań ochrony środowiska na Terenie robót i na Terenie Sąsiadującym, zwalniając od tej odpowiedzialności Zamawiającego.</w:t>
      </w:r>
    </w:p>
    <w:p w14:paraId="65CF53C6" w14:textId="77777777" w:rsidR="007F5274" w:rsidRPr="007F5274" w:rsidRDefault="007F5274" w:rsidP="007F5274">
      <w:pPr>
        <w:widowControl w:val="0"/>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24)  Przestrzeganie przepisów bhp oraz p.poż., w szczególności do obowiązków  Wykonawcy należy odpowiednie przechowywanie materiałów i urządzeń.</w:t>
      </w:r>
    </w:p>
    <w:p w14:paraId="5DCDCFFC" w14:textId="31800BCA" w:rsidR="007F5274" w:rsidRPr="007F5274" w:rsidRDefault="007F5274" w:rsidP="007F5274">
      <w:pPr>
        <w:widowControl w:val="0"/>
        <w:numPr>
          <w:ilvl w:val="0"/>
          <w:numId w:val="45"/>
        </w:numPr>
        <w:tabs>
          <w:tab w:val="left" w:pos="240"/>
        </w:tabs>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Umożliwienie Inspektoro</w:t>
      </w:r>
      <w:r w:rsidR="00AE346E">
        <w:rPr>
          <w:rFonts w:ascii="Verdana" w:eastAsia="Calibri" w:hAnsi="Verdana" w:cs="Arial"/>
          <w:kern w:val="0"/>
          <w:sz w:val="20"/>
          <w:szCs w:val="20"/>
          <w14:ligatures w14:val="none"/>
        </w:rPr>
        <w:t>m</w:t>
      </w:r>
      <w:r w:rsidRPr="007F5274">
        <w:rPr>
          <w:rFonts w:ascii="Verdana" w:eastAsia="Calibri" w:hAnsi="Verdana" w:cs="Arial"/>
          <w:kern w:val="0"/>
          <w:sz w:val="20"/>
          <w:szCs w:val="20"/>
          <w14:ligatures w14:val="none"/>
        </w:rPr>
        <w:t xml:space="preserve"> Nadzoru wglądu w roboty, a w szczególności wstęp na Teren Budowy, dokonywanie oględzin wykonywanych robót, dokonywanie oględzin materiałów i instalacji dostarczanych na Teren Budowy, uczestniczenie przy próbach, testach i rozruchach oraz zgłaszanie Inspektoro</w:t>
      </w:r>
      <w:r w:rsidR="00AE346E">
        <w:rPr>
          <w:rFonts w:ascii="Verdana" w:eastAsia="Calibri" w:hAnsi="Verdana" w:cs="Arial"/>
          <w:kern w:val="0"/>
          <w:sz w:val="20"/>
          <w:szCs w:val="20"/>
          <w14:ligatures w14:val="none"/>
        </w:rPr>
        <w:t>m</w:t>
      </w:r>
      <w:r w:rsidRPr="007F5274">
        <w:rPr>
          <w:rFonts w:ascii="Verdana" w:eastAsia="Calibri" w:hAnsi="Verdana" w:cs="Arial"/>
          <w:kern w:val="0"/>
          <w:sz w:val="20"/>
          <w:szCs w:val="20"/>
          <w14:ligatures w14:val="none"/>
        </w:rPr>
        <w:t xml:space="preserve"> Nadzoru do odbioru robót ulegających zakryciu.</w:t>
      </w:r>
    </w:p>
    <w:p w14:paraId="3BB0D675" w14:textId="01271911" w:rsidR="007F5274" w:rsidRPr="007F5274" w:rsidRDefault="007F5274" w:rsidP="007F5274">
      <w:pPr>
        <w:widowControl w:val="0"/>
        <w:numPr>
          <w:ilvl w:val="0"/>
          <w:numId w:val="45"/>
        </w:numPr>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Wykonanie robót z należytą starannością i wiedzą techniczną, zgodnie                                    z dokumentacją projektową</w:t>
      </w:r>
      <w:r w:rsidR="00521C34">
        <w:rPr>
          <w:rFonts w:ascii="Verdana" w:eastAsia="Calibri" w:hAnsi="Verdana" w:cs="Arial"/>
          <w:kern w:val="0"/>
          <w:sz w:val="20"/>
          <w:szCs w:val="20"/>
          <w14:ligatures w14:val="none"/>
        </w:rPr>
        <w:t>, wszystkimi warunkami technicznymi</w:t>
      </w:r>
      <w:r w:rsidR="00A9324B">
        <w:rPr>
          <w:rFonts w:ascii="Verdana" w:eastAsia="Calibri" w:hAnsi="Verdana" w:cs="Arial"/>
          <w:kern w:val="0"/>
          <w:sz w:val="20"/>
          <w:szCs w:val="20"/>
          <w14:ligatures w14:val="none"/>
        </w:rPr>
        <w:t>, decyzjami</w:t>
      </w:r>
      <w:r w:rsidR="00521C34">
        <w:rPr>
          <w:rFonts w:ascii="Verdana" w:eastAsia="Calibri" w:hAnsi="Verdana" w:cs="Arial"/>
          <w:kern w:val="0"/>
          <w:sz w:val="20"/>
          <w:szCs w:val="20"/>
          <w14:ligatures w14:val="none"/>
        </w:rPr>
        <w:t xml:space="preserve"> oraz uzgodnieniami, a także z</w:t>
      </w:r>
      <w:r w:rsidRPr="007F5274">
        <w:rPr>
          <w:rFonts w:ascii="Verdana" w:eastAsia="Calibri" w:hAnsi="Verdana" w:cs="Arial"/>
          <w:kern w:val="0"/>
          <w:sz w:val="20"/>
          <w:szCs w:val="20"/>
          <w14:ligatures w14:val="none"/>
        </w:rPr>
        <w:t xml:space="preserve"> wydaną decyzją pozwolenia na budowę.</w:t>
      </w:r>
    </w:p>
    <w:p w14:paraId="0A200D2A" w14:textId="77777777" w:rsidR="007F5274" w:rsidRPr="007F5274" w:rsidRDefault="007F5274" w:rsidP="007F5274">
      <w:pPr>
        <w:widowControl w:val="0"/>
        <w:tabs>
          <w:tab w:val="left" w:pos="240"/>
        </w:tabs>
        <w:suppressAutoHyphens/>
        <w:spacing w:after="0" w:line="240" w:lineRule="auto"/>
        <w:ind w:firstLine="142"/>
        <w:jc w:val="both"/>
        <w:rPr>
          <w:rFonts w:ascii="Verdana" w:eastAsia="Calibri" w:hAnsi="Verdana" w:cs="Arial"/>
          <w:kern w:val="0"/>
          <w:sz w:val="20"/>
          <w:szCs w:val="20"/>
          <w14:ligatures w14:val="none"/>
        </w:rPr>
      </w:pPr>
      <w:r w:rsidRPr="007F5274">
        <w:rPr>
          <w:rFonts w:ascii="Verdana" w:eastAsia="Calibri" w:hAnsi="Verdana" w:cs="Times New Roman"/>
          <w:kern w:val="0"/>
          <w:sz w:val="20"/>
          <w:szCs w:val="20"/>
          <w14:ligatures w14:val="none"/>
        </w:rPr>
        <w:t>27)  Stosowanie i używanie materiałów i urządzeń dopuszczonych do stosowania</w:t>
      </w:r>
      <w:r w:rsidRPr="007F5274">
        <w:rPr>
          <w:rFonts w:ascii="Verdana" w:eastAsia="Calibri" w:hAnsi="Verdana" w:cs="Times New Roman"/>
          <w:kern w:val="0"/>
          <w:sz w:val="20"/>
          <w:szCs w:val="20"/>
          <w14:ligatures w14:val="none"/>
        </w:rPr>
        <w:br/>
        <w:t xml:space="preserve">            w budownictwie na podstawie obowiązujących regulacji prawnych.</w:t>
      </w:r>
    </w:p>
    <w:p w14:paraId="0AA5C2C0" w14:textId="77777777" w:rsidR="007F5274" w:rsidRPr="007F5274" w:rsidRDefault="007F5274" w:rsidP="007F5274">
      <w:pPr>
        <w:widowControl w:val="0"/>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28)  Okazywanie na żądanie Nadzoru Inwestorskiego stosownych dokumentów zezwalających na wbudowanie danego materiału: certyfikat na znak bezpieczeństwa, deklarację zgodności lub certyfikat zgodności z Polską Normą lub aprobatą techniczną, dokumenty dopuszczenia do obrotu itp.</w:t>
      </w:r>
    </w:p>
    <w:p w14:paraId="142D05F6" w14:textId="77777777" w:rsidR="007F5274" w:rsidRPr="007F5274" w:rsidRDefault="007F5274" w:rsidP="007F5274">
      <w:pPr>
        <w:widowControl w:val="0"/>
        <w:suppressAutoHyphens/>
        <w:spacing w:after="0" w:line="240" w:lineRule="auto"/>
        <w:ind w:firstLine="142"/>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29)     Aktualizowanie Harmonogramu na żądanie Zamawiającego.</w:t>
      </w:r>
    </w:p>
    <w:p w14:paraId="3F8749CE" w14:textId="79F89CE3" w:rsidR="00166422" w:rsidRPr="007F5274" w:rsidRDefault="007F5274" w:rsidP="00166422">
      <w:pPr>
        <w:widowControl w:val="0"/>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30)    Przeprowadzanie wszelkich niezbędnych, wymaganych przepisami, pozwoleniami   lub</w:t>
      </w:r>
      <w:r w:rsidR="007F5750">
        <w:rPr>
          <w:rFonts w:ascii="Verdana" w:eastAsia="Calibri" w:hAnsi="Verdana" w:cs="Arial"/>
          <w:kern w:val="0"/>
          <w:sz w:val="20"/>
          <w:szCs w:val="20"/>
          <w14:ligatures w14:val="none"/>
        </w:rPr>
        <w:t> </w:t>
      </w:r>
      <w:r w:rsidRPr="007F5274">
        <w:rPr>
          <w:rFonts w:ascii="Verdana" w:eastAsia="Calibri" w:hAnsi="Verdana" w:cs="Arial"/>
          <w:kern w:val="0"/>
          <w:sz w:val="20"/>
          <w:szCs w:val="20"/>
          <w14:ligatures w14:val="none"/>
        </w:rPr>
        <w:t>uzgodnieniami — badań, prób, odbiorów, zatwierdzeń.</w:t>
      </w:r>
    </w:p>
    <w:p w14:paraId="27BAC015" w14:textId="77777777" w:rsidR="007F5274" w:rsidRPr="007F5274" w:rsidRDefault="007F5274" w:rsidP="007F5274">
      <w:pPr>
        <w:widowControl w:val="0"/>
        <w:suppressAutoHyphens/>
        <w:spacing w:after="0" w:line="240" w:lineRule="auto"/>
        <w:ind w:left="851" w:hanging="851"/>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31)    Opracowanie kompletnej dokumentacji powykonawczej zgodnie z § 9 ust. 4 pkt 2) lit. c) Umowy.</w:t>
      </w:r>
    </w:p>
    <w:p w14:paraId="42679E6D" w14:textId="77777777" w:rsidR="007F5274" w:rsidRPr="007F5274" w:rsidRDefault="007F5274" w:rsidP="007F5274">
      <w:pPr>
        <w:widowControl w:val="0"/>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32)  Zapewnienie Zamawiającemu dostępu do wszelkich dokumentów związanych</w:t>
      </w:r>
      <w:r w:rsidRPr="007F5274">
        <w:rPr>
          <w:rFonts w:ascii="Verdana" w:eastAsia="Calibri" w:hAnsi="Verdana" w:cs="Arial"/>
          <w:kern w:val="0"/>
          <w:sz w:val="20"/>
          <w:szCs w:val="20"/>
          <w14:ligatures w14:val="none"/>
        </w:rPr>
        <w:br/>
        <w:t>z wykonywaniem robót budowlanych, szczególnie w celu skontrolowania przez Zamawiającego prawidłowości rozliczeń z Podwykonawcami.</w:t>
      </w:r>
    </w:p>
    <w:p w14:paraId="1C35894D" w14:textId="77777777" w:rsidR="007F5274" w:rsidRDefault="007F5274" w:rsidP="007F5274">
      <w:pPr>
        <w:widowControl w:val="0"/>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33)    Wyznaczenie dla wszystkich osób zaangażowanych w realizację Przedmiotu Umowy strefy palenia papierosów. Ustalenie takiej strefy będzie wymagało akceptacji Zamawiającego.</w:t>
      </w:r>
    </w:p>
    <w:p w14:paraId="0D7A4263" w14:textId="77777777" w:rsidR="007F5750" w:rsidRPr="007F5274" w:rsidRDefault="007F5750" w:rsidP="007F5274">
      <w:pPr>
        <w:widowControl w:val="0"/>
        <w:suppressAutoHyphens/>
        <w:spacing w:after="0" w:line="240" w:lineRule="auto"/>
        <w:ind w:left="851" w:hanging="709"/>
        <w:jc w:val="both"/>
        <w:rPr>
          <w:rFonts w:ascii="Verdana" w:eastAsia="Calibri" w:hAnsi="Verdana" w:cs="Arial"/>
          <w:kern w:val="0"/>
          <w:sz w:val="20"/>
          <w:szCs w:val="20"/>
          <w14:ligatures w14:val="none"/>
        </w:rPr>
      </w:pPr>
    </w:p>
    <w:p w14:paraId="4FD1AC2B" w14:textId="0F7ECB71" w:rsidR="00166422" w:rsidRDefault="00166422" w:rsidP="007F4653">
      <w:pPr>
        <w:widowControl w:val="0"/>
        <w:numPr>
          <w:ilvl w:val="0"/>
          <w:numId w:val="59"/>
        </w:numPr>
        <w:suppressAutoHyphens/>
        <w:spacing w:after="0" w:line="240" w:lineRule="auto"/>
        <w:ind w:left="851" w:hanging="709"/>
        <w:jc w:val="both"/>
        <w:rPr>
          <w:rFonts w:ascii="Verdana" w:eastAsia="Calibri" w:hAnsi="Verdana" w:cs="Arial"/>
          <w:kern w:val="0"/>
          <w:sz w:val="20"/>
          <w:szCs w:val="20"/>
          <w14:ligatures w14:val="none"/>
        </w:rPr>
      </w:pPr>
      <w:bookmarkStart w:id="4" w:name="_Hlk138766779"/>
      <w:r>
        <w:rPr>
          <w:rFonts w:ascii="Verdana" w:eastAsia="Calibri" w:hAnsi="Verdana" w:cs="Arial"/>
          <w:kern w:val="0"/>
          <w:sz w:val="20"/>
          <w:szCs w:val="20"/>
          <w14:ligatures w14:val="none"/>
        </w:rPr>
        <w:lastRenderedPageBreak/>
        <w:t xml:space="preserve">Dokonanie w imieniu Zamawiającego wszelkich zgłoszeń, uzgodnień </w:t>
      </w:r>
      <w:r w:rsidR="00A9324B">
        <w:rPr>
          <w:rFonts w:ascii="Verdana" w:eastAsia="Calibri" w:hAnsi="Verdana" w:cs="Arial"/>
          <w:kern w:val="0"/>
          <w:sz w:val="20"/>
          <w:szCs w:val="20"/>
          <w14:ligatures w14:val="none"/>
        </w:rPr>
        <w:t>z</w:t>
      </w:r>
      <w:r>
        <w:rPr>
          <w:rFonts w:ascii="Verdana" w:eastAsia="Calibri" w:hAnsi="Verdana" w:cs="Arial"/>
          <w:kern w:val="0"/>
          <w:sz w:val="20"/>
          <w:szCs w:val="20"/>
          <w14:ligatures w14:val="none"/>
        </w:rPr>
        <w:t xml:space="preserve"> FORTUM, TAURON, MPWiK</w:t>
      </w:r>
      <w:r w:rsidR="00D86D66">
        <w:rPr>
          <w:rFonts w:ascii="Verdana" w:eastAsia="Calibri" w:hAnsi="Verdana" w:cs="Arial"/>
          <w:kern w:val="0"/>
          <w:sz w:val="20"/>
          <w:szCs w:val="20"/>
          <w14:ligatures w14:val="none"/>
        </w:rPr>
        <w:t xml:space="preserve">, </w:t>
      </w:r>
      <w:proofErr w:type="spellStart"/>
      <w:r w:rsidR="00D86D66">
        <w:rPr>
          <w:rFonts w:ascii="Verdana" w:eastAsia="Calibri" w:hAnsi="Verdana" w:cs="Arial"/>
          <w:kern w:val="0"/>
          <w:sz w:val="20"/>
          <w:szCs w:val="20"/>
          <w14:ligatures w14:val="none"/>
        </w:rPr>
        <w:t>ZDiUM</w:t>
      </w:r>
      <w:proofErr w:type="spellEnd"/>
      <w:r w:rsidR="00D86D66">
        <w:rPr>
          <w:rFonts w:ascii="Verdana" w:eastAsia="Calibri" w:hAnsi="Verdana" w:cs="Arial"/>
          <w:kern w:val="0"/>
          <w:sz w:val="20"/>
          <w:szCs w:val="20"/>
          <w14:ligatures w14:val="none"/>
        </w:rPr>
        <w:t xml:space="preserve"> wynikających z posiadanych przez Zamawiającego uzgodnień. </w:t>
      </w:r>
    </w:p>
    <w:p w14:paraId="73BF4F29" w14:textId="7417792D" w:rsidR="00166422" w:rsidRDefault="00166422" w:rsidP="007F4653">
      <w:pPr>
        <w:widowControl w:val="0"/>
        <w:numPr>
          <w:ilvl w:val="0"/>
          <w:numId w:val="59"/>
        </w:numPr>
        <w:suppressAutoHyphens/>
        <w:spacing w:after="0" w:line="240" w:lineRule="auto"/>
        <w:ind w:left="851" w:hanging="709"/>
        <w:jc w:val="both"/>
        <w:rPr>
          <w:rFonts w:ascii="Verdana" w:eastAsia="Calibri" w:hAnsi="Verdana" w:cs="Arial"/>
          <w:kern w:val="0"/>
          <w:sz w:val="20"/>
          <w:szCs w:val="20"/>
          <w14:ligatures w14:val="none"/>
        </w:rPr>
      </w:pPr>
      <w:r>
        <w:rPr>
          <w:rFonts w:ascii="Verdana" w:eastAsia="Calibri" w:hAnsi="Verdana" w:cs="Arial"/>
          <w:kern w:val="0"/>
          <w:sz w:val="20"/>
          <w:szCs w:val="20"/>
          <w14:ligatures w14:val="none"/>
        </w:rPr>
        <w:t xml:space="preserve">Przeprowadzenie w imieniu Zamawiającego odbiorów robót z </w:t>
      </w:r>
      <w:r w:rsidR="00D86D66">
        <w:rPr>
          <w:rFonts w:ascii="Verdana" w:eastAsia="Calibri" w:hAnsi="Verdana" w:cs="Arial"/>
          <w:kern w:val="0"/>
          <w:sz w:val="20"/>
          <w:szCs w:val="20"/>
          <w14:ligatures w14:val="none"/>
        </w:rPr>
        <w:t>instytucjami wymienionymi w p</w:t>
      </w:r>
      <w:r w:rsidR="007F5750">
        <w:rPr>
          <w:rFonts w:ascii="Verdana" w:eastAsia="Calibri" w:hAnsi="Verdana" w:cs="Arial"/>
          <w:kern w:val="0"/>
          <w:sz w:val="20"/>
          <w:szCs w:val="20"/>
          <w14:ligatures w14:val="none"/>
        </w:rPr>
        <w:t>kt</w:t>
      </w:r>
      <w:r w:rsidR="00D86D66">
        <w:rPr>
          <w:rFonts w:ascii="Verdana" w:eastAsia="Calibri" w:hAnsi="Verdana" w:cs="Arial"/>
          <w:kern w:val="0"/>
          <w:sz w:val="20"/>
          <w:szCs w:val="20"/>
          <w14:ligatures w14:val="none"/>
        </w:rPr>
        <w:t xml:space="preserve"> 34) wraz z uzyskaniem stosownych protokołów.</w:t>
      </w:r>
    </w:p>
    <w:p w14:paraId="4CE1104F" w14:textId="6780DDFF" w:rsidR="007F5274" w:rsidRDefault="007F5274" w:rsidP="007F4653">
      <w:pPr>
        <w:widowControl w:val="0"/>
        <w:numPr>
          <w:ilvl w:val="0"/>
          <w:numId w:val="59"/>
        </w:numPr>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Uwzględnienie, że roboty budowlane będą realizowane </w:t>
      </w:r>
      <w:r w:rsidR="00521C34">
        <w:rPr>
          <w:rFonts w:ascii="Verdana" w:eastAsia="Calibri" w:hAnsi="Verdana" w:cs="Arial"/>
          <w:kern w:val="0"/>
          <w:sz w:val="20"/>
          <w:szCs w:val="20"/>
          <w14:ligatures w14:val="none"/>
        </w:rPr>
        <w:t>na</w:t>
      </w:r>
      <w:r w:rsidRPr="007F5274">
        <w:rPr>
          <w:rFonts w:ascii="Verdana" w:eastAsia="Calibri" w:hAnsi="Verdana" w:cs="Arial"/>
          <w:kern w:val="0"/>
          <w:sz w:val="20"/>
          <w:szCs w:val="20"/>
          <w14:ligatures w14:val="none"/>
        </w:rPr>
        <w:t xml:space="preserve"> czynnym </w:t>
      </w:r>
      <w:r w:rsidR="00521C34">
        <w:rPr>
          <w:rFonts w:ascii="Verdana" w:eastAsia="Calibri" w:hAnsi="Verdana" w:cs="Arial"/>
          <w:kern w:val="0"/>
          <w:sz w:val="20"/>
          <w:szCs w:val="20"/>
          <w14:ligatures w14:val="none"/>
        </w:rPr>
        <w:t xml:space="preserve"> terenie</w:t>
      </w:r>
      <w:r w:rsidRPr="007F5274">
        <w:rPr>
          <w:rFonts w:ascii="Verdana" w:eastAsia="Calibri" w:hAnsi="Verdana" w:cs="Arial"/>
          <w:kern w:val="0"/>
          <w:sz w:val="20"/>
          <w:szCs w:val="20"/>
          <w14:ligatures w14:val="none"/>
        </w:rPr>
        <w:t>, który jest wpisany do rejestru zabytków.</w:t>
      </w:r>
    </w:p>
    <w:p w14:paraId="36CD38FF" w14:textId="3D8E7D17" w:rsidR="00521C34" w:rsidRDefault="00521C34" w:rsidP="00D80938">
      <w:pPr>
        <w:pStyle w:val="Akapitzlist"/>
        <w:widowControl w:val="0"/>
        <w:numPr>
          <w:ilvl w:val="0"/>
          <w:numId w:val="59"/>
        </w:numPr>
        <w:suppressAutoHyphens/>
        <w:spacing w:after="0" w:line="240" w:lineRule="auto"/>
        <w:ind w:left="851" w:hanging="709"/>
        <w:jc w:val="both"/>
        <w:rPr>
          <w:rFonts w:ascii="Verdana" w:hAnsi="Verdana" w:cs="Arial"/>
          <w:sz w:val="20"/>
          <w:szCs w:val="20"/>
        </w:rPr>
      </w:pPr>
      <w:r>
        <w:rPr>
          <w:rFonts w:ascii="Verdana" w:hAnsi="Verdana" w:cs="Arial"/>
          <w:sz w:val="20"/>
          <w:szCs w:val="20"/>
        </w:rPr>
        <w:t>Umożliwienie służbom archeologicznym</w:t>
      </w:r>
      <w:r w:rsidR="00A9324B">
        <w:rPr>
          <w:rFonts w:ascii="Verdana" w:hAnsi="Verdana" w:cs="Arial"/>
          <w:sz w:val="20"/>
          <w:szCs w:val="20"/>
        </w:rPr>
        <w:t xml:space="preserve"> Zamawiającego</w:t>
      </w:r>
      <w:r>
        <w:rPr>
          <w:rFonts w:ascii="Verdana" w:hAnsi="Verdana" w:cs="Arial"/>
          <w:sz w:val="20"/>
          <w:szCs w:val="20"/>
        </w:rPr>
        <w:t xml:space="preserve"> </w:t>
      </w:r>
      <w:r w:rsidR="00A9324B">
        <w:rPr>
          <w:rFonts w:ascii="Verdana" w:hAnsi="Verdana" w:cs="Arial"/>
          <w:sz w:val="20"/>
          <w:szCs w:val="20"/>
        </w:rPr>
        <w:t xml:space="preserve">przeprowadzenia </w:t>
      </w:r>
      <w:r>
        <w:rPr>
          <w:rFonts w:ascii="Verdana" w:hAnsi="Verdana" w:cs="Arial"/>
          <w:sz w:val="20"/>
          <w:szCs w:val="20"/>
        </w:rPr>
        <w:t>prac ratowniczych</w:t>
      </w:r>
      <w:r w:rsidR="00A9324B">
        <w:rPr>
          <w:rFonts w:ascii="Verdana" w:hAnsi="Verdana" w:cs="Arial"/>
          <w:sz w:val="20"/>
          <w:szCs w:val="20"/>
        </w:rPr>
        <w:t xml:space="preserve"> </w:t>
      </w:r>
      <w:r>
        <w:rPr>
          <w:rFonts w:ascii="Verdana" w:hAnsi="Verdana" w:cs="Arial"/>
          <w:sz w:val="20"/>
          <w:szCs w:val="20"/>
        </w:rPr>
        <w:t xml:space="preserve">w trakcie </w:t>
      </w:r>
      <w:r w:rsidR="00A9324B">
        <w:rPr>
          <w:rFonts w:ascii="Verdana" w:hAnsi="Verdana" w:cs="Arial"/>
          <w:sz w:val="20"/>
          <w:szCs w:val="20"/>
        </w:rPr>
        <w:t xml:space="preserve">wykonywania </w:t>
      </w:r>
      <w:r>
        <w:rPr>
          <w:rFonts w:ascii="Verdana" w:hAnsi="Verdana" w:cs="Arial"/>
          <w:sz w:val="20"/>
          <w:szCs w:val="20"/>
        </w:rPr>
        <w:t>robót ziemnych.</w:t>
      </w:r>
      <w:r w:rsidR="00031778">
        <w:rPr>
          <w:rFonts w:ascii="Verdana" w:hAnsi="Verdana" w:cs="Arial"/>
          <w:sz w:val="20"/>
          <w:szCs w:val="20"/>
        </w:rPr>
        <w:t xml:space="preserve"> Stosowanie się do zaleceń osób prowadzących badania archeologiczne.</w:t>
      </w:r>
    </w:p>
    <w:p w14:paraId="59A8D441" w14:textId="426F6B76" w:rsidR="00166422" w:rsidRPr="00317A29" w:rsidRDefault="00166422" w:rsidP="00D80938">
      <w:pPr>
        <w:pStyle w:val="Akapitzlist"/>
        <w:widowControl w:val="0"/>
        <w:numPr>
          <w:ilvl w:val="0"/>
          <w:numId w:val="59"/>
        </w:numPr>
        <w:suppressAutoHyphens/>
        <w:spacing w:after="0" w:line="240" w:lineRule="auto"/>
        <w:ind w:left="851" w:hanging="709"/>
        <w:jc w:val="both"/>
        <w:rPr>
          <w:rFonts w:ascii="Verdana" w:hAnsi="Verdana" w:cs="Arial"/>
          <w:sz w:val="20"/>
          <w:szCs w:val="20"/>
        </w:rPr>
      </w:pPr>
      <w:r>
        <w:rPr>
          <w:rFonts w:ascii="Verdana" w:hAnsi="Verdana" w:cs="Arial"/>
          <w:sz w:val="20"/>
          <w:szCs w:val="20"/>
        </w:rPr>
        <w:t>Uzyskanie geodezyjnej mapy powykonawczej z właściwego ośrodka geodezyjnego.</w:t>
      </w:r>
    </w:p>
    <w:bookmarkEnd w:id="4"/>
    <w:p w14:paraId="713B8F85" w14:textId="77777777" w:rsidR="007F5274" w:rsidRPr="007F5274" w:rsidRDefault="007F5274" w:rsidP="007F4653">
      <w:pPr>
        <w:widowControl w:val="0"/>
        <w:numPr>
          <w:ilvl w:val="0"/>
          <w:numId w:val="59"/>
        </w:numPr>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Usunięcie i wywóz gruzu oraz pozostałych materiałów z demontażu wraz z ich  utylizacją  oraz opłaty z tym związane ponosi Wykonawca.</w:t>
      </w:r>
    </w:p>
    <w:p w14:paraId="14FDE5F1" w14:textId="77777777" w:rsidR="007F5274" w:rsidRPr="007F5274" w:rsidRDefault="007F5274" w:rsidP="007F4653">
      <w:pPr>
        <w:widowControl w:val="0"/>
        <w:numPr>
          <w:ilvl w:val="0"/>
          <w:numId w:val="59"/>
        </w:numPr>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Usunięcie w trybie natychmiastowym na swój koszt wszelkich szkód i awarii spowodowanych przez Wykonawcę w trakcie realizacji Umowy oraz dokonanie napraw elementów zniszczonych podczas prowadzonych robót, które nie były przewidziane do naprawy, a uległy zniszczeniu w trakcie prowadzonych prac.</w:t>
      </w:r>
    </w:p>
    <w:p w14:paraId="6B6B1581" w14:textId="77777777" w:rsidR="007F5274" w:rsidRDefault="007F5274" w:rsidP="007F4653">
      <w:pPr>
        <w:widowControl w:val="0"/>
        <w:numPr>
          <w:ilvl w:val="0"/>
          <w:numId w:val="59"/>
        </w:numPr>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Roboty pomocnicze/tymczasowe nieujęte w przedmiarze oraz inne prace zapewniające kompletność wykonania przedmiotu Umowy powinny być skalkulowane w cenach robót podstawowych.</w:t>
      </w:r>
    </w:p>
    <w:p w14:paraId="22C8A5FE" w14:textId="4C3B8F90" w:rsidR="00521C34" w:rsidRPr="00317A29" w:rsidRDefault="00A223AE" w:rsidP="00D80938">
      <w:pPr>
        <w:widowControl w:val="0"/>
        <w:numPr>
          <w:ilvl w:val="0"/>
          <w:numId w:val="59"/>
        </w:numPr>
        <w:suppressAutoHyphens/>
        <w:spacing w:after="0" w:line="240" w:lineRule="auto"/>
        <w:ind w:left="851" w:hanging="709"/>
        <w:jc w:val="both"/>
        <w:rPr>
          <w:rFonts w:ascii="Verdana" w:eastAsia="Calibri" w:hAnsi="Verdana" w:cs="Arial"/>
          <w:kern w:val="0"/>
          <w:sz w:val="20"/>
          <w:szCs w:val="20"/>
          <w14:ligatures w14:val="none"/>
        </w:rPr>
      </w:pPr>
      <w:r w:rsidRPr="00A223AE">
        <w:rPr>
          <w:rFonts w:ascii="Verdana" w:eastAsia="Calibri" w:hAnsi="Verdana" w:cs="Arial"/>
          <w:kern w:val="0"/>
          <w:sz w:val="20"/>
          <w:szCs w:val="20"/>
          <w14:ligatures w14:val="none"/>
        </w:rPr>
        <w:t xml:space="preserve">Zobowiązanie osób uprawnionych do działania jako Kierownicy Robót </w:t>
      </w:r>
      <w:r w:rsidR="004E6396">
        <w:rPr>
          <w:rFonts w:ascii="Verdana" w:eastAsia="Calibri" w:hAnsi="Verdana" w:cs="Arial"/>
          <w:kern w:val="0"/>
          <w:sz w:val="20"/>
          <w:szCs w:val="20"/>
          <w14:ligatures w14:val="none"/>
        </w:rPr>
        <w:t xml:space="preserve">                              </w:t>
      </w:r>
      <w:r w:rsidRPr="00A223AE">
        <w:rPr>
          <w:rFonts w:ascii="Verdana" w:eastAsia="Calibri" w:hAnsi="Verdana" w:cs="Arial"/>
          <w:kern w:val="0"/>
          <w:sz w:val="20"/>
          <w:szCs w:val="20"/>
          <w14:ligatures w14:val="none"/>
        </w:rPr>
        <w:t>(tj. wskazanych w ofercie lub zaakceptowanych przez Zamawiającego) oraz do sporządzenia lub zapewnienia sporządzenia Planu Bezpieczeństwa i Ochrony Zdrowia zgodnie z art. 21 ustawy Prawo Budowlane, uwzględniając warunki prowadzenia robót budowlanych i przekazanie tego dokumentu najpóźniej w dniu przejęcia Terenu Budowy. Plan BIOZ będzie podlegał zatwierdzeniu przez Zamawiającego.</w:t>
      </w:r>
    </w:p>
    <w:p w14:paraId="0624F698" w14:textId="77777777" w:rsidR="007F5274" w:rsidRPr="007F5274" w:rsidRDefault="007F5274" w:rsidP="007F4653">
      <w:pPr>
        <w:widowControl w:val="0"/>
        <w:numPr>
          <w:ilvl w:val="0"/>
          <w:numId w:val="59"/>
        </w:numPr>
        <w:suppressAutoHyphens/>
        <w:spacing w:after="0" w:line="240" w:lineRule="auto"/>
        <w:ind w:left="851" w:hanging="709"/>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Wydanie Zamawiającemu karty gwarancyjnej w terminie podpisania Protokołu Odbioru Końcowego Robót. </w:t>
      </w:r>
    </w:p>
    <w:p w14:paraId="5314DB17" w14:textId="77777777" w:rsidR="007F5274" w:rsidRPr="007F5274" w:rsidRDefault="007F5274" w:rsidP="007F5274">
      <w:pPr>
        <w:widowControl w:val="0"/>
        <w:tabs>
          <w:tab w:val="left" w:pos="240"/>
        </w:tabs>
        <w:suppressAutoHyphens/>
        <w:spacing w:after="0" w:line="240" w:lineRule="auto"/>
        <w:jc w:val="both"/>
        <w:rPr>
          <w:rFonts w:ascii="Verdana" w:eastAsia="Calibri" w:hAnsi="Verdana" w:cs="Arial"/>
          <w:kern w:val="0"/>
          <w:sz w:val="20"/>
          <w:szCs w:val="20"/>
          <w14:ligatures w14:val="none"/>
        </w:rPr>
      </w:pPr>
    </w:p>
    <w:p w14:paraId="3DE91598" w14:textId="09746272" w:rsidR="004E6396" w:rsidRDefault="007F5274" w:rsidP="00F202A5">
      <w:pPr>
        <w:widowControl w:val="0"/>
        <w:suppressAutoHyphens/>
        <w:spacing w:after="0" w:line="240" w:lineRule="auto"/>
        <w:ind w:left="284" w:hanging="284"/>
        <w:jc w:val="both"/>
        <w:rPr>
          <w:rFonts w:ascii="Verdana" w:eastAsia="Calibri" w:hAnsi="Verdana" w:cs="Arial"/>
          <w:b/>
          <w:bCs/>
          <w:kern w:val="0"/>
          <w:sz w:val="20"/>
          <w:szCs w:val="20"/>
          <w14:ligatures w14:val="none"/>
        </w:rPr>
      </w:pPr>
      <w:r w:rsidRPr="007F5274">
        <w:rPr>
          <w:rFonts w:ascii="Verdana" w:eastAsia="Calibri" w:hAnsi="Verdana" w:cs="Arial"/>
          <w:kern w:val="0"/>
          <w:sz w:val="20"/>
          <w:szCs w:val="20"/>
          <w14:ligatures w14:val="none"/>
        </w:rPr>
        <w:t>3. W razie stwierdzenia przez Zamawiającego, że Wykonawca nie wykonuje swoich obowiązków należycie, lub nie wykonuje ich w ogóle, Zamawiający będzie upoważniony do wstrzymania realizacji Przedmiotu Umowy. Niniejsze wstrzymanie będzie obciążało Wykonawcę.</w:t>
      </w:r>
    </w:p>
    <w:p w14:paraId="64C95722" w14:textId="6B087122"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8. Inne postanowienia Stron</w:t>
      </w:r>
    </w:p>
    <w:p w14:paraId="1B208D91"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AE3C1D3" w14:textId="77777777" w:rsidR="007F5274" w:rsidRPr="007F5274" w:rsidRDefault="007F5274" w:rsidP="007F5274">
      <w:pPr>
        <w:widowControl w:val="0"/>
        <w:numPr>
          <w:ilvl w:val="0"/>
          <w:numId w:val="5"/>
        </w:numPr>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przypadku stwierdzenia powstania szkody w trakcie realizacji Umowy, zostanie sporządzony protokół ustalający przyczyny i okoliczności jej powstania oraz sposób likwidacji szkody.</w:t>
      </w:r>
    </w:p>
    <w:p w14:paraId="567A7F8C" w14:textId="73733ACE" w:rsidR="007F5274" w:rsidRDefault="007F5274" w:rsidP="00520E32">
      <w:pPr>
        <w:widowControl w:val="0"/>
        <w:numPr>
          <w:ilvl w:val="0"/>
          <w:numId w:val="5"/>
        </w:numPr>
        <w:tabs>
          <w:tab w:val="left" w:pos="360"/>
        </w:tabs>
        <w:autoSpaceDE w:val="0"/>
        <w:autoSpaceDN w:val="0"/>
        <w:adjustRightInd w:val="0"/>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Zaistnienie przeszkód w wykonaniu robót powinno być potwierdzone pisemnie</w:t>
      </w:r>
      <w:r w:rsidRPr="007F5274">
        <w:rPr>
          <w:rFonts w:ascii="Verdana" w:eastAsia="Calibri" w:hAnsi="Verdana" w:cs="Arial"/>
          <w:kern w:val="0"/>
          <w:sz w:val="20"/>
          <w:szCs w:val="20"/>
          <w14:ligatures w14:val="none"/>
        </w:rPr>
        <w:br/>
        <w:t xml:space="preserve">w formie protokołu podpisanego przez Strony Umowy. </w:t>
      </w:r>
    </w:p>
    <w:p w14:paraId="0BE5EEBC" w14:textId="77777777" w:rsidR="00D80938" w:rsidRDefault="00D80938" w:rsidP="00D80938">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3D4C876E" w14:textId="77777777" w:rsidR="00D80938" w:rsidRDefault="00D80938" w:rsidP="00D80938">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0B0A4DFE" w14:textId="77777777" w:rsidR="007F5750" w:rsidRDefault="007F5750" w:rsidP="00D80938">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347BF5E7" w14:textId="77777777" w:rsidR="007F5274" w:rsidRPr="007F5274" w:rsidRDefault="007F5274" w:rsidP="007F5274">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129562CE" w14:textId="77777777" w:rsidR="007F5274" w:rsidRPr="007F5274" w:rsidRDefault="007F5274" w:rsidP="007F5274">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lastRenderedPageBreak/>
        <w:t>§ 9. Warunki odbioru robót</w:t>
      </w:r>
    </w:p>
    <w:p w14:paraId="07FC420B" w14:textId="77777777" w:rsidR="007F5274" w:rsidRPr="007F5274" w:rsidRDefault="007F5274" w:rsidP="007F5274">
      <w:pPr>
        <w:widowControl w:val="0"/>
        <w:tabs>
          <w:tab w:val="left" w:pos="284"/>
        </w:tabs>
        <w:autoSpaceDE w:val="0"/>
        <w:autoSpaceDN w:val="0"/>
        <w:adjustRightInd w:val="0"/>
        <w:spacing w:after="0" w:line="240" w:lineRule="auto"/>
        <w:jc w:val="center"/>
        <w:rPr>
          <w:rFonts w:ascii="Verdana" w:eastAsia="Calibri" w:hAnsi="Verdana" w:cs="Arial"/>
          <w:b/>
          <w:bCs/>
          <w:kern w:val="0"/>
          <w:sz w:val="20"/>
          <w:szCs w:val="20"/>
          <w14:ligatures w14:val="none"/>
        </w:rPr>
      </w:pPr>
    </w:p>
    <w:p w14:paraId="737E653A" w14:textId="77777777" w:rsidR="007F5274" w:rsidRPr="007F5274" w:rsidRDefault="007F5274" w:rsidP="007F5274">
      <w:pPr>
        <w:widowControl w:val="0"/>
        <w:numPr>
          <w:ilvl w:val="0"/>
          <w:numId w:val="17"/>
        </w:numPr>
        <w:tabs>
          <w:tab w:val="center" w:pos="-5954"/>
        </w:tabs>
        <w:suppressAutoHyphens/>
        <w:spacing w:after="0" w:line="240" w:lineRule="auto"/>
        <w:contextualSpacing/>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Ustala się następujące rodzaje odbiorów robót:</w:t>
      </w:r>
    </w:p>
    <w:p w14:paraId="52FE5BFA" w14:textId="77777777" w:rsidR="007F5274" w:rsidRPr="007F5274" w:rsidRDefault="007F5274" w:rsidP="001F6E56">
      <w:pPr>
        <w:widowControl w:val="0"/>
        <w:numPr>
          <w:ilvl w:val="0"/>
          <w:numId w:val="55"/>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odbiór robót zanikających i ulegających zakryciu,</w:t>
      </w:r>
    </w:p>
    <w:p w14:paraId="031B740B" w14:textId="77777777" w:rsidR="007F5274" w:rsidRPr="007F5274" w:rsidRDefault="007F5274" w:rsidP="001F6E56">
      <w:pPr>
        <w:widowControl w:val="0"/>
        <w:numPr>
          <w:ilvl w:val="0"/>
          <w:numId w:val="55"/>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odbiór częściowy,</w:t>
      </w:r>
    </w:p>
    <w:p w14:paraId="4F3F84E4" w14:textId="77777777" w:rsidR="007F5274" w:rsidRPr="007F5274" w:rsidRDefault="007F5274" w:rsidP="001F6E56">
      <w:pPr>
        <w:widowControl w:val="0"/>
        <w:numPr>
          <w:ilvl w:val="0"/>
          <w:numId w:val="55"/>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odbiór końcowy,</w:t>
      </w:r>
    </w:p>
    <w:p w14:paraId="52D9EFD4" w14:textId="77777777" w:rsidR="007F5274" w:rsidRPr="007F5274" w:rsidRDefault="007F5274" w:rsidP="001F6E56">
      <w:pPr>
        <w:widowControl w:val="0"/>
        <w:numPr>
          <w:ilvl w:val="0"/>
          <w:numId w:val="55"/>
        </w:numPr>
        <w:tabs>
          <w:tab w:val="center" w:pos="-5954"/>
        </w:tabs>
        <w:suppressAutoHyphens/>
        <w:spacing w:after="0" w:line="240" w:lineRule="auto"/>
        <w:ind w:left="709" w:hanging="283"/>
        <w:contextualSpacing/>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odbiór ostateczny na zakończenie okresu rękojmi i gwarancji.</w:t>
      </w:r>
    </w:p>
    <w:p w14:paraId="0DD2700F" w14:textId="5DE740A2" w:rsidR="007F5274" w:rsidRPr="007F5274" w:rsidRDefault="007F5274" w:rsidP="007F5274">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Odbioru robót zanikających i ulegających zakryciu dokonuj</w:t>
      </w:r>
      <w:r w:rsidR="005A2852">
        <w:rPr>
          <w:rFonts w:ascii="Verdana" w:eastAsia="Times New Roman" w:hAnsi="Verdana" w:cs="Arial"/>
          <w:kern w:val="0"/>
          <w:sz w:val="20"/>
          <w:szCs w:val="20"/>
          <w14:ligatures w14:val="none"/>
        </w:rPr>
        <w:t>ą</w:t>
      </w:r>
      <w:r w:rsidRPr="007F5274">
        <w:rPr>
          <w:rFonts w:ascii="Verdana" w:eastAsia="Times New Roman" w:hAnsi="Verdana" w:cs="Arial"/>
          <w:kern w:val="0"/>
          <w:sz w:val="20"/>
          <w:szCs w:val="20"/>
          <w14:ligatures w14:val="none"/>
        </w:rPr>
        <w:t xml:space="preserve"> Inspektor</w:t>
      </w:r>
      <w:r w:rsidR="005A2852">
        <w:rPr>
          <w:rFonts w:ascii="Verdana" w:eastAsia="Times New Roman" w:hAnsi="Verdana" w:cs="Arial"/>
          <w:kern w:val="0"/>
          <w:sz w:val="20"/>
          <w:szCs w:val="20"/>
          <w14:ligatures w14:val="none"/>
        </w:rPr>
        <w:t>zy</w:t>
      </w:r>
      <w:r w:rsidRPr="007F5274">
        <w:rPr>
          <w:rFonts w:ascii="Verdana" w:eastAsia="Times New Roman" w:hAnsi="Verdana" w:cs="Arial"/>
          <w:kern w:val="0"/>
          <w:sz w:val="20"/>
          <w:szCs w:val="20"/>
          <w14:ligatures w14:val="none"/>
        </w:rPr>
        <w:t xml:space="preserve"> Nadzoru na wniosek Wykonawcy w postaci wpisu w Dzienniku Budowy i/lub spisania Protokołu Odbioru Robót Zanikających/Ulegających Zakryciu z udziałem Kierownika Budowy                      i Inspektor</w:t>
      </w:r>
      <w:r w:rsidR="00EF755B">
        <w:rPr>
          <w:rFonts w:ascii="Verdana" w:eastAsia="Times New Roman" w:hAnsi="Verdana" w:cs="Arial"/>
          <w:kern w:val="0"/>
          <w:sz w:val="20"/>
          <w:szCs w:val="20"/>
          <w14:ligatures w14:val="none"/>
        </w:rPr>
        <w:t>ami</w:t>
      </w:r>
      <w:r w:rsidRPr="007F5274">
        <w:rPr>
          <w:rFonts w:ascii="Verdana" w:eastAsia="Times New Roman" w:hAnsi="Verdana" w:cs="Arial"/>
          <w:kern w:val="0"/>
          <w:sz w:val="20"/>
          <w:szCs w:val="20"/>
          <w14:ligatures w14:val="none"/>
        </w:rPr>
        <w:t xml:space="preserve"> Nadzoru. Odbiór tych robót przez Zamawiającego nastąpi niezwłocznie po zgłoszeniu przez Wykonawcę, w terminie nie dłuższym jednak niż dwa dni robocze.</w:t>
      </w:r>
    </w:p>
    <w:p w14:paraId="5D21B355" w14:textId="0605BF97" w:rsidR="007F5274" w:rsidRPr="007F5274" w:rsidRDefault="007F5274" w:rsidP="007F5274">
      <w:pPr>
        <w:widowControl w:val="0"/>
        <w:numPr>
          <w:ilvl w:val="0"/>
          <w:numId w:val="17"/>
        </w:numPr>
        <w:suppressAutoHyphens/>
        <w:spacing w:after="0" w:line="240" w:lineRule="auto"/>
        <w:contextualSpacing/>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 xml:space="preserve">Odbiory częściowe będą dokonywane w celu prowadzenia rozliczeń częściowych zgodnie z </w:t>
      </w:r>
      <w:r w:rsidRPr="007F5274">
        <w:rPr>
          <w:rFonts w:ascii="Verdana" w:eastAsia="Times New Roman" w:hAnsi="Verdana" w:cs="Arial"/>
          <w:bCs/>
          <w:kern w:val="0"/>
          <w:sz w:val="20"/>
          <w:szCs w:val="20"/>
          <w14:ligatures w14:val="none"/>
        </w:rPr>
        <w:t>§ 5 ust. 2 Umowy</w:t>
      </w:r>
      <w:r w:rsidRPr="007F5274">
        <w:rPr>
          <w:rFonts w:ascii="Verdana" w:eastAsia="Times New Roman" w:hAnsi="Verdana" w:cs="Arial"/>
          <w:kern w:val="0"/>
          <w:sz w:val="20"/>
          <w:szCs w:val="20"/>
          <w14:ligatures w14:val="none"/>
        </w:rPr>
        <w:t>. Odbiorom tym będą podlegały zakończone zadania częściowe wyszczególnione w Harmonogramie robót. Częściowy odbiór następuje na podstawie sporządzonego przez Wykonawcę Protokołu Zaawansowania Robót, potwierdzonego przez Inspektor</w:t>
      </w:r>
      <w:r w:rsidR="00EF755B">
        <w:rPr>
          <w:rFonts w:ascii="Verdana" w:eastAsia="Times New Roman" w:hAnsi="Verdana" w:cs="Arial"/>
          <w:kern w:val="0"/>
          <w:sz w:val="20"/>
          <w:szCs w:val="20"/>
          <w14:ligatures w14:val="none"/>
        </w:rPr>
        <w:t>ów</w:t>
      </w:r>
      <w:r w:rsidRPr="007F5274">
        <w:rPr>
          <w:rFonts w:ascii="Verdana" w:eastAsia="Times New Roman" w:hAnsi="Verdana" w:cs="Arial"/>
          <w:kern w:val="0"/>
          <w:sz w:val="20"/>
          <w:szCs w:val="20"/>
          <w14:ligatures w14:val="none"/>
        </w:rPr>
        <w:t xml:space="preserve"> Nadzoru, przy czym odbiorowi będą podlegały jedynie kompletnie wykonane zadania częściowe wymienione w Harmonogramie, o którym mowa w § 7 ust. 2 pkt 2). W trakcie odbiorów częściowych Zamawiający będzie uprawniony do oceny stanu zaawansowania robót w stosunku do terminów przyjętych w ww. Harmonogramie.</w:t>
      </w:r>
    </w:p>
    <w:p w14:paraId="70E9B372" w14:textId="77777777" w:rsidR="007F5274" w:rsidRPr="007F5274" w:rsidRDefault="007F5274" w:rsidP="007F5274">
      <w:pPr>
        <w:widowControl w:val="0"/>
        <w:numPr>
          <w:ilvl w:val="0"/>
          <w:numId w:val="18"/>
        </w:numPr>
        <w:suppressAutoHyphens/>
        <w:spacing w:after="0" w:line="240" w:lineRule="auto"/>
        <w:contextualSpacing/>
        <w:jc w:val="both"/>
        <w:rPr>
          <w:rFonts w:ascii="Verdana" w:eastAsia="Times New Roman" w:hAnsi="Verdana" w:cs="Arial"/>
          <w:kern w:val="0"/>
          <w:sz w:val="20"/>
          <w:szCs w:val="20"/>
          <w14:ligatures w14:val="none"/>
        </w:rPr>
      </w:pPr>
      <w:r w:rsidRPr="007F5274">
        <w:rPr>
          <w:rFonts w:ascii="Verdana" w:eastAsia="Times New Roman" w:hAnsi="Verdana" w:cs="Arial"/>
          <w:b/>
          <w:bCs/>
          <w:kern w:val="0"/>
          <w:sz w:val="20"/>
          <w:szCs w:val="20"/>
          <w14:ligatures w14:val="none"/>
        </w:rPr>
        <w:t>Odbiór końcowy</w:t>
      </w:r>
      <w:r w:rsidRPr="007F5274">
        <w:rPr>
          <w:rFonts w:ascii="Verdana" w:eastAsia="Times New Roman" w:hAnsi="Verdana" w:cs="Arial"/>
          <w:kern w:val="0"/>
          <w:sz w:val="20"/>
          <w:szCs w:val="20"/>
          <w14:ligatures w14:val="none"/>
        </w:rPr>
        <w:t>:</w:t>
      </w:r>
    </w:p>
    <w:p w14:paraId="50960803" w14:textId="431192F0" w:rsidR="007F5274" w:rsidRPr="007F5274" w:rsidRDefault="007F5274" w:rsidP="001F6E56">
      <w:pPr>
        <w:widowControl w:val="0"/>
        <w:numPr>
          <w:ilvl w:val="0"/>
          <w:numId w:val="56"/>
        </w:numPr>
        <w:suppressAutoHyphens/>
        <w:spacing w:after="0" w:line="240" w:lineRule="auto"/>
        <w:ind w:left="709" w:hanging="283"/>
        <w:contextualSpacing/>
        <w:jc w:val="both"/>
        <w:rPr>
          <w:rFonts w:ascii="Verdana" w:eastAsia="Times New Roman" w:hAnsi="Verdana" w:cs="Arial"/>
          <w:kern w:val="0"/>
          <w:sz w:val="20"/>
          <w:szCs w:val="20"/>
          <w14:ligatures w14:val="none"/>
        </w:rPr>
      </w:pPr>
      <w:r w:rsidRPr="007F5274">
        <w:rPr>
          <w:rFonts w:ascii="Verdana" w:eastAsia="Calibri" w:hAnsi="Verdana" w:cs="Times New Roman"/>
          <w:kern w:val="0"/>
          <w:sz w:val="20"/>
          <w:szCs w:val="20"/>
          <w14:ligatures w14:val="none"/>
        </w:rPr>
        <w:t xml:space="preserve">Zakończenie wykonania robót Kierownik Budowy zgłasza wpisem do Dziennika Budowy, </w:t>
      </w:r>
      <w:r w:rsidRPr="007F5274">
        <w:rPr>
          <w:rFonts w:ascii="Aptos" w:eastAsia="Aptos" w:hAnsi="Aptos" w:cs="Times New Roman"/>
        </w:rPr>
        <w:t>co będzie równoznaczne</w:t>
      </w:r>
      <w:r w:rsidRPr="007F5274">
        <w:rPr>
          <w:rFonts w:ascii="Aptos" w:eastAsia="Aptos" w:hAnsi="Aptos" w:cs="Times New Roman"/>
          <w:b/>
          <w:bCs/>
        </w:rPr>
        <w:t xml:space="preserve"> z zakończeniem wykonania robót</w:t>
      </w:r>
      <w:r w:rsidRPr="007F5274">
        <w:rPr>
          <w:rFonts w:ascii="Verdana" w:eastAsia="Calibri" w:hAnsi="Verdana" w:cs="Times New Roman"/>
          <w:kern w:val="0"/>
          <w:sz w:val="20"/>
          <w:szCs w:val="20"/>
          <w14:ligatures w14:val="none"/>
        </w:rPr>
        <w:t>. Nie później niż w dniu dokonania wpisu Kierownika Budowy o zakończeniu wykonywania robót Wykonawca przedstawi Inspektoro</w:t>
      </w:r>
      <w:r w:rsidR="000B3AD2">
        <w:rPr>
          <w:rFonts w:ascii="Verdana" w:eastAsia="Calibri" w:hAnsi="Verdana" w:cs="Times New Roman"/>
          <w:kern w:val="0"/>
          <w:sz w:val="20"/>
          <w:szCs w:val="20"/>
          <w14:ligatures w14:val="none"/>
        </w:rPr>
        <w:t>m</w:t>
      </w:r>
      <w:r w:rsidRPr="007F5274">
        <w:rPr>
          <w:rFonts w:ascii="Verdana" w:eastAsia="Calibri" w:hAnsi="Verdana" w:cs="Times New Roman"/>
          <w:kern w:val="0"/>
          <w:sz w:val="20"/>
          <w:szCs w:val="20"/>
          <w14:ligatures w14:val="none"/>
        </w:rPr>
        <w:t xml:space="preserve"> Nadzoru Inwestorskiego wszelkie dokumenty potwierdzające poprawność wykonania robót</w:t>
      </w:r>
      <w:r w:rsidR="00166422">
        <w:rPr>
          <w:rFonts w:ascii="Verdana" w:eastAsia="Calibri" w:hAnsi="Verdana" w:cs="Times New Roman"/>
          <w:kern w:val="0"/>
          <w:sz w:val="20"/>
          <w:szCs w:val="20"/>
          <w14:ligatures w14:val="none"/>
        </w:rPr>
        <w:t xml:space="preserve"> wraz z geodezyjnym szkicem powykonawczym i potwierdzeniem złożenia wniosku do właściwego ośrodka geodezyjnego</w:t>
      </w:r>
      <w:r w:rsidRPr="007F5274">
        <w:rPr>
          <w:rFonts w:ascii="Verdana" w:eastAsia="Calibri" w:hAnsi="Verdana" w:cs="Times New Roman"/>
          <w:kern w:val="0"/>
          <w:sz w:val="20"/>
          <w:szCs w:val="20"/>
          <w14:ligatures w14:val="none"/>
        </w:rPr>
        <w:t xml:space="preserve">. </w:t>
      </w:r>
      <w:bookmarkStart w:id="5" w:name="_Hlk160099824"/>
      <w:r w:rsidRPr="007F5274">
        <w:rPr>
          <w:rFonts w:ascii="Verdana" w:eastAsia="Calibri" w:hAnsi="Verdana" w:cs="Times New Roman"/>
          <w:kern w:val="0"/>
          <w:sz w:val="20"/>
          <w:szCs w:val="20"/>
          <w14:ligatures w14:val="none"/>
        </w:rPr>
        <w:t>Inspektor</w:t>
      </w:r>
      <w:r w:rsidR="000B3AD2">
        <w:rPr>
          <w:rFonts w:ascii="Verdana" w:eastAsia="Calibri" w:hAnsi="Verdana" w:cs="Times New Roman"/>
          <w:kern w:val="0"/>
          <w:sz w:val="20"/>
          <w:szCs w:val="20"/>
          <w14:ligatures w14:val="none"/>
        </w:rPr>
        <w:t>zy</w:t>
      </w:r>
      <w:r w:rsidRPr="007F5274">
        <w:rPr>
          <w:rFonts w:ascii="Verdana" w:eastAsia="Calibri" w:hAnsi="Verdana" w:cs="Times New Roman"/>
          <w:kern w:val="0"/>
          <w:sz w:val="20"/>
          <w:szCs w:val="20"/>
          <w14:ligatures w14:val="none"/>
        </w:rPr>
        <w:t xml:space="preserve"> Nadzoru potwierdz</w:t>
      </w:r>
      <w:r w:rsidR="000B3AD2">
        <w:rPr>
          <w:rFonts w:ascii="Verdana" w:eastAsia="Calibri" w:hAnsi="Verdana" w:cs="Times New Roman"/>
          <w:kern w:val="0"/>
          <w:sz w:val="20"/>
          <w:szCs w:val="20"/>
          <w14:ligatures w14:val="none"/>
        </w:rPr>
        <w:t>ą</w:t>
      </w:r>
      <w:r w:rsidRPr="007F5274">
        <w:rPr>
          <w:rFonts w:ascii="Verdana" w:eastAsia="Calibri" w:hAnsi="Verdana" w:cs="Times New Roman"/>
          <w:kern w:val="0"/>
          <w:sz w:val="20"/>
          <w:szCs w:val="20"/>
          <w14:ligatures w14:val="none"/>
        </w:rPr>
        <w:t xml:space="preserve"> lub odmówi</w:t>
      </w:r>
      <w:r w:rsidR="000B3AD2">
        <w:rPr>
          <w:rFonts w:ascii="Verdana" w:eastAsia="Calibri" w:hAnsi="Verdana" w:cs="Times New Roman"/>
          <w:kern w:val="0"/>
          <w:sz w:val="20"/>
          <w:szCs w:val="20"/>
          <w14:ligatures w14:val="none"/>
        </w:rPr>
        <w:t>ą</w:t>
      </w:r>
      <w:r w:rsidRPr="007F5274">
        <w:rPr>
          <w:rFonts w:ascii="Verdana" w:eastAsia="Calibri" w:hAnsi="Verdana" w:cs="Times New Roman"/>
          <w:kern w:val="0"/>
          <w:sz w:val="20"/>
          <w:szCs w:val="20"/>
          <w14:ligatures w14:val="none"/>
        </w:rPr>
        <w:t xml:space="preserve"> potwierdzenia </w:t>
      </w:r>
      <w:bookmarkEnd w:id="5"/>
      <w:r w:rsidRPr="007F5274">
        <w:rPr>
          <w:rFonts w:ascii="Verdana" w:eastAsia="Calibri" w:hAnsi="Verdana" w:cs="Times New Roman"/>
          <w:kern w:val="0"/>
          <w:sz w:val="20"/>
          <w:szCs w:val="20"/>
          <w14:ligatures w14:val="none"/>
        </w:rPr>
        <w:t xml:space="preserve">wykonania robót budowlanych i gotowość do </w:t>
      </w:r>
      <w:r w:rsidR="00166422" w:rsidRPr="007F5274">
        <w:rPr>
          <w:rFonts w:ascii="Verdana" w:eastAsia="Calibri" w:hAnsi="Verdana" w:cs="Times New Roman"/>
          <w:kern w:val="0"/>
          <w:sz w:val="20"/>
          <w:szCs w:val="20"/>
          <w14:ligatures w14:val="none"/>
        </w:rPr>
        <w:t>odbioru</w:t>
      </w:r>
      <w:r w:rsidR="00166422">
        <w:rPr>
          <w:rFonts w:ascii="Verdana" w:eastAsia="Calibri" w:hAnsi="Verdana" w:cs="Times New Roman"/>
          <w:kern w:val="0"/>
          <w:sz w:val="20"/>
          <w:szCs w:val="20"/>
          <w14:ligatures w14:val="none"/>
        </w:rPr>
        <w:t xml:space="preserve"> </w:t>
      </w:r>
      <w:r w:rsidR="00166422" w:rsidRPr="007F5274">
        <w:rPr>
          <w:rFonts w:ascii="Verdana" w:eastAsia="Calibri" w:hAnsi="Verdana" w:cs="Times New Roman"/>
          <w:kern w:val="0"/>
          <w:sz w:val="20"/>
          <w:szCs w:val="20"/>
          <w14:ligatures w14:val="none"/>
        </w:rPr>
        <w:t xml:space="preserve"> </w:t>
      </w:r>
      <w:r w:rsidRPr="007F5274">
        <w:rPr>
          <w:rFonts w:ascii="Verdana" w:eastAsia="Calibri" w:hAnsi="Verdana" w:cs="Times New Roman"/>
          <w:kern w:val="0"/>
          <w:sz w:val="20"/>
          <w:szCs w:val="20"/>
          <w14:ligatures w14:val="none"/>
        </w:rPr>
        <w:t>w terminie do 7 dni roboczych od daty wpisu Kierownika Budowy do Dziennika Budowy o zakończeniu robót.</w:t>
      </w:r>
    </w:p>
    <w:p w14:paraId="26BE2EA3" w14:textId="3412945F" w:rsidR="007F5274" w:rsidRPr="007F5274" w:rsidRDefault="007F5274" w:rsidP="001F6E56">
      <w:pPr>
        <w:widowControl w:val="0"/>
        <w:numPr>
          <w:ilvl w:val="0"/>
          <w:numId w:val="56"/>
        </w:numPr>
        <w:suppressAutoHyphens/>
        <w:spacing w:after="0" w:line="240" w:lineRule="auto"/>
        <w:ind w:left="709" w:hanging="283"/>
        <w:contextualSpacing/>
        <w:jc w:val="both"/>
        <w:rPr>
          <w:rFonts w:ascii="Verdana" w:eastAsia="Times New Roman" w:hAnsi="Verdana" w:cs="Arial"/>
          <w:kern w:val="0"/>
          <w:sz w:val="20"/>
          <w:szCs w:val="20"/>
          <w14:ligatures w14:val="none"/>
        </w:rPr>
      </w:pPr>
      <w:r w:rsidRPr="007F5274">
        <w:rPr>
          <w:rFonts w:ascii="Verdana" w:eastAsia="Calibri" w:hAnsi="Verdana" w:cs="Verdana"/>
          <w:kern w:val="0"/>
          <w:sz w:val="20"/>
          <w:szCs w:val="20"/>
          <w14:ligatures w14:val="none"/>
        </w:rPr>
        <w:t xml:space="preserve">Zgłoszenie przez Wykonawcę - Zamawiającemu </w:t>
      </w:r>
      <w:r w:rsidRPr="007F5274">
        <w:rPr>
          <w:rFonts w:ascii="Verdana" w:eastAsia="Calibri" w:hAnsi="Verdana" w:cs="Verdana"/>
          <w:b/>
          <w:bCs/>
          <w:kern w:val="0"/>
          <w:sz w:val="20"/>
          <w:szCs w:val="20"/>
          <w14:ligatures w14:val="none"/>
        </w:rPr>
        <w:t>gotowość robót do odbioru</w:t>
      </w:r>
      <w:r w:rsidRPr="007F5274">
        <w:rPr>
          <w:rFonts w:ascii="Verdana" w:eastAsia="Calibri" w:hAnsi="Verdana" w:cs="Verdana"/>
          <w:kern w:val="0"/>
          <w:sz w:val="20"/>
          <w:szCs w:val="20"/>
          <w14:ligatures w14:val="none"/>
        </w:rPr>
        <w:t>, następuje pisemnie w terminie nie później niż 30 dni po potwierdzeniu wykonania robót budowlanych przez Inspektor</w:t>
      </w:r>
      <w:r w:rsidR="000B3AD2">
        <w:rPr>
          <w:rFonts w:ascii="Verdana" w:eastAsia="Calibri" w:hAnsi="Verdana" w:cs="Verdana"/>
          <w:kern w:val="0"/>
          <w:sz w:val="20"/>
          <w:szCs w:val="20"/>
          <w14:ligatures w14:val="none"/>
        </w:rPr>
        <w:t>ów</w:t>
      </w:r>
      <w:r w:rsidRPr="007F5274">
        <w:rPr>
          <w:rFonts w:ascii="Verdana" w:eastAsia="Calibri" w:hAnsi="Verdana" w:cs="Verdana"/>
          <w:kern w:val="0"/>
          <w:sz w:val="20"/>
          <w:szCs w:val="20"/>
          <w14:ligatures w14:val="none"/>
        </w:rPr>
        <w:t xml:space="preserve"> Nadzoru zgodnie z pkt 1) powyżej. Wykonawca zobowiązany jest załączyć kserokopie dokonanych przez Inspektor</w:t>
      </w:r>
      <w:r w:rsidR="000B3AD2">
        <w:rPr>
          <w:rFonts w:ascii="Verdana" w:eastAsia="Calibri" w:hAnsi="Verdana" w:cs="Verdana"/>
          <w:kern w:val="0"/>
          <w:sz w:val="20"/>
          <w:szCs w:val="20"/>
          <w14:ligatures w14:val="none"/>
        </w:rPr>
        <w:t>ów</w:t>
      </w:r>
      <w:r w:rsidRPr="007F5274">
        <w:rPr>
          <w:rFonts w:ascii="Verdana" w:eastAsia="Calibri" w:hAnsi="Verdana" w:cs="Verdana"/>
          <w:kern w:val="0"/>
          <w:sz w:val="20"/>
          <w:szCs w:val="20"/>
          <w14:ligatures w14:val="none"/>
        </w:rPr>
        <w:t xml:space="preserve"> Nadzoru wpisów w Dzienniku Budowy potwierdzających ww. stan robót budowlanych oraz dokumenty:</w:t>
      </w:r>
    </w:p>
    <w:p w14:paraId="690FEAFE" w14:textId="77777777" w:rsidR="007F5274" w:rsidRPr="007F5274" w:rsidRDefault="007F5274" w:rsidP="007F5274">
      <w:pPr>
        <w:widowControl w:val="0"/>
        <w:numPr>
          <w:ilvl w:val="0"/>
          <w:numId w:val="19"/>
        </w:numPr>
        <w:tabs>
          <w:tab w:val="left" w:pos="900"/>
        </w:tabs>
        <w:autoSpaceDE w:val="0"/>
        <w:autoSpaceDN w:val="0"/>
        <w:adjustRightInd w:val="0"/>
        <w:spacing w:after="0" w:line="240" w:lineRule="auto"/>
        <w:ind w:left="108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Dziennik Budowy;</w:t>
      </w:r>
    </w:p>
    <w:p w14:paraId="22B712ED" w14:textId="77777777" w:rsidR="007F5274" w:rsidRPr="007F5274" w:rsidRDefault="007F5274" w:rsidP="007F5274">
      <w:pPr>
        <w:widowControl w:val="0"/>
        <w:numPr>
          <w:ilvl w:val="0"/>
          <w:numId w:val="19"/>
        </w:numPr>
        <w:autoSpaceDE w:val="0"/>
        <w:autoSpaceDN w:val="0"/>
        <w:adjustRightInd w:val="0"/>
        <w:spacing w:after="0" w:line="240" w:lineRule="auto"/>
        <w:ind w:left="993" w:hanging="284"/>
        <w:contextualSpacing/>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oświadczenie Kierownika Budowy, że roboty wykonano zgodnie z dokumentacją projektową,</w:t>
      </w:r>
    </w:p>
    <w:p w14:paraId="645DE337" w14:textId="4CC6D1CC" w:rsidR="007F5274" w:rsidRPr="007F5274" w:rsidRDefault="007F5274" w:rsidP="007F5274">
      <w:pPr>
        <w:widowControl w:val="0"/>
        <w:numPr>
          <w:ilvl w:val="0"/>
          <w:numId w:val="19"/>
        </w:numPr>
        <w:autoSpaceDE w:val="0"/>
        <w:autoSpaceDN w:val="0"/>
        <w:adjustRightInd w:val="0"/>
        <w:spacing w:after="0" w:line="240" w:lineRule="auto"/>
        <w:ind w:left="993" w:hanging="284"/>
        <w:contextualSpacing/>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uporządkowaną i kompletną dokumentację powykonawczą (w </w:t>
      </w:r>
      <w:r w:rsidR="00166422">
        <w:rPr>
          <w:rFonts w:ascii="Verdana" w:eastAsia="Calibri" w:hAnsi="Verdana" w:cs="Verdana"/>
          <w:kern w:val="0"/>
          <w:sz w:val="20"/>
          <w:szCs w:val="20"/>
          <w14:ligatures w14:val="none"/>
        </w:rPr>
        <w:t>2</w:t>
      </w:r>
      <w:r w:rsidRPr="007F5274">
        <w:rPr>
          <w:rFonts w:ascii="Verdana" w:eastAsia="Calibri" w:hAnsi="Verdana" w:cs="Verdana"/>
          <w:kern w:val="0"/>
          <w:sz w:val="20"/>
          <w:szCs w:val="20"/>
          <w14:ligatures w14:val="none"/>
        </w:rPr>
        <w:t xml:space="preserve"> egz. w wersji papierowej i w wersji elektronicznej na 2 nośnikach zewnętrznych typu pendrive – pamięć USB): protokoły badań i sprawdzeń, atesty, certyfikaty lub zezwolenia na stosowanie wbudowanych materiałów, instrukcje obsługi oraz dokumentację techniczno-ruchową (DTR) na wbudowany sprzęt i urządzenia, projekt powykonawczy z naniesionymi zmianami wraz z powykonawczą mapą geodezyjną.</w:t>
      </w:r>
    </w:p>
    <w:p w14:paraId="00E29C03" w14:textId="77777777" w:rsidR="007F5274" w:rsidRPr="007F5274" w:rsidRDefault="007F5274" w:rsidP="007F5274">
      <w:pPr>
        <w:widowControl w:val="0"/>
        <w:autoSpaceDE w:val="0"/>
        <w:autoSpaceDN w:val="0"/>
        <w:adjustRightInd w:val="0"/>
        <w:spacing w:after="0" w:line="240" w:lineRule="auto"/>
        <w:ind w:left="567" w:hanging="425"/>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lastRenderedPageBreak/>
        <w:t xml:space="preserve"> 3) Zamawiający wyznaczy miejsce, datę, godzinę rozpoczęcia odbioru końcowego                     w terminie </w:t>
      </w:r>
      <w:r w:rsidRPr="007F5274">
        <w:rPr>
          <w:rFonts w:ascii="Verdana" w:eastAsia="Calibri" w:hAnsi="Verdana" w:cs="Verdana"/>
          <w:b/>
          <w:kern w:val="0"/>
          <w:sz w:val="20"/>
          <w:szCs w:val="20"/>
          <w14:ligatures w14:val="none"/>
        </w:rPr>
        <w:t>14 dni</w:t>
      </w:r>
      <w:r w:rsidRPr="007F5274">
        <w:rPr>
          <w:rFonts w:ascii="Verdana" w:eastAsia="Calibri" w:hAnsi="Verdana" w:cs="Verdana"/>
          <w:kern w:val="0"/>
          <w:sz w:val="20"/>
          <w:szCs w:val="20"/>
          <w14:ligatures w14:val="none"/>
        </w:rPr>
        <w:t xml:space="preserve"> od dnia zawiadomienia go o osiągnięciu gotowości do odbioru lub odmówi wyznaczenia terminu odbioru w przypadku nieprzedłożenia dokumentów wymienionych w </w:t>
      </w:r>
      <w:r w:rsidRPr="007F5274">
        <w:rPr>
          <w:rFonts w:ascii="Verdana" w:eastAsia="Calibri" w:hAnsi="Verdana" w:cs="Verdana"/>
          <w:bCs/>
          <w:kern w:val="0"/>
          <w:sz w:val="20"/>
          <w:szCs w:val="20"/>
          <w14:ligatures w14:val="none"/>
        </w:rPr>
        <w:t>§ 9 ust. 4 pkt 2) lit. a),b) i c) powyżej.</w:t>
      </w:r>
    </w:p>
    <w:p w14:paraId="1087C934" w14:textId="77777777" w:rsidR="007F5274" w:rsidRPr="007F5274" w:rsidRDefault="007F5274" w:rsidP="007F5274">
      <w:pPr>
        <w:widowControl w:val="0"/>
        <w:autoSpaceDE w:val="0"/>
        <w:autoSpaceDN w:val="0"/>
        <w:adjustRightInd w:val="0"/>
        <w:spacing w:after="0" w:line="240" w:lineRule="auto"/>
        <w:ind w:left="567" w:hanging="425"/>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 4)  Zakończenie czynności odbioru powinno nastąpić w ciągu </w:t>
      </w:r>
      <w:r w:rsidRPr="007F5274">
        <w:rPr>
          <w:rFonts w:ascii="Verdana" w:eastAsia="Calibri" w:hAnsi="Verdana" w:cs="Verdana"/>
          <w:b/>
          <w:bCs/>
          <w:kern w:val="0"/>
          <w:sz w:val="20"/>
          <w:szCs w:val="20"/>
          <w14:ligatures w14:val="none"/>
        </w:rPr>
        <w:t>14 dni r</w:t>
      </w:r>
      <w:r w:rsidRPr="007F5274">
        <w:rPr>
          <w:rFonts w:ascii="Verdana" w:eastAsia="Calibri" w:hAnsi="Verdana" w:cs="Verdana"/>
          <w:kern w:val="0"/>
          <w:sz w:val="20"/>
          <w:szCs w:val="20"/>
          <w14:ligatures w14:val="none"/>
        </w:rPr>
        <w:t>oboczych - licząc od daty rozpoczęcia odbioru z zastrzeżeniem postanowień pkt 8) i 9) poniżej.</w:t>
      </w:r>
    </w:p>
    <w:p w14:paraId="443E8684" w14:textId="77777777" w:rsidR="007F5274" w:rsidRPr="007F5274" w:rsidRDefault="007F5274" w:rsidP="007F5274">
      <w:pPr>
        <w:widowControl w:val="0"/>
        <w:autoSpaceDE w:val="0"/>
        <w:autoSpaceDN w:val="0"/>
        <w:adjustRightInd w:val="0"/>
        <w:spacing w:after="0" w:line="240" w:lineRule="auto"/>
        <w:ind w:left="567" w:hanging="425"/>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 5) Odbiór końcowy ma na celu przekazanie Zamawiającemu Przedmiotu Umowy</w:t>
      </w:r>
      <w:r w:rsidRPr="007F5274">
        <w:rPr>
          <w:rFonts w:ascii="Verdana" w:eastAsia="Calibri" w:hAnsi="Verdana" w:cs="Verdana"/>
          <w:kern w:val="0"/>
          <w:sz w:val="20"/>
          <w:szCs w:val="20"/>
          <w14:ligatures w14:val="none"/>
        </w:rPr>
        <w:br/>
        <w:t>do eksploatacji, po sprawdzeniu jego należytego wykonania.</w:t>
      </w:r>
    </w:p>
    <w:p w14:paraId="2DBB44E4" w14:textId="7D9A19AD" w:rsidR="007F5274" w:rsidRPr="007F5274" w:rsidRDefault="007F5274" w:rsidP="007F5274">
      <w:pPr>
        <w:widowControl w:val="0"/>
        <w:autoSpaceDE w:val="0"/>
        <w:autoSpaceDN w:val="0"/>
        <w:adjustRightInd w:val="0"/>
        <w:spacing w:after="0" w:line="240" w:lineRule="auto"/>
        <w:ind w:left="567" w:hanging="425"/>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 6)  W odbiorze uczestniczyć będą przedstawiciele Zamawiającego i Wykonawcy, w tym: Kierownik Budowy oraz Inspektor</w:t>
      </w:r>
      <w:r w:rsidR="001518A6">
        <w:rPr>
          <w:rFonts w:ascii="Verdana" w:eastAsia="Calibri" w:hAnsi="Verdana" w:cs="Verdana"/>
          <w:kern w:val="0"/>
          <w:sz w:val="20"/>
          <w:szCs w:val="20"/>
          <w14:ligatures w14:val="none"/>
        </w:rPr>
        <w:t>zy</w:t>
      </w:r>
      <w:r w:rsidRPr="007F5274">
        <w:rPr>
          <w:rFonts w:ascii="Verdana" w:eastAsia="Calibri" w:hAnsi="Verdana" w:cs="Verdana"/>
          <w:kern w:val="0"/>
          <w:sz w:val="20"/>
          <w:szCs w:val="20"/>
          <w14:ligatures w14:val="none"/>
        </w:rPr>
        <w:t xml:space="preserve"> Nadzoru.</w:t>
      </w:r>
    </w:p>
    <w:p w14:paraId="044EB334" w14:textId="77777777" w:rsidR="007F5274" w:rsidRPr="007F5274" w:rsidRDefault="007F5274" w:rsidP="007F5274">
      <w:pPr>
        <w:widowControl w:val="0"/>
        <w:autoSpaceDE w:val="0"/>
        <w:autoSpaceDN w:val="0"/>
        <w:adjustRightInd w:val="0"/>
        <w:spacing w:after="0" w:line="240" w:lineRule="auto"/>
        <w:ind w:left="567" w:hanging="425"/>
        <w:contextualSpacing/>
        <w:jc w:val="both"/>
        <w:rPr>
          <w:rFonts w:ascii="Verdana" w:eastAsia="Times New Roman" w:hAnsi="Verdana" w:cs="Verdana"/>
          <w:kern w:val="0"/>
          <w:sz w:val="20"/>
          <w:szCs w:val="20"/>
          <w14:ligatures w14:val="none"/>
        </w:rPr>
      </w:pPr>
      <w:r w:rsidRPr="007F5274">
        <w:rPr>
          <w:rFonts w:ascii="Verdana" w:eastAsia="Times New Roman" w:hAnsi="Verdana" w:cs="Verdana"/>
          <w:kern w:val="0"/>
          <w:sz w:val="20"/>
          <w:szCs w:val="20"/>
          <w14:ligatures w14:val="none"/>
        </w:rPr>
        <w:t xml:space="preserve"> 7) W wyniku przeprowadzonego odbioru </w:t>
      </w:r>
      <w:r w:rsidRPr="007F5274">
        <w:rPr>
          <w:rFonts w:ascii="Verdana" w:eastAsia="Times New Roman" w:hAnsi="Verdana" w:cs="Calibri"/>
          <w:kern w:val="0"/>
          <w:sz w:val="20"/>
          <w:szCs w:val="20"/>
          <w14:ligatures w14:val="none"/>
        </w:rPr>
        <w:t xml:space="preserve">Zamawiający sporządza </w:t>
      </w:r>
      <w:r w:rsidRPr="007F5274">
        <w:rPr>
          <w:rFonts w:ascii="Verdana" w:eastAsia="Times New Roman" w:hAnsi="Verdana" w:cs="Calibri"/>
          <w:b/>
          <w:kern w:val="0"/>
          <w:sz w:val="20"/>
          <w:szCs w:val="20"/>
          <w14:ligatures w14:val="none"/>
        </w:rPr>
        <w:t>Protokół Odbioru Końcowego Robót</w:t>
      </w:r>
      <w:r w:rsidRPr="007F5274">
        <w:rPr>
          <w:rFonts w:ascii="Verdana" w:eastAsia="Times New Roman" w:hAnsi="Verdana" w:cs="Calibri"/>
          <w:kern w:val="0"/>
          <w:sz w:val="20"/>
          <w:szCs w:val="20"/>
          <w14:ligatures w14:val="none"/>
        </w:rPr>
        <w:t xml:space="preserve"> pod warunkiem braku </w:t>
      </w:r>
      <w:r w:rsidRPr="007F5274">
        <w:rPr>
          <w:rFonts w:ascii="Verdana" w:eastAsia="Times New Roman" w:hAnsi="Verdana" w:cs="Calibri"/>
          <w:b/>
          <w:kern w:val="0"/>
          <w:sz w:val="20"/>
          <w:szCs w:val="20"/>
          <w14:ligatures w14:val="none"/>
        </w:rPr>
        <w:t>wad</w:t>
      </w:r>
      <w:r w:rsidRPr="007F5274">
        <w:rPr>
          <w:rFonts w:ascii="Verdana" w:eastAsia="Times New Roman" w:hAnsi="Verdana" w:cs="Calibri"/>
          <w:kern w:val="0"/>
          <w:sz w:val="20"/>
          <w:szCs w:val="20"/>
          <w14:ligatures w14:val="none"/>
        </w:rPr>
        <w:t xml:space="preserve"> uniemożliwiających korzystanie                      z Przedmiotu Umowy zgodnie z jego przeznaczeniem. </w:t>
      </w:r>
    </w:p>
    <w:p w14:paraId="5A3D733C" w14:textId="77777777" w:rsidR="007F5274" w:rsidRPr="007F5274" w:rsidRDefault="007F5274" w:rsidP="007F5274">
      <w:pPr>
        <w:widowControl w:val="0"/>
        <w:tabs>
          <w:tab w:val="left" w:pos="567"/>
        </w:tabs>
        <w:autoSpaceDE w:val="0"/>
        <w:autoSpaceDN w:val="0"/>
        <w:adjustRightInd w:val="0"/>
        <w:spacing w:after="0" w:line="240" w:lineRule="auto"/>
        <w:ind w:left="567" w:hanging="474"/>
        <w:contextualSpacing/>
        <w:jc w:val="both"/>
        <w:rPr>
          <w:rFonts w:ascii="Verdana" w:eastAsia="Times New Roman" w:hAnsi="Verdana" w:cs="Calibri"/>
          <w:kern w:val="0"/>
          <w:sz w:val="20"/>
          <w:szCs w:val="20"/>
          <w14:ligatures w14:val="none"/>
        </w:rPr>
      </w:pPr>
      <w:r w:rsidRPr="007F5274">
        <w:rPr>
          <w:rFonts w:ascii="Verdana" w:eastAsia="Times New Roman" w:hAnsi="Verdana" w:cs="Verdana"/>
          <w:kern w:val="0"/>
          <w:sz w:val="20"/>
          <w:szCs w:val="20"/>
          <w14:ligatures w14:val="none"/>
        </w:rPr>
        <w:t xml:space="preserve">  8)  Jeżeli w trakcie odbioru stwierdzone zostaną </w:t>
      </w:r>
      <w:r w:rsidRPr="007F5274">
        <w:rPr>
          <w:rFonts w:ascii="Verdana" w:eastAsia="Times New Roman" w:hAnsi="Verdana" w:cs="Calibri"/>
          <w:kern w:val="0"/>
          <w:sz w:val="20"/>
          <w:szCs w:val="20"/>
          <w14:ligatures w14:val="none"/>
        </w:rPr>
        <w:t>wady, Zamawiający sporządzi „</w:t>
      </w:r>
      <w:r w:rsidRPr="007F5274">
        <w:rPr>
          <w:rFonts w:ascii="Verdana" w:eastAsia="Times New Roman" w:hAnsi="Verdana" w:cs="Calibri"/>
          <w:b/>
          <w:bCs/>
          <w:kern w:val="0"/>
          <w:sz w:val="20"/>
          <w:szCs w:val="20"/>
          <w14:ligatures w14:val="none"/>
        </w:rPr>
        <w:t>Protokół z Czynności Odbiorowych</w:t>
      </w:r>
      <w:r w:rsidRPr="007F5274">
        <w:rPr>
          <w:rFonts w:ascii="Verdana" w:eastAsia="Times New Roman" w:hAnsi="Verdana" w:cs="Calibri"/>
          <w:kern w:val="0"/>
          <w:sz w:val="20"/>
          <w:szCs w:val="20"/>
          <w14:ligatures w14:val="none"/>
        </w:rPr>
        <w:t xml:space="preserve">”, który będzie zawierał listę wad oraz termin ich usunięcia, a </w:t>
      </w:r>
      <w:r w:rsidRPr="007F5274">
        <w:rPr>
          <w:rFonts w:ascii="Verdana" w:eastAsia="Times New Roman" w:hAnsi="Verdana" w:cs="Calibri"/>
          <w:b/>
          <w:bCs/>
          <w:kern w:val="0"/>
          <w:sz w:val="20"/>
          <w:szCs w:val="20"/>
          <w14:ligatures w14:val="none"/>
        </w:rPr>
        <w:t>Protokół Odbioru Końcowego</w:t>
      </w:r>
      <w:r w:rsidRPr="007F5274">
        <w:rPr>
          <w:rFonts w:ascii="Verdana" w:eastAsia="Times New Roman" w:hAnsi="Verdana" w:cs="Calibri"/>
          <w:kern w:val="0"/>
          <w:sz w:val="20"/>
          <w:szCs w:val="20"/>
          <w14:ligatures w14:val="none"/>
        </w:rPr>
        <w:t xml:space="preserve"> </w:t>
      </w:r>
      <w:r w:rsidRPr="007F5274">
        <w:rPr>
          <w:rFonts w:ascii="Verdana" w:eastAsia="Times New Roman" w:hAnsi="Verdana" w:cs="Calibri"/>
          <w:b/>
          <w:bCs/>
          <w:kern w:val="0"/>
          <w:sz w:val="20"/>
          <w:szCs w:val="20"/>
          <w14:ligatures w14:val="none"/>
        </w:rPr>
        <w:t xml:space="preserve">Robót </w:t>
      </w:r>
      <w:r w:rsidRPr="007F5274">
        <w:rPr>
          <w:rFonts w:ascii="Verdana" w:eastAsia="Times New Roman" w:hAnsi="Verdana" w:cs="Calibri"/>
          <w:kern w:val="0"/>
          <w:sz w:val="20"/>
          <w:szCs w:val="20"/>
          <w14:ligatures w14:val="none"/>
        </w:rPr>
        <w:t>zostanie sporządzony po usunięciu wszystkich stwierdzonych wad.</w:t>
      </w:r>
      <w:r w:rsidRPr="007F5274">
        <w:rPr>
          <w:rFonts w:ascii="Verdana" w:eastAsia="Times New Roman" w:hAnsi="Verdana" w:cs="Calibri"/>
          <w:b/>
          <w:bCs/>
          <w:kern w:val="0"/>
          <w:sz w:val="20"/>
          <w:szCs w:val="20"/>
          <w14:ligatures w14:val="none"/>
        </w:rPr>
        <w:t xml:space="preserve"> </w:t>
      </w:r>
      <w:r w:rsidRPr="007F5274">
        <w:rPr>
          <w:rFonts w:ascii="Verdana" w:eastAsia="Times New Roman" w:hAnsi="Verdana" w:cs="Calibri"/>
          <w:kern w:val="0"/>
          <w:sz w:val="20"/>
          <w:szCs w:val="20"/>
          <w14:ligatures w14:val="none"/>
        </w:rPr>
        <w:t>W dniu</w:t>
      </w:r>
      <w:r w:rsidRPr="007F5274">
        <w:rPr>
          <w:rFonts w:ascii="Verdana" w:eastAsia="Times New Roman" w:hAnsi="Verdana" w:cs="Calibri"/>
          <w:b/>
          <w:bCs/>
          <w:kern w:val="0"/>
          <w:sz w:val="20"/>
          <w:szCs w:val="20"/>
          <w14:ligatures w14:val="none"/>
        </w:rPr>
        <w:t xml:space="preserve"> </w:t>
      </w:r>
      <w:r w:rsidRPr="007F5274">
        <w:rPr>
          <w:rFonts w:ascii="Verdana" w:eastAsia="Times New Roman" w:hAnsi="Verdana" w:cs="Calibri"/>
          <w:kern w:val="0"/>
          <w:sz w:val="20"/>
          <w:szCs w:val="20"/>
          <w14:ligatures w14:val="none"/>
        </w:rPr>
        <w:t>podpisania</w:t>
      </w:r>
      <w:r w:rsidRPr="007F5274">
        <w:rPr>
          <w:rFonts w:ascii="Verdana" w:eastAsia="Times New Roman" w:hAnsi="Verdana" w:cs="Calibri"/>
          <w:b/>
          <w:bCs/>
          <w:kern w:val="0"/>
          <w:sz w:val="20"/>
          <w:szCs w:val="20"/>
          <w14:ligatures w14:val="none"/>
        </w:rPr>
        <w:t xml:space="preserve"> Protokołu Odbioru Końcowego Robót </w:t>
      </w:r>
      <w:r w:rsidRPr="007F5274">
        <w:rPr>
          <w:rFonts w:ascii="Verdana" w:eastAsia="Times New Roman" w:hAnsi="Verdana" w:cs="Calibri"/>
          <w:kern w:val="0"/>
          <w:sz w:val="20"/>
          <w:szCs w:val="20"/>
          <w14:ligatures w14:val="none"/>
        </w:rPr>
        <w:t xml:space="preserve">Wykonawca przekaże Zamawiającemu podpisaną kartę gwarancyjną. </w:t>
      </w:r>
    </w:p>
    <w:p w14:paraId="027A981F" w14:textId="77777777" w:rsidR="007F5274" w:rsidRPr="007F5274" w:rsidRDefault="007F5274" w:rsidP="007F5274">
      <w:pPr>
        <w:widowControl w:val="0"/>
        <w:autoSpaceDE w:val="0"/>
        <w:autoSpaceDN w:val="0"/>
        <w:adjustRightInd w:val="0"/>
        <w:spacing w:after="0" w:line="240" w:lineRule="auto"/>
        <w:ind w:left="567" w:hanging="474"/>
        <w:contextualSpacing/>
        <w:jc w:val="both"/>
        <w:rPr>
          <w:rFonts w:ascii="Verdana" w:eastAsia="Times New Roman" w:hAnsi="Verdana" w:cs="Calibri"/>
          <w:kern w:val="0"/>
          <w:sz w:val="20"/>
          <w:szCs w:val="20"/>
          <w14:ligatures w14:val="none"/>
        </w:rPr>
      </w:pPr>
      <w:r w:rsidRPr="007F5274">
        <w:rPr>
          <w:rFonts w:ascii="Verdana" w:eastAsia="Times New Roman" w:hAnsi="Verdana" w:cs="Calibri"/>
          <w:kern w:val="0"/>
          <w:sz w:val="20"/>
          <w:szCs w:val="20"/>
          <w14:ligatures w14:val="none"/>
        </w:rPr>
        <w:t xml:space="preserve">  9)</w:t>
      </w:r>
      <w:r w:rsidRPr="007F5274">
        <w:rPr>
          <w:rFonts w:ascii="Verdana" w:eastAsia="Times New Roman" w:hAnsi="Verdana" w:cs="Calibri"/>
          <w:kern w:val="0"/>
          <w:sz w:val="20"/>
          <w:szCs w:val="20"/>
          <w14:ligatures w14:val="none"/>
        </w:rPr>
        <w:tab/>
        <w:t>Jeżeli w toku odbioru końcowego robót zostaną stwierdzone:</w:t>
      </w:r>
    </w:p>
    <w:p w14:paraId="342A9024" w14:textId="77777777" w:rsidR="007F5274" w:rsidRPr="007F5274" w:rsidRDefault="007F5274" w:rsidP="007F527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wady umożliwiające użytkowanie obiektu zgodnie z jego przeznaczeniem, Zamawiający może obniżyć wynagrodzenie Wykonawcy odpowiednio do utraconej wartości użytkowej, estetycznej lub technicznej;</w:t>
      </w:r>
    </w:p>
    <w:p w14:paraId="5FE8755E" w14:textId="77777777" w:rsidR="007F5274" w:rsidRPr="007F5274" w:rsidRDefault="007F5274" w:rsidP="007F527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wady uniemożliwiające użytkowanie wykonanych elementów obiektu zgodnie       z przeznaczeniem, Zamawiający zażąda rozebrania elementów obiektu                         z wadami na koszt i ryzyko Wykonawcy i ponownego ich wykonania bez dodatkowego wynagrodzenia; </w:t>
      </w:r>
    </w:p>
    <w:p w14:paraId="73EB8225" w14:textId="77777777" w:rsidR="007F5274" w:rsidRPr="007F5274" w:rsidRDefault="007F5274" w:rsidP="007F5274">
      <w:pPr>
        <w:widowControl w:val="0"/>
        <w:numPr>
          <w:ilvl w:val="0"/>
          <w:numId w:val="20"/>
        </w:numPr>
        <w:tabs>
          <w:tab w:val="left" w:pos="126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wady nienadające się do usunięcia, Zamawiający ma prawo odstąpić od Umowy według swego wyboru w całości albo w nieprawidłowo wykonanej  części.</w:t>
      </w:r>
    </w:p>
    <w:p w14:paraId="2CECADF8" w14:textId="77777777" w:rsidR="007F5274" w:rsidRPr="007F5274" w:rsidRDefault="007F5274" w:rsidP="001F6E56">
      <w:pPr>
        <w:widowControl w:val="0"/>
        <w:numPr>
          <w:ilvl w:val="0"/>
          <w:numId w:val="46"/>
        </w:numPr>
        <w:suppressAutoHyphens/>
        <w:autoSpaceDE w:val="0"/>
        <w:autoSpaceDN w:val="0"/>
        <w:adjustRightInd w:val="0"/>
        <w:spacing w:after="0" w:line="240" w:lineRule="auto"/>
        <w:ind w:left="709" w:hanging="425"/>
        <w:jc w:val="both"/>
        <w:outlineLvl w:val="0"/>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  Uprawnienia Zamawiającego w przypadku stwierdzenia wad w okresie  obowiązywania rękojmi i gwarancji zostały określone w </w:t>
      </w:r>
      <w:r w:rsidRPr="007F5274">
        <w:rPr>
          <w:rFonts w:ascii="Verdana" w:eastAsia="Calibri" w:hAnsi="Verdana" w:cs="Verdana"/>
          <w:b/>
          <w:kern w:val="0"/>
          <w:sz w:val="20"/>
          <w:szCs w:val="20"/>
          <w14:ligatures w14:val="none"/>
        </w:rPr>
        <w:t>Załączniku nr 4</w:t>
      </w:r>
      <w:r w:rsidRPr="007F5274">
        <w:rPr>
          <w:rFonts w:ascii="Verdana" w:eastAsia="Calibri" w:hAnsi="Verdana" w:cs="Verdana"/>
          <w:kern w:val="0"/>
          <w:sz w:val="20"/>
          <w:szCs w:val="20"/>
          <w14:ligatures w14:val="none"/>
        </w:rPr>
        <w:t xml:space="preserve"> do Umowy- „karta gwarancyjna (wzór)”.</w:t>
      </w:r>
    </w:p>
    <w:p w14:paraId="0EDAC58F" w14:textId="77777777" w:rsidR="007F5274" w:rsidRPr="007F5274" w:rsidRDefault="007F5274" w:rsidP="001F6E56">
      <w:pPr>
        <w:widowControl w:val="0"/>
        <w:numPr>
          <w:ilvl w:val="0"/>
          <w:numId w:val="46"/>
        </w:numPr>
        <w:suppressAutoHyphens/>
        <w:autoSpaceDE w:val="0"/>
        <w:autoSpaceDN w:val="0"/>
        <w:adjustRightInd w:val="0"/>
        <w:spacing w:after="0" w:line="240" w:lineRule="auto"/>
        <w:ind w:left="851" w:hanging="567"/>
        <w:jc w:val="both"/>
        <w:outlineLvl w:val="0"/>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Do odpowiedzialności Wykonawcy za wady obiektu mają zastosowanie przepisy Kodeksu Cywilnego o rękojmi z następującymi zmianami:</w:t>
      </w:r>
    </w:p>
    <w:p w14:paraId="79D9B6D8" w14:textId="77777777" w:rsidR="007F5274" w:rsidRPr="007F5274" w:rsidRDefault="007F5274" w:rsidP="007F5274">
      <w:pPr>
        <w:widowControl w:val="0"/>
        <w:numPr>
          <w:ilvl w:val="0"/>
          <w:numId w:val="21"/>
        </w:numPr>
        <w:tabs>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termin do zawiadomienia o wadzie Strony ustalają na 14 dni od daty jej ujawnienia, przy czym zawiadomienie wymaga formy pisemnej i/lub formie dokumentacji. W zawiadomieniu tym Zamawiający wyznaczy Wykonawcy termin oględzin obiektu, nie krótszy niż 7 dni; </w:t>
      </w:r>
    </w:p>
    <w:p w14:paraId="304869A4" w14:textId="77777777" w:rsidR="007F5274" w:rsidRPr="007F5274" w:rsidRDefault="007F5274" w:rsidP="007F5274">
      <w:pPr>
        <w:widowControl w:val="0"/>
        <w:numPr>
          <w:ilvl w:val="0"/>
          <w:numId w:val="21"/>
        </w:numPr>
        <w:tabs>
          <w:tab w:val="left" w:pos="720"/>
          <w:tab w:val="num" w:pos="1080"/>
        </w:tabs>
        <w:autoSpaceDE w:val="0"/>
        <w:autoSpaceDN w:val="0"/>
        <w:adjustRightInd w:val="0"/>
        <w:spacing w:after="0" w:line="240" w:lineRule="auto"/>
        <w:ind w:left="12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usunięcie wady musi być stwierdzone protokolarnie;</w:t>
      </w:r>
    </w:p>
    <w:p w14:paraId="65098514" w14:textId="77777777" w:rsidR="007F5274" w:rsidRPr="007F5274" w:rsidRDefault="007F5274" w:rsidP="007F5274">
      <w:pPr>
        <w:numPr>
          <w:ilvl w:val="0"/>
          <w:numId w:val="21"/>
        </w:numPr>
        <w:tabs>
          <w:tab w:val="num" w:pos="1080"/>
        </w:tabs>
        <w:spacing w:after="0" w:line="240" w:lineRule="auto"/>
        <w:ind w:left="1260"/>
        <w:jc w:val="both"/>
        <w:rPr>
          <w:rFonts w:ascii="Verdana" w:eastAsia="Calibri" w:hAnsi="Verdana" w:cs="Arial"/>
          <w:kern w:val="0"/>
          <w:sz w:val="20"/>
          <w:szCs w:val="20"/>
          <w14:ligatures w14:val="none"/>
        </w:rPr>
      </w:pPr>
      <w:r w:rsidRPr="007F5274">
        <w:rPr>
          <w:rFonts w:ascii="Verdana" w:eastAsia="Calibri" w:hAnsi="Verdana" w:cs="Verdana"/>
          <w:kern w:val="0"/>
          <w:sz w:val="20"/>
          <w:szCs w:val="20"/>
          <w14:ligatures w14:val="none"/>
        </w:rPr>
        <w:t>Wykonawca nie może odmówić usunięcia wady bez względu na wysokość związanych z tym kosztów.</w:t>
      </w:r>
    </w:p>
    <w:p w14:paraId="39433B90" w14:textId="77777777" w:rsidR="007F5274" w:rsidRPr="007F5274" w:rsidRDefault="007F5274" w:rsidP="001F6E56">
      <w:pPr>
        <w:widowControl w:val="0"/>
        <w:numPr>
          <w:ilvl w:val="0"/>
          <w:numId w:val="46"/>
        </w:numPr>
        <w:suppressAutoHyphens/>
        <w:spacing w:after="0" w:line="240" w:lineRule="auto"/>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  Odbiór ostateczny przed zakończeniem okresu rękojmi i gwarancji:</w:t>
      </w:r>
    </w:p>
    <w:p w14:paraId="6350E158" w14:textId="77777777" w:rsidR="007F5274" w:rsidRPr="007F5274" w:rsidRDefault="007F5274" w:rsidP="001F6E56">
      <w:pPr>
        <w:widowControl w:val="0"/>
        <w:numPr>
          <w:ilvl w:val="1"/>
          <w:numId w:val="46"/>
        </w:numPr>
        <w:suppressAutoHyphens/>
        <w:spacing w:after="0" w:line="240" w:lineRule="auto"/>
        <w:ind w:left="1276" w:hanging="425"/>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Wykonawca zobowiązuje się uczestniczyć w odbiorze ostatecznym po uprzednim powiadomieniu o terminie przez Zamawiającego,</w:t>
      </w:r>
    </w:p>
    <w:p w14:paraId="30E1EB99" w14:textId="77777777" w:rsidR="007F5274" w:rsidRPr="007F5274" w:rsidRDefault="007F5274" w:rsidP="001F6E56">
      <w:pPr>
        <w:widowControl w:val="0"/>
        <w:numPr>
          <w:ilvl w:val="1"/>
          <w:numId w:val="46"/>
        </w:numPr>
        <w:suppressAutoHyphens/>
        <w:spacing w:after="0" w:line="240" w:lineRule="auto"/>
        <w:ind w:left="1276" w:hanging="425"/>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odbiór ostateczny jest dokonywany przez Zamawiającego przy udziale Wykonawcy w formie protokołu ostatecznego odbioru po usunięciu wszystkich </w:t>
      </w:r>
      <w:r w:rsidRPr="007F5274">
        <w:rPr>
          <w:rFonts w:ascii="Verdana" w:eastAsia="Calibri" w:hAnsi="Verdana" w:cs="Arial"/>
          <w:kern w:val="0"/>
          <w:sz w:val="20"/>
          <w:szCs w:val="20"/>
          <w14:ligatures w14:val="none"/>
        </w:rPr>
        <w:lastRenderedPageBreak/>
        <w:t xml:space="preserve">wad ujawnionych w okresie gwarancji jakości, </w:t>
      </w:r>
    </w:p>
    <w:p w14:paraId="6618255F" w14:textId="77777777" w:rsidR="007F5274" w:rsidRPr="007F5274" w:rsidRDefault="007F5274" w:rsidP="001F6E56">
      <w:pPr>
        <w:widowControl w:val="0"/>
        <w:numPr>
          <w:ilvl w:val="1"/>
          <w:numId w:val="46"/>
        </w:numPr>
        <w:suppressAutoHyphens/>
        <w:spacing w:after="0" w:line="240" w:lineRule="auto"/>
        <w:ind w:left="1276" w:hanging="425"/>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z czynności odbioru sporządza się protokół, który będzie zawierać ustalenia dokonane w jego toku, w tym wykaz stwierdzonych wad oraz termin na ich usunięcie,</w:t>
      </w:r>
    </w:p>
    <w:p w14:paraId="475E90B7" w14:textId="77777777" w:rsidR="007F5274" w:rsidRPr="007F5274" w:rsidRDefault="007F5274" w:rsidP="001F6E56">
      <w:pPr>
        <w:widowControl w:val="0"/>
        <w:numPr>
          <w:ilvl w:val="1"/>
          <w:numId w:val="46"/>
        </w:numPr>
        <w:suppressAutoHyphens/>
        <w:spacing w:after="0" w:line="240" w:lineRule="auto"/>
        <w:ind w:left="1276" w:hanging="425"/>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Wykonawca ma obowiązek usunąć stwierdzone w toku odbioru wady</w:t>
      </w:r>
      <w:r w:rsidRPr="007F5274">
        <w:rPr>
          <w:rFonts w:ascii="Verdana" w:eastAsia="Calibri" w:hAnsi="Verdana" w:cs="Arial"/>
          <w:kern w:val="0"/>
          <w:sz w:val="20"/>
          <w:szCs w:val="20"/>
          <w14:ligatures w14:val="none"/>
        </w:rPr>
        <w:br/>
        <w:t>w wyznaczonym terminie. W przypadku niedopełnienia powyższego warunku, Zamawiający zleci usunięcie stwierdzonych w trakcie odbioru wad na koszt                  i ryzyko Wykonawcy(wykonanie zastępcze), na co Wykonawca wyraża zgodę.</w:t>
      </w:r>
    </w:p>
    <w:p w14:paraId="11E2A934" w14:textId="77777777" w:rsidR="007F5274" w:rsidRPr="007F5274" w:rsidRDefault="007F5274" w:rsidP="007F5274">
      <w:pPr>
        <w:tabs>
          <w:tab w:val="num" w:pos="927"/>
        </w:tabs>
        <w:spacing w:after="0" w:line="240" w:lineRule="auto"/>
        <w:ind w:left="993" w:hanging="633"/>
        <w:jc w:val="both"/>
        <w:rPr>
          <w:rFonts w:ascii="Verdana" w:eastAsia="Calibri" w:hAnsi="Verdana" w:cs="Arial"/>
          <w:b/>
          <w:bCs/>
          <w:kern w:val="0"/>
          <w:sz w:val="20"/>
          <w:szCs w:val="20"/>
          <w14:ligatures w14:val="none"/>
        </w:rPr>
      </w:pPr>
      <w:r w:rsidRPr="007F5274">
        <w:rPr>
          <w:rFonts w:ascii="Verdana" w:eastAsia="Calibri" w:hAnsi="Verdana" w:cs="Arial"/>
          <w:kern w:val="0"/>
          <w:sz w:val="20"/>
          <w:szCs w:val="20"/>
          <w14:ligatures w14:val="none"/>
        </w:rPr>
        <w:t>13)  Jeżeli w trakcie realizacji Umowy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F81F8DF" w14:textId="77777777" w:rsidR="007F5274" w:rsidRDefault="007F5274" w:rsidP="007F527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781DCC08" w14:textId="77777777" w:rsidR="007F5750" w:rsidRDefault="007F5750" w:rsidP="007F527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5B6DDA82" w14:textId="77777777" w:rsidR="007F5750" w:rsidRPr="007F5274" w:rsidRDefault="007F5750" w:rsidP="007F527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783559B3"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10. Kary umowne</w:t>
      </w:r>
    </w:p>
    <w:p w14:paraId="31BF2E4D"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0E6006A2" w14:textId="77777777" w:rsidR="007F5274" w:rsidRPr="007F5274" w:rsidRDefault="007F5274" w:rsidP="007F5274">
      <w:pPr>
        <w:widowControl w:val="0"/>
        <w:numPr>
          <w:ilvl w:val="0"/>
          <w:numId w:val="6"/>
        </w:numPr>
        <w:autoSpaceDE w:val="0"/>
        <w:autoSpaceDN w:val="0"/>
        <w:adjustRightInd w:val="0"/>
        <w:spacing w:after="0" w:line="240" w:lineRule="auto"/>
        <w:ind w:left="360"/>
        <w:jc w:val="both"/>
        <w:outlineLvl w:val="0"/>
        <w:rPr>
          <w:rFonts w:ascii="Verdana" w:eastAsia="Calibri" w:hAnsi="Verdana" w:cs="Verdana"/>
          <w:b/>
          <w:bCs/>
          <w:kern w:val="0"/>
          <w:sz w:val="20"/>
          <w:szCs w:val="20"/>
          <w14:ligatures w14:val="none"/>
        </w:rPr>
      </w:pPr>
      <w:bookmarkStart w:id="6" w:name="_Hlk198117986"/>
      <w:r w:rsidRPr="007F5274">
        <w:rPr>
          <w:rFonts w:ascii="Verdana" w:eastAsia="Calibri" w:hAnsi="Verdana" w:cs="Verdana"/>
          <w:b/>
          <w:bCs/>
          <w:kern w:val="0"/>
          <w:sz w:val="20"/>
          <w:szCs w:val="20"/>
          <w14:ligatures w14:val="none"/>
        </w:rPr>
        <w:t>Wykonawca zapłaci Zamawiającemu karę umowną:</w:t>
      </w:r>
    </w:p>
    <w:p w14:paraId="14EB3358"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za odstąpienie od Umowy przez Zamawiającego lub jej rozwiązanie z przyczyn, za które ponosi odpowiedzialność Wykonawca lub odstąpienie lub rozwiązanie przez Wykonawcę z przyczyn, za które Zamawiający nie odpowiada, w wysokości </w:t>
      </w:r>
      <w:r w:rsidRPr="007F5274">
        <w:rPr>
          <w:rFonts w:ascii="Verdana" w:eastAsia="Calibri" w:hAnsi="Verdana" w:cs="Verdana"/>
          <w:b/>
          <w:bCs/>
          <w:kern w:val="0"/>
          <w:sz w:val="20"/>
          <w:szCs w:val="20"/>
          <w14:ligatures w14:val="none"/>
        </w:rPr>
        <w:t>10 %</w:t>
      </w:r>
      <w:r w:rsidRPr="007F5274">
        <w:rPr>
          <w:rFonts w:ascii="Verdana" w:eastAsia="Calibri" w:hAnsi="Verdana" w:cs="Verdana"/>
          <w:kern w:val="0"/>
          <w:sz w:val="20"/>
          <w:szCs w:val="20"/>
          <w14:ligatures w14:val="none"/>
        </w:rPr>
        <w:t xml:space="preserve"> wynagrodzenia umownego brutto określonego w § 3 ust. 1 Umowy;</w:t>
      </w:r>
    </w:p>
    <w:p w14:paraId="1E1D7D2E" w14:textId="2F53A047" w:rsidR="007F5274" w:rsidRPr="007F5274" w:rsidRDefault="007F5274" w:rsidP="007F5274">
      <w:pPr>
        <w:widowControl w:val="0"/>
        <w:numPr>
          <w:ilvl w:val="0"/>
          <w:numId w:val="27"/>
        </w:numPr>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za zwłokę w realizacji Przedmiotu Umowy w terminie określonym w </w:t>
      </w:r>
      <w:bookmarkStart w:id="7" w:name="_Hlk161915536"/>
      <w:r w:rsidRPr="007F5274">
        <w:rPr>
          <w:rFonts w:ascii="Verdana" w:eastAsia="Calibri" w:hAnsi="Verdana" w:cs="Verdana"/>
          <w:kern w:val="0"/>
          <w:sz w:val="20"/>
          <w:szCs w:val="20"/>
          <w14:ligatures w14:val="none"/>
        </w:rPr>
        <w:t>§ 6</w:t>
      </w:r>
      <w:bookmarkEnd w:id="7"/>
      <w:r w:rsidRPr="007F5274">
        <w:rPr>
          <w:rFonts w:ascii="Verdana" w:eastAsia="Calibri" w:hAnsi="Verdana" w:cs="Verdana"/>
          <w:kern w:val="0"/>
          <w:sz w:val="20"/>
          <w:szCs w:val="20"/>
          <w14:ligatures w14:val="none"/>
        </w:rPr>
        <w:t xml:space="preserve"> ust. 1 Umowy - liczone od terminu końcowego określonego w § 6 ust. 1 Umowy do daty </w:t>
      </w:r>
      <w:r w:rsidRPr="007F5274">
        <w:rPr>
          <w:rFonts w:ascii="Verdana" w:eastAsia="Calibri" w:hAnsi="Verdana" w:cs="Arial"/>
          <w:kern w:val="0"/>
          <w:sz w:val="20"/>
          <w:szCs w:val="20"/>
          <w14:ligatures w14:val="none"/>
        </w:rPr>
        <w:t xml:space="preserve">dokonania wpisu Kierownika Budowy do Dziennika Budowy o zakończeniu robót i/lub za </w:t>
      </w:r>
      <w:r w:rsidR="0095503B">
        <w:rPr>
          <w:rFonts w:ascii="Verdana" w:eastAsia="Calibri" w:hAnsi="Verdana" w:cs="Arial"/>
          <w:kern w:val="0"/>
          <w:sz w:val="20"/>
          <w:szCs w:val="20"/>
          <w14:ligatures w14:val="none"/>
        </w:rPr>
        <w:t xml:space="preserve">nieprzedłożenie </w:t>
      </w:r>
      <w:r w:rsidRPr="007F5274">
        <w:rPr>
          <w:rFonts w:ascii="Verdana" w:eastAsia="Calibri" w:hAnsi="Verdana" w:cs="Arial"/>
          <w:kern w:val="0"/>
          <w:sz w:val="20"/>
          <w:szCs w:val="20"/>
          <w14:ligatures w14:val="none"/>
        </w:rPr>
        <w:t xml:space="preserve"> </w:t>
      </w:r>
      <w:r w:rsidR="0095503B">
        <w:rPr>
          <w:rFonts w:ascii="Verdana" w:eastAsia="Calibri" w:hAnsi="Verdana" w:cs="Arial"/>
          <w:kern w:val="0"/>
          <w:sz w:val="20"/>
          <w:szCs w:val="20"/>
          <w14:ligatures w14:val="none"/>
        </w:rPr>
        <w:t xml:space="preserve">dokumentów, o których mowa w § 9 ust. 4 pkt. 2) lit. a), b) i c) </w:t>
      </w:r>
      <w:r w:rsidRPr="007F5274">
        <w:rPr>
          <w:rFonts w:ascii="Verdana" w:eastAsia="Calibri" w:hAnsi="Verdana" w:cs="Arial"/>
          <w:kern w:val="0"/>
          <w:sz w:val="20"/>
          <w:szCs w:val="20"/>
          <w14:ligatures w14:val="none"/>
        </w:rPr>
        <w:t>Umowy</w:t>
      </w:r>
      <w:r w:rsidR="008564A0">
        <w:rPr>
          <w:rFonts w:ascii="Verdana" w:eastAsia="Calibri" w:hAnsi="Verdana" w:cs="Arial"/>
          <w:kern w:val="0"/>
          <w:sz w:val="20"/>
          <w:szCs w:val="20"/>
          <w14:ligatures w14:val="none"/>
        </w:rPr>
        <w:t xml:space="preserve">, razem ze zgłoszeniem gotowości do odbioru – liczone od terminu określonego w </w:t>
      </w:r>
      <w:r w:rsidR="00DA47A3">
        <w:rPr>
          <w:rFonts w:ascii="Verdana" w:eastAsia="Calibri" w:hAnsi="Verdana" w:cs="Arial"/>
          <w:kern w:val="0"/>
          <w:sz w:val="20"/>
          <w:szCs w:val="20"/>
          <w14:ligatures w14:val="none"/>
        </w:rPr>
        <w:t>§ 9 ust. 4 pkt 2) Umowy</w:t>
      </w:r>
      <w:r w:rsidR="008564A0">
        <w:rPr>
          <w:rFonts w:ascii="Verdana" w:eastAsia="Calibri" w:hAnsi="Verdana" w:cs="Arial"/>
          <w:kern w:val="0"/>
          <w:sz w:val="20"/>
          <w:szCs w:val="20"/>
          <w14:ligatures w14:val="none"/>
        </w:rPr>
        <w:t xml:space="preserve"> </w:t>
      </w:r>
      <w:r w:rsidRPr="007F5274">
        <w:rPr>
          <w:rFonts w:ascii="Verdana" w:eastAsia="Calibri" w:hAnsi="Verdana" w:cs="Arial"/>
          <w:kern w:val="0"/>
          <w:sz w:val="20"/>
          <w:szCs w:val="20"/>
          <w14:ligatures w14:val="none"/>
        </w:rPr>
        <w:t xml:space="preserve"> </w:t>
      </w:r>
      <w:r w:rsidRPr="007F5274">
        <w:rPr>
          <w:rFonts w:ascii="Verdana" w:eastAsia="Calibri" w:hAnsi="Verdana" w:cs="Verdana"/>
          <w:kern w:val="0"/>
          <w:sz w:val="20"/>
          <w:szCs w:val="20"/>
          <w14:ligatures w14:val="none"/>
        </w:rPr>
        <w:t xml:space="preserve">– w wysokości </w:t>
      </w:r>
      <w:r w:rsidRPr="007F5274">
        <w:rPr>
          <w:rFonts w:ascii="Verdana" w:eastAsia="Calibri" w:hAnsi="Verdana" w:cs="Verdana"/>
          <w:b/>
          <w:bCs/>
          <w:kern w:val="0"/>
          <w:sz w:val="20"/>
          <w:szCs w:val="20"/>
          <w14:ligatures w14:val="none"/>
        </w:rPr>
        <w:t>0,2%</w:t>
      </w:r>
      <w:r w:rsidRPr="007F5274">
        <w:rPr>
          <w:rFonts w:ascii="Verdana" w:eastAsia="Calibri" w:hAnsi="Verdana" w:cs="Verdana"/>
          <w:kern w:val="0"/>
          <w:sz w:val="20"/>
          <w:szCs w:val="20"/>
          <w14:ligatures w14:val="none"/>
        </w:rPr>
        <w:t xml:space="preserve"> umownego wynagrodzenia brutto określonego w § 3 ust. 1 Umowy za każdy dzień zwłoki</w:t>
      </w:r>
      <w:r w:rsidRPr="007F5274">
        <w:rPr>
          <w:rFonts w:ascii="Verdana" w:eastAsia="Calibri" w:hAnsi="Verdana" w:cs="Arial"/>
          <w:kern w:val="0"/>
          <w:sz w:val="20"/>
          <w:szCs w:val="20"/>
          <w14:ligatures w14:val="none"/>
        </w:rPr>
        <w:t>;</w:t>
      </w:r>
    </w:p>
    <w:bookmarkEnd w:id="6"/>
    <w:p w14:paraId="6C5808C1"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za zwłokę w usunięciu wad stwierdzonych przy odbiorze końcowym i spisanych</w:t>
      </w:r>
      <w:r w:rsidRPr="007F5274">
        <w:rPr>
          <w:rFonts w:ascii="Verdana" w:eastAsia="Calibri" w:hAnsi="Verdana" w:cs="Verdana"/>
          <w:kern w:val="0"/>
          <w:sz w:val="20"/>
          <w:szCs w:val="20"/>
          <w14:ligatures w14:val="none"/>
        </w:rPr>
        <w:br/>
        <w:t xml:space="preserve">w „Protokole z Czynności Odbiorowych” – w wysokości </w:t>
      </w:r>
      <w:r w:rsidRPr="007F5274">
        <w:rPr>
          <w:rFonts w:ascii="Verdana" w:eastAsia="Calibri" w:hAnsi="Verdana" w:cs="Verdana"/>
          <w:b/>
          <w:bCs/>
          <w:kern w:val="0"/>
          <w:sz w:val="20"/>
          <w:szCs w:val="20"/>
          <w14:ligatures w14:val="none"/>
        </w:rPr>
        <w:t>1 000 zł</w:t>
      </w:r>
      <w:r w:rsidRPr="007F5274">
        <w:rPr>
          <w:rFonts w:ascii="Verdana" w:eastAsia="Calibri" w:hAnsi="Verdana" w:cs="Verdana"/>
          <w:kern w:val="0"/>
          <w:sz w:val="20"/>
          <w:szCs w:val="20"/>
          <w14:ligatures w14:val="none"/>
        </w:rPr>
        <w:t xml:space="preserve"> za każdy dzień zwłoki;</w:t>
      </w:r>
    </w:p>
    <w:p w14:paraId="0854B30D"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za zwłokę w przedstawieniu Harmonogramu, o którym mowa w § 7 ust. 2</w:t>
      </w:r>
      <w:r w:rsidRPr="007F5274">
        <w:rPr>
          <w:rFonts w:ascii="Verdana" w:eastAsia="Calibri" w:hAnsi="Verdana" w:cs="Verdana"/>
          <w:kern w:val="0"/>
          <w:sz w:val="20"/>
          <w:szCs w:val="20"/>
          <w14:ligatures w14:val="none"/>
        </w:rPr>
        <w:br/>
        <w:t xml:space="preserve">pkt 2) Umowy – w wysokości </w:t>
      </w:r>
      <w:r w:rsidRPr="007F5274">
        <w:rPr>
          <w:rFonts w:ascii="Verdana" w:eastAsia="Calibri" w:hAnsi="Verdana" w:cs="Verdana"/>
          <w:b/>
          <w:bCs/>
          <w:kern w:val="0"/>
          <w:sz w:val="20"/>
          <w:szCs w:val="20"/>
          <w14:ligatures w14:val="none"/>
        </w:rPr>
        <w:t>500 zł</w:t>
      </w:r>
      <w:r w:rsidRPr="007F5274">
        <w:rPr>
          <w:rFonts w:ascii="Verdana" w:eastAsia="Calibri" w:hAnsi="Verdana" w:cs="Verdana"/>
          <w:kern w:val="0"/>
          <w:sz w:val="20"/>
          <w:szCs w:val="20"/>
          <w14:ligatures w14:val="none"/>
        </w:rPr>
        <w:t xml:space="preserve"> za każdy dzień zwłoki;</w:t>
      </w:r>
    </w:p>
    <w:p w14:paraId="3465B298"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 xml:space="preserve">za zwłokę w usunięciu wad w okresie gwarancji i rękojmi - w wysokości </w:t>
      </w:r>
      <w:r w:rsidRPr="007F5274">
        <w:rPr>
          <w:rFonts w:ascii="Verdana" w:eastAsia="Calibri" w:hAnsi="Verdana" w:cs="Verdana"/>
          <w:b/>
          <w:bCs/>
          <w:kern w:val="0"/>
          <w:sz w:val="20"/>
          <w:szCs w:val="20"/>
          <w14:ligatures w14:val="none"/>
        </w:rPr>
        <w:t xml:space="preserve">0,1% </w:t>
      </w:r>
      <w:r w:rsidRPr="007F5274">
        <w:rPr>
          <w:rFonts w:ascii="Verdana" w:eastAsia="Calibri" w:hAnsi="Verdana" w:cs="Verdana"/>
          <w:kern w:val="0"/>
          <w:sz w:val="20"/>
          <w:szCs w:val="20"/>
          <w14:ligatures w14:val="none"/>
        </w:rPr>
        <w:t>wartości umownego wynagrodzenia brutto określonego w § 3 ust.1 Umowy za każdy dzień zwłoki;</w:t>
      </w:r>
    </w:p>
    <w:p w14:paraId="3C8145E3"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 xml:space="preserve">w każdym przypadku nierozwiązania umowy z Podwykonawcą, Dalszym Podwykonawcą na żądanie Zamawiającego, o którym mowa w § 4 ust. 13                             w wysokości </w:t>
      </w:r>
      <w:r w:rsidRPr="007F5274">
        <w:rPr>
          <w:rFonts w:ascii="Verdana" w:eastAsia="Calibri" w:hAnsi="Verdana" w:cs="Verdana"/>
          <w:b/>
          <w:kern w:val="0"/>
          <w:sz w:val="20"/>
          <w:szCs w:val="20"/>
          <w14:ligatures w14:val="none"/>
        </w:rPr>
        <w:t>2 000 zł</w:t>
      </w:r>
      <w:r w:rsidRPr="007F5274">
        <w:rPr>
          <w:rFonts w:ascii="Verdana" w:eastAsia="Calibri" w:hAnsi="Verdana" w:cs="Verdana"/>
          <w:kern w:val="0"/>
          <w:sz w:val="20"/>
          <w:szCs w:val="20"/>
          <w14:ligatures w14:val="none"/>
        </w:rPr>
        <w:t>;</w:t>
      </w:r>
    </w:p>
    <w:p w14:paraId="4662F90B"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 xml:space="preserve">w przypadku braku zapłaty lub nieterminowej zapłaty wynagrodzenia należnego Podwykonawcom lub Dalszym Podwykonawcom – w wysokości </w:t>
      </w:r>
      <w:r w:rsidRPr="007F5274">
        <w:rPr>
          <w:rFonts w:ascii="Verdana" w:eastAsia="Calibri" w:hAnsi="Verdana" w:cs="Verdana"/>
          <w:b/>
          <w:bCs/>
          <w:kern w:val="0"/>
          <w:sz w:val="20"/>
          <w:szCs w:val="20"/>
          <w14:ligatures w14:val="none"/>
        </w:rPr>
        <w:t>1 000 zł</w:t>
      </w:r>
      <w:r w:rsidRPr="007F5274">
        <w:rPr>
          <w:rFonts w:ascii="Verdana" w:eastAsia="Calibri" w:hAnsi="Verdana" w:cs="Verdana"/>
          <w:kern w:val="0"/>
          <w:sz w:val="20"/>
          <w:szCs w:val="20"/>
          <w14:ligatures w14:val="none"/>
        </w:rPr>
        <w:t xml:space="preserve"> za każdy dzień braku lub nieterminowej zapłaty;</w:t>
      </w:r>
    </w:p>
    <w:p w14:paraId="5DF90432"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lastRenderedPageBreak/>
        <w:t xml:space="preserve">za nieprzedłożenie do akceptacji projektu umowy o podwykonawstwo, której przedmiotem są roboty budowlane, lub projektu zmiany umowy o roboty budowlane w wysokości </w:t>
      </w:r>
      <w:r w:rsidRPr="007F5274">
        <w:rPr>
          <w:rFonts w:ascii="Verdana" w:eastAsia="Calibri" w:hAnsi="Verdana" w:cs="Verdana"/>
          <w:b/>
          <w:bCs/>
          <w:kern w:val="0"/>
          <w:sz w:val="20"/>
          <w:szCs w:val="20"/>
          <w14:ligatures w14:val="none"/>
        </w:rPr>
        <w:t>2 000 zł</w:t>
      </w:r>
      <w:r w:rsidRPr="007F5274">
        <w:rPr>
          <w:rFonts w:ascii="Verdana" w:eastAsia="Calibri" w:hAnsi="Verdana" w:cs="Verdana"/>
          <w:kern w:val="0"/>
          <w:sz w:val="20"/>
          <w:szCs w:val="20"/>
          <w14:ligatures w14:val="none"/>
        </w:rPr>
        <w:t>;</w:t>
      </w:r>
    </w:p>
    <w:p w14:paraId="3522CCE7"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b/>
          <w:bCs/>
          <w:kern w:val="0"/>
          <w:sz w:val="20"/>
          <w:szCs w:val="20"/>
          <w14:ligatures w14:val="none"/>
        </w:rPr>
      </w:pPr>
      <w:r w:rsidRPr="007F5274">
        <w:rPr>
          <w:rFonts w:ascii="Verdana" w:eastAsia="Calibri" w:hAnsi="Verdana" w:cs="Verdana"/>
          <w:kern w:val="0"/>
          <w:sz w:val="20"/>
          <w:szCs w:val="20"/>
          <w14:ligatures w14:val="none"/>
        </w:rPr>
        <w:t>za nieprzedłożenie poświadczonej za zgodność z oryginałem kopii umowy</w:t>
      </w:r>
      <w:r w:rsidRPr="007F5274">
        <w:rPr>
          <w:rFonts w:ascii="Verdana" w:eastAsia="Calibri" w:hAnsi="Verdana" w:cs="Verdana"/>
          <w:kern w:val="0"/>
          <w:sz w:val="20"/>
          <w:szCs w:val="20"/>
          <w14:ligatures w14:val="none"/>
        </w:rPr>
        <w:br/>
        <w:t>o podwykonawstwo (lub jej zmiany), której przedmiotem są dostawy i usługi, jeżeli jej wartość jest równa lub większa</w:t>
      </w:r>
      <w:r w:rsidRPr="007F5274">
        <w:rPr>
          <w:rFonts w:ascii="Verdana" w:eastAsia="Calibri" w:hAnsi="Verdana" w:cs="Verdana"/>
          <w:b/>
          <w:bCs/>
          <w:kern w:val="0"/>
          <w:sz w:val="20"/>
          <w:szCs w:val="20"/>
          <w14:ligatures w14:val="none"/>
        </w:rPr>
        <w:t xml:space="preserve"> </w:t>
      </w:r>
      <w:r w:rsidRPr="007F5274">
        <w:rPr>
          <w:rFonts w:ascii="Verdana" w:eastAsia="Calibri" w:hAnsi="Verdana" w:cs="Verdana"/>
          <w:kern w:val="0"/>
          <w:sz w:val="20"/>
          <w:szCs w:val="20"/>
          <w14:ligatures w14:val="none"/>
        </w:rPr>
        <w:t xml:space="preserve">0,5 % wartości brutto Umowy określonej w </w:t>
      </w:r>
      <w:r w:rsidRPr="007F5274">
        <w:rPr>
          <w:rFonts w:ascii="Verdana" w:eastAsia="Calibri" w:hAnsi="Verdana" w:cs="Verdana"/>
          <w:bCs/>
          <w:kern w:val="0"/>
          <w:sz w:val="20"/>
          <w:szCs w:val="20"/>
          <w14:ligatures w14:val="none"/>
        </w:rPr>
        <w:t>§ 3 ust. 1 Umowy lub</w:t>
      </w:r>
      <w:r w:rsidRPr="007F5274">
        <w:rPr>
          <w:rFonts w:ascii="Verdana" w:eastAsia="Calibri" w:hAnsi="Verdana" w:cs="Verdana"/>
          <w:kern w:val="0"/>
          <w:sz w:val="20"/>
          <w:szCs w:val="20"/>
          <w14:ligatures w14:val="none"/>
        </w:rPr>
        <w:t xml:space="preserve"> większej niż </w:t>
      </w:r>
      <w:r w:rsidRPr="007F5274">
        <w:rPr>
          <w:rFonts w:ascii="Verdana" w:eastAsia="Calibri" w:hAnsi="Verdana" w:cs="Verdana"/>
          <w:bCs/>
          <w:kern w:val="0"/>
          <w:sz w:val="20"/>
          <w:szCs w:val="20"/>
          <w14:ligatures w14:val="none"/>
        </w:rPr>
        <w:t>50 000,00 zł -</w:t>
      </w:r>
      <w:r w:rsidRPr="007F5274">
        <w:rPr>
          <w:rFonts w:ascii="Verdana" w:eastAsia="Calibri" w:hAnsi="Verdana" w:cs="Verdana"/>
          <w:b/>
          <w:bCs/>
          <w:kern w:val="0"/>
          <w:sz w:val="20"/>
          <w:szCs w:val="20"/>
          <w14:ligatures w14:val="none"/>
        </w:rPr>
        <w:t xml:space="preserve"> </w:t>
      </w:r>
      <w:r w:rsidRPr="007F5274">
        <w:rPr>
          <w:rFonts w:ascii="Verdana" w:eastAsia="Calibri" w:hAnsi="Verdana" w:cs="Verdana"/>
          <w:bCs/>
          <w:kern w:val="0"/>
          <w:sz w:val="20"/>
          <w:szCs w:val="20"/>
          <w14:ligatures w14:val="none"/>
        </w:rPr>
        <w:t xml:space="preserve">w wysokości </w:t>
      </w:r>
      <w:r w:rsidRPr="007F5274">
        <w:rPr>
          <w:rFonts w:ascii="Verdana" w:eastAsia="Calibri" w:hAnsi="Verdana" w:cs="Verdana"/>
          <w:b/>
          <w:bCs/>
          <w:kern w:val="0"/>
          <w:sz w:val="20"/>
          <w:szCs w:val="20"/>
          <w14:ligatures w14:val="none"/>
        </w:rPr>
        <w:t>500 zł</w:t>
      </w:r>
      <w:r w:rsidRPr="007F5274">
        <w:rPr>
          <w:rFonts w:ascii="Verdana" w:eastAsia="Calibri" w:hAnsi="Verdana" w:cs="Verdana"/>
          <w:kern w:val="0"/>
          <w:sz w:val="20"/>
          <w:szCs w:val="20"/>
          <w14:ligatures w14:val="none"/>
        </w:rPr>
        <w:t xml:space="preserve"> za każdy dzień zwłoki przedłożenia w/w dokumentu;</w:t>
      </w:r>
    </w:p>
    <w:p w14:paraId="131B927C"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za zwłokę w przekazaniu poświadczonej za zgodność z oryginałem kopii wszelkich aneksów do umów, o których mowa w § 4 ust. 8) lit. e) Umowy– w wysokości </w:t>
      </w:r>
      <w:r w:rsidRPr="007F5274">
        <w:rPr>
          <w:rFonts w:ascii="Verdana" w:eastAsia="Calibri" w:hAnsi="Verdana" w:cs="Verdana"/>
          <w:b/>
          <w:bCs/>
          <w:kern w:val="0"/>
          <w:sz w:val="20"/>
          <w:szCs w:val="20"/>
          <w14:ligatures w14:val="none"/>
        </w:rPr>
        <w:t>500 zł</w:t>
      </w:r>
      <w:r w:rsidRPr="007F5274">
        <w:rPr>
          <w:rFonts w:ascii="Verdana" w:eastAsia="Calibri" w:hAnsi="Verdana" w:cs="Verdana"/>
          <w:kern w:val="0"/>
          <w:sz w:val="20"/>
          <w:szCs w:val="20"/>
          <w14:ligatures w14:val="none"/>
        </w:rPr>
        <w:t xml:space="preserve"> za każdy dzień zwłoki przedłożenia w/w dokumentu;</w:t>
      </w:r>
    </w:p>
    <w:p w14:paraId="23CF6D59"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za nieprzedłożenie poświadczonej za zgodność z oryginałem kopii umowy</w:t>
      </w:r>
      <w:r w:rsidRPr="007F5274">
        <w:rPr>
          <w:rFonts w:ascii="Verdana" w:eastAsia="Calibri" w:hAnsi="Verdana" w:cs="Verdana"/>
          <w:kern w:val="0"/>
          <w:sz w:val="20"/>
          <w:szCs w:val="20"/>
          <w14:ligatures w14:val="none"/>
        </w:rPr>
        <w:br/>
        <w:t>o podwykonawstwo (lub jej zmiany), której przedmiotem są roboty budowlane</w:t>
      </w:r>
      <w:r w:rsidRPr="007F5274">
        <w:rPr>
          <w:rFonts w:ascii="Verdana" w:eastAsia="Calibri" w:hAnsi="Verdana" w:cs="Verdana"/>
          <w:kern w:val="0"/>
          <w:sz w:val="20"/>
          <w:szCs w:val="20"/>
          <w14:ligatures w14:val="none"/>
        </w:rPr>
        <w:br/>
        <w:t xml:space="preserve">- w wysokości </w:t>
      </w:r>
      <w:r w:rsidRPr="007F5274">
        <w:rPr>
          <w:rFonts w:ascii="Verdana" w:eastAsia="Calibri" w:hAnsi="Verdana" w:cs="Verdana"/>
          <w:b/>
          <w:bCs/>
          <w:kern w:val="0"/>
          <w:sz w:val="20"/>
          <w:szCs w:val="20"/>
          <w14:ligatures w14:val="none"/>
        </w:rPr>
        <w:t>500 zł</w:t>
      </w:r>
      <w:r w:rsidRPr="007F5274">
        <w:rPr>
          <w:rFonts w:ascii="Verdana" w:eastAsia="Calibri" w:hAnsi="Verdana" w:cs="Verdana"/>
          <w:kern w:val="0"/>
          <w:sz w:val="20"/>
          <w:szCs w:val="20"/>
          <w14:ligatures w14:val="none"/>
        </w:rPr>
        <w:t xml:space="preserve"> za każdy dzień zwłoki przedłożenia w/w dokumentu;</w:t>
      </w:r>
    </w:p>
    <w:p w14:paraId="67A2C20D"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za brak zmiany umowy o podwykonawstwo w zakresie terminu płatności –                           w wysokości </w:t>
      </w:r>
      <w:r w:rsidRPr="007F5274">
        <w:rPr>
          <w:rFonts w:ascii="Verdana" w:eastAsia="Calibri" w:hAnsi="Verdana" w:cs="Verdana"/>
          <w:b/>
          <w:bCs/>
          <w:kern w:val="0"/>
          <w:sz w:val="20"/>
          <w:szCs w:val="20"/>
          <w14:ligatures w14:val="none"/>
        </w:rPr>
        <w:t>500 zł</w:t>
      </w:r>
      <w:r w:rsidRPr="007F5274">
        <w:rPr>
          <w:rFonts w:ascii="Verdana" w:eastAsia="Calibri" w:hAnsi="Verdana" w:cs="Verdana"/>
          <w:kern w:val="0"/>
          <w:sz w:val="20"/>
          <w:szCs w:val="20"/>
          <w14:ligatures w14:val="none"/>
        </w:rPr>
        <w:t xml:space="preserve"> za każdy dzień zwłoki w zmianie umowy o podwykonawstwo zgodnie z art. 464 ust. 10 </w:t>
      </w:r>
      <w:proofErr w:type="spellStart"/>
      <w:r w:rsidRPr="007F5274">
        <w:rPr>
          <w:rFonts w:ascii="Verdana" w:eastAsia="Calibri" w:hAnsi="Verdana" w:cs="Verdana"/>
          <w:kern w:val="0"/>
          <w:sz w:val="20"/>
          <w:szCs w:val="20"/>
          <w14:ligatures w14:val="none"/>
        </w:rPr>
        <w:t>p.z.p</w:t>
      </w:r>
      <w:proofErr w:type="spellEnd"/>
      <w:r w:rsidRPr="007F5274">
        <w:rPr>
          <w:rFonts w:ascii="Verdana" w:eastAsia="Calibri" w:hAnsi="Verdana" w:cs="Verdana"/>
          <w:kern w:val="0"/>
          <w:sz w:val="20"/>
          <w:szCs w:val="20"/>
          <w14:ligatures w14:val="none"/>
        </w:rPr>
        <w:t>.;</w:t>
      </w:r>
    </w:p>
    <w:p w14:paraId="69FB5AF1" w14:textId="77777777" w:rsidR="007F5274" w:rsidRPr="007F5274" w:rsidRDefault="007F5274" w:rsidP="007F5274">
      <w:pPr>
        <w:widowControl w:val="0"/>
        <w:autoSpaceDE w:val="0"/>
        <w:autoSpaceDN w:val="0"/>
        <w:adjustRightInd w:val="0"/>
        <w:spacing w:after="0" w:line="240" w:lineRule="auto"/>
        <w:ind w:left="709" w:hanging="283"/>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ł) za brak przedłużenia Zabezpieczenia Należytego Wykonania Umowy w związku</w:t>
      </w:r>
      <w:r w:rsidRPr="007F5274">
        <w:rPr>
          <w:rFonts w:ascii="Verdana" w:eastAsia="Calibri" w:hAnsi="Verdana" w:cs="Verdana"/>
          <w:kern w:val="0"/>
          <w:sz w:val="20"/>
          <w:szCs w:val="20"/>
          <w14:ligatures w14:val="none"/>
        </w:rPr>
        <w:br/>
        <w:t xml:space="preserve">z przekroczeniem terminu określonego w </w:t>
      </w:r>
      <w:r w:rsidRPr="007F5274">
        <w:rPr>
          <w:rFonts w:ascii="Verdana" w:eastAsia="Calibri" w:hAnsi="Verdana" w:cs="Verdana"/>
          <w:bCs/>
          <w:kern w:val="0"/>
          <w:sz w:val="20"/>
          <w:szCs w:val="20"/>
          <w14:ligatures w14:val="none"/>
        </w:rPr>
        <w:t xml:space="preserve">§ 6 ust. 1 Umowy dotyczącego realizacji całego Przedmiotu Umowy - w wysokości </w:t>
      </w:r>
      <w:r w:rsidRPr="007F5274">
        <w:rPr>
          <w:rFonts w:ascii="Verdana" w:eastAsia="Calibri" w:hAnsi="Verdana" w:cs="Verdana"/>
          <w:b/>
          <w:bCs/>
          <w:kern w:val="0"/>
          <w:sz w:val="20"/>
          <w:szCs w:val="20"/>
          <w14:ligatures w14:val="none"/>
        </w:rPr>
        <w:t>0,1%</w:t>
      </w:r>
      <w:r w:rsidRPr="007F5274">
        <w:rPr>
          <w:rFonts w:ascii="Verdana" w:eastAsia="Calibri" w:hAnsi="Verdana" w:cs="Verdana"/>
          <w:bCs/>
          <w:kern w:val="0"/>
          <w:sz w:val="20"/>
          <w:szCs w:val="20"/>
          <w14:ligatures w14:val="none"/>
        </w:rPr>
        <w:t xml:space="preserve"> wartości umownego wynagrodzenia brutto określonego w §</w:t>
      </w:r>
      <w:r w:rsidRPr="007F5274">
        <w:rPr>
          <w:rFonts w:ascii="Verdana" w:eastAsia="Calibri" w:hAnsi="Verdana" w:cs="Verdana"/>
          <w:kern w:val="0"/>
          <w:sz w:val="20"/>
          <w:szCs w:val="20"/>
          <w14:ligatures w14:val="none"/>
        </w:rPr>
        <w:t xml:space="preserve"> 3 ust. 1 Umowy za każdy dzień braku zabezpieczenia                         w wymaganej przez Zamawiającego wysokości;</w:t>
      </w:r>
    </w:p>
    <w:p w14:paraId="6ADCB0CE"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bookmarkStart w:id="8" w:name="_Hlk139282558"/>
      <w:r w:rsidRPr="007F5274">
        <w:rPr>
          <w:rFonts w:ascii="Verdana" w:eastAsia="Calibri" w:hAnsi="Verdana" w:cs="Times New Roman"/>
          <w:kern w:val="0"/>
          <w:sz w:val="20"/>
          <w:szCs w:val="20"/>
          <w14:ligatures w14:val="none"/>
        </w:rPr>
        <w:t xml:space="preserve">za stwierdzone nieprzestrzeganie przez pracowników Wykonawcy, pracowników Podwykonawców lub Dalszych Podwykonawców zakazu palenia papierosów na terenie całego obiektu poza strefami do tego wyznaczonymi  w wysokości </w:t>
      </w:r>
      <w:r w:rsidRPr="007F5274">
        <w:rPr>
          <w:rFonts w:ascii="Verdana" w:eastAsia="Calibri" w:hAnsi="Verdana" w:cs="Times New Roman"/>
          <w:b/>
          <w:kern w:val="0"/>
          <w:sz w:val="20"/>
          <w:szCs w:val="20"/>
          <w14:ligatures w14:val="none"/>
        </w:rPr>
        <w:t>1 000 zł</w:t>
      </w:r>
      <w:r w:rsidRPr="007F5274">
        <w:rPr>
          <w:rFonts w:ascii="Verdana" w:eastAsia="Calibri" w:hAnsi="Verdana" w:cs="Times New Roman"/>
          <w:kern w:val="0"/>
          <w:sz w:val="20"/>
          <w:szCs w:val="20"/>
          <w14:ligatures w14:val="none"/>
        </w:rPr>
        <w:t xml:space="preserve"> za każde stwierdzone zdarzenie;</w:t>
      </w:r>
    </w:p>
    <w:bookmarkEnd w:id="8"/>
    <w:p w14:paraId="2F77C633"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Times New Roman"/>
          <w:kern w:val="0"/>
          <w:sz w:val="20"/>
          <w:szCs w:val="20"/>
          <w14:ligatures w14:val="none"/>
        </w:rPr>
        <w:t xml:space="preserve">za niewydanie karty gwarancyjnej w dniu podpisania Protokołu Odbioru Końcowego Robót </w:t>
      </w:r>
      <w:r w:rsidRPr="007F5274">
        <w:rPr>
          <w:rFonts w:ascii="Verdana" w:eastAsia="Calibri" w:hAnsi="Verdana" w:cs="Verdana"/>
          <w:bCs/>
          <w:kern w:val="0"/>
          <w:sz w:val="20"/>
          <w:szCs w:val="20"/>
          <w14:ligatures w14:val="none"/>
        </w:rPr>
        <w:t xml:space="preserve">w wysokości </w:t>
      </w:r>
      <w:r w:rsidRPr="007F5274">
        <w:rPr>
          <w:rFonts w:ascii="Verdana" w:eastAsia="Calibri" w:hAnsi="Verdana" w:cs="Verdana"/>
          <w:b/>
          <w:bCs/>
          <w:kern w:val="0"/>
          <w:sz w:val="20"/>
          <w:szCs w:val="20"/>
          <w14:ligatures w14:val="none"/>
        </w:rPr>
        <w:t>1 000 zł</w:t>
      </w:r>
      <w:r w:rsidRPr="007F5274">
        <w:rPr>
          <w:rFonts w:ascii="Verdana" w:eastAsia="Calibri" w:hAnsi="Verdana" w:cs="Verdana"/>
          <w:kern w:val="0"/>
          <w:sz w:val="20"/>
          <w:szCs w:val="20"/>
          <w14:ligatures w14:val="none"/>
        </w:rPr>
        <w:t xml:space="preserve"> za każdy dzień zwłoki przedłożenia w/w dokumentu;</w:t>
      </w:r>
    </w:p>
    <w:p w14:paraId="20FB53A4"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Times New Roman"/>
          <w:kern w:val="0"/>
          <w:sz w:val="20"/>
          <w:szCs w:val="20"/>
          <w14:ligatures w14:val="none"/>
        </w:rPr>
        <w:t xml:space="preserve">za nieprzekazanie dokumentu przedłużającego okres obowiązywania polisy ubezpieczeniowej Odpowiedzialności Cywilnej w terminie określonym w </w:t>
      </w:r>
      <w:r w:rsidRPr="007F5274">
        <w:rPr>
          <w:rFonts w:ascii="Verdana" w:eastAsia="Calibri" w:hAnsi="Verdana" w:cs="Verdana"/>
          <w:bCs/>
          <w:kern w:val="0"/>
          <w:sz w:val="20"/>
          <w:szCs w:val="20"/>
          <w14:ligatures w14:val="none"/>
        </w:rPr>
        <w:t xml:space="preserve">§ 16 ust. 3                    w wysokości </w:t>
      </w:r>
      <w:r w:rsidRPr="007F5274">
        <w:rPr>
          <w:rFonts w:ascii="Verdana" w:eastAsia="Calibri" w:hAnsi="Verdana" w:cs="Verdana"/>
          <w:b/>
          <w:kern w:val="0"/>
          <w:sz w:val="20"/>
          <w:szCs w:val="20"/>
          <w14:ligatures w14:val="none"/>
        </w:rPr>
        <w:t>1</w:t>
      </w:r>
      <w:r w:rsidRPr="007F5274">
        <w:rPr>
          <w:rFonts w:ascii="Verdana" w:eastAsia="Calibri" w:hAnsi="Verdana" w:cs="Verdana"/>
          <w:b/>
          <w:bCs/>
          <w:kern w:val="0"/>
          <w:sz w:val="20"/>
          <w:szCs w:val="20"/>
          <w14:ligatures w14:val="none"/>
        </w:rPr>
        <w:t xml:space="preserve"> 000 zł</w:t>
      </w:r>
      <w:r w:rsidRPr="007F5274">
        <w:rPr>
          <w:rFonts w:ascii="Verdana" w:eastAsia="Calibri" w:hAnsi="Verdana" w:cs="Verdana"/>
          <w:kern w:val="0"/>
          <w:sz w:val="20"/>
          <w:szCs w:val="20"/>
          <w14:ligatures w14:val="none"/>
        </w:rPr>
        <w:t xml:space="preserve"> za każdy dzień zwłoki przekazania w/w dokumentu;</w:t>
      </w:r>
    </w:p>
    <w:p w14:paraId="64C48E7F" w14:textId="77777777" w:rsidR="007F5274" w:rsidRP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każdorazowo za niezatrudnienie na podstawie umowy o pracę przez Wykonawcę, Podwykonawcę lub Dalszego Podwykonawcę osób wykonujących co najmniej jednej z czynności wskazanych w § 7 ust. 2 pkt 13) Umowy, a polegających na wykonywaniu pracy w sposób określony w Kodeksie Pracy </w:t>
      </w:r>
      <w:r w:rsidRPr="007F5274">
        <w:rPr>
          <w:rFonts w:ascii="Verdana" w:eastAsia="Calibri" w:hAnsi="Verdana" w:cs="Verdana"/>
          <w:bCs/>
          <w:kern w:val="0"/>
          <w:sz w:val="20"/>
          <w:szCs w:val="20"/>
          <w14:ligatures w14:val="none"/>
        </w:rPr>
        <w:t xml:space="preserve">w wysokości </w:t>
      </w:r>
      <w:bookmarkStart w:id="9" w:name="_Hlk148087146"/>
      <w:r w:rsidRPr="007F5274">
        <w:rPr>
          <w:rFonts w:ascii="Verdana" w:eastAsia="Calibri" w:hAnsi="Verdana" w:cs="Verdana"/>
          <w:b/>
          <w:bCs/>
          <w:kern w:val="0"/>
          <w:sz w:val="20"/>
          <w:szCs w:val="20"/>
          <w14:ligatures w14:val="none"/>
        </w:rPr>
        <w:t>1 000 zł</w:t>
      </w:r>
      <w:r w:rsidRPr="007F5274">
        <w:rPr>
          <w:rFonts w:ascii="Verdana" w:eastAsia="Calibri" w:hAnsi="Verdana" w:cs="Verdana"/>
          <w:kern w:val="0"/>
          <w:sz w:val="20"/>
          <w:szCs w:val="20"/>
          <w14:ligatures w14:val="none"/>
        </w:rPr>
        <w:t xml:space="preserve"> za każdy stwierdzony przypadek;</w:t>
      </w:r>
    </w:p>
    <w:bookmarkEnd w:id="9"/>
    <w:p w14:paraId="639B88C2" w14:textId="77777777" w:rsid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za każdy przypadek nieprzedłożenia oświadczeń lub dokumentów, o których mowa   w § 7 ust. 2 pkt 15) Umowy lub niezłożenia wyjaśnień w wysokości </w:t>
      </w:r>
      <w:r w:rsidRPr="007F5274">
        <w:rPr>
          <w:rFonts w:ascii="Verdana" w:eastAsia="Calibri" w:hAnsi="Verdana" w:cs="Verdana"/>
          <w:b/>
          <w:kern w:val="0"/>
          <w:sz w:val="20"/>
          <w:szCs w:val="20"/>
          <w14:ligatures w14:val="none"/>
        </w:rPr>
        <w:t>1 000 zł</w:t>
      </w:r>
      <w:r w:rsidRPr="007F5274">
        <w:rPr>
          <w:rFonts w:ascii="Verdana" w:eastAsia="Calibri" w:hAnsi="Verdana" w:cs="Verdana"/>
          <w:kern w:val="0"/>
          <w:sz w:val="20"/>
          <w:szCs w:val="20"/>
          <w14:ligatures w14:val="none"/>
        </w:rPr>
        <w:t>;</w:t>
      </w:r>
      <w:bookmarkStart w:id="10" w:name="_Hlk148088392"/>
    </w:p>
    <w:p w14:paraId="7E589A40" w14:textId="5D3146FD" w:rsidR="00142035" w:rsidRPr="007F5274" w:rsidRDefault="00142035"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Pr>
          <w:rFonts w:ascii="Verdana" w:eastAsia="Calibri" w:hAnsi="Verdana" w:cs="Verdana"/>
          <w:kern w:val="0"/>
          <w:sz w:val="20"/>
          <w:szCs w:val="20"/>
          <w14:ligatures w14:val="none"/>
        </w:rPr>
        <w:t xml:space="preserve">za stwierdzone nieprzestrzeganie przez pracowników Wykonawcy, pracowników Podwykonawców lub Dalszych Podwykonawców zatwierdzonego planu BIOZ – </w:t>
      </w:r>
      <w:r w:rsidR="00D24C71">
        <w:rPr>
          <w:rFonts w:ascii="Verdana" w:eastAsia="Calibri" w:hAnsi="Verdana" w:cs="Verdana"/>
          <w:kern w:val="0"/>
          <w:sz w:val="20"/>
          <w:szCs w:val="20"/>
          <w14:ligatures w14:val="none"/>
        </w:rPr>
        <w:t xml:space="preserve">               </w:t>
      </w:r>
      <w:r w:rsidRPr="00D24C71">
        <w:rPr>
          <w:rFonts w:ascii="Verdana" w:eastAsia="Calibri" w:hAnsi="Verdana" w:cs="Verdana"/>
          <w:b/>
          <w:bCs/>
          <w:kern w:val="0"/>
          <w:sz w:val="20"/>
          <w:szCs w:val="20"/>
          <w14:ligatures w14:val="none"/>
        </w:rPr>
        <w:t>1 000</w:t>
      </w:r>
      <w:r>
        <w:rPr>
          <w:rFonts w:ascii="Verdana" w:eastAsia="Calibri" w:hAnsi="Verdana" w:cs="Verdana"/>
          <w:kern w:val="0"/>
          <w:sz w:val="20"/>
          <w:szCs w:val="20"/>
          <w14:ligatures w14:val="none"/>
        </w:rPr>
        <w:t xml:space="preserve"> </w:t>
      </w:r>
      <w:r w:rsidRPr="00D24C71">
        <w:rPr>
          <w:rFonts w:ascii="Verdana" w:eastAsia="Calibri" w:hAnsi="Verdana" w:cs="Verdana"/>
          <w:b/>
          <w:bCs/>
          <w:kern w:val="0"/>
          <w:sz w:val="20"/>
          <w:szCs w:val="20"/>
          <w14:ligatures w14:val="none"/>
        </w:rPr>
        <w:t>zł</w:t>
      </w:r>
      <w:r>
        <w:rPr>
          <w:rFonts w:ascii="Verdana" w:eastAsia="Calibri" w:hAnsi="Verdana" w:cs="Verdana"/>
          <w:kern w:val="0"/>
          <w:sz w:val="20"/>
          <w:szCs w:val="20"/>
          <w14:ligatures w14:val="none"/>
        </w:rPr>
        <w:t xml:space="preserve"> za każde stwierdzone zdarzenie</w:t>
      </w:r>
      <w:r w:rsidR="00D24C71">
        <w:rPr>
          <w:rFonts w:ascii="Verdana" w:eastAsia="Calibri" w:hAnsi="Verdana" w:cs="Verdana"/>
          <w:kern w:val="0"/>
          <w:sz w:val="20"/>
          <w:szCs w:val="20"/>
          <w14:ligatures w14:val="none"/>
        </w:rPr>
        <w:t>;</w:t>
      </w:r>
    </w:p>
    <w:p w14:paraId="60DA6685" w14:textId="77777777" w:rsidR="007F5274" w:rsidRDefault="007F5274" w:rsidP="007F5274">
      <w:pPr>
        <w:widowControl w:val="0"/>
        <w:numPr>
          <w:ilvl w:val="0"/>
          <w:numId w:val="27"/>
        </w:numPr>
        <w:tabs>
          <w:tab w:val="num" w:pos="720"/>
        </w:tabs>
        <w:autoSpaceDE w:val="0"/>
        <w:autoSpaceDN w:val="0"/>
        <w:adjustRightInd w:val="0"/>
        <w:spacing w:after="0" w:line="240" w:lineRule="auto"/>
        <w:ind w:left="72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za każdy stwierdzony przypadek realizacji Przedmiotu Umowy przez osobę znajdującą się pod wpływem alkoholu, narkotyków lub innych środków odurzających – </w:t>
      </w:r>
      <w:r w:rsidRPr="007F5274">
        <w:rPr>
          <w:rFonts w:ascii="Verdana" w:eastAsia="Calibri" w:hAnsi="Verdana" w:cs="Verdana"/>
          <w:b/>
          <w:bCs/>
          <w:kern w:val="0"/>
          <w:sz w:val="20"/>
          <w:szCs w:val="20"/>
          <w14:ligatures w14:val="none"/>
        </w:rPr>
        <w:t>1 500</w:t>
      </w:r>
      <w:r w:rsidRPr="007F5274">
        <w:rPr>
          <w:rFonts w:ascii="Verdana" w:eastAsia="Calibri" w:hAnsi="Verdana" w:cs="Verdana"/>
          <w:kern w:val="0"/>
          <w:sz w:val="20"/>
          <w:szCs w:val="20"/>
          <w14:ligatures w14:val="none"/>
        </w:rPr>
        <w:t xml:space="preserve"> </w:t>
      </w:r>
      <w:r w:rsidRPr="007F5274">
        <w:rPr>
          <w:rFonts w:ascii="Verdana" w:eastAsia="Calibri" w:hAnsi="Verdana" w:cs="Verdana"/>
          <w:b/>
          <w:bCs/>
          <w:kern w:val="0"/>
          <w:sz w:val="20"/>
          <w:szCs w:val="20"/>
          <w14:ligatures w14:val="none"/>
        </w:rPr>
        <w:t>zł</w:t>
      </w:r>
      <w:r w:rsidRPr="007F5274">
        <w:rPr>
          <w:rFonts w:ascii="Verdana" w:eastAsia="Calibri" w:hAnsi="Verdana" w:cs="Verdana"/>
          <w:kern w:val="0"/>
          <w:sz w:val="20"/>
          <w:szCs w:val="20"/>
          <w14:ligatures w14:val="none"/>
        </w:rPr>
        <w:t xml:space="preserve"> za każdy taki przypadek.</w:t>
      </w:r>
    </w:p>
    <w:p w14:paraId="3D8B9EB7" w14:textId="77777777" w:rsidR="00D80938" w:rsidRDefault="00D80938" w:rsidP="00D80938">
      <w:pPr>
        <w:widowControl w:val="0"/>
        <w:autoSpaceDE w:val="0"/>
        <w:autoSpaceDN w:val="0"/>
        <w:adjustRightInd w:val="0"/>
        <w:spacing w:after="0" w:line="240" w:lineRule="auto"/>
        <w:jc w:val="both"/>
        <w:rPr>
          <w:rFonts w:ascii="Verdana" w:eastAsia="Calibri" w:hAnsi="Verdana" w:cs="Verdana"/>
          <w:kern w:val="0"/>
          <w:sz w:val="20"/>
          <w:szCs w:val="20"/>
          <w14:ligatures w14:val="none"/>
        </w:rPr>
      </w:pPr>
    </w:p>
    <w:bookmarkEnd w:id="10"/>
    <w:p w14:paraId="359BF9AC" w14:textId="77777777" w:rsidR="007F5274" w:rsidRPr="007F5274" w:rsidRDefault="007F5274" w:rsidP="007F5274">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7F5274">
        <w:rPr>
          <w:rFonts w:ascii="Verdana" w:eastAsia="Calibri" w:hAnsi="Verdana" w:cs="Verdana"/>
          <w:bCs/>
          <w:kern w:val="0"/>
          <w:sz w:val="20"/>
          <w:szCs w:val="20"/>
          <w14:ligatures w14:val="none"/>
        </w:rPr>
        <w:lastRenderedPageBreak/>
        <w:t xml:space="preserve">Zamawiający zapłaci Wykonawcy karę umowną za odstąpienie od Umowy przez Wykonawcę, z przyczyn, za które ponosi odpowiedzialność Zamawiający – w wysokości 10 % umownego wynagrodzenia brutto określonego w § 3 ust. 1. </w:t>
      </w:r>
      <w:r w:rsidRPr="007F5274">
        <w:rPr>
          <w:rFonts w:ascii="Verdana" w:eastAsia="Calibri" w:hAnsi="Verdana" w:cs="Arial"/>
          <w:kern w:val="0"/>
          <w:sz w:val="20"/>
          <w:szCs w:val="20"/>
          <w:lang w:eastAsia="pl-PL"/>
          <w14:ligatures w14:val="none"/>
        </w:rPr>
        <w:t xml:space="preserve">Dla usunięcia wszelkich wątpliwości Strony zgodnie oświadczają, że zobowiązanie do zapłaty kary umownej `nie obejmuje sytuacji odstąpienia od umowy przez Zamawiającego na podstawie art. 456 ust. 1 pkt 1 </w:t>
      </w:r>
      <w:proofErr w:type="spellStart"/>
      <w:r w:rsidRPr="007F5274">
        <w:rPr>
          <w:rFonts w:ascii="Verdana" w:eastAsia="Calibri" w:hAnsi="Verdana" w:cs="Arial"/>
          <w:kern w:val="0"/>
          <w:sz w:val="20"/>
          <w:szCs w:val="20"/>
          <w:lang w:eastAsia="pl-PL"/>
          <w14:ligatures w14:val="none"/>
        </w:rPr>
        <w:t>p.z.p</w:t>
      </w:r>
      <w:proofErr w:type="spellEnd"/>
      <w:r w:rsidRPr="007F5274">
        <w:rPr>
          <w:rFonts w:ascii="Verdana" w:eastAsia="Calibri" w:hAnsi="Verdana" w:cs="Arial"/>
          <w:kern w:val="0"/>
          <w:sz w:val="20"/>
          <w:szCs w:val="20"/>
          <w:lang w:eastAsia="pl-PL"/>
          <w14:ligatures w14:val="none"/>
        </w:rPr>
        <w:t>.</w:t>
      </w:r>
    </w:p>
    <w:p w14:paraId="3BC610E7" w14:textId="77777777" w:rsidR="007F5274" w:rsidRPr="007F5274" w:rsidRDefault="007F5274" w:rsidP="007F5274">
      <w:pPr>
        <w:widowControl w:val="0"/>
        <w:numPr>
          <w:ilvl w:val="0"/>
          <w:numId w:val="6"/>
        </w:numPr>
        <w:autoSpaceDE w:val="0"/>
        <w:autoSpaceDN w:val="0"/>
        <w:adjustRightInd w:val="0"/>
        <w:spacing w:after="0" w:line="240" w:lineRule="auto"/>
        <w:ind w:left="360" w:hanging="357"/>
        <w:jc w:val="both"/>
        <w:rPr>
          <w:rFonts w:ascii="Verdana" w:eastAsia="Calibri" w:hAnsi="Verdana" w:cs="Verdana"/>
          <w:bCs/>
          <w:kern w:val="0"/>
          <w:sz w:val="20"/>
          <w:szCs w:val="20"/>
          <w14:ligatures w14:val="none"/>
        </w:rPr>
      </w:pPr>
      <w:r w:rsidRPr="007F5274">
        <w:rPr>
          <w:rFonts w:ascii="Verdana" w:eastAsia="Calibri" w:hAnsi="Verdana" w:cs="Arial"/>
          <w:kern w:val="0"/>
          <w:sz w:val="20"/>
          <w:szCs w:val="20"/>
          <w:lang w:eastAsia="pl-PL"/>
          <w14:ligatures w14:val="none"/>
        </w:rPr>
        <w:t xml:space="preserve">Kary umowne podlegają sumowaniu z zastrzeżeniem, że ich </w:t>
      </w:r>
      <w:r w:rsidRPr="007F5274">
        <w:rPr>
          <w:rFonts w:ascii="Verdana" w:eastAsia="Calibri" w:hAnsi="Verdana" w:cs="Verdana"/>
          <w:bCs/>
          <w:kern w:val="0"/>
          <w:sz w:val="20"/>
          <w:szCs w:val="20"/>
          <w14:ligatures w14:val="none"/>
        </w:rPr>
        <w:t>łączna wysokość, nie może przekroczyć 20% wynagrodzenia brutto, o którym mowa w § 3 ust. 1 Umowy.</w:t>
      </w:r>
    </w:p>
    <w:p w14:paraId="38834A75" w14:textId="6C7C65B9" w:rsidR="007F5274" w:rsidRPr="001F725C" w:rsidRDefault="001F725C" w:rsidP="007F5274">
      <w:pPr>
        <w:numPr>
          <w:ilvl w:val="0"/>
          <w:numId w:val="6"/>
        </w:numPr>
        <w:spacing w:after="0" w:line="240" w:lineRule="auto"/>
        <w:ind w:left="364" w:hanging="357"/>
        <w:jc w:val="both"/>
        <w:rPr>
          <w:rFonts w:ascii="Verdana" w:eastAsia="Calibri" w:hAnsi="Verdana" w:cs="Verdana"/>
          <w:bCs/>
          <w:kern w:val="0"/>
          <w:sz w:val="20"/>
          <w:szCs w:val="20"/>
          <w14:ligatures w14:val="none"/>
        </w:rPr>
      </w:pPr>
      <w:r w:rsidRPr="00F202A5">
        <w:rPr>
          <w:rFonts w:ascii="Verdana" w:eastAsia="Calibri" w:hAnsi="Verdana" w:cs="Verdana"/>
          <w:bCs/>
          <w:kern w:val="0"/>
          <w:sz w:val="20"/>
          <w:szCs w:val="20"/>
          <w14:ligatures w14:val="none"/>
        </w:rPr>
        <w:t>Strony uzgadniają, że zapłata kary umownej nastąpi na podstawie obciążeniowej noty księgowej wystawionej przez Zamawiającego, przesłanej na adres e-mailowy Wykonawcy: ..........................…., płatnej na konto bankowe podane w nocie księgowej w terminie 7 dni od dnia jej wysłania. W przypadku niezapłacenia ww. noty księgowej w</w:t>
      </w:r>
      <w:r w:rsidR="00F202A5">
        <w:rPr>
          <w:rFonts w:ascii="Verdana" w:eastAsia="Calibri" w:hAnsi="Verdana" w:cs="Verdana"/>
          <w:bCs/>
          <w:kern w:val="0"/>
          <w:sz w:val="20"/>
          <w:szCs w:val="20"/>
          <w14:ligatures w14:val="none"/>
        </w:rPr>
        <w:t> </w:t>
      </w:r>
      <w:r w:rsidRPr="00F202A5">
        <w:rPr>
          <w:rFonts w:ascii="Verdana" w:eastAsia="Calibri" w:hAnsi="Verdana" w:cs="Verdana"/>
          <w:bCs/>
          <w:kern w:val="0"/>
          <w:sz w:val="20"/>
          <w:szCs w:val="20"/>
          <w14:ligatures w14:val="none"/>
        </w:rPr>
        <w:t>terminie, Zamawiający zastrzega sobie prawo do potrącania naliczonych kar umownych z  jakimikolwiek należnościami Wykonawcy, aż do całkowitego zaspokojenia roszczeń</w:t>
      </w:r>
      <w:r w:rsidR="007F5274" w:rsidRPr="001F725C">
        <w:rPr>
          <w:rFonts w:ascii="Verdana" w:eastAsia="Calibri" w:hAnsi="Verdana" w:cs="Verdana"/>
          <w:bCs/>
          <w:kern w:val="0"/>
          <w:sz w:val="20"/>
          <w:szCs w:val="20"/>
          <w14:ligatures w14:val="none"/>
        </w:rPr>
        <w:t>.</w:t>
      </w:r>
    </w:p>
    <w:p w14:paraId="1FCC2A7F" w14:textId="77777777" w:rsidR="007F5274" w:rsidRPr="007F5274" w:rsidRDefault="007F5274" w:rsidP="007F5274">
      <w:pPr>
        <w:numPr>
          <w:ilvl w:val="0"/>
          <w:numId w:val="6"/>
        </w:numPr>
        <w:spacing w:after="0" w:line="240" w:lineRule="auto"/>
        <w:ind w:left="364" w:hanging="357"/>
        <w:jc w:val="both"/>
        <w:rPr>
          <w:rFonts w:ascii="Verdana" w:eastAsia="Calibri" w:hAnsi="Verdana" w:cs="Arial"/>
          <w:kern w:val="0"/>
          <w:sz w:val="20"/>
          <w:szCs w:val="20"/>
          <w14:ligatures w14:val="none"/>
        </w:rPr>
      </w:pPr>
      <w:bookmarkStart w:id="11" w:name="_Hlk112744555"/>
      <w:r w:rsidRPr="007F5274">
        <w:rPr>
          <w:rFonts w:ascii="Verdana" w:eastAsia="Calibri" w:hAnsi="Verdana" w:cs="Arial"/>
          <w:kern w:val="0"/>
          <w:sz w:val="20"/>
          <w:szCs w:val="20"/>
          <w14:ligatures w14:val="none"/>
        </w:rPr>
        <w:t>Zamawiający zastrzega sobie prawo dochodzenia odszkodowania uzupełniającego na zasadach ogólnych do pełnej wysokości poniesionej szkody, jeżeli szkoda, jaką poniósł na skutek nienależytego wykonania Umowy przez Wykonawcę jest wyższa od naliczonych kar umownych.</w:t>
      </w:r>
      <w:bookmarkEnd w:id="11"/>
    </w:p>
    <w:p w14:paraId="393F12ED" w14:textId="77777777" w:rsidR="000F000F" w:rsidRDefault="000F000F" w:rsidP="007F5274">
      <w:pPr>
        <w:widowControl w:val="0"/>
        <w:autoSpaceDE w:val="0"/>
        <w:autoSpaceDN w:val="0"/>
        <w:adjustRightInd w:val="0"/>
        <w:spacing w:after="0" w:line="240" w:lineRule="auto"/>
        <w:jc w:val="center"/>
        <w:rPr>
          <w:ins w:id="12" w:author="Anna Pawliszyn" w:date="2025-05-07T09:08:00Z" w16du:dateUtc="2025-05-07T07:08:00Z"/>
          <w:rFonts w:ascii="Verdana" w:eastAsia="Calibri" w:hAnsi="Verdana" w:cs="Arial"/>
          <w:b/>
          <w:bCs/>
          <w:kern w:val="0"/>
          <w:sz w:val="20"/>
          <w:szCs w:val="20"/>
          <w14:ligatures w14:val="none"/>
        </w:rPr>
      </w:pPr>
    </w:p>
    <w:p w14:paraId="76870241" w14:textId="2BFA37E5"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11. Rękojmia i Gwarancja</w:t>
      </w:r>
    </w:p>
    <w:p w14:paraId="346E79B1"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0D3F3B5E" w14:textId="77777777" w:rsidR="007F5274" w:rsidRPr="007F5274" w:rsidRDefault="007F5274" w:rsidP="007F527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Wykonawca udziela rękojmi i gwarancji na wykonane roboty budowlane i wbudowane materiały oraz zamontowane urządzenia i systemy - na okres: </w:t>
      </w:r>
      <w:r w:rsidRPr="007F5274">
        <w:rPr>
          <w:rFonts w:ascii="Verdana" w:eastAsia="Calibri" w:hAnsi="Verdana" w:cs="Verdana"/>
          <w:b/>
          <w:kern w:val="0"/>
          <w:sz w:val="20"/>
          <w:szCs w:val="20"/>
          <w14:ligatures w14:val="none"/>
        </w:rPr>
        <w:t>…… miesięcy</w:t>
      </w:r>
      <w:r w:rsidRPr="007F5274">
        <w:rPr>
          <w:rFonts w:ascii="Verdana" w:eastAsia="Calibri" w:hAnsi="Verdana" w:cs="Verdana"/>
          <w:kern w:val="0"/>
          <w:sz w:val="20"/>
          <w:szCs w:val="20"/>
          <w14:ligatures w14:val="none"/>
        </w:rPr>
        <w:t xml:space="preserve"> </w:t>
      </w:r>
      <w:r w:rsidRPr="007F5274">
        <w:rPr>
          <w:rFonts w:ascii="Verdana" w:eastAsia="Calibri" w:hAnsi="Verdana" w:cs="Verdana"/>
          <w:b/>
          <w:bCs/>
          <w:kern w:val="0"/>
          <w:sz w:val="20"/>
          <w:szCs w:val="20"/>
          <w14:ligatures w14:val="none"/>
        </w:rPr>
        <w:t>zgodnie ze złożoną ofertą</w:t>
      </w:r>
      <w:r w:rsidRPr="007F5274">
        <w:rPr>
          <w:rFonts w:ascii="Verdana" w:eastAsia="Calibri" w:hAnsi="Verdana" w:cs="Verdana"/>
          <w:kern w:val="0"/>
          <w:sz w:val="20"/>
          <w:szCs w:val="20"/>
          <w14:ligatures w14:val="none"/>
        </w:rPr>
        <w:t>.</w:t>
      </w:r>
    </w:p>
    <w:p w14:paraId="4DD5443D" w14:textId="77777777" w:rsidR="007F5274" w:rsidRPr="007F5274" w:rsidRDefault="007F5274" w:rsidP="007F5274">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Bieg terminu rękojmi i gwarancji rozpoczyna się następnego dnia licząc od daty odbioru końcowego zakończonego sporządzeniem</w:t>
      </w:r>
      <w:r w:rsidRPr="007F5274">
        <w:rPr>
          <w:rFonts w:ascii="Verdana" w:eastAsia="Calibri" w:hAnsi="Verdana" w:cs="Verdana"/>
          <w:b/>
          <w:kern w:val="0"/>
          <w:sz w:val="20"/>
          <w:szCs w:val="20"/>
          <w14:ligatures w14:val="none"/>
        </w:rPr>
        <w:t xml:space="preserve"> Protokołu Odbioru Końcowego Robót</w:t>
      </w:r>
      <w:r w:rsidRPr="007F5274">
        <w:rPr>
          <w:rFonts w:ascii="Verdana" w:eastAsia="Calibri" w:hAnsi="Verdana" w:cs="Verdana"/>
          <w:kern w:val="0"/>
          <w:sz w:val="20"/>
          <w:szCs w:val="20"/>
          <w14:ligatures w14:val="none"/>
        </w:rPr>
        <w:t xml:space="preserve"> – zgodnie z treścią </w:t>
      </w:r>
      <w:r w:rsidRPr="007F5274">
        <w:rPr>
          <w:rFonts w:ascii="Verdana" w:eastAsia="Calibri" w:hAnsi="Verdana" w:cs="Verdana"/>
          <w:bCs/>
          <w:kern w:val="0"/>
          <w:sz w:val="20"/>
          <w:szCs w:val="20"/>
          <w14:ligatures w14:val="none"/>
        </w:rPr>
        <w:t>§ 9 ust. 4 Umowy.</w:t>
      </w:r>
    </w:p>
    <w:p w14:paraId="09A7AFC1" w14:textId="77777777" w:rsidR="007F5274" w:rsidRPr="007F5274" w:rsidRDefault="007F5274" w:rsidP="007F5274">
      <w:pPr>
        <w:widowControl w:val="0"/>
        <w:numPr>
          <w:ilvl w:val="0"/>
          <w:numId w:val="7"/>
        </w:numPr>
        <w:tabs>
          <w:tab w:val="left" w:pos="142"/>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7F5274">
        <w:rPr>
          <w:rFonts w:ascii="Verdana" w:eastAsia="Calibri" w:hAnsi="Verdana" w:cs="Verdana"/>
          <w:bCs/>
          <w:kern w:val="0"/>
          <w:sz w:val="20"/>
          <w:szCs w:val="20"/>
          <w14:ligatures w14:val="none"/>
        </w:rPr>
        <w:t>Wykonawca ponosi odpowiedzialność z tytułu gwarancji za wady i rękojmi zmniejszające wartość użytkową, techniczną i estetyczną przedmiotu gwarancji. Wykonawca jest zobowiązany do naprawy lub wymiany elementów objętych gwarancją w celu przywrócenia wartości użytkowej, technicznej, estetycznej Przedmiotu Umowy.</w:t>
      </w:r>
    </w:p>
    <w:p w14:paraId="010E3F8E" w14:textId="77777777" w:rsidR="007F5274" w:rsidRPr="007F5274" w:rsidRDefault="007F5274" w:rsidP="007F527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Wykonawca zobowiązany jest przystąpić niezwłocznie,</w:t>
      </w:r>
      <w:r w:rsidRPr="007F5274">
        <w:rPr>
          <w:rFonts w:ascii="Verdana" w:eastAsia="Calibri" w:hAnsi="Verdana" w:cs="Verdana"/>
          <w:b/>
          <w:kern w:val="0"/>
          <w:sz w:val="20"/>
          <w:szCs w:val="20"/>
          <w14:ligatures w14:val="none"/>
        </w:rPr>
        <w:t xml:space="preserve"> lecz nie później niż</w:t>
      </w:r>
      <w:r w:rsidRPr="007F5274">
        <w:rPr>
          <w:rFonts w:ascii="Verdana" w:eastAsia="Calibri" w:hAnsi="Verdana" w:cs="Verdana"/>
          <w:b/>
          <w:kern w:val="0"/>
          <w:sz w:val="20"/>
          <w:szCs w:val="20"/>
          <w14:ligatures w14:val="none"/>
        </w:rPr>
        <w:br/>
        <w:t>w terminach</w:t>
      </w:r>
      <w:r w:rsidRPr="007F5274">
        <w:rPr>
          <w:rFonts w:ascii="Verdana" w:eastAsia="Calibri" w:hAnsi="Verdana" w:cs="Verdana"/>
          <w:kern w:val="0"/>
          <w:sz w:val="20"/>
          <w:szCs w:val="20"/>
          <w14:ligatures w14:val="none"/>
        </w:rPr>
        <w:t xml:space="preserve"> </w:t>
      </w:r>
      <w:r w:rsidRPr="007F5274">
        <w:rPr>
          <w:rFonts w:ascii="Verdana" w:eastAsia="Calibri" w:hAnsi="Verdana" w:cs="Verdana"/>
          <w:b/>
          <w:kern w:val="0"/>
          <w:sz w:val="20"/>
          <w:szCs w:val="20"/>
          <w14:ligatures w14:val="none"/>
        </w:rPr>
        <w:t>podanych w karcie gwarancyjnej</w:t>
      </w:r>
      <w:r w:rsidRPr="007F5274">
        <w:rPr>
          <w:rFonts w:ascii="Verdana" w:eastAsia="Calibri" w:hAnsi="Verdana" w:cs="Verdana"/>
          <w:kern w:val="0"/>
          <w:sz w:val="20"/>
          <w:szCs w:val="20"/>
          <w14:ligatures w14:val="none"/>
        </w:rPr>
        <w:t>, do nieodpłatnego usunięcia wad powstałych lub ujawnionych w okresie rękojmi i gwarancji – zgłoszonych przez Zamawiającego. Przepisy Kodeksu Cywilnego stosuje się odpowiednio.</w:t>
      </w:r>
    </w:p>
    <w:p w14:paraId="1AA8E628" w14:textId="77777777" w:rsidR="007F5274" w:rsidRPr="007F5274" w:rsidRDefault="007F5274" w:rsidP="007F527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Zamawiający może dochodzić roszczeń z tytułu gwarancji i rękojmi także po terminie określonym w ust. 1 jeżeli reklamował wadę przed upływem tego terminu.</w:t>
      </w:r>
    </w:p>
    <w:p w14:paraId="5C924F84" w14:textId="77777777" w:rsidR="007F5274" w:rsidRPr="007F5274" w:rsidRDefault="007F5274" w:rsidP="007F5274">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Wykonanie zobowiązań z tytułu rękojmi i gwarancji należy do Przedmiotu Umowy.</w:t>
      </w:r>
    </w:p>
    <w:p w14:paraId="4DC0E889" w14:textId="3A82CDC7" w:rsidR="00C4268D" w:rsidRDefault="007F5274" w:rsidP="00986480">
      <w:pPr>
        <w:widowControl w:val="0"/>
        <w:numPr>
          <w:ilvl w:val="0"/>
          <w:numId w:val="7"/>
        </w:numPr>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r w:rsidRPr="007F5274">
        <w:rPr>
          <w:rFonts w:ascii="Verdana" w:eastAsia="Calibri" w:hAnsi="Verdana" w:cs="Verdana"/>
          <w:kern w:val="0"/>
          <w:sz w:val="20"/>
          <w:szCs w:val="20"/>
          <w14:ligatures w14:val="none"/>
        </w:rPr>
        <w:t xml:space="preserve">Szczegółowe warunki gwarancji o treści zgodnej z </w:t>
      </w:r>
      <w:r w:rsidRPr="007F5274">
        <w:rPr>
          <w:rFonts w:ascii="Verdana" w:eastAsia="Calibri" w:hAnsi="Verdana" w:cs="Verdana"/>
          <w:b/>
          <w:kern w:val="0"/>
          <w:sz w:val="20"/>
          <w:szCs w:val="20"/>
          <w14:ligatures w14:val="none"/>
        </w:rPr>
        <w:t>Załącznikiem Nr 4</w:t>
      </w:r>
      <w:r w:rsidRPr="007F5274">
        <w:rPr>
          <w:rFonts w:ascii="Verdana" w:eastAsia="Calibri" w:hAnsi="Verdana" w:cs="Verdana"/>
          <w:kern w:val="0"/>
          <w:sz w:val="20"/>
          <w:szCs w:val="20"/>
          <w14:ligatures w14:val="none"/>
        </w:rPr>
        <w:t xml:space="preserve"> (wzór karty gwarancyjnej) - Wykonawca wyda Zamawiającemu w dniu spisania Protokołu Odbioru Końcowego Robót.</w:t>
      </w:r>
    </w:p>
    <w:p w14:paraId="1D068612" w14:textId="77777777" w:rsidR="00D80938" w:rsidRDefault="00D80938" w:rsidP="00D80938">
      <w:pPr>
        <w:widowControl w:val="0"/>
        <w:tabs>
          <w:tab w:val="left" w:pos="360"/>
        </w:tabs>
        <w:autoSpaceDE w:val="0"/>
        <w:autoSpaceDN w:val="0"/>
        <w:adjustRightInd w:val="0"/>
        <w:spacing w:after="0" w:line="240" w:lineRule="auto"/>
        <w:jc w:val="both"/>
        <w:rPr>
          <w:rFonts w:ascii="Verdana" w:eastAsia="Calibri" w:hAnsi="Verdana" w:cs="Verdana"/>
          <w:kern w:val="0"/>
          <w:sz w:val="20"/>
          <w:szCs w:val="20"/>
          <w14:ligatures w14:val="none"/>
        </w:rPr>
      </w:pPr>
    </w:p>
    <w:p w14:paraId="1C98BDC5" w14:textId="77777777" w:rsidR="00D80938" w:rsidRDefault="00D80938" w:rsidP="00D80938">
      <w:pPr>
        <w:widowControl w:val="0"/>
        <w:tabs>
          <w:tab w:val="left" w:pos="360"/>
        </w:tabs>
        <w:autoSpaceDE w:val="0"/>
        <w:autoSpaceDN w:val="0"/>
        <w:adjustRightInd w:val="0"/>
        <w:spacing w:after="0" w:line="240" w:lineRule="auto"/>
        <w:jc w:val="both"/>
        <w:rPr>
          <w:rFonts w:ascii="Verdana" w:eastAsia="Calibri" w:hAnsi="Verdana" w:cs="Verdana"/>
          <w:kern w:val="0"/>
          <w:sz w:val="20"/>
          <w:szCs w:val="20"/>
          <w14:ligatures w14:val="none"/>
        </w:rPr>
      </w:pPr>
    </w:p>
    <w:p w14:paraId="55D9289B" w14:textId="77777777" w:rsidR="003346F3" w:rsidRPr="00986480" w:rsidRDefault="003346F3" w:rsidP="003346F3">
      <w:pPr>
        <w:widowControl w:val="0"/>
        <w:tabs>
          <w:tab w:val="left" w:pos="360"/>
        </w:tabs>
        <w:autoSpaceDE w:val="0"/>
        <w:autoSpaceDN w:val="0"/>
        <w:adjustRightInd w:val="0"/>
        <w:spacing w:after="0" w:line="240" w:lineRule="auto"/>
        <w:ind w:left="360"/>
        <w:jc w:val="both"/>
        <w:rPr>
          <w:rFonts w:ascii="Verdana" w:eastAsia="Calibri" w:hAnsi="Verdana" w:cs="Verdana"/>
          <w:kern w:val="0"/>
          <w:sz w:val="20"/>
          <w:szCs w:val="20"/>
          <w14:ligatures w14:val="none"/>
        </w:rPr>
      </w:pPr>
    </w:p>
    <w:p w14:paraId="0A9ED3C4" w14:textId="0FD02498"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lastRenderedPageBreak/>
        <w:t>§ 12. Zabezpieczenia należytego wykonania Umowy</w:t>
      </w:r>
    </w:p>
    <w:p w14:paraId="0A2ECFDC"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40E8F39A" w14:textId="77777777" w:rsidR="007F5274" w:rsidRPr="007F5274" w:rsidRDefault="007F5274" w:rsidP="007F5274">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Zabezpieczenie Należytego Wykonania Umowy </w:t>
      </w:r>
      <w:bookmarkStart w:id="13" w:name="_Hlk112744763"/>
      <w:r w:rsidRPr="007F5274">
        <w:rPr>
          <w:rFonts w:ascii="Verdana" w:eastAsia="Calibri" w:hAnsi="Verdana" w:cs="Arial"/>
          <w:kern w:val="0"/>
          <w:sz w:val="20"/>
          <w:szCs w:val="20"/>
          <w14:ligatures w14:val="none"/>
        </w:rPr>
        <w:t>w celu pokrycia roszczeń z tytułu niewykonania lub nienależytego wykonania Umowy, w tym należności z tytułu kar umownych, zostało wniesione przed zawarciem Umowy w wysokości</w:t>
      </w:r>
      <w:bookmarkEnd w:id="13"/>
      <w:r w:rsidRPr="007F5274">
        <w:rPr>
          <w:rFonts w:ascii="Verdana" w:eastAsia="Calibri" w:hAnsi="Verdana" w:cs="Arial"/>
          <w:kern w:val="0"/>
          <w:sz w:val="20"/>
          <w:szCs w:val="20"/>
          <w14:ligatures w14:val="none"/>
        </w:rPr>
        <w:t xml:space="preserve"> 5% wartości wynagrodzenia brutto </w:t>
      </w:r>
      <w:bookmarkStart w:id="14" w:name="_Hlk112744791"/>
      <w:r w:rsidRPr="007F5274">
        <w:rPr>
          <w:rFonts w:ascii="Verdana" w:eastAsia="Calibri" w:hAnsi="Verdana" w:cs="Arial"/>
          <w:kern w:val="0"/>
          <w:sz w:val="20"/>
          <w:szCs w:val="20"/>
          <w14:ligatures w14:val="none"/>
        </w:rPr>
        <w:t xml:space="preserve">określonego w ofercie Wykonawcy </w:t>
      </w:r>
      <w:bookmarkEnd w:id="14"/>
      <w:r w:rsidRPr="007F5274">
        <w:rPr>
          <w:rFonts w:ascii="Verdana" w:eastAsia="Calibri" w:hAnsi="Verdana" w:cs="Arial"/>
          <w:kern w:val="0"/>
          <w:sz w:val="20"/>
          <w:szCs w:val="20"/>
          <w14:ligatures w14:val="none"/>
        </w:rPr>
        <w:t xml:space="preserve">, tj. w kwocie: </w:t>
      </w:r>
      <w:r w:rsidRPr="007F5274">
        <w:rPr>
          <w:rFonts w:ascii="Verdana" w:eastAsia="Calibri" w:hAnsi="Verdana" w:cs="Arial"/>
          <w:b/>
          <w:kern w:val="0"/>
          <w:sz w:val="20"/>
          <w:szCs w:val="20"/>
          <w14:ligatures w14:val="none"/>
        </w:rPr>
        <w:t xml:space="preserve">............... </w:t>
      </w:r>
      <w:r w:rsidRPr="007F5274">
        <w:rPr>
          <w:rFonts w:ascii="Verdana" w:eastAsia="Calibri" w:hAnsi="Verdana" w:cs="Arial"/>
          <w:kern w:val="0"/>
          <w:sz w:val="20"/>
          <w:szCs w:val="20"/>
          <w14:ligatures w14:val="none"/>
        </w:rPr>
        <w:t xml:space="preserve">zł (słownie: </w:t>
      </w:r>
      <w:r w:rsidRPr="007F5274">
        <w:rPr>
          <w:rFonts w:ascii="Verdana" w:eastAsia="Calibri" w:hAnsi="Verdana" w:cs="Arial"/>
          <w:b/>
          <w:kern w:val="0"/>
          <w:sz w:val="20"/>
          <w:szCs w:val="20"/>
          <w14:ligatures w14:val="none"/>
        </w:rPr>
        <w:t>...................................</w:t>
      </w:r>
      <w:r w:rsidRPr="007F5274">
        <w:rPr>
          <w:rFonts w:ascii="Verdana" w:eastAsia="Calibri" w:hAnsi="Verdana" w:cs="Arial"/>
          <w:kern w:val="0"/>
          <w:sz w:val="20"/>
          <w:szCs w:val="20"/>
          <w14:ligatures w14:val="none"/>
        </w:rPr>
        <w:t xml:space="preserve">), w formie: </w:t>
      </w:r>
      <w:r w:rsidRPr="007F5274">
        <w:rPr>
          <w:rFonts w:ascii="Verdana" w:eastAsia="Calibri" w:hAnsi="Verdana" w:cs="Arial"/>
          <w:b/>
          <w:kern w:val="0"/>
          <w:sz w:val="20"/>
          <w:szCs w:val="20"/>
          <w14:ligatures w14:val="none"/>
        </w:rPr>
        <w:t>................</w:t>
      </w:r>
      <w:r w:rsidRPr="007F5274">
        <w:rPr>
          <w:rFonts w:ascii="Verdana" w:eastAsia="Calibri" w:hAnsi="Verdana" w:cs="Arial"/>
          <w:kern w:val="0"/>
          <w:sz w:val="20"/>
          <w:szCs w:val="20"/>
          <w14:ligatures w14:val="none"/>
        </w:rPr>
        <w:t xml:space="preserve">. </w:t>
      </w:r>
    </w:p>
    <w:p w14:paraId="43D63C21" w14:textId="77777777" w:rsidR="007F5274" w:rsidRPr="007F5274" w:rsidRDefault="007F5274" w:rsidP="007F5274">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Zamawiający nie wyraża zgody na wniesienie zabezpieczenia w formach, o których mowa w art. 450 ust. 2 </w:t>
      </w:r>
      <w:proofErr w:type="spellStart"/>
      <w:r w:rsidRPr="007F5274">
        <w:rPr>
          <w:rFonts w:ascii="Verdana" w:eastAsia="Calibri" w:hAnsi="Verdana" w:cs="Arial"/>
          <w:kern w:val="0"/>
          <w:sz w:val="20"/>
          <w:szCs w:val="20"/>
          <w14:ligatures w14:val="none"/>
        </w:rPr>
        <w:t>p.z.p</w:t>
      </w:r>
      <w:proofErr w:type="spellEnd"/>
      <w:r w:rsidRPr="007F5274">
        <w:rPr>
          <w:rFonts w:ascii="Verdana" w:eastAsia="Calibri" w:hAnsi="Verdana" w:cs="Arial"/>
          <w:kern w:val="0"/>
          <w:sz w:val="20"/>
          <w:szCs w:val="20"/>
          <w14:ligatures w14:val="none"/>
        </w:rPr>
        <w:t xml:space="preserve">. </w:t>
      </w:r>
    </w:p>
    <w:p w14:paraId="0CCD8805" w14:textId="77777777" w:rsidR="007F5274" w:rsidRPr="007F5274" w:rsidRDefault="007F5274" w:rsidP="007F5274">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Zamawiający dokona zwrotu zabezpieczenia należytego wykonania Umowy                         w następujący sposób:</w:t>
      </w:r>
    </w:p>
    <w:p w14:paraId="43E7ECFA" w14:textId="77777777" w:rsidR="007F5274" w:rsidRPr="007F5274" w:rsidRDefault="007F5274" w:rsidP="007F5274">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70% wartości zabezpieczenia zostanie zwrócone w terminie 30 dni od dnia wykonania zamówienia i uznania przez Zamawiającego za należycie wykonane,</w:t>
      </w:r>
    </w:p>
    <w:p w14:paraId="337AFF66" w14:textId="77777777" w:rsidR="007F5274" w:rsidRPr="007F5274" w:rsidRDefault="007F5274" w:rsidP="007F5274">
      <w:pPr>
        <w:widowControl w:val="0"/>
        <w:numPr>
          <w:ilvl w:val="1"/>
          <w:numId w:val="28"/>
        </w:numPr>
        <w:suppressAutoHyphens/>
        <w:spacing w:after="0" w:line="240" w:lineRule="auto"/>
        <w:ind w:left="709" w:hanging="283"/>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30% wartości zabezpieczenia zostanie zatrzymane przez Zamawiającego na zabezpieczenie roszczeń z tytułu rękojmi za wady lub gwarancji, kwota ta zostanie zwrócona w terminie 15 dni po upływie okresu rękojmi za wady lub gwarancji.</w:t>
      </w:r>
    </w:p>
    <w:p w14:paraId="10A4B7F6" w14:textId="77777777" w:rsidR="007F5274" w:rsidRPr="007F5274" w:rsidRDefault="007F5274" w:rsidP="007F5274">
      <w:pPr>
        <w:widowControl w:val="0"/>
        <w:numPr>
          <w:ilvl w:val="0"/>
          <w:numId w:val="28"/>
        </w:numPr>
        <w:suppressAutoHyphens/>
        <w:spacing w:after="0" w:line="240" w:lineRule="auto"/>
        <w:ind w:left="426" w:hanging="426"/>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Wykonawca zobowiązany jest dostosować termin ważności dokumentu poręczenia lub gwarancji, stanowiącej Zabezpieczenie Należytego Wykonania Umowy, na okres udzielonej rękojmi lub gwarancji.</w:t>
      </w:r>
    </w:p>
    <w:p w14:paraId="1A320BEC" w14:textId="77777777" w:rsidR="007F5274" w:rsidRPr="007F5274" w:rsidRDefault="007F5274" w:rsidP="007F5274">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7F5274">
        <w:rPr>
          <w:rFonts w:ascii="Verdana" w:eastAsia="Calibri" w:hAnsi="Verdana" w:cs="Verdana"/>
          <w:kern w:val="0"/>
          <w:sz w:val="20"/>
          <w:szCs w:val="20"/>
          <w:lang w:eastAsia="pl-PL"/>
          <w14:ligatures w14:val="none"/>
        </w:rPr>
        <w:t xml:space="preserve">Zabezpieczenie wniesione w formie pieniężnej zostanie zwrócone na zasadach zawartych w art. 450 ust. 5 </w:t>
      </w:r>
      <w:proofErr w:type="spellStart"/>
      <w:r w:rsidRPr="007F5274">
        <w:rPr>
          <w:rFonts w:ascii="Verdana" w:eastAsia="Calibri" w:hAnsi="Verdana" w:cs="Verdana"/>
          <w:kern w:val="0"/>
          <w:sz w:val="20"/>
          <w:szCs w:val="20"/>
          <w:lang w:eastAsia="pl-PL"/>
          <w14:ligatures w14:val="none"/>
        </w:rPr>
        <w:t>p.z.p</w:t>
      </w:r>
      <w:proofErr w:type="spellEnd"/>
      <w:r w:rsidRPr="007F5274">
        <w:rPr>
          <w:rFonts w:ascii="Verdana" w:eastAsia="Calibri" w:hAnsi="Verdana" w:cs="Verdana"/>
          <w:kern w:val="0"/>
          <w:sz w:val="20"/>
          <w:szCs w:val="20"/>
          <w:lang w:eastAsia="pl-PL"/>
          <w14:ligatures w14:val="none"/>
        </w:rPr>
        <w:t>. – na wskazany przez Wykonawcę rachunek bankowy.</w:t>
      </w:r>
    </w:p>
    <w:p w14:paraId="0D000F04" w14:textId="77777777" w:rsidR="007F5274" w:rsidRPr="007F5274" w:rsidRDefault="007F5274" w:rsidP="007F5274">
      <w:pPr>
        <w:widowControl w:val="0"/>
        <w:numPr>
          <w:ilvl w:val="0"/>
          <w:numId w:val="28"/>
        </w:numPr>
        <w:suppressAutoHyphens/>
        <w:spacing w:after="0" w:line="240" w:lineRule="auto"/>
        <w:ind w:left="360" w:hanging="360"/>
        <w:jc w:val="both"/>
        <w:rPr>
          <w:rFonts w:ascii="Verdana" w:eastAsia="Calibri" w:hAnsi="Verdana" w:cs="Arial"/>
          <w:kern w:val="0"/>
          <w:sz w:val="20"/>
          <w:szCs w:val="20"/>
          <w14:ligatures w14:val="none"/>
        </w:rPr>
      </w:pPr>
      <w:r w:rsidRPr="007F5274">
        <w:rPr>
          <w:rFonts w:ascii="Verdana" w:eastAsia="Calibri" w:hAnsi="Verdana" w:cs="Verdana"/>
          <w:kern w:val="0"/>
          <w:sz w:val="20"/>
          <w:szCs w:val="20"/>
          <w:lang w:eastAsia="pl-PL"/>
          <w14:ligatures w14:val="none"/>
        </w:rPr>
        <w:t xml:space="preserve">W </w:t>
      </w:r>
      <w:r w:rsidRPr="007F5274">
        <w:rPr>
          <w:rFonts w:ascii="Verdana" w:eastAsia="Calibri" w:hAnsi="Verdana" w:cs="Arial"/>
          <w:kern w:val="0"/>
          <w:sz w:val="20"/>
          <w:szCs w:val="20"/>
          <w14:ligatures w14:val="none"/>
        </w:rPr>
        <w:t>razie zmiany formy Zabezpieczenia Należytego Wykonania Umowy na formę gwarancji bankowej lub ubezpieczeniowej dokument powinien być w szczególności zaopatrzony                 w klauzulę, że gwarant zobowiązuje się nieodwołalnie dokonać wpłaty do wysokości sumy gwarancyjnej na pierwsze pisemne żądanie Zamawiającego — bezwarunkowo                               i bezzwłocznie.</w:t>
      </w:r>
    </w:p>
    <w:p w14:paraId="564CBB5B" w14:textId="77777777" w:rsidR="007F5274" w:rsidRPr="007F5274" w:rsidRDefault="007F5274" w:rsidP="007F5274">
      <w:pPr>
        <w:numPr>
          <w:ilvl w:val="0"/>
          <w:numId w:val="28"/>
        </w:numPr>
        <w:suppressAutoHyphens/>
        <w:autoSpaceDN w:val="0"/>
        <w:spacing w:after="0" w:line="240" w:lineRule="auto"/>
        <w:ind w:left="425" w:hanging="425"/>
        <w:jc w:val="both"/>
        <w:textAlignment w:val="baseline"/>
        <w:rPr>
          <w:rFonts w:ascii="Verdana" w:eastAsia="Calibri" w:hAnsi="Verdana" w:cs="Arial"/>
          <w:kern w:val="0"/>
          <w:sz w:val="20"/>
          <w:szCs w:val="20"/>
          <w14:ligatures w14:val="none"/>
        </w:rPr>
      </w:pPr>
      <w:r w:rsidRPr="007F5274">
        <w:rPr>
          <w:rFonts w:ascii="Verdana" w:eastAsia="Calibri" w:hAnsi="Verdana" w:cs="Verdana"/>
          <w:kern w:val="0"/>
          <w:sz w:val="20"/>
          <w:szCs w:val="20"/>
          <w:lang w:eastAsia="pl-PL"/>
          <w14:ligatures w14:val="none"/>
        </w:rPr>
        <w:t xml:space="preserve">Treść </w:t>
      </w:r>
      <w:r w:rsidRPr="007F5274">
        <w:rPr>
          <w:rFonts w:ascii="Verdana" w:eastAsia="Calibri" w:hAnsi="Verdana" w:cs="Arial"/>
          <w:kern w:val="0"/>
          <w:sz w:val="20"/>
          <w:szCs w:val="20"/>
          <w14:ligatures w14:val="none"/>
        </w:rPr>
        <w:t xml:space="preserve">składanych poręczeń lub gwarancji wymaga akceptacji Zamawiającego przed zmianą Umowy — w tym celu Wykonawca powinien przedłożyć Zamawiającemu wzór poręczenia/gwarancji w terminie 7 dni od daty zawiadomienia o zmianie.  </w:t>
      </w:r>
    </w:p>
    <w:p w14:paraId="58BC8705" w14:textId="77777777" w:rsidR="007F5274" w:rsidRPr="007F5274" w:rsidRDefault="007F5274" w:rsidP="007F5274">
      <w:pPr>
        <w:numPr>
          <w:ilvl w:val="0"/>
          <w:numId w:val="28"/>
        </w:numPr>
        <w:suppressAutoHyphens/>
        <w:autoSpaceDN w:val="0"/>
        <w:spacing w:after="0" w:line="240" w:lineRule="auto"/>
        <w:ind w:left="425" w:hanging="425"/>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przypadku niezaakceptowania przez Zamawiającego wzoru poręczenia/gwarancji Wykonawca zobowiązany jest do przedstawienia nowego poręczenia/gwarancji lub wniesienia zabezpieczenia w pieniądzu najpóźniej w dniu wyznaczonym przez Zamawiającego.</w:t>
      </w:r>
    </w:p>
    <w:p w14:paraId="5394B969" w14:textId="77777777" w:rsidR="007F5274" w:rsidRPr="007F5274" w:rsidRDefault="007F5274" w:rsidP="007F5274">
      <w:pPr>
        <w:widowControl w:val="0"/>
        <w:numPr>
          <w:ilvl w:val="0"/>
          <w:numId w:val="28"/>
        </w:numPr>
        <w:suppressAutoHyphens/>
        <w:spacing w:after="0" w:line="240" w:lineRule="auto"/>
        <w:ind w:left="360" w:hanging="360"/>
        <w:jc w:val="both"/>
        <w:rPr>
          <w:rFonts w:ascii="Verdana" w:eastAsia="Calibri" w:hAnsi="Verdana" w:cs="Verdana"/>
          <w:kern w:val="0"/>
          <w:sz w:val="20"/>
          <w:szCs w:val="20"/>
          <w14:ligatures w14:val="none"/>
        </w:rPr>
      </w:pPr>
      <w:r w:rsidRPr="007F5274">
        <w:rPr>
          <w:rFonts w:ascii="Verdana" w:eastAsia="Calibri" w:hAnsi="Verdana" w:cs="Arial"/>
          <w:kern w:val="0"/>
          <w:sz w:val="20"/>
          <w:szCs w:val="20"/>
          <w14:ligatures w14:val="none"/>
        </w:rPr>
        <w:t xml:space="preserve">Zabezpieczenie Należytego Wykonania Umowy służy </w:t>
      </w:r>
      <w:bookmarkStart w:id="15" w:name="_Hlk112745386"/>
      <w:r w:rsidRPr="007F5274">
        <w:rPr>
          <w:rFonts w:ascii="Verdana" w:eastAsia="Calibri" w:hAnsi="Verdana" w:cs="Arial"/>
          <w:kern w:val="0"/>
          <w:sz w:val="20"/>
          <w:szCs w:val="20"/>
          <w14:ligatures w14:val="none"/>
        </w:rPr>
        <w:t>pokryciu roszczeń Zamawiającego z tytułu niewykonania lub nienależytego wykonania Umowy</w:t>
      </w:r>
      <w:bookmarkEnd w:id="15"/>
      <w:r w:rsidRPr="007F5274">
        <w:rPr>
          <w:rFonts w:ascii="Verdana" w:eastAsia="Calibri" w:hAnsi="Verdana" w:cs="Arial"/>
          <w:kern w:val="0"/>
          <w:sz w:val="20"/>
          <w:szCs w:val="20"/>
          <w14:ligatures w14:val="none"/>
        </w:rPr>
        <w:t>, w tym należności z tytułu kar umownych. W związku z czym, w przypadku niewykonania lub nienależytego wykonania jakiejkolwiek części Przedmiotu Umowy, zabezpieczenie lub jego część zostanie wykorzystane przez Zamawiającego do zaspokojenia wszelkich jego roszczeń względem Wykonawcy, w tym roszczeń z tytułu kar umownych za niewykonanie lub nienależyte wykonywanie Przedmiotu Umowy, na co Wykonawca wyraża zgodę.</w:t>
      </w:r>
    </w:p>
    <w:p w14:paraId="26A2707F" w14:textId="1C79F040" w:rsidR="007F5274" w:rsidRPr="00505FD5" w:rsidRDefault="007F5274" w:rsidP="00505FD5">
      <w:pPr>
        <w:widowControl w:val="0"/>
        <w:numPr>
          <w:ilvl w:val="0"/>
          <w:numId w:val="28"/>
        </w:numPr>
        <w:tabs>
          <w:tab w:val="num" w:pos="426"/>
        </w:tabs>
        <w:suppressAutoHyphens/>
        <w:autoSpaceDE w:val="0"/>
        <w:autoSpaceDN w:val="0"/>
        <w:adjustRightInd w:val="0"/>
        <w:spacing w:after="0" w:line="240" w:lineRule="auto"/>
        <w:ind w:left="426" w:hanging="426"/>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Jeżeli w toku realizacji Umowy ulegnie zmianie termin wykonania Umowy okre</w:t>
      </w:r>
      <w:r w:rsidRPr="007F5274">
        <w:rPr>
          <w:rFonts w:ascii="Verdana" w:eastAsia="TTE188D4F0t00" w:hAnsi="Verdana" w:cs="Arial"/>
          <w:kern w:val="0"/>
          <w:sz w:val="20"/>
          <w:szCs w:val="20"/>
          <w14:ligatures w14:val="none"/>
        </w:rPr>
        <w:t>ś</w:t>
      </w:r>
      <w:r w:rsidRPr="007F5274">
        <w:rPr>
          <w:rFonts w:ascii="Verdana" w:eastAsia="Calibri" w:hAnsi="Verdana" w:cs="Arial"/>
          <w:kern w:val="0"/>
          <w:sz w:val="20"/>
          <w:szCs w:val="20"/>
          <w14:ligatures w14:val="none"/>
        </w:rPr>
        <w:t>lony                 w § 6 ust. 1 Umowy Wykonawca zobowi</w:t>
      </w:r>
      <w:r w:rsidRPr="007F5274">
        <w:rPr>
          <w:rFonts w:ascii="Verdana" w:eastAsia="TTE188D4F0t00" w:hAnsi="Verdana" w:cs="Arial"/>
          <w:kern w:val="0"/>
          <w:sz w:val="20"/>
          <w:szCs w:val="20"/>
          <w14:ligatures w14:val="none"/>
        </w:rPr>
        <w:t>ą</w:t>
      </w:r>
      <w:r w:rsidRPr="007F5274">
        <w:rPr>
          <w:rFonts w:ascii="Verdana" w:eastAsia="Calibri" w:hAnsi="Verdana" w:cs="Arial"/>
          <w:kern w:val="0"/>
          <w:sz w:val="20"/>
          <w:szCs w:val="20"/>
          <w14:ligatures w14:val="none"/>
        </w:rPr>
        <w:t>zany jest uaktualni</w:t>
      </w:r>
      <w:r w:rsidRPr="007F5274">
        <w:rPr>
          <w:rFonts w:ascii="Verdana" w:eastAsia="TTE188D4F0t00" w:hAnsi="Verdana" w:cs="Arial"/>
          <w:kern w:val="0"/>
          <w:sz w:val="20"/>
          <w:szCs w:val="20"/>
          <w14:ligatures w14:val="none"/>
        </w:rPr>
        <w:t xml:space="preserve">ć </w:t>
      </w:r>
      <w:r w:rsidRPr="007F5274">
        <w:rPr>
          <w:rFonts w:ascii="Verdana" w:eastAsia="Calibri" w:hAnsi="Verdana" w:cs="Arial"/>
          <w:kern w:val="0"/>
          <w:sz w:val="20"/>
          <w:szCs w:val="20"/>
          <w14:ligatures w14:val="none"/>
        </w:rPr>
        <w:t>wniesione zabezpieczenie na dzie</w:t>
      </w:r>
      <w:r w:rsidRPr="007F5274">
        <w:rPr>
          <w:rFonts w:ascii="Verdana" w:eastAsia="TTE188D4F0t00" w:hAnsi="Verdana" w:cs="Arial"/>
          <w:kern w:val="0"/>
          <w:sz w:val="20"/>
          <w:szCs w:val="20"/>
          <w14:ligatures w14:val="none"/>
        </w:rPr>
        <w:t xml:space="preserve">ń </w:t>
      </w:r>
      <w:r w:rsidRPr="007F5274">
        <w:rPr>
          <w:rFonts w:ascii="Verdana" w:eastAsia="Calibri" w:hAnsi="Verdana" w:cs="Arial"/>
          <w:kern w:val="0"/>
          <w:sz w:val="20"/>
          <w:szCs w:val="20"/>
          <w14:ligatures w14:val="none"/>
        </w:rPr>
        <w:t>podpisania aneksu</w:t>
      </w:r>
      <w:r w:rsidRPr="007F5274">
        <w:rPr>
          <w:rFonts w:ascii="Verdana" w:eastAsia="Calibri" w:hAnsi="Verdana" w:cs="Verdana"/>
          <w:bCs/>
          <w:kern w:val="0"/>
          <w:sz w:val="20"/>
          <w:szCs w:val="20"/>
          <w14:ligatures w14:val="none"/>
        </w:rPr>
        <w:t xml:space="preserve">, pod rygorem naliczenia kar umownych zgodnie z § 10 ust. 1 lit. ł) Umowy. </w:t>
      </w:r>
    </w:p>
    <w:p w14:paraId="7ADB922B" w14:textId="77777777" w:rsidR="00C4268D" w:rsidRDefault="00C4268D" w:rsidP="007F527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40C27B0C" w14:textId="7CA5AC9A" w:rsidR="007F5274" w:rsidRPr="007F5274" w:rsidRDefault="007F5274" w:rsidP="007F527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r w:rsidRPr="007F5274">
        <w:rPr>
          <w:rFonts w:ascii="Verdana" w:eastAsia="Calibri" w:hAnsi="Verdana" w:cs="Verdana"/>
          <w:b/>
          <w:bCs/>
          <w:kern w:val="0"/>
          <w:sz w:val="20"/>
          <w:szCs w:val="20"/>
          <w14:ligatures w14:val="none"/>
        </w:rPr>
        <w:lastRenderedPageBreak/>
        <w:t>§ 13. Nadzór nad realizacją Umowy</w:t>
      </w:r>
    </w:p>
    <w:p w14:paraId="7FF75D10"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4FBA299F" w14:textId="77777777" w:rsidR="007F5274" w:rsidRPr="007F5274" w:rsidRDefault="007F5274" w:rsidP="007F5274">
      <w:pPr>
        <w:numPr>
          <w:ilvl w:val="0"/>
          <w:numId w:val="23"/>
        </w:numPr>
        <w:spacing w:after="0" w:line="240" w:lineRule="auto"/>
        <w:ind w:left="357" w:hanging="357"/>
        <w:jc w:val="both"/>
        <w:rPr>
          <w:rFonts w:ascii="Verdana" w:eastAsia="Calibri" w:hAnsi="Verdana" w:cs="Times New Roman"/>
          <w:kern w:val="0"/>
          <w:sz w:val="20"/>
          <w:szCs w:val="20"/>
          <w14:ligatures w14:val="none"/>
        </w:rPr>
      </w:pPr>
      <w:r w:rsidRPr="007F5274">
        <w:rPr>
          <w:rFonts w:ascii="Verdana" w:eastAsia="Calibri" w:hAnsi="Verdana" w:cs="Times New Roman"/>
          <w:kern w:val="0"/>
          <w:sz w:val="20"/>
          <w:szCs w:val="20"/>
          <w14:ligatures w14:val="none"/>
        </w:rPr>
        <w:t>Koordynację realizacji Przedmiotu Umowy z ramienia Zamawiającego sprawować będzie Zastępca Dyrektora Generalnego ds. technicznych Uniwersytetu Wrocławskiego. Będzie on pełnił funkcję Przedstawiciela Zamawiającego oraz będzie prowadził bieżącą korespondencję z wykorzystaniem narzędzi komunikacji elektronicznej (forma dokumentowa). Kontrolę    i nadzór techniczny nad realizacją Przedmiotu Umowy będą pełnić przedstawiciele Zamawiającego wskazani Wykonawcy na piśmie w ciągu 7 dni od dnia podpisania Umowy.</w:t>
      </w:r>
    </w:p>
    <w:p w14:paraId="33DB8783" w14:textId="77777777" w:rsidR="007F5274" w:rsidRPr="007F5274" w:rsidRDefault="007F5274" w:rsidP="007F5274">
      <w:pPr>
        <w:numPr>
          <w:ilvl w:val="0"/>
          <w:numId w:val="23"/>
        </w:numPr>
        <w:tabs>
          <w:tab w:val="left" w:pos="680"/>
          <w:tab w:val="left" w:pos="860"/>
          <w:tab w:val="right" w:pos="8086"/>
        </w:tabs>
        <w:spacing w:after="0" w:line="240" w:lineRule="auto"/>
        <w:ind w:left="357" w:hanging="357"/>
        <w:jc w:val="both"/>
        <w:rPr>
          <w:rFonts w:ascii="Verdana" w:eastAsia="Calibri" w:hAnsi="Verdana" w:cs="Times New Roman"/>
          <w:kern w:val="0"/>
          <w:sz w:val="20"/>
          <w:szCs w:val="20"/>
          <w14:ligatures w14:val="none"/>
        </w:rPr>
      </w:pPr>
      <w:r w:rsidRPr="007F5274">
        <w:rPr>
          <w:rFonts w:ascii="Verdana" w:eastAsia="Calibri" w:hAnsi="Verdana" w:cs="Times New Roman"/>
          <w:kern w:val="0"/>
          <w:sz w:val="20"/>
          <w:szCs w:val="20"/>
          <w14:ligatures w14:val="none"/>
        </w:rPr>
        <w:t>Wykonawca zapewni, że osoby wymienione w ofercie obejmą przypisane im funkcje techniczne. Dodatkowo Wykonawca wskaże osobę pełniącą funkcję Przedstawiciela Wykonawcy. Wykonawca przekaże Zamawiającemu pisemnie adres do korespondencji           i dane kontaktowe kadry kierowniczej budowy oraz Przedstawiciela Wykonawcy w ciągu 7 dni od dnia podpisania Umowy przez Wykonawcę.</w:t>
      </w:r>
    </w:p>
    <w:p w14:paraId="07EA82C3" w14:textId="77777777" w:rsidR="007F5274" w:rsidRPr="007F5274" w:rsidRDefault="007F5274" w:rsidP="007F5274">
      <w:pPr>
        <w:numPr>
          <w:ilvl w:val="0"/>
          <w:numId w:val="23"/>
        </w:numPr>
        <w:spacing w:after="0" w:line="240" w:lineRule="auto"/>
        <w:ind w:left="357" w:hanging="357"/>
        <w:jc w:val="both"/>
        <w:rPr>
          <w:rFonts w:ascii="Verdana" w:eastAsia="Times New Roman" w:hAnsi="Verdana" w:cs="Times New Roman"/>
          <w:kern w:val="20"/>
          <w:sz w:val="20"/>
          <w:szCs w:val="20"/>
          <w14:ligatures w14:val="none"/>
        </w:rPr>
      </w:pPr>
      <w:r w:rsidRPr="007F5274">
        <w:rPr>
          <w:rFonts w:ascii="Verdana" w:eastAsia="Times New Roman" w:hAnsi="Verdana" w:cs="Times New Roman"/>
          <w:kern w:val="20"/>
          <w:sz w:val="20"/>
          <w:szCs w:val="20"/>
          <w14:ligatures w14:val="none"/>
        </w:rPr>
        <w:t>Zmiany osób będących Przedstawicielem Zamawiającego lub Przedstawicielem Wykonawcy, będą następowały poprzez doręczenie pisemnego zawiadomienia drugiej Stronie Umowy.</w:t>
      </w:r>
    </w:p>
    <w:p w14:paraId="4AA721F8" w14:textId="77777777" w:rsidR="007F5274" w:rsidRPr="007F5274" w:rsidRDefault="007F5274" w:rsidP="007F5274">
      <w:pPr>
        <w:spacing w:after="0" w:line="240" w:lineRule="auto"/>
        <w:ind w:left="357" w:right="72"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4.  Wykonawca może zaproponować Zamawiającemu zmianę osób wskazanych w ofercie pod następującymi warunkami:</w:t>
      </w:r>
    </w:p>
    <w:p w14:paraId="08CF0A9A" w14:textId="77777777" w:rsidR="007F5274" w:rsidRPr="007F5274" w:rsidRDefault="007F5274" w:rsidP="007F5274">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pisemne powiadomienie Zamawiającego, na co najmniej 7 dni przed planowaną zmianą i po uzyskaniu pisemnej zgody Zamawiającego;</w:t>
      </w:r>
    </w:p>
    <w:p w14:paraId="09D671D1" w14:textId="77777777" w:rsidR="007F5274" w:rsidRPr="007F5274" w:rsidRDefault="007F5274" w:rsidP="007F5274">
      <w:pPr>
        <w:numPr>
          <w:ilvl w:val="1"/>
          <w:numId w:val="40"/>
        </w:numPr>
        <w:spacing w:after="0" w:line="240" w:lineRule="auto"/>
        <w:ind w:left="851" w:right="7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osoba zaproponowana przez Wykonawcę musi spełniać wymagania określone                  w SWZ (w tym doświadczenie Kierownika Budowy wskazane w ofercie Wykonawcy) dla osoby, której obowiązki będzie pełnić.</w:t>
      </w:r>
    </w:p>
    <w:p w14:paraId="02D9176D" w14:textId="77777777" w:rsidR="007F5274" w:rsidRPr="007F5274" w:rsidRDefault="007F5274" w:rsidP="007F5274">
      <w:pPr>
        <w:numPr>
          <w:ilvl w:val="0"/>
          <w:numId w:val="24"/>
        </w:numPr>
        <w:spacing w:after="0" w:line="240" w:lineRule="auto"/>
        <w:ind w:left="360" w:right="72" w:hanging="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Wykonawca z własnej inicjatywy proponuje zmianę osób wskazanych w ofercie</w:t>
      </w:r>
      <w:r w:rsidRPr="007F5274">
        <w:rPr>
          <w:rFonts w:ascii="Verdana" w:eastAsia="Calibri" w:hAnsi="Verdana" w:cs="Arial"/>
          <w:kern w:val="0"/>
          <w:sz w:val="20"/>
          <w:szCs w:val="20"/>
          <w14:ligatures w14:val="none"/>
        </w:rPr>
        <w:br/>
        <w:t>w następujących przypadkach:</w:t>
      </w:r>
    </w:p>
    <w:p w14:paraId="5D64626C" w14:textId="77777777" w:rsidR="007F5274" w:rsidRPr="007F5274" w:rsidRDefault="007F5274" w:rsidP="007F527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jej śmierci, choroby lub innych zdarzeń losowych;</w:t>
      </w:r>
    </w:p>
    <w:p w14:paraId="6F20C16B" w14:textId="77777777" w:rsidR="007F5274" w:rsidRPr="007F5274" w:rsidRDefault="007F5274" w:rsidP="007F527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niewywiązywania się z obowiązków wynikających z Umowy lub umowy zawartej przez Wykonawcę z taką osobą;</w:t>
      </w:r>
    </w:p>
    <w:p w14:paraId="56A92433" w14:textId="77777777" w:rsidR="007F5274" w:rsidRPr="007F5274" w:rsidRDefault="007F5274" w:rsidP="007F5274">
      <w:pPr>
        <w:numPr>
          <w:ilvl w:val="1"/>
          <w:numId w:val="41"/>
        </w:numPr>
        <w:spacing w:after="0" w:line="240" w:lineRule="auto"/>
        <w:ind w:left="851" w:right="74" w:hanging="284"/>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jeżeli jej zmiana stanie się konieczna z jakichkolwiek innych przyczyn niezależnych od Wykonawcy (np. rezygnacji, itp.).</w:t>
      </w:r>
    </w:p>
    <w:p w14:paraId="31DE9BF5" w14:textId="77777777" w:rsidR="007F5274" w:rsidRPr="007F5274" w:rsidRDefault="007F5274" w:rsidP="007F5274">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Zamawiający może zażądać od Wykonawcy, w każdym czasie,  zmiany osób wskazanych w ofercie, jeżeli uzna, że nie wykonują lub nienależycie wykonują swoje obowiązki wynikające z Umowy.</w:t>
      </w:r>
    </w:p>
    <w:p w14:paraId="4411E144" w14:textId="77777777" w:rsidR="007F5274" w:rsidRPr="007F5274" w:rsidRDefault="007F5274" w:rsidP="007F5274">
      <w:pPr>
        <w:numPr>
          <w:ilvl w:val="0"/>
          <w:numId w:val="25"/>
        </w:numPr>
        <w:spacing w:after="0" w:line="240" w:lineRule="auto"/>
        <w:ind w:left="360" w:right="74" w:hanging="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razie usprawiedliwionej nieobecności swoich przedstawicieli Wykonawca zapewni zastępczy personel o wymaganych kwalifikacjach.</w:t>
      </w:r>
    </w:p>
    <w:p w14:paraId="7CFBD0AE"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6381A163"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14. Zmiany Umowy</w:t>
      </w:r>
    </w:p>
    <w:p w14:paraId="7F194EAB" w14:textId="77777777" w:rsidR="007F5274" w:rsidRPr="007F5274" w:rsidRDefault="007F5274" w:rsidP="007F5274">
      <w:pPr>
        <w:widowControl w:val="0"/>
        <w:tabs>
          <w:tab w:val="left" w:pos="11880"/>
        </w:tabs>
        <w:autoSpaceDE w:val="0"/>
        <w:autoSpaceDN w:val="0"/>
        <w:adjustRightInd w:val="0"/>
        <w:spacing w:after="0" w:line="240" w:lineRule="auto"/>
        <w:jc w:val="both"/>
        <w:rPr>
          <w:rFonts w:ascii="Verdana" w:eastAsia="Calibri" w:hAnsi="Verdana" w:cs="Arial"/>
          <w:kern w:val="0"/>
          <w:sz w:val="20"/>
          <w:szCs w:val="20"/>
          <w14:ligatures w14:val="none"/>
        </w:rPr>
      </w:pPr>
    </w:p>
    <w:p w14:paraId="08EBF20E" w14:textId="77777777" w:rsidR="007F5274" w:rsidRPr="007F5274" w:rsidRDefault="007F5274" w:rsidP="007F527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Wszelkie zmiany Umowy mogą być dokonywane wyłącznie na zasadach określonych                    w art. 455 </w:t>
      </w:r>
      <w:proofErr w:type="spellStart"/>
      <w:r w:rsidRPr="007F5274">
        <w:rPr>
          <w:rFonts w:ascii="Verdana" w:eastAsia="Calibri" w:hAnsi="Verdana" w:cs="Arial"/>
          <w:kern w:val="0"/>
          <w:sz w:val="20"/>
          <w:szCs w:val="20"/>
          <w14:ligatures w14:val="none"/>
        </w:rPr>
        <w:t>p.z.p</w:t>
      </w:r>
      <w:proofErr w:type="spellEnd"/>
      <w:r w:rsidRPr="007F5274">
        <w:rPr>
          <w:rFonts w:ascii="Verdana" w:eastAsia="Calibri" w:hAnsi="Verdana" w:cs="Arial"/>
          <w:kern w:val="0"/>
          <w:sz w:val="20"/>
          <w:szCs w:val="20"/>
          <w14:ligatures w14:val="none"/>
        </w:rPr>
        <w:t>., za zgodą obu Stron wyrażoną na piśmie pod rygorem nieważności.</w:t>
      </w:r>
    </w:p>
    <w:p w14:paraId="5EB1C758" w14:textId="77777777" w:rsidR="007F5274" w:rsidRPr="007F5274" w:rsidRDefault="007F5274" w:rsidP="007F5274">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Zgodnie z art. </w:t>
      </w:r>
      <w:r w:rsidRPr="007F5274">
        <w:rPr>
          <w:rFonts w:ascii="Verdana" w:eastAsia="Calibri" w:hAnsi="Verdana" w:cs="Verdana"/>
          <w:kern w:val="0"/>
          <w:sz w:val="20"/>
          <w:szCs w:val="20"/>
          <w:lang w:eastAsia="pl-PL"/>
          <w14:ligatures w14:val="none"/>
        </w:rPr>
        <w:t xml:space="preserve">455 ust.1 ustawy </w:t>
      </w:r>
      <w:proofErr w:type="spellStart"/>
      <w:r w:rsidRPr="007F5274">
        <w:rPr>
          <w:rFonts w:ascii="Verdana" w:eastAsia="Calibri" w:hAnsi="Verdana" w:cs="Verdana"/>
          <w:kern w:val="0"/>
          <w:sz w:val="20"/>
          <w:szCs w:val="20"/>
          <w:lang w:eastAsia="pl-PL"/>
          <w14:ligatures w14:val="none"/>
        </w:rPr>
        <w:t>p.z.p</w:t>
      </w:r>
      <w:proofErr w:type="spellEnd"/>
      <w:r w:rsidRPr="007F5274">
        <w:rPr>
          <w:rFonts w:ascii="Verdana" w:eastAsia="Calibri" w:hAnsi="Verdana" w:cs="Verdana"/>
          <w:kern w:val="0"/>
          <w:sz w:val="20"/>
          <w:szCs w:val="20"/>
          <w:lang w:eastAsia="pl-PL"/>
          <w14:ligatures w14:val="none"/>
        </w:rPr>
        <w:t>.</w:t>
      </w:r>
      <w:r w:rsidRPr="007F5274">
        <w:rPr>
          <w:rFonts w:ascii="Verdana" w:eastAsia="Calibri" w:hAnsi="Verdana" w:cs="Arial"/>
          <w:kern w:val="0"/>
          <w:sz w:val="20"/>
          <w:szCs w:val="20"/>
          <w14:ligatures w14:val="none"/>
        </w:rPr>
        <w:t xml:space="preserve"> Zamawiający przewiduje następujące warunki  zmiany Umowy w stosunku do treści oferty:</w:t>
      </w:r>
    </w:p>
    <w:p w14:paraId="65396703"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 xml:space="preserve">gdy nastąpi konieczność wykonania zmian w dokumentacji projektowej w wyniku nowych wytycznych lub decyzji administracyjnych lub w sytuacji, gdy będzie to </w:t>
      </w:r>
      <w:r w:rsidRPr="007F5274">
        <w:rPr>
          <w:rFonts w:ascii="Verdana" w:eastAsia="Arial Unicode MS" w:hAnsi="Verdana" w:cs="Arial"/>
          <w:kern w:val="0"/>
          <w:sz w:val="20"/>
          <w:szCs w:val="20"/>
          <w:lang w:eastAsia="pl-PL"/>
          <w14:ligatures w14:val="none"/>
        </w:rPr>
        <w:lastRenderedPageBreak/>
        <w:t xml:space="preserve">niezbędne dla prawidłowego tj. zgodnego z zasadami wiedzy technicznej                                 i obowiązującymi na dzień odbioru robót przepisami prawa wykonania Przedmiotu Umowy i uniemożliwią wykonanie Przedmiotu Umowy w ustalonym w niniejszej Umowie terminie lub wynagrodzeniu - </w:t>
      </w:r>
      <w:r w:rsidRPr="007F5274">
        <w:rPr>
          <w:rFonts w:ascii="Verdana" w:eastAsia="Arial Unicode MS" w:hAnsi="Verdana" w:cs="Verdana"/>
          <w:kern w:val="0"/>
          <w:sz w:val="20"/>
          <w:szCs w:val="20"/>
          <w:lang w:eastAsia="pl-PL"/>
          <w14:ligatures w14:val="none"/>
        </w:rPr>
        <w:t>możliwa zmiana terminu Wykonania Przedmiotu Umowy</w:t>
      </w:r>
      <w:r w:rsidRPr="007F5274">
        <w:rPr>
          <w:rFonts w:ascii="Verdana" w:eastAsia="Arial Unicode MS" w:hAnsi="Verdana" w:cs="Arial"/>
          <w:kern w:val="0"/>
          <w:sz w:val="20"/>
          <w:szCs w:val="20"/>
          <w:lang w:eastAsia="pl-PL"/>
          <w14:ligatures w14:val="none"/>
        </w:rPr>
        <w:t xml:space="preserve"> maksymalnie </w:t>
      </w:r>
      <w:r w:rsidRPr="007F5274">
        <w:rPr>
          <w:rFonts w:ascii="Verdana" w:eastAsia="Arial Unicode MS" w:hAnsi="Verdana" w:cs="Arial"/>
          <w:b/>
          <w:kern w:val="0"/>
          <w:sz w:val="20"/>
          <w:szCs w:val="20"/>
          <w:lang w:eastAsia="pl-PL"/>
          <w14:ligatures w14:val="none"/>
        </w:rPr>
        <w:t>o okres od dnia zgłoszenia przeszkody do dnia przekazania rozwiązania lub o okres, w którym Wykonawca nie mógł realizować Przedmiotu Umowy</w:t>
      </w:r>
      <w:r w:rsidRPr="007F5274">
        <w:rPr>
          <w:rFonts w:ascii="Verdana" w:eastAsia="Arial Unicode MS" w:hAnsi="Verdana" w:cs="Arial"/>
          <w:kern w:val="0"/>
          <w:sz w:val="20"/>
          <w:szCs w:val="20"/>
          <w:lang w:eastAsia="pl-PL"/>
          <w14:ligatures w14:val="none"/>
        </w:rPr>
        <w:t xml:space="preserve"> ponad termin określony w </w:t>
      </w:r>
      <w:r w:rsidRPr="007F5274">
        <w:rPr>
          <w:rFonts w:ascii="Verdana" w:eastAsia="Arial Unicode MS" w:hAnsi="Verdana" w:cs="Arial"/>
          <w:bCs/>
          <w:kern w:val="0"/>
          <w:sz w:val="20"/>
          <w:szCs w:val="20"/>
          <w:lang w:eastAsia="pl-PL"/>
          <w14:ligatures w14:val="none"/>
        </w:rPr>
        <w:t>§ 6 ust. 1 Umowy</w:t>
      </w:r>
      <w:r w:rsidRPr="007F5274">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6631DB71"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gdy Wykonawca zaproponuje rozwiązania zamienne w stosunku do przyjętych</w:t>
      </w:r>
      <w:r w:rsidRPr="007F5274">
        <w:rPr>
          <w:rFonts w:ascii="Verdana" w:eastAsia="Arial Unicode MS" w:hAnsi="Verdana" w:cs="Arial"/>
          <w:kern w:val="0"/>
          <w:sz w:val="20"/>
          <w:szCs w:val="20"/>
          <w:lang w:eastAsia="pl-PL"/>
          <w14:ligatures w14:val="none"/>
        </w:rPr>
        <w:br/>
        <w:t xml:space="preserve">w dokumentacji projektowej rozwiązań technicznych, będą one korzystne dla Zamawiającego i zostaną one przez Zamawiającego oraz Projektanta zaakceptowane - </w:t>
      </w:r>
      <w:r w:rsidRPr="007F5274">
        <w:rPr>
          <w:rFonts w:ascii="Verdana" w:eastAsia="Arial Unicode MS" w:hAnsi="Verdana" w:cs="Verdana"/>
          <w:kern w:val="0"/>
          <w:sz w:val="20"/>
          <w:szCs w:val="20"/>
          <w:lang w:eastAsia="pl-PL"/>
          <w14:ligatures w14:val="none"/>
        </w:rPr>
        <w:t>możliwa zmiana</w:t>
      </w:r>
      <w:r w:rsidRPr="007F5274">
        <w:rPr>
          <w:rFonts w:ascii="Verdana" w:eastAsia="Arial Unicode MS" w:hAnsi="Verdana" w:cs="Arial"/>
          <w:kern w:val="0"/>
          <w:sz w:val="20"/>
          <w:szCs w:val="20"/>
          <w:lang w:eastAsia="pl-PL"/>
          <w14:ligatures w14:val="none"/>
        </w:rPr>
        <w:t xml:space="preserve"> sposobu wykonania Przedmiotu Umowy lub zmiana wartości wynagrodzenia;</w:t>
      </w:r>
    </w:p>
    <w:p w14:paraId="21BC79D6"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 xml:space="preserve">na wniosek Zamawiającego dotyczący zmian sposobu realizacji i zakresu Przedmiotu Umowy, które wpłyną korzystnie na walory użytkowe budynku po uzyskaniu akceptacji Projektanta - </w:t>
      </w:r>
      <w:r w:rsidRPr="007F5274">
        <w:rPr>
          <w:rFonts w:ascii="Verdana" w:eastAsia="Arial Unicode MS" w:hAnsi="Verdana" w:cs="Verdana"/>
          <w:kern w:val="0"/>
          <w:sz w:val="20"/>
          <w:szCs w:val="20"/>
          <w:lang w:eastAsia="pl-PL"/>
          <w14:ligatures w14:val="none"/>
        </w:rPr>
        <w:t>możliwa zmiana terminu wykonania Przedmiotu Umowy</w:t>
      </w:r>
      <w:r w:rsidRPr="007F5274">
        <w:rPr>
          <w:rFonts w:ascii="Verdana" w:eastAsia="Arial Unicode MS" w:hAnsi="Verdana" w:cs="Arial"/>
          <w:kern w:val="0"/>
          <w:sz w:val="20"/>
          <w:szCs w:val="20"/>
          <w:lang w:eastAsia="pl-PL"/>
          <w14:ligatures w14:val="none"/>
        </w:rPr>
        <w:t xml:space="preserve"> maksymalnie </w:t>
      </w:r>
      <w:r w:rsidRPr="007F5274">
        <w:rPr>
          <w:rFonts w:ascii="Verdana" w:eastAsia="Arial Unicode MS" w:hAnsi="Verdana" w:cs="Arial"/>
          <w:b/>
          <w:kern w:val="0"/>
          <w:sz w:val="20"/>
          <w:szCs w:val="20"/>
          <w:lang w:eastAsia="pl-PL"/>
          <w14:ligatures w14:val="none"/>
        </w:rPr>
        <w:t>o okres, w którym Wykonawca nie mógł realizować Przedmiotu Umowy</w:t>
      </w:r>
      <w:r w:rsidRPr="007F5274">
        <w:rPr>
          <w:rFonts w:ascii="Verdana" w:eastAsia="Arial Unicode MS" w:hAnsi="Verdana" w:cs="Arial"/>
          <w:kern w:val="0"/>
          <w:sz w:val="20"/>
          <w:szCs w:val="20"/>
          <w:lang w:eastAsia="pl-PL"/>
          <w14:ligatures w14:val="none"/>
        </w:rPr>
        <w:t xml:space="preserve"> ponad termin określony w </w:t>
      </w:r>
      <w:r w:rsidRPr="007F5274">
        <w:rPr>
          <w:rFonts w:ascii="Verdana" w:eastAsia="Arial Unicode MS" w:hAnsi="Verdana" w:cs="Arial"/>
          <w:bCs/>
          <w:kern w:val="0"/>
          <w:sz w:val="20"/>
          <w:szCs w:val="20"/>
          <w:lang w:eastAsia="pl-PL"/>
          <w14:ligatures w14:val="none"/>
        </w:rPr>
        <w:t>§ 6 ust. 1 Umowy</w:t>
      </w:r>
      <w:r w:rsidRPr="007F5274">
        <w:rPr>
          <w:rFonts w:ascii="Verdana" w:eastAsia="Arial Unicode MS" w:hAnsi="Verdana" w:cs="Arial"/>
          <w:kern w:val="0"/>
          <w:sz w:val="20"/>
          <w:szCs w:val="20"/>
          <w:lang w:eastAsia="pl-PL"/>
          <w14:ligatures w14:val="none"/>
        </w:rPr>
        <w:t xml:space="preserve"> lub zmiana sposobu wykonania Przedmiotu Umowy lub zmiana wartości wynagrodzenia;</w:t>
      </w:r>
    </w:p>
    <w:p w14:paraId="569ABCEA" w14:textId="7B574AA4"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gdy Zamawiający zrezygnuje z wykonania pewnego zakresu robót przewidzianych</w:t>
      </w:r>
      <w:r w:rsidRPr="007F5274">
        <w:rPr>
          <w:rFonts w:ascii="Verdana" w:eastAsia="Arial Unicode MS" w:hAnsi="Verdana" w:cs="Arial"/>
          <w:kern w:val="0"/>
          <w:sz w:val="20"/>
          <w:szCs w:val="20"/>
          <w:lang w:eastAsia="pl-PL"/>
          <w14:ligatures w14:val="none"/>
        </w:rPr>
        <w:br/>
        <w:t>w dokumentacji projektowej, w sytuacji, gdy ich wykonanie nie będzie konieczne</w:t>
      </w:r>
      <w:r w:rsidRPr="007F5274">
        <w:rPr>
          <w:rFonts w:ascii="Verdana" w:eastAsia="Arial Unicode MS" w:hAnsi="Verdana" w:cs="Arial"/>
          <w:kern w:val="0"/>
          <w:sz w:val="20"/>
          <w:szCs w:val="20"/>
          <w:lang w:eastAsia="pl-PL"/>
          <w14:ligatures w14:val="none"/>
        </w:rPr>
        <w:br/>
        <w:t xml:space="preserve">dla prawidłowego, tj. zgodnego z zasadami wiedzy technicznej i obowiązującymi na dzień odbioru robót przepisami prawa, wykonania pozostałej części Przedmiotu Umowy - </w:t>
      </w:r>
      <w:r w:rsidRPr="007F5274">
        <w:rPr>
          <w:rFonts w:ascii="Verdana" w:eastAsia="Arial Unicode MS" w:hAnsi="Verdana" w:cs="Verdana"/>
          <w:kern w:val="0"/>
          <w:sz w:val="20"/>
          <w:szCs w:val="20"/>
          <w:lang w:eastAsia="pl-PL"/>
          <w14:ligatures w14:val="none"/>
        </w:rPr>
        <w:t>możliwa zmiana</w:t>
      </w:r>
      <w:r w:rsidRPr="007F5274">
        <w:rPr>
          <w:rFonts w:ascii="Verdana" w:eastAsia="Arial Unicode MS" w:hAnsi="Verdana" w:cs="Arial"/>
          <w:kern w:val="0"/>
          <w:sz w:val="20"/>
          <w:szCs w:val="20"/>
          <w:lang w:eastAsia="pl-PL"/>
          <w14:ligatures w14:val="none"/>
        </w:rPr>
        <w:t xml:space="preserve"> sposobu wykonania Przedmiotu Umowy lub zmiana wartości wynagrodzenia. Suma wartości robót zaniechanych nie może być większa niż </w:t>
      </w:r>
      <w:r w:rsidR="004A6595">
        <w:rPr>
          <w:rFonts w:ascii="Verdana" w:eastAsia="Arial Unicode MS" w:hAnsi="Verdana" w:cs="Arial"/>
          <w:kern w:val="0"/>
          <w:sz w:val="20"/>
          <w:szCs w:val="20"/>
          <w:lang w:eastAsia="pl-PL"/>
          <w14:ligatures w14:val="none"/>
        </w:rPr>
        <w:t>15</w:t>
      </w:r>
      <w:r w:rsidRPr="007F5274">
        <w:rPr>
          <w:rFonts w:ascii="Verdana" w:eastAsia="Arial Unicode MS" w:hAnsi="Verdana" w:cs="Arial"/>
          <w:kern w:val="0"/>
          <w:sz w:val="20"/>
          <w:szCs w:val="20"/>
          <w:lang w:eastAsia="pl-PL"/>
          <w14:ligatures w14:val="none"/>
        </w:rPr>
        <w:t xml:space="preserve">% łącznej wartości wynagrodzenia ryczałtowego brutto, o którym mowa w </w:t>
      </w:r>
      <w:r w:rsidRPr="007F5274">
        <w:rPr>
          <w:rFonts w:ascii="Verdana" w:eastAsia="Arial Unicode MS" w:hAnsi="Verdana" w:cs="Arial"/>
          <w:bCs/>
          <w:kern w:val="0"/>
          <w:sz w:val="20"/>
          <w:szCs w:val="20"/>
          <w:lang w:eastAsia="pl-PL"/>
          <w14:ligatures w14:val="none"/>
        </w:rPr>
        <w:t>§ 3 ust. 1 Umowy;</w:t>
      </w:r>
    </w:p>
    <w:p w14:paraId="094E435D"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7F5274">
        <w:rPr>
          <w:rFonts w:ascii="Verdana" w:eastAsia="Arial Unicode MS" w:hAnsi="Verdana" w:cs="Arial"/>
          <w:kern w:val="0"/>
          <w:sz w:val="20"/>
          <w:szCs w:val="20"/>
          <w:lang w:eastAsia="pl-PL"/>
          <w14:ligatures w14:val="none"/>
        </w:rPr>
        <w:t xml:space="preserve">gdy zajdzie konieczność wykonania robót, o których mowa w art. 455, ust. 1 pkt 3              i 4 oraz ust. 2 </w:t>
      </w:r>
      <w:proofErr w:type="spellStart"/>
      <w:r w:rsidRPr="007F5274">
        <w:rPr>
          <w:rFonts w:ascii="Verdana" w:eastAsia="Arial Unicode MS" w:hAnsi="Verdana" w:cs="Arial"/>
          <w:kern w:val="0"/>
          <w:sz w:val="20"/>
          <w:szCs w:val="20"/>
          <w:lang w:eastAsia="pl-PL"/>
          <w14:ligatures w14:val="none"/>
        </w:rPr>
        <w:t>p.z.p</w:t>
      </w:r>
      <w:proofErr w:type="spellEnd"/>
      <w:r w:rsidRPr="007F5274">
        <w:rPr>
          <w:rFonts w:ascii="Verdana" w:eastAsia="Arial Unicode MS" w:hAnsi="Verdana" w:cs="Arial"/>
          <w:kern w:val="0"/>
          <w:sz w:val="20"/>
          <w:szCs w:val="20"/>
          <w:lang w:eastAsia="pl-PL"/>
          <w14:ligatures w14:val="none"/>
        </w:rPr>
        <w:t xml:space="preserve">. i przy spełnieniu warunków zawartych w w/w przepisach - </w:t>
      </w:r>
      <w:r w:rsidRPr="007F5274">
        <w:rPr>
          <w:rFonts w:ascii="Verdana" w:eastAsia="Arial Unicode MS" w:hAnsi="Verdana" w:cs="Verdana"/>
          <w:kern w:val="0"/>
          <w:sz w:val="20"/>
          <w:szCs w:val="20"/>
          <w:lang w:eastAsia="pl-PL"/>
          <w14:ligatures w14:val="none"/>
        </w:rPr>
        <w:t>możliwa zmiana</w:t>
      </w:r>
      <w:r w:rsidRPr="007F5274">
        <w:rPr>
          <w:rFonts w:ascii="Verdana" w:eastAsia="Arial Unicode MS" w:hAnsi="Verdana" w:cs="Arial"/>
          <w:kern w:val="0"/>
          <w:sz w:val="20"/>
          <w:szCs w:val="20"/>
          <w:lang w:eastAsia="pl-PL"/>
          <w14:ligatures w14:val="none"/>
        </w:rPr>
        <w:t xml:space="preserve"> sposobu wykonania Przedmiotu Umowy lub zmiana wartości wynagrodzenia lub terminu </w:t>
      </w:r>
      <w:r w:rsidRPr="007F5274">
        <w:rPr>
          <w:rFonts w:ascii="Verdana" w:eastAsia="Arial Unicode MS" w:hAnsi="Verdana" w:cs="Arial"/>
          <w:b/>
          <w:kern w:val="0"/>
          <w:sz w:val="20"/>
          <w:szCs w:val="20"/>
          <w:lang w:eastAsia="pl-PL"/>
          <w14:ligatures w14:val="none"/>
        </w:rPr>
        <w:t>o okres niezbędny do zakończenia Przedmiotu Umowy</w:t>
      </w:r>
      <w:r w:rsidRPr="007F5274">
        <w:rPr>
          <w:rFonts w:ascii="Verdana" w:eastAsia="Arial Unicode MS" w:hAnsi="Verdana" w:cs="Arial"/>
          <w:kern w:val="0"/>
          <w:sz w:val="20"/>
          <w:szCs w:val="20"/>
          <w:lang w:eastAsia="pl-PL"/>
          <w14:ligatures w14:val="none"/>
        </w:rPr>
        <w:t>;</w:t>
      </w:r>
    </w:p>
    <w:p w14:paraId="1A7AFEE9"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kern w:val="0"/>
          <w:sz w:val="20"/>
          <w:szCs w:val="20"/>
          <w:lang w:eastAsia="pl-PL"/>
          <w14:ligatures w14:val="none"/>
        </w:rPr>
      </w:pPr>
      <w:r w:rsidRPr="007F5274">
        <w:rPr>
          <w:rFonts w:ascii="Verdana" w:eastAsia="Arial Unicode MS" w:hAnsi="Verdana" w:cs="Verdana"/>
          <w:kern w:val="0"/>
          <w:sz w:val="20"/>
          <w:szCs w:val="20"/>
          <w:lang w:eastAsia="pl-PL"/>
          <w14:ligatures w14:val="none"/>
        </w:rPr>
        <w:t xml:space="preserve">gdy konieczne będzie wstrzymanie wykonywania robót budowlanych w związku                    z funkcją obiektu, w którym prowadzone będą roboty - możliwa zmiana terminu wykonania Przedmiotu Umowy maksymalnie </w:t>
      </w:r>
      <w:r w:rsidRPr="007F5274">
        <w:rPr>
          <w:rFonts w:ascii="Verdana" w:eastAsia="Arial Unicode MS" w:hAnsi="Verdana" w:cs="Verdana"/>
          <w:b/>
          <w:kern w:val="0"/>
          <w:sz w:val="20"/>
          <w:szCs w:val="20"/>
          <w:lang w:eastAsia="pl-PL"/>
          <w14:ligatures w14:val="none"/>
        </w:rPr>
        <w:t>o okres</w:t>
      </w:r>
      <w:r w:rsidRPr="007F5274">
        <w:rPr>
          <w:rFonts w:ascii="Verdana" w:eastAsia="Arial Unicode MS" w:hAnsi="Verdana" w:cs="Arial"/>
          <w:b/>
          <w:kern w:val="0"/>
          <w:sz w:val="20"/>
          <w:szCs w:val="20"/>
          <w:lang w:eastAsia="pl-PL"/>
          <w14:ligatures w14:val="none"/>
        </w:rPr>
        <w:t>, w którym Wykonawca nie mógł realizować Przedmiotu Umowy</w:t>
      </w:r>
      <w:r w:rsidRPr="007F5274">
        <w:rPr>
          <w:rFonts w:ascii="Verdana" w:eastAsia="Arial Unicode MS" w:hAnsi="Verdana" w:cs="Arial"/>
          <w:kern w:val="0"/>
          <w:sz w:val="20"/>
          <w:szCs w:val="20"/>
          <w:lang w:eastAsia="pl-PL"/>
          <w14:ligatures w14:val="none"/>
        </w:rPr>
        <w:t xml:space="preserve"> </w:t>
      </w:r>
      <w:r w:rsidRPr="007F5274">
        <w:rPr>
          <w:rFonts w:ascii="Verdana" w:eastAsia="Arial Unicode MS" w:hAnsi="Verdana" w:cs="Verdana"/>
          <w:kern w:val="0"/>
          <w:sz w:val="20"/>
          <w:szCs w:val="20"/>
          <w:lang w:eastAsia="pl-PL"/>
          <w14:ligatures w14:val="none"/>
        </w:rPr>
        <w:t>i nie ponosi z tego tytułu winy;</w:t>
      </w:r>
    </w:p>
    <w:p w14:paraId="7B91E5FD"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7F5274">
        <w:rPr>
          <w:rFonts w:ascii="Verdana" w:eastAsia="Arial Unicode MS" w:hAnsi="Verdana" w:cs="Verdana"/>
          <w:kern w:val="0"/>
          <w:sz w:val="20"/>
          <w:szCs w:val="20"/>
          <w:lang w:eastAsia="pl-PL"/>
          <w14:ligatures w14:val="none"/>
        </w:rPr>
        <w:t xml:space="preserve">gdy wpłynie umotywowany wniosek Wykonawcy związany z brakiem możliwości realizowania Przedmiotu Umowy. Niemożność realizacji Przedmiotu Umowy spowodowana musi być okolicznościami, na które Wykonawca nie miał wpływu,                  w szczególności, gdy są one następstwem siły wyższej. Pod pojęciem siły wyższej Strony rozumieją takie nadzwyczajne okoliczności, </w:t>
      </w:r>
      <w:bookmarkStart w:id="16" w:name="_Hlk112745763"/>
      <w:r w:rsidRPr="007F5274">
        <w:rPr>
          <w:rFonts w:ascii="Verdana" w:eastAsia="Arial Unicode MS" w:hAnsi="Verdana" w:cs="Verdana"/>
          <w:kern w:val="0"/>
          <w:sz w:val="20"/>
          <w:szCs w:val="20"/>
          <w:lang w:eastAsia="pl-PL"/>
          <w14:ligatures w14:val="none"/>
        </w:rPr>
        <w:t>którym nie można zapobiec, mające wpływ na realizację Przedmiotu Umowy, niezależnie od żadnej ze Stron, niemożliwe do zapobieżenia, uniknięcia lub przewidzenia, które nastąpiło po dniu zawarcia Umowy, w szczególności</w:t>
      </w:r>
      <w:bookmarkEnd w:id="16"/>
      <w:r w:rsidRPr="007F5274">
        <w:rPr>
          <w:rFonts w:ascii="Verdana" w:eastAsia="Arial Unicode MS" w:hAnsi="Verdana" w:cs="Verdana"/>
          <w:kern w:val="0"/>
          <w:sz w:val="20"/>
          <w:szCs w:val="20"/>
          <w:lang w:eastAsia="pl-PL"/>
          <w14:ligatures w14:val="none"/>
        </w:rPr>
        <w:t xml:space="preserve"> klęski żywiołowe, stan wyjątkowy, </w:t>
      </w:r>
      <w:bookmarkStart w:id="17" w:name="_Hlk112745801"/>
      <w:r w:rsidRPr="007F5274">
        <w:rPr>
          <w:rFonts w:ascii="Verdana" w:eastAsia="Arial Unicode MS" w:hAnsi="Verdana" w:cs="Verdana"/>
          <w:kern w:val="0"/>
          <w:sz w:val="20"/>
          <w:szCs w:val="20"/>
          <w:lang w:eastAsia="pl-PL"/>
          <w14:ligatures w14:val="none"/>
        </w:rPr>
        <w:t xml:space="preserve">stan epidemii wraz z późniejszymi skutkami epidemii, stan wojenny, działania wojenne                         </w:t>
      </w:r>
      <w:r w:rsidRPr="007F5274">
        <w:rPr>
          <w:rFonts w:ascii="Verdana" w:eastAsia="Arial Unicode MS" w:hAnsi="Verdana" w:cs="Verdana"/>
          <w:kern w:val="0"/>
          <w:sz w:val="20"/>
          <w:szCs w:val="20"/>
          <w:lang w:eastAsia="pl-PL"/>
          <w14:ligatures w14:val="none"/>
        </w:rPr>
        <w:lastRenderedPageBreak/>
        <w:t>(m.in. w państwach sąsiadujących z Polską) wraz z późniejszymi skutkami wojny,</w:t>
      </w:r>
      <w:bookmarkEnd w:id="17"/>
      <w:r w:rsidRPr="007F5274">
        <w:rPr>
          <w:rFonts w:ascii="Verdana" w:eastAsia="Arial Unicode MS" w:hAnsi="Verdana" w:cs="Verdana"/>
          <w:kern w:val="0"/>
          <w:sz w:val="20"/>
          <w:szCs w:val="20"/>
          <w:lang w:eastAsia="pl-PL"/>
          <w14:ligatures w14:val="none"/>
        </w:rPr>
        <w:t xml:space="preserve"> nowe akty prawne lub decyzje administracyjne mające wpływ na realizację Przedmiotu Umowy. W takim wypadku dopuszcza się wydłużenie terminu wykonania </w:t>
      </w:r>
      <w:r w:rsidRPr="007F5274">
        <w:rPr>
          <w:rFonts w:ascii="Verdana" w:eastAsia="Arial Unicode MS" w:hAnsi="Verdana" w:cs="Arial"/>
          <w:kern w:val="0"/>
          <w:sz w:val="20"/>
          <w:szCs w:val="20"/>
          <w:lang w:eastAsia="pl-PL"/>
          <w14:ligatures w14:val="none"/>
        </w:rPr>
        <w:t xml:space="preserve">określonego w </w:t>
      </w:r>
      <w:bookmarkStart w:id="18" w:name="_Hlk182469240"/>
      <w:r w:rsidRPr="007F5274">
        <w:rPr>
          <w:rFonts w:ascii="Verdana" w:eastAsia="Arial Unicode MS" w:hAnsi="Verdana" w:cs="Arial"/>
          <w:bCs/>
          <w:kern w:val="0"/>
          <w:sz w:val="20"/>
          <w:szCs w:val="20"/>
          <w:lang w:eastAsia="pl-PL"/>
          <w14:ligatures w14:val="none"/>
        </w:rPr>
        <w:t>§</w:t>
      </w:r>
      <w:bookmarkEnd w:id="18"/>
      <w:r w:rsidRPr="007F5274">
        <w:rPr>
          <w:rFonts w:ascii="Verdana" w:eastAsia="Arial Unicode MS" w:hAnsi="Verdana" w:cs="Arial"/>
          <w:bCs/>
          <w:kern w:val="0"/>
          <w:sz w:val="20"/>
          <w:szCs w:val="20"/>
          <w:lang w:eastAsia="pl-PL"/>
          <w14:ligatures w14:val="none"/>
        </w:rPr>
        <w:t xml:space="preserve"> 6 ust. 1 Umowy</w:t>
      </w:r>
      <w:r w:rsidRPr="007F5274">
        <w:rPr>
          <w:rFonts w:ascii="Verdana" w:eastAsia="Arial Unicode MS" w:hAnsi="Verdana" w:cs="Verdana"/>
          <w:kern w:val="0"/>
          <w:sz w:val="20"/>
          <w:szCs w:val="20"/>
          <w:lang w:eastAsia="pl-PL"/>
          <w14:ligatures w14:val="none"/>
        </w:rPr>
        <w:t xml:space="preserve"> </w:t>
      </w:r>
      <w:r w:rsidRPr="007F5274">
        <w:rPr>
          <w:rFonts w:ascii="Verdana" w:eastAsia="Arial Unicode MS" w:hAnsi="Verdana" w:cs="Verdana"/>
          <w:b/>
          <w:kern w:val="0"/>
          <w:sz w:val="20"/>
          <w:szCs w:val="20"/>
          <w:lang w:eastAsia="pl-PL"/>
          <w14:ligatures w14:val="none"/>
        </w:rPr>
        <w:t>o okres, w którym Wykonawca nie mógł realizować Przedmiotu Umowy</w:t>
      </w:r>
      <w:r w:rsidRPr="007F5274">
        <w:rPr>
          <w:rFonts w:ascii="Verdana" w:eastAsia="Arial Unicode MS" w:hAnsi="Verdana" w:cs="Verdana"/>
          <w:kern w:val="0"/>
          <w:sz w:val="20"/>
          <w:szCs w:val="20"/>
          <w:lang w:eastAsia="pl-PL"/>
          <w14:ligatures w14:val="none"/>
        </w:rPr>
        <w:t xml:space="preserve"> i nie ponosi z tego tytułu winy;</w:t>
      </w:r>
    </w:p>
    <w:p w14:paraId="273127B4"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7F5274">
        <w:rPr>
          <w:rFonts w:ascii="Verdana" w:eastAsia="Arial Unicode MS" w:hAnsi="Verdana" w:cs="Verdana"/>
          <w:kern w:val="0"/>
          <w:sz w:val="20"/>
          <w:szCs w:val="20"/>
          <w:lang w:eastAsia="pl-PL"/>
          <w14:ligatures w14:val="none"/>
        </w:rPr>
        <w:t xml:space="preserve">gdy Wykonawca wystąpi o zmianę formy zabezpieczenia należytego wykonania Umowy; </w:t>
      </w:r>
    </w:p>
    <w:p w14:paraId="23CCE38F"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7F5274">
        <w:rPr>
          <w:rFonts w:ascii="Verdana" w:eastAsia="Arial Unicode MS" w:hAnsi="Verdana" w:cs="Arial"/>
          <w:kern w:val="0"/>
          <w:sz w:val="20"/>
          <w:szCs w:val="20"/>
          <w:lang w:eastAsia="pl-PL"/>
          <w14:ligatures w14:val="none"/>
        </w:rPr>
        <w:t>gdy Wykonawca wystąpi o zmianę zgłoszonego przez Wykonawcę w ofercie zakresu rzeczowego wykonywanego przy udziale Podwykonawcy;</w:t>
      </w:r>
    </w:p>
    <w:p w14:paraId="06429D26"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7F5274">
        <w:rPr>
          <w:rFonts w:ascii="Verdana" w:eastAsia="Arial Unicode MS" w:hAnsi="Verdana" w:cs="Arial"/>
          <w:kern w:val="0"/>
          <w:sz w:val="20"/>
          <w:szCs w:val="20"/>
          <w:lang w:eastAsia="pl-PL"/>
          <w14:ligatures w14:val="none"/>
        </w:rPr>
        <w:t xml:space="preserve">gdy Wykonawca wystąpi o zmianę Podwykonawcy lub rezygnację z Podwykonawcy, przy czym w przypadku, jeżeli zmiana albo rezygnacja z Podwykonawcy dotyczy podmiotu, na którego zasoby Wykonawca powoływał się na zasadach określonych w art. 118 ust. 1 </w:t>
      </w:r>
      <w:proofErr w:type="spellStart"/>
      <w:r w:rsidRPr="007F5274">
        <w:rPr>
          <w:rFonts w:ascii="Verdana" w:eastAsia="Arial Unicode MS" w:hAnsi="Verdana" w:cs="Arial"/>
          <w:kern w:val="0"/>
          <w:sz w:val="20"/>
          <w:szCs w:val="20"/>
          <w:lang w:eastAsia="pl-PL"/>
          <w14:ligatures w14:val="none"/>
        </w:rPr>
        <w:t>p.z.p</w:t>
      </w:r>
      <w:proofErr w:type="spellEnd"/>
      <w:r w:rsidRPr="007F5274">
        <w:rPr>
          <w:rFonts w:ascii="Verdana" w:eastAsia="Arial Unicode MS" w:hAnsi="Verdana" w:cs="Arial"/>
          <w:kern w:val="0"/>
          <w:sz w:val="20"/>
          <w:szCs w:val="20"/>
          <w:lang w:eastAsia="pl-PL"/>
          <w14:ligatures w14:val="none"/>
        </w:rPr>
        <w:t xml:space="preserve">., w celu wykazania spełniania warunku udziału w postępowaniu, Wykonawca zobowiązany jest wykazać Zamawiającemu, że proponowany inny Podwykonawca lub Wykonawca samodzielnie spełnia je w stopniu nie mniejszym niż Podwykonawca, na którego zasoby Wykonawca powoływał się w trakcie postępowania o udzielenie zamówienia. Art. 122 ustawy </w:t>
      </w:r>
      <w:proofErr w:type="spellStart"/>
      <w:r w:rsidRPr="007F5274">
        <w:rPr>
          <w:rFonts w:ascii="Verdana" w:eastAsia="Arial Unicode MS" w:hAnsi="Verdana" w:cs="Arial"/>
          <w:kern w:val="0"/>
          <w:sz w:val="20"/>
          <w:szCs w:val="20"/>
          <w:lang w:eastAsia="pl-PL"/>
          <w14:ligatures w14:val="none"/>
        </w:rPr>
        <w:t>p.z.p</w:t>
      </w:r>
      <w:proofErr w:type="spellEnd"/>
      <w:r w:rsidRPr="007F5274">
        <w:rPr>
          <w:rFonts w:ascii="Verdana" w:eastAsia="Arial Unicode MS" w:hAnsi="Verdana" w:cs="Arial"/>
          <w:kern w:val="0"/>
          <w:sz w:val="20"/>
          <w:szCs w:val="20"/>
          <w:lang w:eastAsia="pl-PL"/>
          <w14:ligatures w14:val="none"/>
        </w:rPr>
        <w:t>. stosuje się odpowiednio;</w:t>
      </w:r>
    </w:p>
    <w:p w14:paraId="4493771F"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7F5274">
        <w:rPr>
          <w:rFonts w:ascii="Verdana" w:eastAsia="Arial Unicode MS" w:hAnsi="Verdana" w:cs="Arial"/>
          <w:kern w:val="0"/>
          <w:sz w:val="20"/>
          <w:szCs w:val="20"/>
          <w:lang w:eastAsia="pl-PL"/>
          <w14:ligatures w14:val="none"/>
        </w:rPr>
        <w:t>w przypadku zmiany rachunku bankowego Wykonawcy;</w:t>
      </w:r>
    </w:p>
    <w:p w14:paraId="684DC291" w14:textId="093DABC3" w:rsidR="007F5274" w:rsidRPr="00A54DF6"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7F5274">
        <w:rPr>
          <w:rFonts w:ascii="Verdana" w:eastAsia="Arial Unicode MS" w:hAnsi="Verdana" w:cs="Arial"/>
          <w:kern w:val="0"/>
          <w:sz w:val="20"/>
          <w:szCs w:val="20"/>
          <w14:ligatures w14:val="none"/>
        </w:rPr>
        <w:t>w przypadku</w:t>
      </w:r>
      <w:r w:rsidRPr="007F5274">
        <w:rPr>
          <w:rFonts w:ascii="Verdana" w:eastAsia="Times New Roman" w:hAnsi="Verdana" w:cs="Calibri"/>
          <w:kern w:val="0"/>
          <w:sz w:val="20"/>
          <w:szCs w:val="20"/>
          <w14:ligatures w14:val="none"/>
        </w:rPr>
        <w:t xml:space="preserve"> 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 </w:t>
      </w:r>
      <w:r w:rsidRPr="007F5274">
        <w:rPr>
          <w:rFonts w:ascii="Verdana" w:eastAsia="Times New Roman" w:hAnsi="Verdana" w:cs="Arial"/>
          <w:b/>
          <w:color w:val="000000"/>
          <w:kern w:val="0"/>
          <w:sz w:val="20"/>
          <w:szCs w:val="20"/>
          <w14:ligatures w14:val="none"/>
        </w:rPr>
        <w:t>o okres,              w którym Wykonawca nie mógł realizować Przedmiotu Umowy</w:t>
      </w:r>
      <w:r w:rsidR="00735E36">
        <w:rPr>
          <w:rFonts w:ascii="Verdana" w:eastAsia="Arial Unicode MS" w:hAnsi="Verdana" w:cs="Arial"/>
          <w:bCs/>
          <w:kern w:val="0"/>
          <w:sz w:val="20"/>
          <w:szCs w:val="20"/>
          <w14:ligatures w14:val="none"/>
        </w:rPr>
        <w:t>;</w:t>
      </w:r>
    </w:p>
    <w:p w14:paraId="23ACF3F4" w14:textId="77777777" w:rsidR="00A54DF6" w:rsidRPr="00F860BB" w:rsidRDefault="00A54DF6" w:rsidP="00A54DF6">
      <w:pPr>
        <w:numPr>
          <w:ilvl w:val="0"/>
          <w:numId w:val="32"/>
        </w:numPr>
        <w:tabs>
          <w:tab w:val="left" w:pos="720"/>
        </w:tabs>
        <w:autoSpaceDE w:val="0"/>
        <w:autoSpaceDN w:val="0"/>
        <w:adjustRightInd w:val="0"/>
        <w:spacing w:after="0" w:line="240" w:lineRule="auto"/>
        <w:ind w:left="720"/>
        <w:jc w:val="both"/>
        <w:rPr>
          <w:rFonts w:ascii="Verdana" w:eastAsia="Calibri" w:hAnsi="Verdana" w:cs="Arial"/>
          <w:sz w:val="20"/>
          <w:szCs w:val="20"/>
          <w:shd w:val="clear" w:color="auto" w:fill="FFFFFF"/>
        </w:rPr>
      </w:pPr>
      <w:r w:rsidRPr="00F860BB">
        <w:rPr>
          <w:rFonts w:ascii="Verdana" w:eastAsia="Calibri" w:hAnsi="Verdana" w:cs="Arial"/>
          <w:sz w:val="20"/>
          <w:szCs w:val="20"/>
          <w:shd w:val="clear" w:color="auto" w:fill="FFFFFF"/>
        </w:rPr>
        <w:t xml:space="preserve">w przypadku wystąpienia zjawisk meteorologicznych np. intensywne                                           i długoterminowe opady deszczu, opady śniegu, gradu, silny i porywisty wiatr, zbyt niska temperatura powietrza lub zbyt wysoka temperatura powietrza lub innych nieprzewidzianych warunków atmosferycznych uniemożliwiających prowadzenie robót lub powodujących ich przerwanie, dopuszcza się wydłużenie terminu realizacji zamówienia </w:t>
      </w:r>
      <w:r w:rsidRPr="00F860BB">
        <w:rPr>
          <w:rFonts w:ascii="Verdana" w:eastAsia="Calibri" w:hAnsi="Verdana" w:cs="Arial"/>
          <w:b/>
          <w:bCs/>
          <w:sz w:val="20"/>
          <w:szCs w:val="20"/>
          <w:shd w:val="clear" w:color="auto" w:fill="FFFFFF"/>
        </w:rPr>
        <w:t>o czas, w którym dane zjawisko meteorologiczne wystąpiło</w:t>
      </w:r>
      <w:r w:rsidRPr="00F860BB">
        <w:rPr>
          <w:rFonts w:ascii="Verdana" w:eastAsia="Calibri" w:hAnsi="Verdana" w:cs="Arial"/>
          <w:sz w:val="20"/>
          <w:szCs w:val="20"/>
          <w:shd w:val="clear" w:color="auto" w:fill="FFFFFF"/>
        </w:rPr>
        <w:t xml:space="preserve">                        i utrudniało lub uniemożliwiało wykonywanie Wykonawcy robót zgodnie                                    z Harmonogramem oraz Opisem Przedmiotu Zamówienia. </w:t>
      </w:r>
    </w:p>
    <w:p w14:paraId="3D17941C" w14:textId="77777777" w:rsidR="00A54DF6" w:rsidRPr="00AD42F7" w:rsidRDefault="00A54DF6" w:rsidP="00A54DF6">
      <w:pPr>
        <w:tabs>
          <w:tab w:val="left" w:pos="720"/>
        </w:tabs>
        <w:autoSpaceDE w:val="0"/>
        <w:autoSpaceDN w:val="0"/>
        <w:adjustRightInd w:val="0"/>
        <w:spacing w:after="0" w:line="240" w:lineRule="auto"/>
        <w:ind w:left="709"/>
        <w:jc w:val="both"/>
        <w:rPr>
          <w:rFonts w:ascii="Verdana" w:eastAsia="Calibri" w:hAnsi="Verdana" w:cs="Arial"/>
          <w:sz w:val="20"/>
          <w:szCs w:val="20"/>
          <w:u w:val="single"/>
          <w:shd w:val="clear" w:color="auto" w:fill="FFFFFF"/>
        </w:rPr>
      </w:pPr>
      <w:r w:rsidRPr="00F860BB">
        <w:rPr>
          <w:rFonts w:ascii="Verdana" w:eastAsia="Calibri" w:hAnsi="Verdana" w:cs="Arial"/>
          <w:sz w:val="20"/>
          <w:szCs w:val="20"/>
          <w:shd w:val="clear" w:color="auto" w:fill="FFFFFF"/>
        </w:rPr>
        <w:t xml:space="preserve">O wystąpieniu ww. okoliczności mogących wpłynąć na wydłużenie terminu realizacji       i zmianę terminu końcowego zadania Kierownik Budowy winien niezwłocznie poinformować Zamawiającego na piśmie i fakt ten odnotować wpisem do dziennika budowy. Nie później niż w dniu dokonania wpisu przez Kierownika Budowy Wykonawca przedstawi </w:t>
      </w:r>
      <w:r w:rsidRPr="00F860BB">
        <w:rPr>
          <w:rFonts w:ascii="Verdana" w:eastAsia="Calibri" w:hAnsi="Verdana" w:cs="Times New Roman"/>
          <w:kern w:val="0"/>
          <w:sz w:val="20"/>
          <w:szCs w:val="20"/>
          <w14:ligatures w14:val="none"/>
        </w:rPr>
        <w:t>Inspektorom Nadzoru wszelkie dokumenty potwierdzające wystąpienie zjawisk meteorologicznych. Na tej podstawie Inspektorzy Nadzoru potwierdzą lub odmówią wydłużenia terminu</w:t>
      </w:r>
      <w:r w:rsidRPr="00AD42F7">
        <w:rPr>
          <w:rFonts w:ascii="Verdana" w:eastAsia="Calibri" w:hAnsi="Verdana" w:cs="Arial"/>
          <w:sz w:val="20"/>
          <w:szCs w:val="20"/>
          <w:shd w:val="clear" w:color="auto" w:fill="FFFFFF"/>
        </w:rPr>
        <w:t>.</w:t>
      </w:r>
    </w:p>
    <w:p w14:paraId="72E3AE91" w14:textId="12367AE2" w:rsidR="00A54DF6" w:rsidRPr="00D24C71" w:rsidRDefault="00A54DF6" w:rsidP="00D24C71">
      <w:pPr>
        <w:tabs>
          <w:tab w:val="left" w:pos="720"/>
        </w:tabs>
        <w:autoSpaceDE w:val="0"/>
        <w:autoSpaceDN w:val="0"/>
        <w:adjustRightInd w:val="0"/>
        <w:spacing w:after="0" w:line="240" w:lineRule="auto"/>
        <w:ind w:left="709"/>
        <w:jc w:val="both"/>
        <w:rPr>
          <w:rFonts w:ascii="Verdana" w:eastAsia="Calibri" w:hAnsi="Verdana" w:cs="Arial"/>
          <w:sz w:val="20"/>
          <w:szCs w:val="20"/>
          <w:shd w:val="clear" w:color="auto" w:fill="FFFFFF"/>
        </w:rPr>
      </w:pPr>
      <w:r w:rsidRPr="00F860BB">
        <w:rPr>
          <w:rFonts w:ascii="Verdana" w:eastAsia="Calibri" w:hAnsi="Verdana" w:cs="Arial"/>
          <w:sz w:val="20"/>
          <w:szCs w:val="20"/>
          <w:shd w:val="clear" w:color="auto" w:fill="FFFFFF"/>
        </w:rPr>
        <w:t xml:space="preserve">Wykonawca zobowiązany jest do wykazania, iż w okresie, o który wnioskuje </w:t>
      </w:r>
      <w:r>
        <w:rPr>
          <w:rFonts w:ascii="Verdana" w:eastAsia="Calibri" w:hAnsi="Verdana" w:cs="Arial"/>
          <w:sz w:val="20"/>
          <w:szCs w:val="20"/>
          <w:shd w:val="clear" w:color="auto" w:fill="FFFFFF"/>
        </w:rPr>
        <w:t xml:space="preserve">                         </w:t>
      </w:r>
      <w:r w:rsidRPr="00F860BB">
        <w:rPr>
          <w:rFonts w:ascii="Verdana" w:eastAsia="Calibri" w:hAnsi="Verdana" w:cs="Arial"/>
          <w:sz w:val="20"/>
          <w:szCs w:val="20"/>
          <w:shd w:val="clear" w:color="auto" w:fill="FFFFFF"/>
        </w:rPr>
        <w:t>o wydłużenie terminu zakończenia realizacji zadania, wystąpiło zjawisko meteorologiczne lub jego skutki, które utrudniały (uniemożliwiały) wykonywanie robót zgodnie z harmonogramem, poprzez przedłożenie stosownych dokumentów np. raportu z Instytutu Meteorologii i Gospodarki Wodnej dla miasta Wrocławia</w:t>
      </w:r>
      <w:r w:rsidR="00735E36">
        <w:rPr>
          <w:rFonts w:ascii="Verdana" w:eastAsia="Calibri" w:hAnsi="Verdana" w:cs="Arial"/>
          <w:sz w:val="20"/>
          <w:szCs w:val="20"/>
          <w:shd w:val="clear" w:color="auto" w:fill="FFFFFF"/>
        </w:rPr>
        <w:t>;</w:t>
      </w:r>
    </w:p>
    <w:p w14:paraId="0A2E1A82" w14:textId="77777777" w:rsidR="007F5274" w:rsidRPr="007F5274" w:rsidRDefault="007F5274" w:rsidP="007F5274">
      <w:pPr>
        <w:numPr>
          <w:ilvl w:val="0"/>
          <w:numId w:val="32"/>
        </w:numPr>
        <w:tabs>
          <w:tab w:val="left" w:pos="720"/>
        </w:tabs>
        <w:autoSpaceDE w:val="0"/>
        <w:autoSpaceDN w:val="0"/>
        <w:adjustRightInd w:val="0"/>
        <w:spacing w:after="0" w:line="240" w:lineRule="auto"/>
        <w:ind w:left="720"/>
        <w:jc w:val="both"/>
        <w:rPr>
          <w:rFonts w:ascii="Verdana" w:eastAsia="Arial Unicode MS" w:hAnsi="Verdana" w:cs="Arial"/>
          <w:color w:val="FF0000"/>
          <w:kern w:val="0"/>
          <w:sz w:val="20"/>
          <w:szCs w:val="20"/>
          <w:lang w:eastAsia="pl-PL"/>
          <w14:ligatures w14:val="none"/>
        </w:rPr>
      </w:pPr>
      <w:r w:rsidRPr="007F5274">
        <w:rPr>
          <w:rFonts w:ascii="Verdana" w:eastAsia="Arial Unicode MS" w:hAnsi="Verdana" w:cs="Verdana"/>
          <w:kern w:val="0"/>
          <w:sz w:val="20"/>
          <w:szCs w:val="20"/>
          <w:lang w:eastAsia="pl-PL"/>
          <w14:ligatures w14:val="none"/>
        </w:rPr>
        <w:lastRenderedPageBreak/>
        <w:t xml:space="preserve">gdy zmianie ulegnie stawka podatku od towarów i usług oraz podatku akcyzowego    w trakcie realizacji Umowy, przy czym Strony Umowy postanawiają, że wynagrodzenie netto określone w </w:t>
      </w:r>
      <w:r w:rsidRPr="007F5274">
        <w:rPr>
          <w:rFonts w:ascii="Verdana" w:eastAsia="Calibri" w:hAnsi="Verdana" w:cs="Verdana"/>
          <w:kern w:val="0"/>
          <w:sz w:val="20"/>
          <w:szCs w:val="20"/>
          <w14:ligatures w14:val="none"/>
        </w:rPr>
        <w:t>§</w:t>
      </w:r>
      <w:r w:rsidRPr="007F5274">
        <w:rPr>
          <w:rFonts w:ascii="Verdana" w:eastAsia="Arial Unicode MS" w:hAnsi="Verdana" w:cs="Verdana"/>
          <w:kern w:val="0"/>
          <w:sz w:val="20"/>
          <w:szCs w:val="20"/>
          <w:lang w:eastAsia="pl-PL"/>
          <w14:ligatures w14:val="none"/>
        </w:rPr>
        <w:t xml:space="preserve"> 3 ust. 1 pozostanie bez zmian. Kwota wynagrodzenia brutto zostanie obliczona z uwzględnieniem zmienionej stawki podatku od towarów i usług oraz podatku akcyzowego. Zamawiający wprowadzi nową stawkę z dniem obowiązywania, przy czym, jeżeli zmiana nastąpiła po dacie wystawienia faktury, Zamawiający wprowadzi nową stawkę w kolejnym okresie rozliczeniowym.</w:t>
      </w:r>
    </w:p>
    <w:p w14:paraId="25BB9AEF" w14:textId="489C5A71" w:rsidR="007F5274" w:rsidRPr="007F5274" w:rsidRDefault="007F5274" w:rsidP="007F527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przypadku wystąpienia robót zamiennych, dodatkowych lub zaniechanych decyzją Zamawiającego  w pierwszej kolejności koszt wskazanych robót będzie ustalony na podstawie wartości poszczególnych elementów podanych w Harmonogramie. Jeżeli wartości zakresu robót zmienianych, dodatkowych lub zaniechanych nie da się określić na podstawie Harmonogramu, ich wartość zostanie ustalona na podstawie kosztorysu wykonanego metodą szczegółową, do której należy stosować przepisy</w:t>
      </w:r>
      <w:r w:rsidRPr="007F5274">
        <w:rPr>
          <w:rFonts w:ascii="Verdana" w:eastAsia="Calibri" w:hAnsi="Verdana" w:cs="Arial"/>
          <w:kern w:val="0"/>
          <w:sz w:val="20"/>
          <w:szCs w:val="20"/>
          <w:lang w:eastAsia="pl-PL"/>
          <w14:ligatures w14:val="none"/>
        </w:rPr>
        <w:t xml:space="preserve"> rozporządzenia Ministra Rozwoju Technologii z dnia 20 grudnia 2021r. w sprawie określenia metod i podstaw sporządzania kosztorysu inwestorskiego, obliczania planowanych kosztów prac projektowych oraz planowanych kosztów robót budowlanych określonych w programie funkcjonalno-użytkowym (Dz.U. z 2021r. poz. 2458)</w:t>
      </w:r>
      <w:r w:rsidRPr="007F5274">
        <w:rPr>
          <w:rFonts w:ascii="Verdana" w:eastAsia="Calibri" w:hAnsi="Verdana" w:cs="Arial"/>
          <w:kern w:val="0"/>
          <w:sz w:val="20"/>
          <w:szCs w:val="20"/>
          <w14:ligatures w14:val="none"/>
        </w:rPr>
        <w:t>, który przygotuje Wykonawca. Kosztorys ten będzie podlegał sprawdzeniu i zaakceptowaniu przez Inspektor</w:t>
      </w:r>
      <w:r w:rsidR="00A15F29">
        <w:rPr>
          <w:rFonts w:ascii="Verdana" w:eastAsia="Calibri" w:hAnsi="Verdana" w:cs="Arial"/>
          <w:kern w:val="0"/>
          <w:sz w:val="20"/>
          <w:szCs w:val="20"/>
          <w14:ligatures w14:val="none"/>
        </w:rPr>
        <w:t>ów</w:t>
      </w:r>
      <w:r w:rsidRPr="007F5274">
        <w:rPr>
          <w:rFonts w:ascii="Verdana" w:eastAsia="Calibri" w:hAnsi="Verdana" w:cs="Arial"/>
          <w:kern w:val="0"/>
          <w:sz w:val="20"/>
          <w:szCs w:val="20"/>
          <w14:ligatures w14:val="none"/>
        </w:rPr>
        <w:t xml:space="preserve"> Nadzoru. Kosztorys będzie przygotowany na podstawie KNR z wydawnictwa „SEKOCENBUD”                     z zastosowaniem średnich składników cenotwórczych „SEKOCENBUD” z kwartału poprzedniego w stosunku do dnia podpisania protokołu konieczności</w:t>
      </w:r>
      <w:r w:rsidRPr="00BE72C0">
        <w:rPr>
          <w:rFonts w:ascii="Verdana" w:eastAsia="Calibri" w:hAnsi="Verdana" w:cs="Arial"/>
          <w:kern w:val="0"/>
          <w:sz w:val="20"/>
          <w:szCs w:val="20"/>
          <w14:ligatures w14:val="none"/>
        </w:rPr>
        <w:t>.</w:t>
      </w:r>
      <w:r w:rsidRPr="007F5274">
        <w:rPr>
          <w:rFonts w:ascii="Verdana" w:eastAsia="Calibri" w:hAnsi="Verdana" w:cs="Arial"/>
          <w:kern w:val="0"/>
          <w:sz w:val="20"/>
          <w:szCs w:val="20"/>
          <w14:ligatures w14:val="none"/>
        </w:rPr>
        <w:t xml:space="preserve"> Koszty materiałów i sprzętu będą przyjęte na podstawie publikatorów „SEKOCENBUD” z kwartału poprzedniego w stosunku do dnia podpisania protokołu konieczności, a - jeżeli nie będzie to możliwe - na podstawie cen rynkowych. Na tych samych zasadach obliczane będą wartości robót, które zostaną wprowadzone w miejsce robót zmienianych. W takim wypadku dopuszcza się zmianę wartości wynagrodzenia określonego w </w:t>
      </w:r>
      <w:r w:rsidRPr="007F5274">
        <w:rPr>
          <w:rFonts w:ascii="Verdana" w:eastAsia="Arial Unicode MS" w:hAnsi="Verdana" w:cs="Arial"/>
          <w:bCs/>
          <w:kern w:val="0"/>
          <w:sz w:val="20"/>
          <w:szCs w:val="20"/>
          <w:lang w:eastAsia="pl-PL"/>
          <w14:ligatures w14:val="none"/>
        </w:rPr>
        <w:t xml:space="preserve">§ 3 ust. 1 Umowy </w:t>
      </w:r>
      <w:r w:rsidRPr="007F5274">
        <w:rPr>
          <w:rFonts w:ascii="Verdana" w:eastAsia="Calibri" w:hAnsi="Verdana" w:cs="Arial"/>
          <w:kern w:val="0"/>
          <w:sz w:val="20"/>
          <w:szCs w:val="20"/>
          <w14:ligatures w14:val="none"/>
        </w:rPr>
        <w:t xml:space="preserve">oraz terminu wykonania określonego w </w:t>
      </w:r>
      <w:bookmarkStart w:id="19" w:name="_Hlk182469689"/>
      <w:r w:rsidRPr="007F5274">
        <w:rPr>
          <w:rFonts w:ascii="Verdana" w:eastAsia="Arial Unicode MS" w:hAnsi="Verdana" w:cs="Arial"/>
          <w:bCs/>
          <w:kern w:val="0"/>
          <w:sz w:val="20"/>
          <w:szCs w:val="20"/>
          <w:lang w:eastAsia="pl-PL"/>
          <w14:ligatures w14:val="none"/>
        </w:rPr>
        <w:t>§</w:t>
      </w:r>
      <w:bookmarkEnd w:id="19"/>
      <w:r w:rsidRPr="007F5274">
        <w:rPr>
          <w:rFonts w:ascii="Verdana" w:eastAsia="Arial Unicode MS" w:hAnsi="Verdana" w:cs="Arial"/>
          <w:bCs/>
          <w:kern w:val="0"/>
          <w:sz w:val="20"/>
          <w:szCs w:val="20"/>
          <w:lang w:eastAsia="pl-PL"/>
          <w14:ligatures w14:val="none"/>
        </w:rPr>
        <w:t xml:space="preserve"> 6 ust. 1 Umowy </w:t>
      </w:r>
      <w:r w:rsidRPr="007F5274">
        <w:rPr>
          <w:rFonts w:ascii="Verdana" w:eastAsia="Arial Unicode MS" w:hAnsi="Verdana" w:cs="Arial"/>
          <w:b/>
          <w:kern w:val="0"/>
          <w:sz w:val="20"/>
          <w:szCs w:val="20"/>
          <w:lang w:eastAsia="pl-PL"/>
          <w14:ligatures w14:val="none"/>
        </w:rPr>
        <w:t>o okres realizacji robót zamiennych, dodatkowych lub zaniechanych</w:t>
      </w:r>
      <w:r w:rsidRPr="007F5274">
        <w:rPr>
          <w:rFonts w:ascii="Verdana" w:eastAsia="Arial Unicode MS" w:hAnsi="Verdana" w:cs="Arial"/>
          <w:bCs/>
          <w:kern w:val="0"/>
          <w:sz w:val="20"/>
          <w:szCs w:val="20"/>
          <w:lang w:eastAsia="pl-PL"/>
          <w14:ligatures w14:val="none"/>
        </w:rPr>
        <w:t xml:space="preserve"> niezbędny dla wykonania Przedmiotu Umowy i/ lub zmianę wartości wynagrodzenia.</w:t>
      </w:r>
    </w:p>
    <w:p w14:paraId="29339506" w14:textId="77777777" w:rsidR="007F5274" w:rsidRPr="007F5274" w:rsidRDefault="007F5274" w:rsidP="007F5274">
      <w:pPr>
        <w:widowControl w:val="0"/>
        <w:numPr>
          <w:ilvl w:val="0"/>
          <w:numId w:val="31"/>
        </w:numPr>
        <w:tabs>
          <w:tab w:val="center" w:pos="42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przypadku wystąpienia robót dodatkowych, o których mowa w ust. 2 lit. e) powyżej ich wartość zostanie skalkulowana na zasadach opisanych w ust. 3 powyżej.</w:t>
      </w:r>
    </w:p>
    <w:p w14:paraId="3AE8C49F" w14:textId="77777777" w:rsidR="007F5274" w:rsidRPr="007F5274" w:rsidRDefault="007F5274" w:rsidP="007F5274">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Wszystkie powyższe postanowienia stanowią katalog zmian, na które Zamawiający może wyrazić zgodę. Nie stanowią jednocześnie zobowiązania Zamawiającego do wyrażenia takiej zgody.</w:t>
      </w:r>
    </w:p>
    <w:p w14:paraId="0ECBDF82" w14:textId="1EE4268C" w:rsidR="007F5274" w:rsidRPr="007F5274" w:rsidRDefault="007F5274" w:rsidP="00F202A5">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Zmiana przedstawicieli Zamawiającego i Wykonawcy określonych w </w:t>
      </w:r>
      <w:r w:rsidRPr="00F202A5">
        <w:rPr>
          <w:rFonts w:ascii="Verdana" w:eastAsia="Calibri" w:hAnsi="Verdana" w:cs="Arial"/>
          <w:kern w:val="0"/>
          <w:sz w:val="20"/>
          <w:szCs w:val="20"/>
          <w14:ligatures w14:val="none"/>
        </w:rPr>
        <w:t xml:space="preserve">§ </w:t>
      </w:r>
      <w:r w:rsidRPr="007F5274">
        <w:rPr>
          <w:rFonts w:ascii="Verdana" w:eastAsia="Calibri" w:hAnsi="Verdana" w:cs="Arial"/>
          <w:kern w:val="0"/>
          <w:sz w:val="20"/>
          <w:szCs w:val="20"/>
          <w14:ligatures w14:val="none"/>
        </w:rPr>
        <w:t xml:space="preserve">13 nie wymaga Aneksu do Umowy i będzie obowiązywać od dnia pisemnego powiadomienia drugiej Strony o zmianie przedstawiciela. </w:t>
      </w:r>
    </w:p>
    <w:p w14:paraId="3E4A263D" w14:textId="31A77DC3" w:rsidR="007F5274" w:rsidRPr="007F5274" w:rsidRDefault="007F5274" w:rsidP="00F202A5">
      <w:pPr>
        <w:widowControl w:val="0"/>
        <w:numPr>
          <w:ilvl w:val="0"/>
          <w:numId w:val="31"/>
        </w:numPr>
        <w:tabs>
          <w:tab w:val="center" w:pos="5496"/>
          <w:tab w:val="right" w:pos="10032"/>
        </w:tabs>
        <w:suppressAutoHyphens/>
        <w:spacing w:after="0" w:line="240" w:lineRule="auto"/>
        <w:ind w:left="360" w:hanging="357"/>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Warunkiem podpisania Aneksu do Umowy, skutkującego wydłużeniem terminu realizacji Umowy, będzie przedłożenie dokumentów potwierdzających zmianę obowiązywania Zabezpieczenia Należytego Wykonania Umowy.</w:t>
      </w:r>
      <w:bookmarkStart w:id="20" w:name="_Hlk148092366"/>
    </w:p>
    <w:p w14:paraId="3DA9CBDA" w14:textId="77777777" w:rsidR="007F5274" w:rsidRPr="007F5274" w:rsidRDefault="007F5274" w:rsidP="007F5274">
      <w:pPr>
        <w:spacing w:after="0" w:line="240" w:lineRule="auto"/>
        <w:ind w:left="360" w:hanging="360"/>
        <w:jc w:val="both"/>
        <w:rPr>
          <w:rFonts w:ascii="Verdana" w:eastAsia="Calibri" w:hAnsi="Verdana" w:cs="Arial"/>
          <w:kern w:val="0"/>
          <w:sz w:val="20"/>
          <w:szCs w:val="20"/>
          <w14:ligatures w14:val="none"/>
        </w:rPr>
      </w:pPr>
    </w:p>
    <w:p w14:paraId="7F1C4CE8" w14:textId="77777777" w:rsidR="00D80938" w:rsidRDefault="00D80938" w:rsidP="007F527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0E790AF3" w14:textId="77777777" w:rsidR="00D80938" w:rsidRDefault="00D80938" w:rsidP="007F527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765DD306" w14:textId="77777777" w:rsidR="00D80938" w:rsidRDefault="00D80938" w:rsidP="007F527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35FE2DEE" w14:textId="063690CE" w:rsidR="007F5274" w:rsidRPr="007F5274" w:rsidRDefault="007F5274" w:rsidP="007F527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r w:rsidRPr="007F5274">
        <w:rPr>
          <w:rFonts w:ascii="Verdana" w:eastAsia="Calibri" w:hAnsi="Verdana" w:cs="Verdana"/>
          <w:b/>
          <w:bCs/>
          <w:kern w:val="0"/>
          <w:sz w:val="20"/>
          <w:szCs w:val="20"/>
          <w14:ligatures w14:val="none"/>
        </w:rPr>
        <w:lastRenderedPageBreak/>
        <w:t>§</w:t>
      </w:r>
      <w:bookmarkEnd w:id="20"/>
      <w:r w:rsidRPr="007F5274">
        <w:rPr>
          <w:rFonts w:ascii="Verdana" w:eastAsia="Calibri" w:hAnsi="Verdana" w:cs="Verdana"/>
          <w:b/>
          <w:bCs/>
          <w:kern w:val="0"/>
          <w:sz w:val="20"/>
          <w:szCs w:val="20"/>
          <w14:ligatures w14:val="none"/>
        </w:rPr>
        <w:t xml:space="preserve"> 15. Odstąpienie od Umowy</w:t>
      </w:r>
    </w:p>
    <w:p w14:paraId="7334E517"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Verdana"/>
          <w:b/>
          <w:bCs/>
          <w:kern w:val="0"/>
          <w:sz w:val="20"/>
          <w:szCs w:val="20"/>
          <w14:ligatures w14:val="none"/>
        </w:rPr>
      </w:pPr>
    </w:p>
    <w:p w14:paraId="4F459732" w14:textId="1EBADF85" w:rsidR="007F5274" w:rsidRPr="007F5274" w:rsidRDefault="007F5274" w:rsidP="001F6E56">
      <w:pPr>
        <w:widowControl w:val="0"/>
        <w:numPr>
          <w:ilvl w:val="0"/>
          <w:numId w:val="47"/>
        </w:numPr>
        <w:suppressAutoHyphens/>
        <w:spacing w:after="0" w:line="240" w:lineRule="auto"/>
        <w:ind w:hanging="357"/>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Strony postanawiają, że oprócz przypadków przewidzianych w Kodeksie Cywilnym i</w:t>
      </w:r>
      <w:r w:rsidR="00BE72C0">
        <w:rPr>
          <w:rFonts w:ascii="Verdana" w:eastAsia="Times New Roman" w:hAnsi="Verdana" w:cs="Arial"/>
          <w:kern w:val="0"/>
          <w:sz w:val="20"/>
          <w:szCs w:val="20"/>
          <w14:ligatures w14:val="none"/>
        </w:rPr>
        <w:t> </w:t>
      </w:r>
      <w:r w:rsidRPr="007F5274">
        <w:rPr>
          <w:rFonts w:ascii="Verdana" w:eastAsia="Times New Roman" w:hAnsi="Verdana" w:cs="Arial"/>
          <w:kern w:val="0"/>
          <w:sz w:val="20"/>
          <w:szCs w:val="20"/>
          <w14:ligatures w14:val="none"/>
        </w:rPr>
        <w:t>art.</w:t>
      </w:r>
      <w:r w:rsidR="00BE72C0">
        <w:rPr>
          <w:rFonts w:ascii="Verdana" w:eastAsia="Times New Roman" w:hAnsi="Verdana" w:cs="Arial"/>
          <w:kern w:val="0"/>
          <w:sz w:val="20"/>
          <w:szCs w:val="20"/>
          <w14:ligatures w14:val="none"/>
        </w:rPr>
        <w:t> </w:t>
      </w:r>
      <w:r w:rsidRPr="007F5274">
        <w:rPr>
          <w:rFonts w:ascii="Verdana" w:eastAsia="Times New Roman" w:hAnsi="Verdana" w:cs="Arial"/>
          <w:kern w:val="0"/>
          <w:sz w:val="20"/>
          <w:szCs w:val="20"/>
          <w14:ligatures w14:val="none"/>
        </w:rPr>
        <w:t xml:space="preserve">456 </w:t>
      </w:r>
      <w:proofErr w:type="spellStart"/>
      <w:r w:rsidRPr="007F5274">
        <w:rPr>
          <w:rFonts w:ascii="Verdana" w:eastAsia="Times New Roman" w:hAnsi="Verdana" w:cs="Arial"/>
          <w:kern w:val="0"/>
          <w:sz w:val="20"/>
          <w:szCs w:val="20"/>
          <w14:ligatures w14:val="none"/>
        </w:rPr>
        <w:t>p.z.p</w:t>
      </w:r>
      <w:proofErr w:type="spellEnd"/>
      <w:r w:rsidRPr="007F5274">
        <w:rPr>
          <w:rFonts w:ascii="Verdana" w:eastAsia="Times New Roman" w:hAnsi="Verdana" w:cs="Arial"/>
          <w:kern w:val="0"/>
          <w:sz w:val="20"/>
          <w:szCs w:val="20"/>
          <w14:ligatures w14:val="none"/>
        </w:rPr>
        <w:t>. przysługuje im prawo odstąpienia od Umowy w sytuacjach w niej przewidzianych.</w:t>
      </w:r>
    </w:p>
    <w:p w14:paraId="3BC62C1C" w14:textId="6BC0163F" w:rsidR="007F5274" w:rsidRPr="007F5274" w:rsidRDefault="007F5274" w:rsidP="001F6E56">
      <w:pPr>
        <w:widowControl w:val="0"/>
        <w:numPr>
          <w:ilvl w:val="0"/>
          <w:numId w:val="47"/>
        </w:numPr>
        <w:suppressAutoHyphens/>
        <w:spacing w:after="0" w:line="240" w:lineRule="auto"/>
        <w:ind w:hanging="357"/>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Zamawiający ma prawo odstąpić od Umowy z przyczyn leżących po Stronie Wykonawcy, w przypadku rażącego naruszenia przez Wykonawcę postanowień Umowy w całości lub w części, w terminie do 30 dni od powzięcia wiadomości o przyczynach odstąpienia, w</w:t>
      </w:r>
      <w:r w:rsidR="00BE72C0">
        <w:rPr>
          <w:rFonts w:ascii="Verdana" w:eastAsia="Times New Roman" w:hAnsi="Verdana" w:cs="Arial"/>
          <w:kern w:val="0"/>
          <w:sz w:val="20"/>
          <w:szCs w:val="20"/>
          <w14:ligatures w14:val="none"/>
        </w:rPr>
        <w:t> </w:t>
      </w:r>
      <w:r w:rsidRPr="007F5274">
        <w:rPr>
          <w:rFonts w:ascii="Verdana" w:eastAsia="Times New Roman" w:hAnsi="Verdana" w:cs="Arial"/>
          <w:kern w:val="0"/>
          <w:sz w:val="20"/>
          <w:szCs w:val="20"/>
          <w14:ligatures w14:val="none"/>
        </w:rPr>
        <w:t>szczególności:</w:t>
      </w:r>
    </w:p>
    <w:p w14:paraId="3C970AEF" w14:textId="77777777" w:rsidR="007F5274" w:rsidRPr="007F5274" w:rsidRDefault="007F5274" w:rsidP="00BE72C0">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 xml:space="preserve">zwłoki w rozpoczęciu robót w stosunku do zaakceptowanego Harmonogramu przez okres dłuższy niż 14 dni, po bezskutecznym upływie wyznaczonego przez Zamawiającego dodatkowego terminu 14 dni; </w:t>
      </w:r>
    </w:p>
    <w:p w14:paraId="098B47B9" w14:textId="77777777" w:rsidR="007F5274" w:rsidRPr="007F5274" w:rsidRDefault="007F5274" w:rsidP="00BE72C0">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 xml:space="preserve">zwłoki w realizacji robót w stosunku do zaakceptowanego Harmonogramu przez Wykonawcę przez okres dłuższy niż 30 dni, po bezskutecznym upływie wyznaczonego przez Zamawiającego dodatkowego terminu 14 dni; </w:t>
      </w:r>
    </w:p>
    <w:p w14:paraId="3F4B2FF7" w14:textId="1D0695B0" w:rsidR="007F5274" w:rsidRPr="007F5274" w:rsidRDefault="007F5274" w:rsidP="00BE72C0">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nieprawidłowego wykonania robót lub wykonywania ich w sposób niezgodny</w:t>
      </w:r>
      <w:r w:rsidRPr="007F5274">
        <w:rPr>
          <w:rFonts w:ascii="Verdana" w:eastAsia="Times New Roman" w:hAnsi="Verdana" w:cs="Arial"/>
          <w:kern w:val="0"/>
          <w:sz w:val="20"/>
          <w:szCs w:val="20"/>
          <w14:ligatures w14:val="none"/>
        </w:rPr>
        <w:br/>
        <w:t>z dokumentacją projektową, przepisami prawa, sztuką budowlaną lub poleceniami Inspektor</w:t>
      </w:r>
      <w:r w:rsidR="00DB2094">
        <w:rPr>
          <w:rFonts w:ascii="Verdana" w:eastAsia="Times New Roman" w:hAnsi="Verdana" w:cs="Arial"/>
          <w:kern w:val="0"/>
          <w:sz w:val="20"/>
          <w:szCs w:val="20"/>
          <w14:ligatures w14:val="none"/>
        </w:rPr>
        <w:t>ów</w:t>
      </w:r>
      <w:r w:rsidRPr="007F5274">
        <w:rPr>
          <w:rFonts w:ascii="Verdana" w:eastAsia="Times New Roman" w:hAnsi="Verdana" w:cs="Arial"/>
          <w:kern w:val="0"/>
          <w:sz w:val="20"/>
          <w:szCs w:val="20"/>
          <w14:ligatures w14:val="none"/>
        </w:rPr>
        <w:t xml:space="preserve"> Nadzoru, pomimo wcześniejszego wezwania Wykonawcy do zmiany sposobu wykonania;</w:t>
      </w:r>
    </w:p>
    <w:p w14:paraId="427BF391" w14:textId="432250BE" w:rsidR="007F5274" w:rsidRPr="007F5274" w:rsidRDefault="007F5274" w:rsidP="00BE72C0">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przerwania bez uzasadnionej przyczyny wykonywania robót na okres dłuższy niż 14</w:t>
      </w:r>
      <w:r w:rsidR="00BE72C0">
        <w:rPr>
          <w:rFonts w:ascii="Verdana" w:eastAsia="Times New Roman" w:hAnsi="Verdana" w:cs="Arial"/>
          <w:kern w:val="0"/>
          <w:sz w:val="20"/>
          <w:szCs w:val="20"/>
          <w14:ligatures w14:val="none"/>
        </w:rPr>
        <w:t> </w:t>
      </w:r>
      <w:r w:rsidRPr="007F5274">
        <w:rPr>
          <w:rFonts w:ascii="Verdana" w:eastAsia="Times New Roman" w:hAnsi="Verdana" w:cs="Arial"/>
          <w:kern w:val="0"/>
          <w:sz w:val="20"/>
          <w:szCs w:val="20"/>
          <w14:ligatures w14:val="none"/>
        </w:rPr>
        <w:t>dni, pomimo wezwania Zamawiającego do ich podjęcia w okresie 3 dni roboczych od dnia doręczenia Wykonawcy dodatkowego wezwania;</w:t>
      </w:r>
    </w:p>
    <w:p w14:paraId="283BDD8A" w14:textId="77683F1E" w:rsidR="007F5274" w:rsidRPr="007F5274" w:rsidRDefault="007F5274" w:rsidP="00BE72C0">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rażącego naruszenia wymagań, norm lub przepisów BHP</w:t>
      </w:r>
      <w:r w:rsidR="00FB58F8">
        <w:rPr>
          <w:rFonts w:ascii="Verdana" w:eastAsia="Times New Roman" w:hAnsi="Verdana" w:cs="Arial"/>
          <w:kern w:val="0"/>
          <w:sz w:val="20"/>
          <w:szCs w:val="20"/>
          <w14:ligatures w14:val="none"/>
        </w:rPr>
        <w:t xml:space="preserve"> i zaakceptowanego planu BIOZ</w:t>
      </w:r>
      <w:r w:rsidR="00DB2094">
        <w:rPr>
          <w:rFonts w:ascii="Verdana" w:eastAsia="Times New Roman" w:hAnsi="Verdana" w:cs="Arial"/>
          <w:kern w:val="0"/>
          <w:sz w:val="20"/>
          <w:szCs w:val="20"/>
          <w14:ligatures w14:val="none"/>
        </w:rPr>
        <w:t>;</w:t>
      </w:r>
    </w:p>
    <w:p w14:paraId="1BAEC523" w14:textId="77777777" w:rsidR="007F5274" w:rsidRPr="007F5274" w:rsidRDefault="007F5274" w:rsidP="00BE72C0">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gdy Zamawiający dokona bezpośredniej zapłaty (bezpośrednich zapłat) Podwykonawcom lub Dalszym Podwykonawcom na sumę większą niż 5% wartości Umowy, określonej w § 3 ust. 1 Umowy;</w:t>
      </w:r>
    </w:p>
    <w:p w14:paraId="1ACD8691" w14:textId="77777777" w:rsidR="007F5274" w:rsidRPr="007F5274" w:rsidRDefault="007F5274" w:rsidP="00BE72C0">
      <w:pPr>
        <w:widowControl w:val="0"/>
        <w:numPr>
          <w:ilvl w:val="0"/>
          <w:numId w:val="26"/>
        </w:numPr>
        <w:tabs>
          <w:tab w:val="clear" w:pos="1170"/>
          <w:tab w:val="num" w:pos="851"/>
          <w:tab w:val="center" w:pos="5496"/>
          <w:tab w:val="right" w:pos="10032"/>
        </w:tabs>
        <w:suppressAutoHyphen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w razie zagrożenia niewypłacalnością Wykonawcy w rozumieniu ustawy Prawo upadłościowe (Dz.U. z 2024 r. poz. 794 ze zm.) lub zagrożenia niewypłacalnością Wykonawcy w rozumieniu ustawy Prawo restrukturyzacyjne (Dz.U. z 2024r.   poz. 1428 ze. zm.);</w:t>
      </w:r>
    </w:p>
    <w:p w14:paraId="59B01AA7" w14:textId="556A50B6" w:rsidR="007F5274" w:rsidRPr="007F5274" w:rsidRDefault="007F5274" w:rsidP="007F5750">
      <w:pPr>
        <w:numPr>
          <w:ilvl w:val="0"/>
          <w:numId w:val="26"/>
        </w:numPr>
        <w:tabs>
          <w:tab w:val="clear" w:pos="1170"/>
          <w:tab w:val="num" w:pos="851"/>
        </w:tab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gdy suma kar umownych przekroczy 20% wartości brutto Umowy określonej w §</w:t>
      </w:r>
      <w:r w:rsidR="00BE72C0">
        <w:rPr>
          <w:rFonts w:ascii="Verdana" w:eastAsia="Times New Roman" w:hAnsi="Verdana" w:cs="Arial"/>
          <w:kern w:val="0"/>
          <w:sz w:val="20"/>
          <w:szCs w:val="20"/>
          <w14:ligatures w14:val="none"/>
        </w:rPr>
        <w:t> </w:t>
      </w:r>
      <w:r w:rsidRPr="007F5274">
        <w:rPr>
          <w:rFonts w:ascii="Verdana" w:eastAsia="Times New Roman" w:hAnsi="Verdana" w:cs="Arial"/>
          <w:kern w:val="0"/>
          <w:sz w:val="20"/>
          <w:szCs w:val="20"/>
          <w14:ligatures w14:val="none"/>
        </w:rPr>
        <w:t>3 ust 1;</w:t>
      </w:r>
    </w:p>
    <w:p w14:paraId="53FB586D" w14:textId="77777777" w:rsidR="007F5274" w:rsidRPr="007F5274" w:rsidRDefault="007F5274" w:rsidP="007F5750">
      <w:pPr>
        <w:numPr>
          <w:ilvl w:val="0"/>
          <w:numId w:val="26"/>
        </w:numPr>
        <w:tabs>
          <w:tab w:val="clear" w:pos="1170"/>
          <w:tab w:val="num" w:pos="851"/>
        </w:tabs>
        <w:spacing w:after="0" w:line="240" w:lineRule="auto"/>
        <w:ind w:left="851" w:hanging="425"/>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gdy nie dokona przedłużenia Zabezpieczenia Należytego Wykonania Umowy                 w przypadkach określonych w Umowie.</w:t>
      </w:r>
    </w:p>
    <w:p w14:paraId="6C7C2CAE" w14:textId="6AA7296F" w:rsidR="007F5274" w:rsidRPr="007F5274" w:rsidRDefault="007F5274" w:rsidP="001F6E56">
      <w:pPr>
        <w:widowControl w:val="0"/>
        <w:numPr>
          <w:ilvl w:val="0"/>
          <w:numId w:val="47"/>
        </w:numPr>
        <w:suppressAutoHyphens/>
        <w:spacing w:after="0" w:line="240" w:lineRule="auto"/>
        <w:ind w:hanging="357"/>
        <w:jc w:val="both"/>
        <w:rPr>
          <w:rFonts w:ascii="Verdana" w:eastAsia="Times New Roman" w:hAnsi="Verdana" w:cs="Arial"/>
          <w:kern w:val="0"/>
          <w:sz w:val="20"/>
          <w:szCs w:val="20"/>
          <w14:ligatures w14:val="none"/>
        </w:rPr>
      </w:pPr>
      <w:r w:rsidRPr="007F5274">
        <w:rPr>
          <w:rFonts w:ascii="Verdana" w:eastAsia="MS Mincho" w:hAnsi="Verdana" w:cs="Calibri"/>
          <w:kern w:val="0"/>
          <w:sz w:val="20"/>
          <w:szCs w:val="20"/>
          <w14:ligatures w14:val="none"/>
        </w:rPr>
        <w:t>Odstąpienie od Umowy następuje w formie pisemnej pod rygorem nieważności</w:t>
      </w:r>
      <w:r w:rsidR="00BE72C0">
        <w:rPr>
          <w:rFonts w:ascii="Verdana" w:eastAsia="MS Mincho" w:hAnsi="Verdana" w:cs="Calibri"/>
          <w:kern w:val="0"/>
          <w:sz w:val="20"/>
          <w:szCs w:val="20"/>
          <w14:ligatures w14:val="none"/>
        </w:rPr>
        <w:t xml:space="preserve"> </w:t>
      </w:r>
      <w:r w:rsidRPr="007F5274">
        <w:rPr>
          <w:rFonts w:ascii="Verdana" w:eastAsia="MS Mincho" w:hAnsi="Verdana" w:cs="Calibri"/>
          <w:kern w:val="0"/>
          <w:sz w:val="20"/>
          <w:szCs w:val="20"/>
          <w14:ligatures w14:val="none"/>
        </w:rPr>
        <w:t xml:space="preserve">i musi zawierać uzasadnienie. </w:t>
      </w:r>
    </w:p>
    <w:p w14:paraId="72CAFC4E" w14:textId="51E7F289" w:rsidR="007F5274" w:rsidRPr="007F5274" w:rsidRDefault="007F5274" w:rsidP="001F6E56">
      <w:pPr>
        <w:widowControl w:val="0"/>
        <w:numPr>
          <w:ilvl w:val="0"/>
          <w:numId w:val="47"/>
        </w:numPr>
        <w:suppressAutoHyphens/>
        <w:spacing w:after="0" w:line="240" w:lineRule="auto"/>
        <w:ind w:hanging="357"/>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W przypadku odstąpienia od Umowy Wykonawcy nie przysługują względem Zamawiającego żadne roszczenia poza roszczeniem o zapłatę wynagrodzenia za roboty wykonane prawidłowo po potwierdzeniu przez Inspektor</w:t>
      </w:r>
      <w:r w:rsidR="00DB2094">
        <w:rPr>
          <w:rFonts w:ascii="Verdana" w:eastAsia="Times New Roman" w:hAnsi="Verdana" w:cs="Arial"/>
          <w:kern w:val="0"/>
          <w:sz w:val="20"/>
          <w:szCs w:val="20"/>
          <w14:ligatures w14:val="none"/>
        </w:rPr>
        <w:t>ów</w:t>
      </w:r>
      <w:r w:rsidRPr="007F5274">
        <w:rPr>
          <w:rFonts w:ascii="Verdana" w:eastAsia="Times New Roman" w:hAnsi="Verdana" w:cs="Arial"/>
          <w:kern w:val="0"/>
          <w:sz w:val="20"/>
          <w:szCs w:val="20"/>
          <w14:ligatures w14:val="none"/>
        </w:rPr>
        <w:t xml:space="preserve"> Nadzoru do dnia doręczenia drugiej Stronie oświadczenia o odstąpieniu (art. 456 </w:t>
      </w:r>
      <w:proofErr w:type="spellStart"/>
      <w:r w:rsidRPr="007F5274">
        <w:rPr>
          <w:rFonts w:ascii="Verdana" w:eastAsia="Times New Roman" w:hAnsi="Verdana" w:cs="Arial"/>
          <w:kern w:val="0"/>
          <w:sz w:val="20"/>
          <w:szCs w:val="20"/>
          <w14:ligatures w14:val="none"/>
        </w:rPr>
        <w:t>p.z.p</w:t>
      </w:r>
      <w:proofErr w:type="spellEnd"/>
      <w:r w:rsidRPr="007F5274">
        <w:rPr>
          <w:rFonts w:ascii="Verdana" w:eastAsia="Times New Roman" w:hAnsi="Verdana" w:cs="Arial"/>
          <w:kern w:val="0"/>
          <w:sz w:val="20"/>
          <w:szCs w:val="20"/>
          <w14:ligatures w14:val="none"/>
        </w:rPr>
        <w:t>.).</w:t>
      </w:r>
    </w:p>
    <w:p w14:paraId="703E2828" w14:textId="77777777" w:rsidR="007F5274" w:rsidRPr="00D80938" w:rsidRDefault="007F5274" w:rsidP="001F6E56">
      <w:pPr>
        <w:widowControl w:val="0"/>
        <w:numPr>
          <w:ilvl w:val="0"/>
          <w:numId w:val="47"/>
        </w:numPr>
        <w:suppressAutoHyphens/>
        <w:spacing w:after="0" w:line="240" w:lineRule="auto"/>
        <w:ind w:hanging="357"/>
        <w:jc w:val="both"/>
        <w:rPr>
          <w:rFonts w:ascii="Verdana" w:eastAsia="Times New Roman" w:hAnsi="Verdana" w:cs="Arial"/>
          <w:kern w:val="0"/>
          <w:sz w:val="20"/>
          <w:szCs w:val="20"/>
          <w14:ligatures w14:val="none"/>
        </w:rPr>
      </w:pPr>
      <w:r w:rsidRPr="007F5274">
        <w:rPr>
          <w:rFonts w:ascii="Verdana" w:eastAsia="Calibri" w:hAnsi="Verdana" w:cs="Arial"/>
          <w:kern w:val="0"/>
          <w:sz w:val="20"/>
          <w:szCs w:val="20"/>
          <w14:ligatures w14:val="none"/>
        </w:rPr>
        <w:t>Wykonawca udziela rękojmi i gwarancji jakości w zakresie określonym w Umowie na część zobowiązania wykonaną przed odstąpieniem od Umowy.</w:t>
      </w:r>
    </w:p>
    <w:p w14:paraId="1A1BC52C" w14:textId="77777777" w:rsidR="00D80938" w:rsidRDefault="00D80938" w:rsidP="007F5750">
      <w:pPr>
        <w:widowControl w:val="0"/>
        <w:suppressAutoHyphens/>
        <w:spacing w:after="0" w:line="240" w:lineRule="auto"/>
        <w:ind w:left="357"/>
        <w:jc w:val="both"/>
        <w:rPr>
          <w:rFonts w:ascii="Verdana" w:eastAsia="Times New Roman" w:hAnsi="Verdana" w:cs="Arial"/>
          <w:kern w:val="0"/>
          <w:sz w:val="20"/>
          <w:szCs w:val="20"/>
          <w14:ligatures w14:val="none"/>
        </w:rPr>
      </w:pPr>
    </w:p>
    <w:p w14:paraId="5E6C6F28" w14:textId="77777777" w:rsidR="007F5750" w:rsidRPr="007F5274" w:rsidRDefault="007F5750" w:rsidP="007F5750">
      <w:pPr>
        <w:widowControl w:val="0"/>
        <w:suppressAutoHyphens/>
        <w:spacing w:after="0" w:line="240" w:lineRule="auto"/>
        <w:ind w:left="357"/>
        <w:jc w:val="both"/>
        <w:rPr>
          <w:rFonts w:ascii="Verdana" w:eastAsia="Times New Roman" w:hAnsi="Verdana" w:cs="Arial"/>
          <w:kern w:val="0"/>
          <w:sz w:val="20"/>
          <w:szCs w:val="20"/>
          <w14:ligatures w14:val="none"/>
        </w:rPr>
      </w:pPr>
    </w:p>
    <w:p w14:paraId="1B976F0F" w14:textId="77777777" w:rsidR="007F5274" w:rsidRPr="007F5274" w:rsidRDefault="007F5274" w:rsidP="001F6E56">
      <w:pPr>
        <w:widowControl w:val="0"/>
        <w:numPr>
          <w:ilvl w:val="0"/>
          <w:numId w:val="47"/>
        </w:numPr>
        <w:suppressAutoHyphens/>
        <w:spacing w:after="0" w:line="240" w:lineRule="auto"/>
        <w:ind w:hanging="357"/>
        <w:jc w:val="both"/>
        <w:rPr>
          <w:rFonts w:ascii="Verdana" w:eastAsia="Times New Roman" w:hAnsi="Verdana" w:cs="Arial"/>
          <w:kern w:val="0"/>
          <w:sz w:val="20"/>
          <w:szCs w:val="20"/>
          <w14:ligatures w14:val="none"/>
        </w:rPr>
      </w:pPr>
      <w:r w:rsidRPr="007F5274">
        <w:rPr>
          <w:rFonts w:ascii="Verdana" w:eastAsia="Calibri" w:hAnsi="Verdana" w:cs="Arial"/>
          <w:kern w:val="0"/>
          <w:sz w:val="20"/>
          <w:szCs w:val="20"/>
          <w14:ligatures w14:val="none"/>
        </w:rPr>
        <w:lastRenderedPageBreak/>
        <w:t>W przypadku odst</w:t>
      </w:r>
      <w:r w:rsidRPr="007F5274">
        <w:rPr>
          <w:rFonts w:ascii="Verdana" w:eastAsia="TTE188D4F0t00" w:hAnsi="Verdana" w:cs="Arial"/>
          <w:kern w:val="0"/>
          <w:sz w:val="20"/>
          <w:szCs w:val="20"/>
          <w14:ligatures w14:val="none"/>
        </w:rPr>
        <w:t>ą</w:t>
      </w:r>
      <w:r w:rsidRPr="007F5274">
        <w:rPr>
          <w:rFonts w:ascii="Verdana" w:eastAsia="Calibri" w:hAnsi="Verdana" w:cs="Arial"/>
          <w:kern w:val="0"/>
          <w:sz w:val="20"/>
          <w:szCs w:val="20"/>
          <w14:ligatures w14:val="none"/>
        </w:rPr>
        <w:t>pienia od Umowy przez jedną ze Stron Wykonawc</w:t>
      </w:r>
      <w:r w:rsidRPr="007F5274">
        <w:rPr>
          <w:rFonts w:ascii="Verdana" w:eastAsia="TTE188D4F0t00" w:hAnsi="Verdana" w:cs="Arial"/>
          <w:kern w:val="0"/>
          <w:sz w:val="20"/>
          <w:szCs w:val="20"/>
          <w14:ligatures w14:val="none"/>
        </w:rPr>
        <w:t xml:space="preserve">a </w:t>
      </w:r>
      <w:r w:rsidRPr="007F5274">
        <w:rPr>
          <w:rFonts w:ascii="Verdana" w:eastAsia="Calibri" w:hAnsi="Verdana" w:cs="Arial"/>
          <w:kern w:val="0"/>
          <w:sz w:val="20"/>
          <w:szCs w:val="20"/>
          <w14:ligatures w14:val="none"/>
        </w:rPr>
        <w:t>ma obowiązek:</w:t>
      </w:r>
    </w:p>
    <w:p w14:paraId="1B8C54EA" w14:textId="77777777" w:rsidR="007F5274" w:rsidRPr="007F5274" w:rsidRDefault="007F5274" w:rsidP="00BE72C0">
      <w:pPr>
        <w:numPr>
          <w:ilvl w:val="0"/>
          <w:numId w:val="48"/>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natychmiast wstrzymać wykonywanie robót, poza mającymi na celu ochronę życia i mienia, zabezpieczyć przerwane roboty w zakresie obustronnie uzgodnionym oraz zabezpieczyć teren budowy i opuścić go w terminie wskazanym przez Zamawiającego, jednak nie później niż w terminie 10 dni roboczych od daty odstąpienia od Umowy,</w:t>
      </w:r>
    </w:p>
    <w:p w14:paraId="71A24CE7" w14:textId="77777777" w:rsidR="007F5274" w:rsidRPr="007F5274" w:rsidRDefault="007F5274" w:rsidP="00BE72C0">
      <w:pPr>
        <w:numPr>
          <w:ilvl w:val="0"/>
          <w:numId w:val="48"/>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przekazać znajdujące się w jego posiadaniu dokumenty, a także należące </w:t>
      </w:r>
      <w:r w:rsidRPr="007F5274">
        <w:rPr>
          <w:rFonts w:ascii="Verdana" w:eastAsia="Calibri" w:hAnsi="Verdana" w:cs="Arial"/>
          <w:kern w:val="0"/>
          <w:sz w:val="20"/>
          <w:szCs w:val="20"/>
          <w14:ligatures w14:val="none"/>
        </w:rPr>
        <w:br/>
        <w:t xml:space="preserve">do Zamawiającego urządzenia, materiały i inne prace, za które Wykonawca otrzymał płatność oraz inną sporządzoną przez niego lub na jego rzecz dokumentację, w terminie wskazanym przez Zamawiającego, jednak nie później, niż w terminie 10 dni roboczych od daty odstąpienia od Umowy, </w:t>
      </w:r>
    </w:p>
    <w:p w14:paraId="7A6D2716" w14:textId="77777777" w:rsidR="007F5274" w:rsidRPr="007F5274" w:rsidRDefault="007F5274" w:rsidP="00BE72C0">
      <w:pPr>
        <w:numPr>
          <w:ilvl w:val="0"/>
          <w:numId w:val="48"/>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przekazać dokumenty potwierdzające jakość i ilość wykonanych robót, w terminie 10 dni roboczych od daty odstąpienia od Umowy,</w:t>
      </w:r>
    </w:p>
    <w:p w14:paraId="488169DB" w14:textId="77777777" w:rsidR="007F5274" w:rsidRPr="007F5274" w:rsidRDefault="007F5274" w:rsidP="00BE72C0">
      <w:pPr>
        <w:numPr>
          <w:ilvl w:val="0"/>
          <w:numId w:val="48"/>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terminie do 10 dni roboczych od daty odstąpienia od Umowy, Wykonawca zgłosi Zamawiającemu gotowość do odbioru robót przerwanych oraz robót zabezpieczających,</w:t>
      </w:r>
    </w:p>
    <w:p w14:paraId="27C6E1EF" w14:textId="77777777" w:rsidR="007F5274" w:rsidRPr="007F5274" w:rsidRDefault="007F5274" w:rsidP="00BE72C0">
      <w:pPr>
        <w:numPr>
          <w:ilvl w:val="0"/>
          <w:numId w:val="48"/>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Wykonawca ma obowiązek zastosowania się do zawartych w oświadczeniu </w:t>
      </w:r>
      <w:r w:rsidRPr="007F5274">
        <w:rPr>
          <w:rFonts w:ascii="Verdana" w:eastAsia="Calibri" w:hAnsi="Verdana" w:cs="Arial"/>
          <w:kern w:val="0"/>
          <w:sz w:val="20"/>
          <w:szCs w:val="20"/>
          <w14:ligatures w14:val="none"/>
        </w:rPr>
        <w:br/>
        <w:t>o odstąpieniu od Umowy poleceń Zamawiającego dotyczących ochrony własności lub bezpieczeństwa robót,</w:t>
      </w:r>
    </w:p>
    <w:p w14:paraId="13D64C78" w14:textId="364C1099" w:rsidR="007F5274" w:rsidRPr="007F5274" w:rsidRDefault="007F5274" w:rsidP="00BE72C0">
      <w:pPr>
        <w:numPr>
          <w:ilvl w:val="0"/>
          <w:numId w:val="48"/>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terminie 30 dni roboczych od dnia przekazania dokumentów potwierdzających jakość i ilość wykonanych robót, Wykonawca przy udziale Zamawiającego sporządzi szczegółowy protokół inwentaryzacji robót w toku i robót zabezpieczających według stanu na dzień odstąpienia. Podpisany przez obie Strony protokół inwentaryzacji robót w toku stanowi</w:t>
      </w:r>
      <w:r w:rsidRPr="007F5274">
        <w:rPr>
          <w:rFonts w:ascii="Verdana" w:eastAsia="TTE188D4F0t00" w:hAnsi="Verdana" w:cs="Arial"/>
          <w:kern w:val="0"/>
          <w:sz w:val="20"/>
          <w:szCs w:val="20"/>
          <w14:ligatures w14:val="none"/>
        </w:rPr>
        <w:t xml:space="preserve">ć </w:t>
      </w:r>
      <w:r w:rsidRPr="007F5274">
        <w:rPr>
          <w:rFonts w:ascii="Verdana" w:eastAsia="Calibri" w:hAnsi="Verdana" w:cs="Arial"/>
          <w:kern w:val="0"/>
          <w:sz w:val="20"/>
          <w:szCs w:val="20"/>
          <w14:ligatures w14:val="none"/>
        </w:rPr>
        <w:t>b</w:t>
      </w:r>
      <w:r w:rsidRPr="007F5274">
        <w:rPr>
          <w:rFonts w:ascii="Verdana" w:eastAsia="TTE188D4F0t00" w:hAnsi="Verdana" w:cs="Arial"/>
          <w:kern w:val="0"/>
          <w:sz w:val="20"/>
          <w:szCs w:val="20"/>
          <w14:ligatures w14:val="none"/>
        </w:rPr>
        <w:t>ę</w:t>
      </w:r>
      <w:r w:rsidRPr="007F5274">
        <w:rPr>
          <w:rFonts w:ascii="Verdana" w:eastAsia="Calibri" w:hAnsi="Verdana" w:cs="Arial"/>
          <w:kern w:val="0"/>
          <w:sz w:val="20"/>
          <w:szCs w:val="20"/>
          <w14:ligatures w14:val="none"/>
        </w:rPr>
        <w:t>dzie podstaw</w:t>
      </w:r>
      <w:r w:rsidRPr="007F5274">
        <w:rPr>
          <w:rFonts w:ascii="Verdana" w:eastAsia="TTE188D4F0t00" w:hAnsi="Verdana" w:cs="Arial"/>
          <w:kern w:val="0"/>
          <w:sz w:val="20"/>
          <w:szCs w:val="20"/>
          <w14:ligatures w14:val="none"/>
        </w:rPr>
        <w:t xml:space="preserve">ę </w:t>
      </w:r>
      <w:r w:rsidRPr="007F5274">
        <w:rPr>
          <w:rFonts w:ascii="Verdana" w:eastAsia="Calibri" w:hAnsi="Verdana" w:cs="Arial"/>
          <w:kern w:val="0"/>
          <w:sz w:val="20"/>
          <w:szCs w:val="20"/>
          <w14:ligatures w14:val="none"/>
        </w:rPr>
        <w:t>do wystawienia faktury VAT przez Wykonawc</w:t>
      </w:r>
      <w:r w:rsidRPr="007F5274">
        <w:rPr>
          <w:rFonts w:ascii="Verdana" w:eastAsia="TTE188D4F0t00" w:hAnsi="Verdana" w:cs="Arial"/>
          <w:kern w:val="0"/>
          <w:sz w:val="20"/>
          <w:szCs w:val="20"/>
          <w14:ligatures w14:val="none"/>
        </w:rPr>
        <w:t>ę</w:t>
      </w:r>
      <w:r w:rsidRPr="007F5274">
        <w:rPr>
          <w:rFonts w:ascii="Verdana" w:eastAsia="Calibri" w:hAnsi="Verdana" w:cs="Arial"/>
          <w:kern w:val="0"/>
          <w:sz w:val="20"/>
          <w:szCs w:val="20"/>
          <w14:ligatures w14:val="none"/>
        </w:rPr>
        <w:t>. Wartość robót na dzień odstąpienia uwzględniać będzie kompletnie wykonane elementy robót wyszczególnione w Harmonogramie, o którym mowa w</w:t>
      </w:r>
      <w:r w:rsidR="00BE72C0">
        <w:rPr>
          <w:rFonts w:ascii="Verdana" w:eastAsia="Calibri" w:hAnsi="Verdana" w:cs="Arial"/>
          <w:kern w:val="0"/>
          <w:sz w:val="20"/>
          <w:szCs w:val="20"/>
          <w14:ligatures w14:val="none"/>
        </w:rPr>
        <w:t> </w:t>
      </w:r>
      <w:r w:rsidRPr="007F5274">
        <w:rPr>
          <w:rFonts w:ascii="Verdana" w:eastAsia="Times New Roman" w:hAnsi="Verdana" w:cs="Arial"/>
          <w:bCs/>
          <w:kern w:val="0"/>
          <w:sz w:val="20"/>
          <w:szCs w:val="20"/>
          <w14:ligatures w14:val="none"/>
        </w:rPr>
        <w:t>§</w:t>
      </w:r>
      <w:r w:rsidR="00BE72C0">
        <w:rPr>
          <w:rFonts w:ascii="Verdana" w:eastAsia="Times New Roman" w:hAnsi="Verdana" w:cs="Arial"/>
          <w:bCs/>
          <w:kern w:val="0"/>
          <w:sz w:val="20"/>
          <w:szCs w:val="20"/>
          <w14:ligatures w14:val="none"/>
        </w:rPr>
        <w:t> </w:t>
      </w:r>
      <w:r w:rsidRPr="007F5274">
        <w:rPr>
          <w:rFonts w:ascii="Verdana" w:eastAsia="Times New Roman" w:hAnsi="Verdana" w:cs="Arial"/>
          <w:bCs/>
          <w:kern w:val="0"/>
          <w:sz w:val="20"/>
          <w:szCs w:val="20"/>
          <w14:ligatures w14:val="none"/>
        </w:rPr>
        <w:t xml:space="preserve">7 ust. 2 pkt 2) Umowy oraz pozostałych robót, których wartość zostanie skalkulowana na zasadach opisanych w </w:t>
      </w:r>
      <w:r w:rsidRPr="007F5274">
        <w:rPr>
          <w:rFonts w:ascii="Verdana" w:eastAsia="Calibri" w:hAnsi="Verdana" w:cs="Verdana"/>
          <w:kern w:val="0"/>
          <w:sz w:val="20"/>
          <w:szCs w:val="20"/>
          <w14:ligatures w14:val="none"/>
        </w:rPr>
        <w:t>§</w:t>
      </w:r>
      <w:r w:rsidRPr="007F5274">
        <w:rPr>
          <w:rFonts w:ascii="Verdana" w:eastAsia="Calibri" w:hAnsi="Verdana" w:cs="Verdana"/>
          <w:b/>
          <w:bCs/>
          <w:kern w:val="0"/>
          <w:sz w:val="20"/>
          <w:szCs w:val="20"/>
          <w14:ligatures w14:val="none"/>
        </w:rPr>
        <w:t xml:space="preserve"> </w:t>
      </w:r>
      <w:r w:rsidRPr="007F5274">
        <w:rPr>
          <w:rFonts w:ascii="Verdana" w:eastAsia="Times New Roman" w:hAnsi="Verdana" w:cs="Arial"/>
          <w:bCs/>
          <w:kern w:val="0"/>
          <w:sz w:val="20"/>
          <w:szCs w:val="20"/>
          <w14:ligatures w14:val="none"/>
        </w:rPr>
        <w:t>14 ust. 3 Umowy,</w:t>
      </w:r>
      <w:r w:rsidRPr="007F5274">
        <w:rPr>
          <w:rFonts w:ascii="Verdana" w:eastAsia="Calibri" w:hAnsi="Verdana" w:cs="Arial"/>
          <w:kern w:val="0"/>
          <w:sz w:val="20"/>
          <w:szCs w:val="20"/>
          <w14:ligatures w14:val="none"/>
        </w:rPr>
        <w:t xml:space="preserve"> </w:t>
      </w:r>
    </w:p>
    <w:p w14:paraId="1F404561" w14:textId="77777777" w:rsidR="007F5274" w:rsidRPr="007F5274" w:rsidRDefault="007F5274" w:rsidP="00BE72C0">
      <w:pPr>
        <w:numPr>
          <w:ilvl w:val="0"/>
          <w:numId w:val="48"/>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terminie 15 dni roboczych od daty odstąpienia Wykonawca zobowiązany jest dokonać i dostarczyć Zamawiającemu inwentaryzację geodezyjną robót według stanu na dzień odstąpienia,</w:t>
      </w:r>
    </w:p>
    <w:p w14:paraId="7FB24D09" w14:textId="77777777" w:rsidR="007F5274" w:rsidRPr="007F5274" w:rsidRDefault="007F5274" w:rsidP="00317A29">
      <w:pPr>
        <w:numPr>
          <w:ilvl w:val="0"/>
          <w:numId w:val="47"/>
        </w:numPr>
        <w:suppressAutoHyphens/>
        <w:autoSpaceDE w:val="0"/>
        <w:autoSpaceDN w:val="0"/>
        <w:adjustRightInd w:val="0"/>
        <w:spacing w:before="120" w:after="120" w:line="240" w:lineRule="auto"/>
        <w:ind w:left="567" w:hanging="567"/>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 przypadku odst</w:t>
      </w:r>
      <w:r w:rsidRPr="007F5274">
        <w:rPr>
          <w:rFonts w:ascii="Verdana" w:eastAsia="TTE188D4F0t00" w:hAnsi="Verdana" w:cs="Arial"/>
          <w:kern w:val="0"/>
          <w:sz w:val="20"/>
          <w:szCs w:val="20"/>
          <w14:ligatures w14:val="none"/>
        </w:rPr>
        <w:t>ą</w:t>
      </w:r>
      <w:r w:rsidRPr="007F5274">
        <w:rPr>
          <w:rFonts w:ascii="Verdana" w:eastAsia="Calibri" w:hAnsi="Verdana" w:cs="Arial"/>
          <w:kern w:val="0"/>
          <w:sz w:val="20"/>
          <w:szCs w:val="20"/>
          <w14:ligatures w14:val="none"/>
        </w:rPr>
        <w:t>pienia od Umowy przez jedną ze Stron Zamawiający</w:t>
      </w:r>
      <w:r w:rsidRPr="007F5274">
        <w:rPr>
          <w:rFonts w:ascii="Verdana" w:eastAsia="TTE188D4F0t00" w:hAnsi="Verdana" w:cs="Arial"/>
          <w:kern w:val="0"/>
          <w:sz w:val="20"/>
          <w:szCs w:val="20"/>
          <w14:ligatures w14:val="none"/>
        </w:rPr>
        <w:t xml:space="preserve"> </w:t>
      </w:r>
      <w:r w:rsidRPr="007F5274">
        <w:rPr>
          <w:rFonts w:ascii="Verdana" w:eastAsia="Calibri" w:hAnsi="Verdana" w:cs="Arial"/>
          <w:kern w:val="0"/>
          <w:sz w:val="20"/>
          <w:szCs w:val="20"/>
          <w14:ligatures w14:val="none"/>
        </w:rPr>
        <w:t>ma  obowiązek:</w:t>
      </w:r>
    </w:p>
    <w:p w14:paraId="76425850" w14:textId="77777777" w:rsidR="007F5274" w:rsidRPr="007F5274" w:rsidRDefault="007F5274" w:rsidP="00317A29">
      <w:pPr>
        <w:numPr>
          <w:ilvl w:val="0"/>
          <w:numId w:val="49"/>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dokonać odbioru robót przerwanych i robót zabezpieczających w terminie 10 dni roboczych od daty zgłoszenia gotowości do odbioru przez Wykonawcę. Odbioru robót dokona wyznaczona przez Zamawiającego komisja odbiorowa.</w:t>
      </w:r>
    </w:p>
    <w:p w14:paraId="6A42F39D" w14:textId="7F6CD529" w:rsidR="007F5274" w:rsidRPr="007F5274" w:rsidRDefault="007F5274" w:rsidP="00F202A5">
      <w:pPr>
        <w:numPr>
          <w:ilvl w:val="0"/>
          <w:numId w:val="49"/>
        </w:numPr>
        <w:suppressAutoHyphens/>
        <w:autoSpaceDE w:val="0"/>
        <w:autoSpaceDN w:val="0"/>
        <w:adjustRightInd w:val="0"/>
        <w:spacing w:before="120" w:after="120" w:line="240" w:lineRule="auto"/>
        <w:ind w:left="851" w:hanging="425"/>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dokonać zapłaty wynagrodzenia za roboty, które zostały wykonane do dnia odst</w:t>
      </w:r>
      <w:r w:rsidRPr="007F5274">
        <w:rPr>
          <w:rFonts w:ascii="Verdana" w:eastAsia="TTE188D4F0t00" w:hAnsi="Verdana" w:cs="Arial"/>
          <w:kern w:val="0"/>
          <w:sz w:val="20"/>
          <w:szCs w:val="20"/>
          <w14:ligatures w14:val="none"/>
        </w:rPr>
        <w:t>ą</w:t>
      </w:r>
      <w:r w:rsidRPr="007F5274">
        <w:rPr>
          <w:rFonts w:ascii="Verdana" w:eastAsia="Calibri" w:hAnsi="Verdana" w:cs="Arial"/>
          <w:kern w:val="0"/>
          <w:sz w:val="20"/>
          <w:szCs w:val="20"/>
          <w14:ligatures w14:val="none"/>
        </w:rPr>
        <w:t>pienia, w terminie okre</w:t>
      </w:r>
      <w:r w:rsidRPr="007F5274">
        <w:rPr>
          <w:rFonts w:ascii="Verdana" w:eastAsia="TTE188D4F0t00" w:hAnsi="Verdana" w:cs="Arial"/>
          <w:kern w:val="0"/>
          <w:sz w:val="20"/>
          <w:szCs w:val="20"/>
          <w14:ligatures w14:val="none"/>
        </w:rPr>
        <w:t>ś</w:t>
      </w:r>
      <w:r w:rsidRPr="007F5274">
        <w:rPr>
          <w:rFonts w:ascii="Verdana" w:eastAsia="Calibri" w:hAnsi="Verdana" w:cs="Arial"/>
          <w:kern w:val="0"/>
          <w:sz w:val="20"/>
          <w:szCs w:val="20"/>
          <w14:ligatures w14:val="none"/>
        </w:rPr>
        <w:t xml:space="preserve">lonym w Umowie, pomniejszonego o naliczone przez Zamawiającego w nocie księgowej kary umowne oraz ewentualne należności wynikające z żądania o obniżenie ceny na podstawie rękojmi i gwarancji lub innych roszczeń odszkodowawczych. </w:t>
      </w:r>
    </w:p>
    <w:p w14:paraId="2588C64C" w14:textId="77777777" w:rsidR="007F5274" w:rsidRPr="007F5274" w:rsidRDefault="007F5274" w:rsidP="001F6E56">
      <w:pPr>
        <w:widowControl w:val="0"/>
        <w:numPr>
          <w:ilvl w:val="0"/>
          <w:numId w:val="47"/>
        </w:numPr>
        <w:suppressAutoHyphens/>
        <w:spacing w:before="120" w:after="120" w:line="240" w:lineRule="auto"/>
        <w:ind w:hanging="295"/>
        <w:jc w:val="both"/>
        <w:rPr>
          <w:rFonts w:ascii="Verdana" w:eastAsia="Calibri" w:hAnsi="Verdana" w:cs="Verdana"/>
          <w:kern w:val="0"/>
          <w:sz w:val="20"/>
          <w:szCs w:val="20"/>
          <w14:ligatures w14:val="none"/>
        </w:rPr>
      </w:pPr>
      <w:r w:rsidRPr="007F5274">
        <w:rPr>
          <w:rFonts w:ascii="Verdana" w:eastAsia="Times New Roman" w:hAnsi="Verdana" w:cs="Arial"/>
          <w:kern w:val="0"/>
          <w:sz w:val="20"/>
          <w:szCs w:val="20"/>
          <w14:ligatures w14:val="none"/>
        </w:rPr>
        <w:t xml:space="preserve">Odstąpienie od Umowy przez Zamawiającego, niezależnie od podstawy odstąpienia nie powoduje utraty mocy Umowy w zakresie postanowień dotyczących odpowiedzialności Wykonawcy i postanowień dotyczących przewidzianych Umową kar umownych, które zostały naliczone do dnia odstąpienia od Umowy bądź, które zostały zastrzeżone na wypadek odstąpienia od Umowy. </w:t>
      </w:r>
    </w:p>
    <w:p w14:paraId="0B2C198B" w14:textId="77777777" w:rsidR="007F5274" w:rsidRPr="007F5274" w:rsidRDefault="007F5274" w:rsidP="007F5274">
      <w:pPr>
        <w:widowControl w:val="0"/>
        <w:autoSpaceDE w:val="0"/>
        <w:autoSpaceDN w:val="0"/>
        <w:adjustRightInd w:val="0"/>
        <w:spacing w:after="0" w:line="240" w:lineRule="auto"/>
        <w:rPr>
          <w:rFonts w:ascii="Verdana" w:eastAsia="Calibri" w:hAnsi="Verdana" w:cs="Arial"/>
          <w:b/>
          <w:bCs/>
          <w:kern w:val="0"/>
          <w:sz w:val="20"/>
          <w:szCs w:val="20"/>
          <w14:ligatures w14:val="none"/>
        </w:rPr>
      </w:pPr>
    </w:p>
    <w:p w14:paraId="35DCAB5C"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16. Ubezpieczenie</w:t>
      </w:r>
    </w:p>
    <w:p w14:paraId="6DA6B54C" w14:textId="77777777"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p>
    <w:p w14:paraId="2F860C63" w14:textId="77777777" w:rsidR="007F5274" w:rsidRPr="007F5274" w:rsidRDefault="007F5274" w:rsidP="007F5274">
      <w:pPr>
        <w:widowControl w:val="0"/>
        <w:numPr>
          <w:ilvl w:val="0"/>
          <w:numId w:val="8"/>
        </w:numPr>
        <w:shd w:val="clear" w:color="auto" w:fill="FFFFFF"/>
        <w:autoSpaceDE w:val="0"/>
        <w:autoSpaceDN w:val="0"/>
        <w:adjustRightInd w:val="0"/>
        <w:spacing w:after="0" w:line="240" w:lineRule="auto"/>
        <w:ind w:left="360"/>
        <w:jc w:val="both"/>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Wykonawca zobowiązany jest do zawarcia i utrzymania w mocy przez cały okres trwania niniejszej Umowy do czasu dokonania przez Zamawiającego odbioru końcowego                         i pod</w:t>
      </w:r>
      <w:r w:rsidRPr="007F5274">
        <w:rPr>
          <w:rFonts w:ascii="Verdana" w:eastAsia="Calibri" w:hAnsi="Verdana" w:cs="Verdana"/>
          <w:kern w:val="0"/>
          <w:sz w:val="20"/>
          <w:szCs w:val="20"/>
          <w14:ligatures w14:val="none"/>
        </w:rPr>
        <w:t xml:space="preserve">pisania </w:t>
      </w:r>
      <w:r w:rsidRPr="007F5274">
        <w:rPr>
          <w:rFonts w:ascii="Verdana" w:eastAsia="Calibri" w:hAnsi="Verdana" w:cs="Verdana"/>
          <w:b/>
          <w:kern w:val="0"/>
          <w:sz w:val="20"/>
          <w:szCs w:val="20"/>
          <w14:ligatures w14:val="none"/>
        </w:rPr>
        <w:t>Protokołu Odbioru Końcowego Robót</w:t>
      </w:r>
      <w:r w:rsidRPr="007F5274">
        <w:rPr>
          <w:rFonts w:ascii="Verdana" w:eastAsia="Calibri" w:hAnsi="Verdana" w:cs="Arial"/>
          <w:kern w:val="0"/>
          <w:sz w:val="20"/>
          <w:szCs w:val="20"/>
          <w14:ligatures w14:val="none"/>
        </w:rPr>
        <w:t xml:space="preserve">, </w:t>
      </w:r>
      <w:r w:rsidRPr="007F5274">
        <w:rPr>
          <w:rFonts w:ascii="Verdana" w:eastAsia="Calibri" w:hAnsi="Verdana" w:cs="Times New Roman"/>
          <w:kern w:val="0"/>
          <w:sz w:val="20"/>
          <w:szCs w:val="20"/>
          <w14:ligatures w14:val="none"/>
        </w:rPr>
        <w:t xml:space="preserve">polisy ubezpieczeniowej Odpowiedzialności Cywilnej (OC) </w:t>
      </w:r>
      <w:r w:rsidRPr="007F5274">
        <w:rPr>
          <w:rFonts w:ascii="Verdana" w:eastAsia="Calibri" w:hAnsi="Verdana" w:cs="Arial"/>
          <w:kern w:val="0"/>
          <w:sz w:val="20"/>
          <w:szCs w:val="20"/>
          <w14:ligatures w14:val="none"/>
        </w:rPr>
        <w:t xml:space="preserve">w związku z prowadzoną działalnością oraz z tytułu szkód, mogących zaistnieć w związku ze zdarzeniami losowymi: np. od ognia, huraganu i innych zdarzeń losowych. Wysokość polisy OC musi wynosić minimum wartość wynagrodzenia brutto, określonego w </w:t>
      </w:r>
      <w:r w:rsidRPr="007F5274">
        <w:rPr>
          <w:rFonts w:ascii="Verdana" w:eastAsia="Calibri" w:hAnsi="Verdana" w:cs="Arial"/>
          <w:bCs/>
          <w:kern w:val="0"/>
          <w:sz w:val="20"/>
          <w:szCs w:val="20"/>
          <w14:ligatures w14:val="none"/>
        </w:rPr>
        <w:t>§</w:t>
      </w:r>
      <w:r w:rsidRPr="007F5274">
        <w:rPr>
          <w:rFonts w:ascii="Verdana" w:eastAsia="Calibri" w:hAnsi="Verdana" w:cs="Arial"/>
          <w:b/>
          <w:bCs/>
          <w:kern w:val="0"/>
          <w:sz w:val="20"/>
          <w:szCs w:val="20"/>
          <w14:ligatures w14:val="none"/>
        </w:rPr>
        <w:t xml:space="preserve"> </w:t>
      </w:r>
      <w:r w:rsidRPr="007F5274">
        <w:rPr>
          <w:rFonts w:ascii="Verdana" w:eastAsia="Calibri" w:hAnsi="Verdana" w:cs="Arial"/>
          <w:bCs/>
          <w:kern w:val="0"/>
          <w:sz w:val="20"/>
          <w:szCs w:val="20"/>
          <w14:ligatures w14:val="none"/>
        </w:rPr>
        <w:t>3 ust. 1</w:t>
      </w:r>
      <w:r w:rsidRPr="007F5274">
        <w:rPr>
          <w:rFonts w:ascii="Verdana" w:eastAsia="Calibri" w:hAnsi="Verdana" w:cs="Arial"/>
          <w:kern w:val="0"/>
          <w:sz w:val="20"/>
          <w:szCs w:val="20"/>
          <w14:ligatures w14:val="none"/>
        </w:rPr>
        <w:t xml:space="preserve"> Umowy. </w:t>
      </w:r>
    </w:p>
    <w:p w14:paraId="4495FB78" w14:textId="77777777" w:rsidR="007F5274" w:rsidRPr="007F5274" w:rsidRDefault="007F5274" w:rsidP="007F5274">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b/>
          <w:kern w:val="0"/>
          <w:sz w:val="20"/>
          <w:szCs w:val="20"/>
          <w14:ligatures w14:val="none"/>
        </w:rPr>
      </w:pPr>
      <w:r w:rsidRPr="007F5274">
        <w:rPr>
          <w:rFonts w:ascii="Verdana" w:eastAsia="Calibri" w:hAnsi="Verdana" w:cs="Arial"/>
          <w:kern w:val="0"/>
          <w:sz w:val="20"/>
          <w:szCs w:val="20"/>
          <w14:ligatures w14:val="none"/>
        </w:rPr>
        <w:t xml:space="preserve">Wykonawca dostarczy Zamawiającemu dokumenty, potwierdzające dokonanie w/w ubezpieczenia wraz z dowodem opłacenia składki - </w:t>
      </w:r>
      <w:r w:rsidRPr="007F5274">
        <w:rPr>
          <w:rFonts w:ascii="Verdana" w:eastAsia="Calibri" w:hAnsi="Verdana" w:cs="Arial"/>
          <w:bCs/>
          <w:kern w:val="0"/>
          <w:sz w:val="20"/>
          <w:szCs w:val="20"/>
          <w14:ligatures w14:val="none"/>
        </w:rPr>
        <w:t>do dnia</w:t>
      </w:r>
      <w:r w:rsidRPr="007F5274">
        <w:rPr>
          <w:rFonts w:ascii="Verdana" w:eastAsia="Calibri" w:hAnsi="Verdana" w:cs="Arial"/>
          <w:b/>
          <w:kern w:val="0"/>
          <w:sz w:val="20"/>
          <w:szCs w:val="20"/>
          <w14:ligatures w14:val="none"/>
        </w:rPr>
        <w:t xml:space="preserve"> </w:t>
      </w:r>
      <w:r w:rsidRPr="007F5274">
        <w:rPr>
          <w:rFonts w:ascii="Verdana" w:eastAsia="Calibri" w:hAnsi="Verdana" w:cs="Arial"/>
          <w:kern w:val="0"/>
          <w:sz w:val="20"/>
          <w:szCs w:val="20"/>
          <w14:ligatures w14:val="none"/>
        </w:rPr>
        <w:t>przekazania terenu budowy (pod rygorem nieprzekazania Terenu Budowy z winy Wykonawcy).</w:t>
      </w:r>
      <w:r w:rsidRPr="007F5274">
        <w:rPr>
          <w:rFonts w:ascii="Cambria" w:eastAsia="Times New Roman" w:hAnsi="Cambria" w:cs="Calibri"/>
          <w:kern w:val="0"/>
          <w:sz w:val="22"/>
          <w:szCs w:val="22"/>
          <w14:ligatures w14:val="none"/>
        </w:rPr>
        <w:t xml:space="preserve"> </w:t>
      </w:r>
      <w:r w:rsidRPr="007F5274">
        <w:rPr>
          <w:rFonts w:ascii="Verdana" w:eastAsia="Times New Roman" w:hAnsi="Verdana" w:cs="Calibri"/>
          <w:kern w:val="0"/>
          <w:sz w:val="20"/>
          <w:szCs w:val="20"/>
          <w14:ligatures w14:val="none"/>
        </w:rPr>
        <w:t>W przypadku, gdy składki zostaną rozłożone na raty, Wykonawca zobowiązany jest przedkładać Zamawiającemu dowód uiszczenia każdej kolejnej składki najpóźniej w terminie 3 dni od daty wymagalności składki. Z dowodu zapłaty, o którym mowa powyżej, musi wynikać fakt opłacenia składki w wymaganym przez ubezpieczyciela terminie.</w:t>
      </w:r>
    </w:p>
    <w:p w14:paraId="48DD0BB3" w14:textId="77777777" w:rsidR="007F5274" w:rsidRPr="007F5274" w:rsidRDefault="007F5274" w:rsidP="007F5274">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b/>
          <w:kern w:val="0"/>
          <w:sz w:val="20"/>
          <w:szCs w:val="20"/>
          <w14:ligatures w14:val="none"/>
        </w:rPr>
      </w:pPr>
      <w:r w:rsidRPr="007F5274">
        <w:rPr>
          <w:rFonts w:ascii="Verdana" w:eastAsia="Times New Roman" w:hAnsi="Verdana" w:cs="Calibri"/>
          <w:kern w:val="0"/>
          <w:sz w:val="20"/>
          <w:szCs w:val="20"/>
          <w14:ligatures w14:val="none"/>
        </w:rPr>
        <w:t>W przypadku przedłużania okresu obowiązywania Umowy, Wykonawca zobowiązany jest do przedłożenia dokumentu potwierdzającego przedłużenie ubezpieczenia bądź zawarcie nowej umowy ubezpieczenia wraz z dowodem uiszczenia składki maksymalnie w ciągu 3 dni od daty upływu poprzedzającego okresu ubezpieczenia, przy czym z dokumentu tego musi wynikać, iż nowy okres ubezpieczenia biegnie co najmniej od dnia następnego po upływie poprzedniego okresu ubezpieczenia.</w:t>
      </w:r>
    </w:p>
    <w:p w14:paraId="6316BB73" w14:textId="77777777" w:rsidR="007F5274" w:rsidRPr="00F202A5" w:rsidRDefault="007F5274" w:rsidP="007F5274">
      <w:pPr>
        <w:widowControl w:val="0"/>
        <w:numPr>
          <w:ilvl w:val="0"/>
          <w:numId w:val="8"/>
        </w:numPr>
        <w:tabs>
          <w:tab w:val="left" w:pos="0"/>
        </w:tabs>
        <w:autoSpaceDE w:val="0"/>
        <w:autoSpaceDN w:val="0"/>
        <w:adjustRightInd w:val="0"/>
        <w:spacing w:before="120" w:after="120" w:line="240" w:lineRule="auto"/>
        <w:ind w:left="360"/>
        <w:jc w:val="both"/>
        <w:rPr>
          <w:rFonts w:ascii="Verdana" w:eastAsia="Calibri" w:hAnsi="Verdana" w:cs="Arial"/>
          <w:kern w:val="0"/>
          <w:sz w:val="20"/>
          <w:szCs w:val="20"/>
          <w14:ligatures w14:val="none"/>
        </w:rPr>
      </w:pPr>
      <w:r w:rsidRPr="007F5274">
        <w:rPr>
          <w:rFonts w:ascii="Verdana" w:eastAsia="Times New Roman" w:hAnsi="Verdana" w:cs="Calibri"/>
          <w:kern w:val="0"/>
          <w:sz w:val="20"/>
          <w:szCs w:val="20"/>
          <w14:ligatures w14:val="none"/>
        </w:rPr>
        <w:t>Brak ciągłości umowy ubezpieczenia, w tym niezapłacenie należnych składek, może stanowić podstawę do odstąpienia od Umowy z przyczyn leżących po Stronie Wykonawcy.</w:t>
      </w:r>
    </w:p>
    <w:p w14:paraId="2A5A6330" w14:textId="77777777" w:rsidR="00F202A5" w:rsidRPr="007F5274" w:rsidRDefault="00F202A5" w:rsidP="00F202A5">
      <w:pPr>
        <w:widowControl w:val="0"/>
        <w:tabs>
          <w:tab w:val="left" w:pos="0"/>
        </w:tabs>
        <w:autoSpaceDE w:val="0"/>
        <w:autoSpaceDN w:val="0"/>
        <w:adjustRightInd w:val="0"/>
        <w:spacing w:before="120" w:after="120" w:line="240" w:lineRule="auto"/>
        <w:ind w:left="360"/>
        <w:jc w:val="both"/>
        <w:rPr>
          <w:rFonts w:ascii="Verdana" w:eastAsia="Calibri" w:hAnsi="Verdana" w:cs="Arial"/>
          <w:kern w:val="0"/>
          <w:sz w:val="20"/>
          <w:szCs w:val="20"/>
          <w14:ligatures w14:val="none"/>
        </w:rPr>
      </w:pPr>
    </w:p>
    <w:p w14:paraId="7A221A6B" w14:textId="77777777" w:rsidR="007F5274" w:rsidRPr="007F5274" w:rsidRDefault="007F5274" w:rsidP="007F5274">
      <w:pPr>
        <w:spacing w:before="120" w:after="120" w:line="240" w:lineRule="auto"/>
        <w:jc w:val="center"/>
        <w:rPr>
          <w:rFonts w:ascii="Verdana" w:eastAsia="Times New Roman" w:hAnsi="Verdana" w:cs="Arial"/>
          <w:b/>
          <w:bCs/>
          <w:kern w:val="0"/>
          <w:sz w:val="20"/>
          <w:szCs w:val="20"/>
          <w14:ligatures w14:val="none"/>
        </w:rPr>
      </w:pPr>
      <w:r w:rsidRPr="007F5274">
        <w:rPr>
          <w:rFonts w:ascii="Verdana" w:eastAsia="Times New Roman" w:hAnsi="Verdana" w:cs="Calibri"/>
          <w:b/>
          <w:kern w:val="0"/>
          <w:sz w:val="20"/>
          <w:szCs w:val="20"/>
          <w14:ligatures w14:val="none"/>
        </w:rPr>
        <w:t>§ 17. Wykonanie zastępcze</w:t>
      </w:r>
    </w:p>
    <w:p w14:paraId="095C6D71" w14:textId="77777777" w:rsidR="007F5274" w:rsidRPr="007F5274" w:rsidRDefault="007F5274" w:rsidP="00F202A5">
      <w:pPr>
        <w:numPr>
          <w:ilvl w:val="0"/>
          <w:numId w:val="51"/>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7F5274">
        <w:rPr>
          <w:rFonts w:ascii="Verdana" w:eastAsia="Times New Roman" w:hAnsi="Verdana" w:cs="Calibri"/>
          <w:kern w:val="0"/>
          <w:sz w:val="20"/>
          <w:szCs w:val="20"/>
          <w:lang w:eastAsia="pl-PL"/>
          <w14:ligatures w14:val="none"/>
        </w:rPr>
        <w:t>Zamawiający jest uprawniony do zlecenia odpowiedniej części robót będących Przedmiotem Umowy, w tym robót wynikających z obowiązku usunięcia wad, wybranej przez siebie osobie trzeciej, na koszt i ryzyko Wykonawcy, na co Wykonawca wyraża zgodę, po bezskutecznym upływie dodatkowego 14-dniowego terminu wyznaczonego przez Zamawiającego (wykonanie zastępcze), w szczególności gdy:</w:t>
      </w:r>
    </w:p>
    <w:p w14:paraId="39DF3130" w14:textId="77777777" w:rsidR="007F5274" w:rsidRPr="007F5274" w:rsidRDefault="007F5274" w:rsidP="001F6E56">
      <w:pPr>
        <w:numPr>
          <w:ilvl w:val="0"/>
          <w:numId w:val="50"/>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7F5274">
        <w:rPr>
          <w:rFonts w:ascii="Verdana" w:eastAsia="Times New Roman" w:hAnsi="Verdana" w:cs="Calibri"/>
          <w:kern w:val="0"/>
          <w:sz w:val="20"/>
          <w:szCs w:val="20"/>
          <w:lang w:eastAsia="pl-PL"/>
          <w14:ligatures w14:val="none"/>
        </w:rPr>
        <w:t xml:space="preserve">Wykonawca uchyla się od wykonania Umowy lub z okoliczności wynika, że nie będzie w stanie wykonać robót wynikających z Umowy; </w:t>
      </w:r>
    </w:p>
    <w:p w14:paraId="426ECD90" w14:textId="77777777" w:rsidR="007F5274" w:rsidRPr="007F5274" w:rsidRDefault="007F5274" w:rsidP="001F6E56">
      <w:pPr>
        <w:numPr>
          <w:ilvl w:val="0"/>
          <w:numId w:val="50"/>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7F5274">
        <w:rPr>
          <w:rFonts w:ascii="Verdana" w:eastAsia="Times New Roman" w:hAnsi="Verdana" w:cs="Calibri"/>
          <w:kern w:val="0"/>
          <w:sz w:val="20"/>
          <w:szCs w:val="20"/>
          <w:lang w:eastAsia="pl-PL"/>
          <w14:ligatures w14:val="none"/>
        </w:rPr>
        <w:t>Wykonawca pozostaje w zwłoce z realizacją etapu Przedmiotu Umowy w stosunku do zaakceptowanego przez Zamawiającego harmonogramu</w:t>
      </w:r>
      <w:r w:rsidRPr="007F5274">
        <w:rPr>
          <w:rFonts w:ascii="Verdana" w:eastAsia="Calibri" w:hAnsi="Verdana" w:cs="Arial"/>
          <w:kern w:val="0"/>
          <w:sz w:val="20"/>
          <w:szCs w:val="20"/>
          <w14:ligatures w14:val="none"/>
        </w:rPr>
        <w:t xml:space="preserve"> </w:t>
      </w:r>
      <w:proofErr w:type="spellStart"/>
      <w:r w:rsidRPr="007F5274">
        <w:rPr>
          <w:rFonts w:ascii="Verdana" w:eastAsia="Calibri" w:hAnsi="Verdana" w:cs="Arial"/>
          <w:kern w:val="0"/>
          <w:sz w:val="20"/>
          <w:szCs w:val="20"/>
          <w14:ligatures w14:val="none"/>
        </w:rPr>
        <w:t>terminowo-rzeczowo-finansowego</w:t>
      </w:r>
      <w:proofErr w:type="spellEnd"/>
      <w:r w:rsidRPr="007F5274">
        <w:rPr>
          <w:rFonts w:ascii="Verdana" w:eastAsia="Times New Roman" w:hAnsi="Verdana" w:cs="Calibri"/>
          <w:kern w:val="0"/>
          <w:sz w:val="20"/>
          <w:szCs w:val="20"/>
          <w:lang w:eastAsia="pl-PL"/>
          <w14:ligatures w14:val="none"/>
        </w:rPr>
        <w:t xml:space="preserve"> o co najmniej 30 dni;</w:t>
      </w:r>
    </w:p>
    <w:p w14:paraId="2FD0DFF6" w14:textId="77777777" w:rsidR="007F5274" w:rsidRDefault="007F5274" w:rsidP="001F6E56">
      <w:pPr>
        <w:numPr>
          <w:ilvl w:val="0"/>
          <w:numId w:val="50"/>
        </w:numPr>
        <w:spacing w:before="120" w:after="120" w:line="240" w:lineRule="auto"/>
        <w:ind w:left="851" w:hanging="284"/>
        <w:jc w:val="both"/>
        <w:rPr>
          <w:rFonts w:ascii="Verdana" w:eastAsia="Times New Roman" w:hAnsi="Verdana" w:cs="Calibri"/>
          <w:kern w:val="0"/>
          <w:sz w:val="20"/>
          <w:szCs w:val="20"/>
          <w:lang w:eastAsia="pl-PL"/>
          <w14:ligatures w14:val="none"/>
        </w:rPr>
      </w:pPr>
      <w:r w:rsidRPr="007F5274">
        <w:rPr>
          <w:rFonts w:ascii="Verdana" w:eastAsia="Times New Roman" w:hAnsi="Verdana" w:cs="Calibri"/>
          <w:kern w:val="0"/>
          <w:sz w:val="20"/>
          <w:szCs w:val="20"/>
          <w:lang w:eastAsia="pl-PL"/>
          <w14:ligatures w14:val="none"/>
        </w:rPr>
        <w:t>Wykonawca nie usunął wad i usterek zgłoszonych w Protokole z Czynności Odbiorowych lub w trakcie obowiązywania rękojmi i gwarancji.</w:t>
      </w:r>
    </w:p>
    <w:p w14:paraId="0953E812" w14:textId="77777777" w:rsidR="00D80938" w:rsidRPr="007F5274" w:rsidRDefault="00D80938" w:rsidP="00D80938">
      <w:pPr>
        <w:spacing w:before="120" w:after="120" w:line="240" w:lineRule="auto"/>
        <w:jc w:val="both"/>
        <w:rPr>
          <w:rFonts w:ascii="Verdana" w:eastAsia="Times New Roman" w:hAnsi="Verdana" w:cs="Calibri"/>
          <w:kern w:val="0"/>
          <w:sz w:val="20"/>
          <w:szCs w:val="20"/>
          <w:lang w:eastAsia="pl-PL"/>
          <w14:ligatures w14:val="none"/>
        </w:rPr>
      </w:pPr>
    </w:p>
    <w:p w14:paraId="7B2CA140" w14:textId="153E0995" w:rsidR="007F5274" w:rsidRPr="00F202A5" w:rsidRDefault="007F5274" w:rsidP="00F202A5">
      <w:pPr>
        <w:numPr>
          <w:ilvl w:val="0"/>
          <w:numId w:val="51"/>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7F5274">
        <w:rPr>
          <w:rFonts w:ascii="Verdana" w:eastAsia="Times New Roman" w:hAnsi="Verdana" w:cs="Calibri"/>
          <w:kern w:val="0"/>
          <w:sz w:val="20"/>
          <w:szCs w:val="20"/>
          <w:lang w:eastAsia="pl-PL"/>
          <w14:ligatures w14:val="none"/>
        </w:rPr>
        <w:lastRenderedPageBreak/>
        <w:t>W razie powierzenia wykonania zastępczego Wykonawca zobowiązany będzie do umożliwienia wykonawcy zastępczemu niezakłóconego wykonania obowiązków,                                                     a w szczególności do niezwłocznego udostępnienia mu wszelkiej dokumentacji                             i posiadanych informacji wchodzących w zakres przedmiotu wykonania zastępczego.</w:t>
      </w:r>
    </w:p>
    <w:p w14:paraId="7A331FFD" w14:textId="08025FF1" w:rsidR="007F5274" w:rsidRDefault="007F5274" w:rsidP="00F202A5">
      <w:pPr>
        <w:numPr>
          <w:ilvl w:val="0"/>
          <w:numId w:val="51"/>
        </w:numPr>
        <w:spacing w:before="120" w:after="120" w:line="240" w:lineRule="auto"/>
        <w:ind w:left="426" w:hanging="426"/>
        <w:jc w:val="both"/>
        <w:rPr>
          <w:rFonts w:ascii="Verdana" w:eastAsia="Times New Roman" w:hAnsi="Verdana" w:cs="Calibri"/>
          <w:kern w:val="0"/>
          <w:sz w:val="20"/>
          <w:szCs w:val="20"/>
          <w:lang w:eastAsia="pl-PL"/>
          <w14:ligatures w14:val="none"/>
        </w:rPr>
      </w:pPr>
      <w:r w:rsidRPr="007F5274">
        <w:rPr>
          <w:rFonts w:ascii="Verdana" w:eastAsia="Times New Roman" w:hAnsi="Verdana" w:cs="Calibri"/>
          <w:kern w:val="0"/>
          <w:sz w:val="20"/>
          <w:szCs w:val="20"/>
          <w:lang w:eastAsia="pl-PL"/>
          <w14:ligatures w14:val="none"/>
        </w:rPr>
        <w:t xml:space="preserve">Zamawiający może potrącić z wynagrodzenia Wykonawcy wszystkie udokumentowane koszty wykonania zastępczego. Powierzenie wykonania zastępczego nie stanowi podstawy do zmiany terminu realizacji Umowy. </w:t>
      </w:r>
    </w:p>
    <w:p w14:paraId="2F84916F" w14:textId="77777777" w:rsidR="00F202A5" w:rsidRPr="007F5274" w:rsidRDefault="00F202A5" w:rsidP="00F202A5">
      <w:pPr>
        <w:spacing w:before="120" w:after="120" w:line="240" w:lineRule="auto"/>
        <w:ind w:left="426"/>
        <w:jc w:val="both"/>
        <w:rPr>
          <w:rFonts w:ascii="Verdana" w:eastAsia="Times New Roman" w:hAnsi="Verdana" w:cs="Calibri"/>
          <w:kern w:val="0"/>
          <w:sz w:val="20"/>
          <w:szCs w:val="20"/>
          <w:lang w:eastAsia="pl-PL"/>
          <w14:ligatures w14:val="none"/>
        </w:rPr>
      </w:pPr>
    </w:p>
    <w:p w14:paraId="165F23F9" w14:textId="77777777" w:rsidR="007F5274" w:rsidRPr="007F5274" w:rsidRDefault="007F5274" w:rsidP="007F5274">
      <w:pPr>
        <w:widowControl w:val="0"/>
        <w:autoSpaceDE w:val="0"/>
        <w:spacing w:after="0" w:line="259" w:lineRule="auto"/>
        <w:ind w:left="142" w:hanging="144"/>
        <w:jc w:val="center"/>
        <w:rPr>
          <w:rFonts w:ascii="Verdana" w:eastAsia="Calibri" w:hAnsi="Verdana" w:cs="Arial"/>
          <w:b/>
          <w:bCs/>
          <w:kern w:val="0"/>
          <w:sz w:val="20"/>
          <w:szCs w:val="20"/>
          <w:lang w:eastAsia="pl-PL"/>
          <w14:ligatures w14:val="none"/>
        </w:rPr>
      </w:pPr>
      <w:r w:rsidRPr="007F5274">
        <w:rPr>
          <w:rFonts w:ascii="Verdana" w:eastAsia="Calibri" w:hAnsi="Verdana" w:cs="Arial"/>
          <w:b/>
          <w:bCs/>
          <w:kern w:val="0"/>
          <w:sz w:val="20"/>
          <w:szCs w:val="20"/>
          <w:lang w:eastAsia="pl-PL"/>
          <w14:ligatures w14:val="none"/>
        </w:rPr>
        <w:t>§ 18. Administrowanie danych</w:t>
      </w:r>
    </w:p>
    <w:p w14:paraId="5AF3D30F" w14:textId="77777777" w:rsidR="007F5274" w:rsidRPr="007F5274" w:rsidRDefault="007F5274" w:rsidP="007F5274">
      <w:pPr>
        <w:widowControl w:val="0"/>
        <w:autoSpaceDE w:val="0"/>
        <w:spacing w:after="0" w:line="259" w:lineRule="auto"/>
        <w:ind w:left="142" w:hanging="144"/>
        <w:jc w:val="center"/>
        <w:rPr>
          <w:rFonts w:ascii="Verdana" w:eastAsia="Calibri" w:hAnsi="Verdana" w:cs="Arial"/>
          <w:b/>
          <w:bCs/>
          <w:kern w:val="0"/>
          <w:sz w:val="20"/>
          <w:szCs w:val="20"/>
          <w:lang w:eastAsia="pl-PL"/>
          <w14:ligatures w14:val="none"/>
        </w:rPr>
      </w:pPr>
    </w:p>
    <w:p w14:paraId="56F4CADA" w14:textId="77777777" w:rsidR="007F5274" w:rsidRPr="007F5274" w:rsidRDefault="007F5274" w:rsidP="007F527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7F5274">
        <w:rPr>
          <w:rFonts w:ascii="Verdana" w:eastAsia="Calibri" w:hAnsi="Verdana" w:cs="Times New Roman"/>
          <w:kern w:val="0"/>
          <w:sz w:val="20"/>
          <w:szCs w:val="20"/>
          <w:lang w:eastAsia="pl-PL"/>
          <w14:ligatures w14:val="none"/>
        </w:rPr>
        <w:t>Wszelkie dane osobowe pozyskane przez Administratora w związku z niniejszą Umową będą przetwarzane wyłącznie na potrzeby realizacji umowy oraz chronić je będą przed dostępem osób nieupoważnionych, zgodnie z obowiązującymi przepisami o ochronie danych osobowych – Rozporządzeniem Parlamentu Europejskiego i Rady (UE) z dnia 27 kwietnia 2016 r. w sprawie ochrony osób fizycznych w związku z przetwarzaniem danych osobowych i w sprawie swobodnego przepływu takich danych oraz uchylenia dyrektywy 95/96/WE (ogólne rozporządzenie o ochronie danych RODO). </w:t>
      </w:r>
    </w:p>
    <w:p w14:paraId="0816F653" w14:textId="77777777" w:rsidR="007F5274" w:rsidRPr="007F5274" w:rsidRDefault="007F5274" w:rsidP="007F5274">
      <w:pPr>
        <w:numPr>
          <w:ilvl w:val="0"/>
          <w:numId w:val="34"/>
        </w:numPr>
        <w:shd w:val="clear" w:color="auto" w:fill="FFFFFF"/>
        <w:spacing w:after="0" w:line="240" w:lineRule="auto"/>
        <w:ind w:hanging="362"/>
        <w:jc w:val="both"/>
        <w:rPr>
          <w:rFonts w:ascii="Verdana" w:eastAsia="Calibri" w:hAnsi="Verdana" w:cs="Times New Roman"/>
          <w:kern w:val="0"/>
          <w:sz w:val="20"/>
          <w:szCs w:val="20"/>
          <w:lang w:eastAsia="pl-PL"/>
          <w14:ligatures w14:val="none"/>
        </w:rPr>
      </w:pPr>
      <w:r w:rsidRPr="007F5274">
        <w:rPr>
          <w:rFonts w:ascii="Verdana" w:eastAsia="Calibri" w:hAnsi="Verdana" w:cs="Times New Roman"/>
          <w:kern w:val="0"/>
          <w:sz w:val="20"/>
          <w:szCs w:val="20"/>
          <w:lang w:eastAsia="pl-PL"/>
          <w14:ligatures w14:val="none"/>
        </w:rPr>
        <w:t>Strony jako Administratorzy Danych Osobowych oświadczają, że wprowadziły odpowiednie środki techniczne i organizacyjne, aby przetwarzanie odbywało się zgodnie z przepisami RODO. </w:t>
      </w:r>
    </w:p>
    <w:p w14:paraId="73F47B8E" w14:textId="77777777" w:rsidR="007F5274" w:rsidRPr="007F5274" w:rsidRDefault="007F5274" w:rsidP="007F5274">
      <w:pPr>
        <w:numPr>
          <w:ilvl w:val="0"/>
          <w:numId w:val="34"/>
        </w:numPr>
        <w:shd w:val="clear" w:color="auto" w:fill="FFFFFF"/>
        <w:spacing w:after="0" w:line="240" w:lineRule="auto"/>
        <w:contextualSpacing/>
        <w:jc w:val="both"/>
        <w:rPr>
          <w:rFonts w:ascii="Verdana" w:eastAsia="Calibri" w:hAnsi="Verdana" w:cs="Times New Roman"/>
          <w:kern w:val="0"/>
          <w:sz w:val="20"/>
          <w:szCs w:val="20"/>
          <w:lang w:eastAsia="pl-PL"/>
          <w14:ligatures w14:val="none"/>
        </w:rPr>
      </w:pPr>
      <w:r w:rsidRPr="007F5274">
        <w:rPr>
          <w:rFonts w:ascii="Verdana" w:eastAsia="Calibri" w:hAnsi="Verdana" w:cs="Times New Roman"/>
          <w:kern w:val="0"/>
          <w:sz w:val="20"/>
          <w:szCs w:val="20"/>
          <w:lang w:eastAsia="pl-PL"/>
          <w14:ligatures w14:val="none"/>
        </w:rPr>
        <w:t>Strony zobowiązują się do przetwarzania danych osobowych reprezentujących Stronę pracowników wyznaczonych do kontaktu między Stronami tylko w celu i w czasokresie niezbędnym do realizacji niniejszej Umowy. Administrator wyznaczył Inspektora Ochrony Danych, każdy pracownik zobowiązał się do zachowania poufności i tajemnicy. Pracownicy zostali upoważnieni do przetwarzania danych osobowych.</w:t>
      </w:r>
    </w:p>
    <w:p w14:paraId="0534F9A4" w14:textId="77777777" w:rsidR="007F5274" w:rsidRPr="007F5274" w:rsidRDefault="007F5274" w:rsidP="001F6E56">
      <w:pPr>
        <w:numPr>
          <w:ilvl w:val="0"/>
          <w:numId w:val="57"/>
        </w:numPr>
        <w:spacing w:after="0" w:line="240" w:lineRule="auto"/>
        <w:ind w:left="426" w:hanging="426"/>
        <w:contextualSpacing/>
        <w:jc w:val="both"/>
        <w:rPr>
          <w:rFonts w:ascii="Verdana" w:eastAsia="Calibri" w:hAnsi="Verdana" w:cs="Verdana"/>
          <w:kern w:val="0"/>
          <w:sz w:val="20"/>
          <w:szCs w:val="20"/>
          <w:lang w:eastAsia="pl-PL"/>
          <w14:ligatures w14:val="none"/>
        </w:rPr>
      </w:pPr>
      <w:r w:rsidRPr="007F5274">
        <w:rPr>
          <w:rFonts w:ascii="Verdana" w:eastAsia="Calibri" w:hAnsi="Verdana" w:cs="Verdana"/>
          <w:kern w:val="0"/>
          <w:sz w:val="20"/>
          <w:szCs w:val="20"/>
          <w:lang w:eastAsia="pl-PL"/>
          <w14:ligatures w14:val="none"/>
        </w:rPr>
        <w:t>Strony będą przetwarzać dane osób reprezentujących Stronę, kontaktowe osób zaangażowanych w realizację niniejszej Umowy i zobowiązują się do wykonania obowiązku informacyjnego (art. 14 RODO) wobec tych osób w imieniu drugiej Strony.</w:t>
      </w:r>
    </w:p>
    <w:p w14:paraId="5C59B037" w14:textId="77777777" w:rsidR="007F5274" w:rsidRPr="007F5274" w:rsidRDefault="007F5274" w:rsidP="001F6E56">
      <w:pPr>
        <w:numPr>
          <w:ilvl w:val="0"/>
          <w:numId w:val="58"/>
        </w:numPr>
        <w:autoSpaceDE w:val="0"/>
        <w:autoSpaceDN w:val="0"/>
        <w:adjustRightInd w:val="0"/>
        <w:spacing w:after="0" w:line="240" w:lineRule="auto"/>
        <w:jc w:val="both"/>
        <w:rPr>
          <w:rFonts w:ascii="Verdana" w:eastAsia="Calibri" w:hAnsi="Verdana" w:cs="Times New Roman"/>
          <w:kern w:val="0"/>
          <w:sz w:val="20"/>
          <w:szCs w:val="20"/>
          <w14:ligatures w14:val="none"/>
        </w:rPr>
      </w:pPr>
      <w:r w:rsidRPr="007F5274">
        <w:rPr>
          <w:rFonts w:ascii="Verdana" w:eastAsia="Calibri" w:hAnsi="Verdana" w:cs="Arial"/>
          <w:bCs/>
          <w:kern w:val="0"/>
          <w:sz w:val="20"/>
          <w:szCs w:val="20"/>
          <w14:ligatures w14:val="none"/>
        </w:rPr>
        <w:t xml:space="preserve">Klauzula informacyjna dla wykonawców, ich przedstawicieli i osób zaangażowanych                  w realizację Umowy jest dostępna na stronie internetowej Uniwersytetu Wrocławskiego: </w:t>
      </w:r>
    </w:p>
    <w:p w14:paraId="77CA0B30" w14:textId="77777777" w:rsidR="007F5274" w:rsidRPr="007F5274" w:rsidRDefault="007F5274" w:rsidP="007F5274">
      <w:pPr>
        <w:autoSpaceDE w:val="0"/>
        <w:autoSpaceDN w:val="0"/>
        <w:adjustRightInd w:val="0"/>
        <w:spacing w:after="0" w:line="240" w:lineRule="auto"/>
        <w:ind w:left="360"/>
        <w:jc w:val="both"/>
        <w:rPr>
          <w:rFonts w:ascii="Verdana" w:eastAsia="Calibri" w:hAnsi="Verdana" w:cs="Times New Roman"/>
          <w:kern w:val="0"/>
          <w:sz w:val="20"/>
          <w:szCs w:val="20"/>
          <w14:ligatures w14:val="none"/>
        </w:rPr>
      </w:pPr>
      <w:hyperlink r:id="rId8" w:history="1">
        <w:r w:rsidRPr="007F5274">
          <w:rPr>
            <w:rFonts w:ascii="Verdana" w:eastAsia="Calibri" w:hAnsi="Verdana" w:cs="Times New Roman"/>
            <w:color w:val="0563C1"/>
            <w:kern w:val="0"/>
            <w:sz w:val="20"/>
            <w:szCs w:val="20"/>
            <w:u w:val="single"/>
            <w14:ligatures w14:val="none"/>
          </w:rPr>
          <w:t>https://uwr.edu.pl/wp-content/uploads/2022/09/klauzula-rodo-art-13.docx</w:t>
        </w:r>
      </w:hyperlink>
      <w:r w:rsidRPr="007F5274">
        <w:rPr>
          <w:rFonts w:ascii="Verdana" w:eastAsia="Calibri" w:hAnsi="Verdana" w:cs="Times New Roman"/>
          <w:kern w:val="0"/>
          <w:sz w:val="20"/>
          <w:szCs w:val="20"/>
          <w14:ligatures w14:val="none"/>
        </w:rPr>
        <w:t xml:space="preserve"> oraz </w:t>
      </w:r>
      <w:hyperlink r:id="rId9" w:history="1">
        <w:r w:rsidRPr="007F5274">
          <w:rPr>
            <w:rFonts w:ascii="Verdana" w:eastAsia="Calibri" w:hAnsi="Verdana" w:cs="Times New Roman"/>
            <w:color w:val="0563C1"/>
            <w:kern w:val="0"/>
            <w:sz w:val="20"/>
            <w:szCs w:val="20"/>
            <w:u w:val="single"/>
            <w14:ligatures w14:val="none"/>
          </w:rPr>
          <w:t>https://uwr.edu.pl/wp-content/uploads/2022/09/klauzula-rodo-art-14.docx</w:t>
        </w:r>
      </w:hyperlink>
    </w:p>
    <w:p w14:paraId="1D1C2F25" w14:textId="77777777" w:rsidR="007F5274" w:rsidRPr="007F5274" w:rsidRDefault="007F5274" w:rsidP="007F5274">
      <w:pPr>
        <w:autoSpaceDE w:val="0"/>
        <w:autoSpaceDN w:val="0"/>
        <w:adjustRightInd w:val="0"/>
        <w:spacing w:after="0" w:line="240" w:lineRule="auto"/>
        <w:ind w:left="360"/>
        <w:jc w:val="both"/>
        <w:rPr>
          <w:rFonts w:ascii="Verdana" w:eastAsia="Calibri" w:hAnsi="Verdana" w:cs="Times New Roman"/>
          <w:kern w:val="0"/>
          <w:sz w:val="20"/>
          <w:szCs w:val="20"/>
          <w14:ligatures w14:val="none"/>
        </w:rPr>
      </w:pPr>
    </w:p>
    <w:p w14:paraId="5D4957E9" w14:textId="65086530" w:rsidR="007F5274" w:rsidRPr="007F5274" w:rsidRDefault="007F5274" w:rsidP="007F5274">
      <w:pPr>
        <w:widowControl w:val="0"/>
        <w:autoSpaceDE w:val="0"/>
        <w:autoSpaceDN w:val="0"/>
        <w:adjustRightInd w:val="0"/>
        <w:spacing w:after="0" w:line="240" w:lineRule="auto"/>
        <w:jc w:val="center"/>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19. Postanowienia końcowe</w:t>
      </w:r>
    </w:p>
    <w:p w14:paraId="61BE6BB2"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kern w:val="0"/>
          <w:sz w:val="20"/>
          <w:szCs w:val="20"/>
          <w14:ligatures w14:val="none"/>
        </w:rPr>
      </w:pPr>
    </w:p>
    <w:p w14:paraId="613674A3" w14:textId="7D8ED78F" w:rsidR="007F5274" w:rsidRPr="00F202A5" w:rsidRDefault="007F5274" w:rsidP="00F202A5">
      <w:pPr>
        <w:pStyle w:val="Akapitzlist"/>
        <w:numPr>
          <w:ilvl w:val="0"/>
          <w:numId w:val="65"/>
        </w:numPr>
        <w:suppressAutoHyphens/>
        <w:autoSpaceDN w:val="0"/>
        <w:spacing w:after="0" w:line="240" w:lineRule="auto"/>
        <w:ind w:left="426" w:hanging="426"/>
        <w:jc w:val="both"/>
        <w:textAlignment w:val="baseline"/>
        <w:rPr>
          <w:rFonts w:ascii="Verdana" w:eastAsia="Calibri" w:hAnsi="Verdana" w:cs="Arial"/>
          <w:kern w:val="0"/>
          <w:sz w:val="20"/>
          <w:szCs w:val="20"/>
          <w14:ligatures w14:val="none"/>
        </w:rPr>
      </w:pPr>
      <w:r w:rsidRPr="00F202A5">
        <w:rPr>
          <w:rFonts w:ascii="Verdana" w:eastAsia="Calibri" w:hAnsi="Verdana" w:cs="Arial"/>
          <w:kern w:val="0"/>
          <w:sz w:val="20"/>
          <w:szCs w:val="20"/>
          <w14:ligatures w14:val="none"/>
        </w:rPr>
        <w:t>Wykonawca nie może bez pisemnej zgody Zamawiającego:</w:t>
      </w:r>
    </w:p>
    <w:p w14:paraId="01257D6A" w14:textId="77777777" w:rsidR="007F5274" w:rsidRPr="007F5274" w:rsidRDefault="007F5274" w:rsidP="001F6E56">
      <w:pPr>
        <w:numPr>
          <w:ilvl w:val="0"/>
          <w:numId w:val="53"/>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zbywać na rzecz osób trzecich wierzytelności powstałych w wyniku realizacji niniejszej Umowy,</w:t>
      </w:r>
    </w:p>
    <w:p w14:paraId="16490A13" w14:textId="77777777" w:rsidR="007F5274" w:rsidRPr="007F5274" w:rsidRDefault="007F5274" w:rsidP="001F6E56">
      <w:pPr>
        <w:numPr>
          <w:ilvl w:val="0"/>
          <w:numId w:val="53"/>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zawierać innych umów, których skutkiem jest zmiana wierzyciela,</w:t>
      </w:r>
    </w:p>
    <w:p w14:paraId="0B144815" w14:textId="77777777" w:rsidR="007F5274" w:rsidRPr="007F5274" w:rsidRDefault="007F5274" w:rsidP="001F6E56">
      <w:pPr>
        <w:numPr>
          <w:ilvl w:val="0"/>
          <w:numId w:val="53"/>
        </w:numPr>
        <w:suppressAutoHyphens/>
        <w:autoSpaceDN w:val="0"/>
        <w:spacing w:after="0" w:line="240" w:lineRule="auto"/>
        <w:contextualSpacing/>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 xml:space="preserve">zawierać umów zastawu i innych umów zmierzających do ustanowienia zabezpieczenia na wierzytelności przysługującej Wykonawcy od Zamawiającego. </w:t>
      </w:r>
    </w:p>
    <w:p w14:paraId="241E100E" w14:textId="6BF07392" w:rsidR="007F5274" w:rsidRPr="00F202A5" w:rsidRDefault="007F5274" w:rsidP="00F202A5">
      <w:pPr>
        <w:pStyle w:val="Akapitzlist"/>
        <w:numPr>
          <w:ilvl w:val="0"/>
          <w:numId w:val="65"/>
        </w:numPr>
        <w:suppressAutoHyphens/>
        <w:autoSpaceDN w:val="0"/>
        <w:spacing w:after="0" w:line="240" w:lineRule="auto"/>
        <w:ind w:left="426" w:hanging="426"/>
        <w:jc w:val="both"/>
        <w:textAlignment w:val="baseline"/>
        <w:rPr>
          <w:rFonts w:ascii="Verdana" w:eastAsia="Calibri" w:hAnsi="Verdana" w:cs="Arial"/>
          <w:kern w:val="0"/>
          <w:sz w:val="20"/>
          <w:szCs w:val="20"/>
          <w14:ligatures w14:val="none"/>
        </w:rPr>
      </w:pPr>
      <w:r w:rsidRPr="007F5274">
        <w:rPr>
          <w:rFonts w:ascii="Verdana" w:eastAsia="Calibri" w:hAnsi="Verdana" w:cs="Arial"/>
          <w:kern w:val="0"/>
          <w:sz w:val="20"/>
          <w:szCs w:val="20"/>
          <w14:ligatures w14:val="none"/>
        </w:rPr>
        <w:t>Wykonawca nie może dokonywać innych czynności rozporządzających lub zobowiązujących, których przedmiotem są prawa lub zobowiązania określone Umową lub wynikające z Umowy.</w:t>
      </w:r>
    </w:p>
    <w:p w14:paraId="305AB0AE" w14:textId="2999ECED" w:rsidR="007F5274" w:rsidRPr="00F202A5" w:rsidRDefault="007F5274" w:rsidP="00F202A5">
      <w:pPr>
        <w:pStyle w:val="Akapitzlist"/>
        <w:numPr>
          <w:ilvl w:val="0"/>
          <w:numId w:val="65"/>
        </w:numPr>
        <w:suppressAutoHyphens/>
        <w:autoSpaceDN w:val="0"/>
        <w:spacing w:after="0" w:line="240" w:lineRule="auto"/>
        <w:ind w:left="426" w:hanging="426"/>
        <w:jc w:val="both"/>
        <w:textAlignment w:val="baseline"/>
        <w:rPr>
          <w:rFonts w:ascii="Verdana" w:eastAsia="Calibri" w:hAnsi="Verdana" w:cs="Arial"/>
          <w:kern w:val="0"/>
          <w:sz w:val="20"/>
          <w:szCs w:val="20"/>
          <w14:ligatures w14:val="none"/>
        </w:rPr>
      </w:pPr>
      <w:r w:rsidRPr="00F202A5">
        <w:rPr>
          <w:rFonts w:ascii="Verdana" w:eastAsia="Calibri" w:hAnsi="Verdana" w:cs="Arial"/>
          <w:kern w:val="0"/>
          <w:sz w:val="20"/>
          <w:szCs w:val="20"/>
          <w14:ligatures w14:val="none"/>
        </w:rPr>
        <w:lastRenderedPageBreak/>
        <w:t>Zlecenie wykonania części robót Podwykonawcom nie zmienia zobowiązań Wykonawcy</w:t>
      </w:r>
      <w:r w:rsidR="00F202A5">
        <w:rPr>
          <w:rFonts w:ascii="Verdana" w:eastAsia="Calibri" w:hAnsi="Verdana" w:cs="Arial"/>
          <w:kern w:val="0"/>
          <w:sz w:val="20"/>
          <w:szCs w:val="20"/>
          <w14:ligatures w14:val="none"/>
        </w:rPr>
        <w:t xml:space="preserve"> </w:t>
      </w:r>
      <w:r w:rsidRPr="00F202A5">
        <w:rPr>
          <w:rFonts w:ascii="Verdana" w:eastAsia="Calibri" w:hAnsi="Verdana" w:cs="Arial"/>
          <w:kern w:val="0"/>
          <w:sz w:val="20"/>
          <w:szCs w:val="20"/>
          <w14:ligatures w14:val="none"/>
        </w:rPr>
        <w:t>wobec Zamawiającego za wykonanie tej części robót.</w:t>
      </w:r>
    </w:p>
    <w:p w14:paraId="2238DF43" w14:textId="77777777" w:rsidR="007F5274" w:rsidRPr="007F5274" w:rsidRDefault="007F5274" w:rsidP="00F202A5">
      <w:pPr>
        <w:widowControl w:val="0"/>
        <w:numPr>
          <w:ilvl w:val="0"/>
          <w:numId w:val="62"/>
        </w:numPr>
        <w:autoSpaceDE w:val="0"/>
        <w:autoSpaceDN w:val="0"/>
        <w:adjustRightInd w:val="0"/>
        <w:spacing w:after="0" w:line="240" w:lineRule="auto"/>
        <w:ind w:left="426" w:hanging="426"/>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Wykonawca zobowiązuje się do informowania Zamawiającego o zmianie formy prowadzonej działalności gospodarczej, o postępowaniu restrukturyzacyjnym</w:t>
      </w:r>
      <w:r w:rsidRPr="007F5274">
        <w:rPr>
          <w:rFonts w:ascii="Verdana" w:eastAsia="Times New Roman" w:hAnsi="Verdana" w:cs="Arial"/>
          <w:kern w:val="0"/>
          <w:sz w:val="20"/>
          <w:szCs w:val="20"/>
          <w14:ligatures w14:val="none"/>
        </w:rPr>
        <w:br/>
        <w:t>lub upadłościowym oraz o zmianie sytuacji organizacyjnej lub ekonomicznej mogącej mieć wpływ na realizację Umowy, jak też o zmianie adresu siedziby firmy, pod rygorem skutków prawnych zaniechania oraz uznania za doręczoną korespondencję kierowaną na ostatni podany przez Wykonawcę adres. Powyższe zobowiązanie dotyczy okresu obowiązywania Umowy, rękojmi i gwarancji oraz niezakończonych rozliczeń wynikających z Umowy.</w:t>
      </w:r>
    </w:p>
    <w:p w14:paraId="7AD9D993" w14:textId="11230748" w:rsidR="007F5274" w:rsidRPr="007F5274" w:rsidRDefault="007F5274" w:rsidP="00F202A5">
      <w:pPr>
        <w:widowControl w:val="0"/>
        <w:numPr>
          <w:ilvl w:val="0"/>
          <w:numId w:val="62"/>
        </w:numPr>
        <w:autoSpaceDE w:val="0"/>
        <w:autoSpaceDN w:val="0"/>
        <w:adjustRightInd w:val="0"/>
        <w:spacing w:after="0" w:line="240" w:lineRule="auto"/>
        <w:ind w:left="426" w:hanging="426"/>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 xml:space="preserve">Prawem właściwym dla niniejszej Umowy jest prawo polskie. </w:t>
      </w:r>
    </w:p>
    <w:p w14:paraId="127CE8DC" w14:textId="07DB1E11" w:rsidR="007F5274" w:rsidRPr="007F5274" w:rsidRDefault="007F5274" w:rsidP="00F202A5">
      <w:pPr>
        <w:widowControl w:val="0"/>
        <w:numPr>
          <w:ilvl w:val="0"/>
          <w:numId w:val="62"/>
        </w:numPr>
        <w:autoSpaceDE w:val="0"/>
        <w:autoSpaceDN w:val="0"/>
        <w:adjustRightInd w:val="0"/>
        <w:spacing w:after="0" w:line="240" w:lineRule="auto"/>
        <w:ind w:left="426" w:hanging="426"/>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 xml:space="preserve">W sprawach nieuregulowanych postanowieniami Umowy będą miały zastosowanie przepisy Kodeksu Cywilnego, Prawa Budowlanego oraz ustawy Prawo zamówień publicznych. </w:t>
      </w:r>
    </w:p>
    <w:p w14:paraId="5CFDF2F2" w14:textId="7C1D1B88" w:rsidR="007F5274" w:rsidRPr="007F5274" w:rsidRDefault="007F5274" w:rsidP="00F202A5">
      <w:pPr>
        <w:widowControl w:val="0"/>
        <w:numPr>
          <w:ilvl w:val="0"/>
          <w:numId w:val="62"/>
        </w:numPr>
        <w:autoSpaceDE w:val="0"/>
        <w:autoSpaceDN w:val="0"/>
        <w:adjustRightInd w:val="0"/>
        <w:spacing w:after="0" w:line="240" w:lineRule="auto"/>
        <w:ind w:left="426" w:hanging="426"/>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Spory mogące powstać</w:t>
      </w:r>
      <w:r w:rsidRPr="00F202A5">
        <w:rPr>
          <w:rFonts w:ascii="Verdana" w:eastAsia="Times New Roman" w:hAnsi="Verdana" w:cs="Arial"/>
          <w:kern w:val="0"/>
          <w:sz w:val="20"/>
          <w:szCs w:val="20"/>
          <w14:ligatures w14:val="none"/>
        </w:rPr>
        <w:t xml:space="preserve"> </w:t>
      </w:r>
      <w:r w:rsidRPr="007F5274">
        <w:rPr>
          <w:rFonts w:ascii="Verdana" w:eastAsia="Times New Roman" w:hAnsi="Verdana" w:cs="Arial"/>
          <w:kern w:val="0"/>
          <w:sz w:val="20"/>
          <w:szCs w:val="20"/>
          <w14:ligatures w14:val="none"/>
        </w:rPr>
        <w:t xml:space="preserve">przy wykonywaniu postanowień Umowy strony poddają rozstrzygnięciu sądom powszechnym właściwym dla siedziby Zamawiającego. </w:t>
      </w:r>
    </w:p>
    <w:p w14:paraId="155E2281" w14:textId="03B63ACE" w:rsidR="007F5274" w:rsidRPr="007F5274" w:rsidRDefault="007F5274" w:rsidP="00F202A5">
      <w:pPr>
        <w:widowControl w:val="0"/>
        <w:numPr>
          <w:ilvl w:val="0"/>
          <w:numId w:val="62"/>
        </w:numPr>
        <w:autoSpaceDE w:val="0"/>
        <w:autoSpaceDN w:val="0"/>
        <w:adjustRightInd w:val="0"/>
        <w:spacing w:after="0" w:line="240" w:lineRule="auto"/>
        <w:ind w:left="426" w:hanging="426"/>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 xml:space="preserve">Wszelkie zmiany Umowy wymagają formy pisemnej pod rygorem nieważności. </w:t>
      </w:r>
    </w:p>
    <w:p w14:paraId="575E7A9D" w14:textId="2793045C" w:rsidR="007F5274" w:rsidRPr="00F202A5" w:rsidRDefault="007F5274" w:rsidP="00F202A5">
      <w:pPr>
        <w:widowControl w:val="0"/>
        <w:numPr>
          <w:ilvl w:val="0"/>
          <w:numId w:val="62"/>
        </w:numPr>
        <w:autoSpaceDE w:val="0"/>
        <w:autoSpaceDN w:val="0"/>
        <w:adjustRightInd w:val="0"/>
        <w:spacing w:after="0" w:line="240" w:lineRule="auto"/>
        <w:ind w:left="426" w:hanging="426"/>
        <w:jc w:val="both"/>
        <w:rPr>
          <w:rFonts w:ascii="Verdana" w:eastAsia="Times New Roman" w:hAnsi="Verdana" w:cs="Arial"/>
          <w:kern w:val="0"/>
          <w:sz w:val="20"/>
          <w:szCs w:val="20"/>
          <w14:ligatures w14:val="none"/>
        </w:rPr>
      </w:pPr>
      <w:r w:rsidRPr="007F5274">
        <w:rPr>
          <w:rFonts w:ascii="Verdana" w:eastAsia="Times New Roman" w:hAnsi="Verdana" w:cs="Arial"/>
          <w:kern w:val="0"/>
          <w:sz w:val="20"/>
          <w:szCs w:val="20"/>
          <w14:ligatures w14:val="none"/>
        </w:rPr>
        <w:t>Umowa została sporządzona w 3 jednobrzmiących egzemplarzach, z których 1</w:t>
      </w:r>
      <w:r w:rsidR="001F725C">
        <w:rPr>
          <w:rFonts w:ascii="Verdana" w:eastAsia="Times New Roman" w:hAnsi="Verdana" w:cs="Arial"/>
          <w:kern w:val="0"/>
          <w:sz w:val="20"/>
          <w:szCs w:val="20"/>
          <w14:ligatures w14:val="none"/>
        </w:rPr>
        <w:t> </w:t>
      </w:r>
      <w:r w:rsidRPr="007F5274">
        <w:rPr>
          <w:rFonts w:ascii="Verdana" w:eastAsia="Times New Roman" w:hAnsi="Verdana" w:cs="Arial"/>
          <w:kern w:val="0"/>
          <w:sz w:val="20"/>
          <w:szCs w:val="20"/>
          <w14:ligatures w14:val="none"/>
        </w:rPr>
        <w:t>otrzymuje Wykonawca, a 2 Zamawiający.</w:t>
      </w:r>
    </w:p>
    <w:p w14:paraId="5E92CB60" w14:textId="0FF1F455" w:rsidR="007F5274" w:rsidRPr="00F202A5" w:rsidRDefault="007F5274" w:rsidP="00F202A5">
      <w:pPr>
        <w:widowControl w:val="0"/>
        <w:numPr>
          <w:ilvl w:val="0"/>
          <w:numId w:val="62"/>
        </w:numPr>
        <w:autoSpaceDE w:val="0"/>
        <w:autoSpaceDN w:val="0"/>
        <w:adjustRightInd w:val="0"/>
        <w:spacing w:after="0" w:line="240" w:lineRule="auto"/>
        <w:ind w:left="426" w:hanging="426"/>
        <w:jc w:val="both"/>
        <w:rPr>
          <w:rFonts w:ascii="Verdana" w:eastAsia="Times New Roman" w:hAnsi="Verdana" w:cs="Arial"/>
          <w:kern w:val="0"/>
          <w:sz w:val="20"/>
          <w:szCs w:val="20"/>
          <w14:ligatures w14:val="none"/>
        </w:rPr>
      </w:pPr>
      <w:r w:rsidRPr="00D90B59">
        <w:rPr>
          <w:rFonts w:ascii="Verdana" w:eastAsia="Times New Roman" w:hAnsi="Verdana" w:cs="Arial"/>
          <w:kern w:val="0"/>
          <w:sz w:val="20"/>
          <w:szCs w:val="20"/>
          <w14:ligatures w14:val="none"/>
        </w:rPr>
        <w:t>Za datę zawarcia Umowy przyjmuje się datę złożenia podpisu przez ostatnią ze Stron.</w:t>
      </w:r>
    </w:p>
    <w:p w14:paraId="409102C2" w14:textId="77777777" w:rsidR="007F5274" w:rsidRPr="007F5274" w:rsidRDefault="007F5274" w:rsidP="007F5274">
      <w:pPr>
        <w:widowControl w:val="0"/>
        <w:autoSpaceDE w:val="0"/>
        <w:autoSpaceDN w:val="0"/>
        <w:adjustRightInd w:val="0"/>
        <w:spacing w:after="0" w:line="240" w:lineRule="auto"/>
        <w:ind w:left="357"/>
        <w:jc w:val="both"/>
        <w:rPr>
          <w:rFonts w:ascii="Verdana" w:eastAsia="Calibri" w:hAnsi="Verdana" w:cs="Arial"/>
          <w:b/>
          <w:bCs/>
          <w:kern w:val="0"/>
          <w:sz w:val="20"/>
          <w:szCs w:val="20"/>
          <w14:ligatures w14:val="none"/>
        </w:rPr>
      </w:pPr>
    </w:p>
    <w:p w14:paraId="1623A100" w14:textId="1F258EF5" w:rsidR="007F5274" w:rsidRPr="007F5274" w:rsidRDefault="007F5274" w:rsidP="007F5274">
      <w:pPr>
        <w:widowControl w:val="0"/>
        <w:autoSpaceDE w:val="0"/>
        <w:autoSpaceDN w:val="0"/>
        <w:adjustRightInd w:val="0"/>
        <w:spacing w:after="0" w:line="240" w:lineRule="auto"/>
        <w:ind w:left="357"/>
        <w:jc w:val="both"/>
        <w:rPr>
          <w:rFonts w:ascii="Verdana" w:eastAsia="Calibri" w:hAnsi="Verdana" w:cs="Arial"/>
          <w:b/>
          <w:bCs/>
          <w:kern w:val="0"/>
          <w:sz w:val="20"/>
          <w:szCs w:val="20"/>
          <w14:ligatures w14:val="none"/>
        </w:rPr>
      </w:pPr>
    </w:p>
    <w:p w14:paraId="6FE42C47"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xml:space="preserve">              Zamawiający: </w:t>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t xml:space="preserve">     Wykonawca:</w:t>
      </w:r>
    </w:p>
    <w:p w14:paraId="1F83913D" w14:textId="77777777" w:rsidR="007F5274" w:rsidRPr="007F5274" w:rsidRDefault="007F5274" w:rsidP="007F5274">
      <w:pPr>
        <w:widowControl w:val="0"/>
        <w:autoSpaceDE w:val="0"/>
        <w:autoSpaceDN w:val="0"/>
        <w:adjustRightInd w:val="0"/>
        <w:spacing w:after="0" w:line="240" w:lineRule="auto"/>
        <w:jc w:val="both"/>
        <w:outlineLvl w:val="0"/>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 xml:space="preserve"> </w:t>
      </w:r>
    </w:p>
    <w:p w14:paraId="156784F0"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podpis…………........................</w:t>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t>podpis ...................................</w:t>
      </w:r>
    </w:p>
    <w:p w14:paraId="3F63B25F"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6EBEAF6A"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p>
    <w:p w14:paraId="245C6B99" w14:textId="77777777" w:rsidR="007F5274" w:rsidRPr="007F5274" w:rsidRDefault="007F5274" w:rsidP="007F5274">
      <w:pPr>
        <w:widowControl w:val="0"/>
        <w:autoSpaceDE w:val="0"/>
        <w:autoSpaceDN w:val="0"/>
        <w:adjustRightInd w:val="0"/>
        <w:spacing w:after="0" w:line="240" w:lineRule="auto"/>
        <w:jc w:val="both"/>
        <w:rPr>
          <w:rFonts w:ascii="Verdana" w:eastAsia="Calibri" w:hAnsi="Verdana" w:cs="Arial"/>
          <w:b/>
          <w:bCs/>
          <w:kern w:val="0"/>
          <w:sz w:val="20"/>
          <w:szCs w:val="20"/>
          <w14:ligatures w14:val="none"/>
        </w:rPr>
      </w:pPr>
      <w:r w:rsidRPr="007F5274">
        <w:rPr>
          <w:rFonts w:ascii="Verdana" w:eastAsia="Calibri" w:hAnsi="Verdana" w:cs="Arial"/>
          <w:b/>
          <w:bCs/>
          <w:kern w:val="0"/>
          <w:sz w:val="20"/>
          <w:szCs w:val="20"/>
          <w14:ligatures w14:val="none"/>
        </w:rPr>
        <w:t>data ......................................</w:t>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r>
      <w:r w:rsidRPr="007F5274">
        <w:rPr>
          <w:rFonts w:ascii="Verdana" w:eastAsia="Calibri" w:hAnsi="Verdana" w:cs="Arial"/>
          <w:b/>
          <w:bCs/>
          <w:kern w:val="0"/>
          <w:sz w:val="20"/>
          <w:szCs w:val="20"/>
          <w14:ligatures w14:val="none"/>
        </w:rPr>
        <w:tab/>
        <w:t>data ......................................</w:t>
      </w:r>
    </w:p>
    <w:p w14:paraId="08988A40" w14:textId="77777777" w:rsidR="007F5274" w:rsidRPr="007F5274" w:rsidRDefault="007F5274" w:rsidP="007F5274">
      <w:pPr>
        <w:spacing w:line="259" w:lineRule="auto"/>
        <w:rPr>
          <w:rFonts w:ascii="Calibri" w:eastAsia="Calibri" w:hAnsi="Calibri" w:cs="Times New Roman"/>
          <w:sz w:val="22"/>
          <w:szCs w:val="22"/>
        </w:rPr>
      </w:pPr>
      <w:r w:rsidRPr="007F5274">
        <w:rPr>
          <w:rFonts w:ascii="Verdana" w:eastAsia="Calibri" w:hAnsi="Verdana" w:cs="Arial"/>
          <w:b/>
          <w:bCs/>
          <w:kern w:val="0"/>
          <w:sz w:val="20"/>
          <w:szCs w:val="20"/>
          <w14:ligatures w14:val="none"/>
        </w:rPr>
        <w:tab/>
      </w:r>
    </w:p>
    <w:p w14:paraId="5EFC7F88" w14:textId="77777777" w:rsidR="007F5274" w:rsidRPr="007F5274" w:rsidRDefault="007F5274" w:rsidP="007F5274">
      <w:pPr>
        <w:rPr>
          <w:rFonts w:ascii="Aptos" w:eastAsia="Aptos" w:hAnsi="Aptos" w:cs="Times New Roman"/>
        </w:rPr>
      </w:pPr>
    </w:p>
    <w:p w14:paraId="67FF496D" w14:textId="77777777" w:rsidR="007F5274" w:rsidRDefault="007F5274" w:rsidP="007F5274">
      <w:pPr>
        <w:tabs>
          <w:tab w:val="left" w:pos="1843"/>
        </w:tabs>
      </w:pPr>
    </w:p>
    <w:sectPr w:rsidR="007F5274" w:rsidSect="007F5274">
      <w:headerReference w:type="default" r:id="rId10"/>
      <w:footerReference w:type="default" r:id="rId11"/>
      <w:pgSz w:w="11906" w:h="16838"/>
      <w:pgMar w:top="1205" w:right="1106" w:bottom="2157" w:left="1560" w:header="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BAAA5" w14:textId="77777777" w:rsidR="00F20D96" w:rsidRDefault="00F20D96">
      <w:pPr>
        <w:spacing w:after="0" w:line="240" w:lineRule="auto"/>
      </w:pPr>
      <w:r>
        <w:separator/>
      </w:r>
    </w:p>
  </w:endnote>
  <w:endnote w:type="continuationSeparator" w:id="0">
    <w:p w14:paraId="38D2936B" w14:textId="77777777" w:rsidR="00F20D96" w:rsidRDefault="00F20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ISOCTEUR">
    <w:charset w:val="EE"/>
    <w:family w:val="modern"/>
    <w:pitch w:val="fixed"/>
    <w:sig w:usb0="00000287" w:usb1="00000000" w:usb2="00000000" w:usb3="00000000" w:csb0="0000009F" w:csb1="00000000"/>
  </w:font>
  <w:font w:name="Microsoft Tai Le">
    <w:panose1 w:val="020B0502040204020203"/>
    <w:charset w:val="00"/>
    <w:family w:val="swiss"/>
    <w:pitch w:val="variable"/>
    <w:sig w:usb0="00000003" w:usb1="00000000" w:usb2="4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Narrow">
    <w:altName w:val="Times New Roman"/>
    <w:panose1 w:val="00000000000000000000"/>
    <w:charset w:val="EE"/>
    <w:family w:val="auto"/>
    <w:notTrueType/>
    <w:pitch w:val="default"/>
    <w:sig w:usb0="00000005" w:usb1="00000000" w:usb2="00000000" w:usb3="00000000" w:csb0="00000002" w:csb1="00000000"/>
  </w:font>
  <w:font w:name="TTE188D4F0t00">
    <w:altName w:val="Arial Unicode M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263423"/>
      <w:docPartObj>
        <w:docPartGallery w:val="Page Numbers (Bottom of Page)"/>
        <w:docPartUnique/>
      </w:docPartObj>
    </w:sdtPr>
    <w:sdtEndPr/>
    <w:sdtContent>
      <w:sdt>
        <w:sdtPr>
          <w:id w:val="1728636285"/>
          <w:docPartObj>
            <w:docPartGallery w:val="Page Numbers (Top of Page)"/>
            <w:docPartUnique/>
          </w:docPartObj>
        </w:sdtPr>
        <w:sdtEndPr/>
        <w:sdtContent>
          <w:p w14:paraId="772D4E20" w14:textId="77777777" w:rsidR="00521C34" w:rsidRDefault="00521C34" w:rsidP="00521C34">
            <w:pPr>
              <w:pStyle w:val="Stopka"/>
              <w:jc w:val="center"/>
            </w:pPr>
          </w:p>
          <w:p w14:paraId="201B122B" w14:textId="5D0AB817" w:rsidR="00521C34" w:rsidRPr="000B660A" w:rsidRDefault="00521C34" w:rsidP="00521C34">
            <w:pPr>
              <w:tabs>
                <w:tab w:val="center" w:pos="4536"/>
                <w:tab w:val="right" w:pos="9072"/>
              </w:tabs>
              <w:spacing w:after="0" w:line="240" w:lineRule="auto"/>
              <w:ind w:right="360"/>
              <w:jc w:val="center"/>
              <w:rPr>
                <w:rFonts w:ascii="Verdana" w:eastAsia="Times New Roman" w:hAnsi="Verdana" w:cs="Verdana"/>
                <w:i/>
                <w:iCs/>
                <w:kern w:val="0"/>
                <w:sz w:val="16"/>
                <w:szCs w:val="16"/>
                <w:lang w:val="x-none" w:eastAsia="x-none"/>
                <w14:ligatures w14:val="none"/>
              </w:rPr>
            </w:pPr>
            <w:r w:rsidRPr="00ED30D5">
              <w:rPr>
                <w:rFonts w:ascii="Verdana" w:eastAsia="Times New Roman" w:hAnsi="Verdana" w:cs="Verdana"/>
                <w:i/>
                <w:iCs/>
                <w:kern w:val="0"/>
                <w:sz w:val="16"/>
                <w:szCs w:val="16"/>
                <w:lang w:val="x-none" w:eastAsia="x-none"/>
                <w14:ligatures w14:val="none"/>
              </w:rPr>
              <w:t xml:space="preserve">Projekt </w:t>
            </w:r>
            <w:proofErr w:type="spellStart"/>
            <w:r w:rsidRPr="00ED30D5">
              <w:rPr>
                <w:rFonts w:ascii="Verdana" w:eastAsia="Times New Roman" w:hAnsi="Verdana" w:cs="Verdana"/>
                <w:i/>
                <w:iCs/>
                <w:kern w:val="0"/>
                <w:sz w:val="16"/>
                <w:szCs w:val="16"/>
                <w:lang w:val="x-none" w:eastAsia="x-none"/>
                <w14:ligatures w14:val="none"/>
              </w:rPr>
              <w:t>pn</w:t>
            </w:r>
            <w:proofErr w:type="spellEnd"/>
            <w:r w:rsidRPr="00ED30D5">
              <w:rPr>
                <w:rFonts w:ascii="Verdana" w:eastAsia="Times New Roman" w:hAnsi="Verdana" w:cs="Verdana"/>
                <w:i/>
                <w:iCs/>
                <w:kern w:val="0"/>
                <w:sz w:val="16"/>
                <w:szCs w:val="16"/>
                <w:lang w:val="x-none" w:eastAsia="x-none"/>
                <w14:ligatures w14:val="none"/>
              </w:rPr>
              <w:t>.:”</w:t>
            </w:r>
            <w:r>
              <w:rPr>
                <w:rFonts w:ascii="Verdana" w:eastAsia="Times New Roman" w:hAnsi="Verdana" w:cs="Verdana"/>
                <w:i/>
                <w:iCs/>
                <w:kern w:val="0"/>
                <w:sz w:val="16"/>
                <w:szCs w:val="16"/>
                <w:lang w:val="x-none" w:eastAsia="x-none"/>
                <w14:ligatures w14:val="none"/>
              </w:rPr>
              <w:t xml:space="preserve">Przebudowa, nadbudowa i remont dwóch szklarni pomocniczych wraz z infrastrukturą techniczną w Ogrodzie Botanicznym Uniwersytetu Wrocławskiego przy ul. Sienkiewicza 23 we Wrocławiu” </w:t>
            </w:r>
            <w:r w:rsidRPr="00ED30D5">
              <w:rPr>
                <w:rFonts w:ascii="Verdana" w:eastAsia="Times New Roman" w:hAnsi="Verdana" w:cs="Verdana"/>
                <w:i/>
                <w:iCs/>
                <w:kern w:val="0"/>
                <w:sz w:val="16"/>
                <w:szCs w:val="16"/>
                <w:lang w:val="x-none" w:eastAsia="x-none"/>
                <w14:ligatures w14:val="none"/>
              </w:rPr>
              <w:t xml:space="preserve">współfinansowany przez Unię Europejską </w:t>
            </w:r>
            <w:r>
              <w:rPr>
                <w:rFonts w:ascii="Verdana" w:eastAsia="Times New Roman" w:hAnsi="Verdana" w:cs="Verdana"/>
                <w:i/>
                <w:iCs/>
                <w:kern w:val="0"/>
                <w:sz w:val="16"/>
                <w:szCs w:val="16"/>
                <w:lang w:val="x-none" w:eastAsia="x-none"/>
                <w14:ligatures w14:val="none"/>
              </w:rPr>
              <w:t>w ramach Programu Fundusze Europejskie dla Dolnego Śląska 2021-2027</w:t>
            </w:r>
          </w:p>
          <w:p w14:paraId="4994CEDE" w14:textId="77777777" w:rsidR="00521C34" w:rsidRPr="00482F34" w:rsidRDefault="00521C34" w:rsidP="00521C34">
            <w:pPr>
              <w:pStyle w:val="Stopka"/>
              <w:jc w:val="center"/>
              <w:rPr>
                <w:b/>
                <w:bCs/>
                <w:sz w:val="24"/>
                <w:szCs w:val="24"/>
              </w:rPr>
            </w:pPr>
            <w:r>
              <w:rPr>
                <w:lang w:val="pl-PL"/>
              </w:rPr>
              <w:t xml:space="preserve">Strona </w:t>
            </w:r>
            <w:r>
              <w:rPr>
                <w:b/>
                <w:bCs/>
                <w:sz w:val="24"/>
                <w:szCs w:val="24"/>
              </w:rPr>
              <w:fldChar w:fldCharType="begin"/>
            </w:r>
            <w:r>
              <w:rPr>
                <w:b/>
                <w:bCs/>
              </w:rPr>
              <w:instrText>PAGE</w:instrText>
            </w:r>
            <w:r>
              <w:rPr>
                <w:b/>
                <w:bCs/>
                <w:sz w:val="24"/>
                <w:szCs w:val="24"/>
              </w:rPr>
              <w:fldChar w:fldCharType="separate"/>
            </w:r>
            <w:r>
              <w:rPr>
                <w:b/>
                <w:bCs/>
                <w:lang w:val="pl-PL"/>
              </w:rPr>
              <w:t>2</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Pr>
                <w:b/>
                <w:bCs/>
                <w:lang w:val="pl-PL"/>
              </w:rPr>
              <w:t>2</w:t>
            </w:r>
            <w:r>
              <w:rPr>
                <w:b/>
                <w:bCs/>
                <w:sz w:val="24"/>
                <w:szCs w:val="24"/>
              </w:rPr>
              <w:fldChar w:fldCharType="end"/>
            </w:r>
          </w:p>
        </w:sdtContent>
      </w:sdt>
    </w:sdtContent>
  </w:sdt>
  <w:p w14:paraId="6CD0ECEB" w14:textId="77777777" w:rsidR="00521C34" w:rsidRDefault="00521C34" w:rsidP="00521C34">
    <w:r w:rsidRPr="003833CF">
      <w:rPr>
        <w:rFonts w:eastAsia="Calibri"/>
        <w:noProof/>
        <w:sz w:val="28"/>
        <w:szCs w:val="28"/>
      </w:rPr>
      <w:drawing>
        <wp:inline distT="0" distB="0" distL="0" distR="0" wp14:anchorId="6B440361" wp14:editId="2B428039">
          <wp:extent cx="5872899" cy="645795"/>
          <wp:effectExtent l="0" t="0" r="0" b="1905"/>
          <wp:docPr id="11850240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7193" cy="647367"/>
                  </a:xfrm>
                  <a:prstGeom prst="rect">
                    <a:avLst/>
                  </a:prstGeom>
                  <a:noFill/>
                </pic:spPr>
              </pic:pic>
            </a:graphicData>
          </a:graphic>
        </wp:inline>
      </w:drawing>
    </w:r>
  </w:p>
  <w:p w14:paraId="261DDE25" w14:textId="77777777" w:rsidR="00521C34" w:rsidRPr="00214E12" w:rsidRDefault="00521C34" w:rsidP="00521C34">
    <w:pPr>
      <w:pStyle w:val="Stopka"/>
      <w:ind w:right="360"/>
      <w:jc w:val="center"/>
      <w:rPr>
        <w:rFonts w:ascii="Verdana" w:hAnsi="Verdana" w:cs="Verdana"/>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6DBFF" w14:textId="77777777" w:rsidR="00F20D96" w:rsidRDefault="00F20D96">
      <w:pPr>
        <w:spacing w:after="0" w:line="240" w:lineRule="auto"/>
      </w:pPr>
      <w:r>
        <w:separator/>
      </w:r>
    </w:p>
  </w:footnote>
  <w:footnote w:type="continuationSeparator" w:id="0">
    <w:p w14:paraId="4D3A0786" w14:textId="77777777" w:rsidR="00F20D96" w:rsidRDefault="00F20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56CC9" w14:textId="77777777" w:rsidR="00521C34" w:rsidRDefault="00521C34" w:rsidP="00521C34">
    <w:pPr>
      <w:pStyle w:val="Nagwek"/>
      <w:tabs>
        <w:tab w:val="clear" w:pos="4536"/>
        <w:tab w:val="clear" w:pos="9072"/>
        <w:tab w:val="left" w:pos="3860"/>
      </w:tabs>
    </w:pPr>
    <w:r>
      <w:rPr>
        <w:noProof/>
      </w:rPr>
      <w:drawing>
        <wp:inline distT="0" distB="0" distL="0" distR="0" wp14:anchorId="4731E56F" wp14:editId="603BA55E">
          <wp:extent cx="1574277" cy="1482641"/>
          <wp:effectExtent l="0" t="0" r="6985" b="3810"/>
          <wp:docPr id="4" name="Obraz 3" descr="University 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versity profi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4714" cy="1511307"/>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EBA85A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19B38FC"/>
    <w:multiLevelType w:val="hybridMultilevel"/>
    <w:tmpl w:val="A9F6AB8E"/>
    <w:lvl w:ilvl="0" w:tplc="04150011">
      <w:start w:val="2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508BC"/>
    <w:multiLevelType w:val="hybridMultilevel"/>
    <w:tmpl w:val="8C0878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F02E7A"/>
    <w:multiLevelType w:val="hybridMultilevel"/>
    <w:tmpl w:val="2742844C"/>
    <w:lvl w:ilvl="0" w:tplc="12CEC6AE">
      <w:start w:val="1"/>
      <w:numFmt w:val="decimal"/>
      <w:lvlText w:val="%1."/>
      <w:lvlJc w:val="left"/>
      <w:pPr>
        <w:tabs>
          <w:tab w:val="num" w:pos="1866"/>
        </w:tabs>
        <w:ind w:left="1866" w:hanging="360"/>
      </w:pPr>
      <w:rPr>
        <w:rFonts w:cs="Times New Roman"/>
      </w:rPr>
    </w:lvl>
    <w:lvl w:ilvl="1" w:tplc="F73EA58A">
      <w:start w:val="1"/>
      <w:numFmt w:val="lowerLetter"/>
      <w:lvlText w:val="%2)"/>
      <w:lvlJc w:val="left"/>
      <w:pPr>
        <w:tabs>
          <w:tab w:val="num" w:pos="1440"/>
        </w:tabs>
        <w:ind w:left="1440" w:hanging="360"/>
      </w:pPr>
      <w:rPr>
        <w:rFonts w:cs="Times New Roman" w:hint="default"/>
        <w:b w:val="0"/>
        <w:bCs w:val="0"/>
        <w:sz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069A6EC3"/>
    <w:multiLevelType w:val="hybridMultilevel"/>
    <w:tmpl w:val="F37CA29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7840CD9"/>
    <w:multiLevelType w:val="hybridMultilevel"/>
    <w:tmpl w:val="E67CA180"/>
    <w:lvl w:ilvl="0" w:tplc="04150017">
      <w:start w:val="1"/>
      <w:numFmt w:val="lowerLetter"/>
      <w:lvlText w:val="%1)"/>
      <w:lvlJc w:val="left"/>
      <w:pPr>
        <w:ind w:left="720" w:hanging="360"/>
      </w:pPr>
      <w:rPr>
        <w:rFonts w:cs="Times New Roman"/>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84A409B"/>
    <w:multiLevelType w:val="hybridMultilevel"/>
    <w:tmpl w:val="D458E506"/>
    <w:lvl w:ilvl="0" w:tplc="A4609FF4">
      <w:start w:val="1"/>
      <w:numFmt w:val="decimal"/>
      <w:lvlText w:val="%1."/>
      <w:lvlJc w:val="left"/>
      <w:pPr>
        <w:tabs>
          <w:tab w:val="num" w:pos="2547"/>
        </w:tabs>
        <w:ind w:left="2547" w:hanging="567"/>
      </w:pPr>
      <w:rPr>
        <w:rFonts w:ascii="Verdana" w:hAnsi="Verdana" w:cs="Times New Roman" w:hint="default"/>
        <w:strike w:val="0"/>
        <w:kern w:val="20"/>
        <w:sz w:val="20"/>
        <w:szCs w:val="20"/>
      </w:rPr>
    </w:lvl>
    <w:lvl w:ilvl="1" w:tplc="CB94872A">
      <w:start w:val="1"/>
      <w:numFmt w:val="lowerLetter"/>
      <w:lvlText w:val="%2)"/>
      <w:lvlJc w:val="left"/>
      <w:pPr>
        <w:tabs>
          <w:tab w:val="num" w:pos="1440"/>
        </w:tabs>
        <w:ind w:left="1440" w:hanging="360"/>
      </w:pPr>
      <w:rPr>
        <w:rFonts w:ascii="Verdana" w:eastAsia="Times New Roman" w:hAnsi="Verdana" w:cs="Times New Roman"/>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BD223B0"/>
    <w:multiLevelType w:val="hybridMultilevel"/>
    <w:tmpl w:val="C582AD9E"/>
    <w:lvl w:ilvl="0" w:tplc="C65E8488">
      <w:start w:val="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63DC5"/>
    <w:multiLevelType w:val="hybridMultilevel"/>
    <w:tmpl w:val="A9C2E83E"/>
    <w:lvl w:ilvl="0" w:tplc="18F03666">
      <w:start w:val="1"/>
      <w:numFmt w:val="decimal"/>
      <w:lvlText w:val="%1."/>
      <w:lvlJc w:val="left"/>
      <w:pPr>
        <w:ind w:left="357" w:hanging="360"/>
      </w:pPr>
      <w:rPr>
        <w:b w:val="0"/>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9" w15:restartNumberingAfterBreak="0">
    <w:nsid w:val="11727431"/>
    <w:multiLevelType w:val="hybridMultilevel"/>
    <w:tmpl w:val="41F01D66"/>
    <w:lvl w:ilvl="0" w:tplc="04150011">
      <w:start w:val="10"/>
      <w:numFmt w:val="decimal"/>
      <w:lvlText w:val="%1)"/>
      <w:lvlJc w:val="left"/>
      <w:pPr>
        <w:ind w:left="720" w:hanging="360"/>
      </w:pPr>
      <w:rPr>
        <w:rFonts w:hint="default"/>
      </w:rPr>
    </w:lvl>
    <w:lvl w:ilvl="1" w:tplc="15BE79DC">
      <w:start w:val="1"/>
      <w:numFmt w:val="lowerLetter"/>
      <w:lvlText w:val="%2)"/>
      <w:lvlJc w:val="left"/>
      <w:pPr>
        <w:ind w:left="1440" w:hanging="360"/>
      </w:pPr>
      <w:rPr>
        <w:rFonts w:ascii="Verdana" w:eastAsia="Calibri" w:hAnsi="Verdan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C01A9"/>
    <w:multiLevelType w:val="hybridMultilevel"/>
    <w:tmpl w:val="5FEC68CA"/>
    <w:lvl w:ilvl="0" w:tplc="1738151C">
      <w:start w:val="1"/>
      <w:numFmt w:val="decimal"/>
      <w:lvlText w:val="%1."/>
      <w:lvlJc w:val="left"/>
      <w:pPr>
        <w:tabs>
          <w:tab w:val="num" w:pos="1647"/>
        </w:tabs>
        <w:ind w:left="1647" w:hanging="567"/>
      </w:pPr>
      <w:rPr>
        <w:rFonts w:cs="Times New Roman" w:hint="default"/>
      </w:rPr>
    </w:lvl>
    <w:lvl w:ilvl="1" w:tplc="7DB4CB6E">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0848AC"/>
    <w:multiLevelType w:val="hybridMultilevel"/>
    <w:tmpl w:val="927879CC"/>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1F0ED4"/>
    <w:multiLevelType w:val="hybridMultilevel"/>
    <w:tmpl w:val="705E541C"/>
    <w:lvl w:ilvl="0" w:tplc="0415000F">
      <w:start w:val="1"/>
      <w:numFmt w:val="decimal"/>
      <w:lvlText w:val="%1."/>
      <w:lvlJc w:val="left"/>
      <w:pPr>
        <w:tabs>
          <w:tab w:val="num" w:pos="360"/>
        </w:tabs>
        <w:ind w:left="360" w:hanging="360"/>
      </w:pPr>
      <w:rPr>
        <w:b w:val="0"/>
        <w:b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142505DC"/>
    <w:multiLevelType w:val="hybridMultilevel"/>
    <w:tmpl w:val="13E21E38"/>
    <w:lvl w:ilvl="0" w:tplc="D9DAFFA8">
      <w:start w:val="1"/>
      <w:numFmt w:val="lowerLetter"/>
      <w:lvlText w:val="%1)"/>
      <w:lvlJc w:val="left"/>
      <w:pPr>
        <w:tabs>
          <w:tab w:val="num" w:pos="3060"/>
        </w:tabs>
        <w:ind w:left="3060" w:hanging="360"/>
      </w:pPr>
      <w:rPr>
        <w:rFonts w:ascii="Verdana" w:hAnsi="Verdana" w:cs="ISOCTEUR"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14A36550"/>
    <w:multiLevelType w:val="multilevel"/>
    <w:tmpl w:val="3C748F0A"/>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170D7C92"/>
    <w:multiLevelType w:val="hybridMultilevel"/>
    <w:tmpl w:val="A33264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F971C8"/>
    <w:multiLevelType w:val="hybridMultilevel"/>
    <w:tmpl w:val="380CAB0E"/>
    <w:lvl w:ilvl="0" w:tplc="D116ED50">
      <w:start w:val="1"/>
      <w:numFmt w:val="lowerLetter"/>
      <w:lvlText w:val="%1)"/>
      <w:lvlJc w:val="left"/>
      <w:pPr>
        <w:tabs>
          <w:tab w:val="num" w:pos="900"/>
        </w:tabs>
        <w:ind w:left="900" w:hanging="360"/>
      </w:pPr>
      <w:rPr>
        <w:rFonts w:ascii="Arial" w:eastAsia="Times New Roman" w:hAnsi="Arial" w:cs="Times New Roman"/>
        <w:b w:val="0"/>
        <w:bCs w:val="0"/>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17" w15:restartNumberingAfterBreak="0">
    <w:nsid w:val="1D47546B"/>
    <w:multiLevelType w:val="hybridMultilevel"/>
    <w:tmpl w:val="96DC064C"/>
    <w:lvl w:ilvl="0" w:tplc="797CF4FE">
      <w:start w:val="5"/>
      <w:numFmt w:val="decimal"/>
      <w:lvlText w:val="%1."/>
      <w:lvlJc w:val="left"/>
      <w:pPr>
        <w:tabs>
          <w:tab w:val="num" w:pos="1647"/>
        </w:tabs>
        <w:ind w:left="1647" w:hanging="567"/>
      </w:pPr>
      <w:rPr>
        <w:rFonts w:cs="Times New Roman" w:hint="default"/>
      </w:rPr>
    </w:lvl>
    <w:lvl w:ilvl="1" w:tplc="C1C2BE3C">
      <w:start w:val="1"/>
      <w:numFmt w:val="decimal"/>
      <w:lvlText w:val="%2)"/>
      <w:lvlJc w:val="left"/>
      <w:pPr>
        <w:tabs>
          <w:tab w:val="num" w:pos="1477"/>
        </w:tabs>
        <w:ind w:left="1477" w:hanging="39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3066772"/>
    <w:multiLevelType w:val="multilevel"/>
    <w:tmpl w:val="E026A364"/>
    <w:lvl w:ilvl="0">
      <w:start w:val="1"/>
      <w:numFmt w:val="none"/>
      <w:lvlText w:val="1."/>
      <w:lvlJc w:val="left"/>
      <w:pPr>
        <w:tabs>
          <w:tab w:val="num" w:pos="0"/>
        </w:tabs>
        <w:ind w:left="360" w:hanging="360"/>
      </w:pPr>
      <w:rPr>
        <w:rFonts w:cs="Arial" w:hint="default"/>
      </w:rPr>
    </w:lvl>
    <w:lvl w:ilvl="1">
      <w:start w:val="1"/>
      <w:numFmt w:val="lowerLetter"/>
      <w:lvlText w:val="%2)"/>
      <w:lvlJc w:val="left"/>
      <w:pPr>
        <w:ind w:left="720" w:hanging="360"/>
      </w:pPr>
      <w:rPr>
        <w:color w:val="auto"/>
      </w:r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19" w15:restartNumberingAfterBreak="0">
    <w:nsid w:val="288370CC"/>
    <w:multiLevelType w:val="hybridMultilevel"/>
    <w:tmpl w:val="2F58C812"/>
    <w:lvl w:ilvl="0" w:tplc="DF8A731C">
      <w:start w:val="1"/>
      <w:numFmt w:val="lowerLetter"/>
      <w:lvlText w:val="%1)"/>
      <w:lvlJc w:val="left"/>
      <w:pPr>
        <w:ind w:left="1080" w:hanging="360"/>
      </w:pPr>
      <w:rPr>
        <w:rFonts w:ascii="Verdana" w:eastAsia="Calibri" w:hAnsi="Verdana" w:cs="Verdan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5A1B18"/>
    <w:multiLevelType w:val="hybridMultilevel"/>
    <w:tmpl w:val="325ECA62"/>
    <w:lvl w:ilvl="0" w:tplc="D9DAFFA8">
      <w:start w:val="1"/>
      <w:numFmt w:val="lowerLetter"/>
      <w:lvlText w:val="%1)"/>
      <w:lvlJc w:val="left"/>
      <w:pPr>
        <w:tabs>
          <w:tab w:val="num" w:pos="3054"/>
        </w:tabs>
        <w:ind w:left="3054" w:hanging="360"/>
      </w:pPr>
      <w:rPr>
        <w:rFonts w:ascii="Verdana" w:hAnsi="Verdana" w:cs="ISOCTEUR" w:hint="default"/>
        <w:sz w:val="20"/>
      </w:rPr>
    </w:lvl>
    <w:lvl w:ilvl="1" w:tplc="04150019">
      <w:start w:val="1"/>
      <w:numFmt w:val="lowerLetter"/>
      <w:lvlText w:val="%2."/>
      <w:lvlJc w:val="left"/>
      <w:pPr>
        <w:tabs>
          <w:tab w:val="num" w:pos="1794"/>
        </w:tabs>
        <w:ind w:left="1794" w:hanging="360"/>
      </w:pPr>
    </w:lvl>
    <w:lvl w:ilvl="2" w:tplc="0415001B" w:tentative="1">
      <w:start w:val="1"/>
      <w:numFmt w:val="lowerRoman"/>
      <w:lvlText w:val="%3."/>
      <w:lvlJc w:val="right"/>
      <w:pPr>
        <w:tabs>
          <w:tab w:val="num" w:pos="2514"/>
        </w:tabs>
        <w:ind w:left="2514" w:hanging="180"/>
      </w:pPr>
    </w:lvl>
    <w:lvl w:ilvl="3" w:tplc="0415000F" w:tentative="1">
      <w:start w:val="1"/>
      <w:numFmt w:val="decimal"/>
      <w:lvlText w:val="%4."/>
      <w:lvlJc w:val="left"/>
      <w:pPr>
        <w:tabs>
          <w:tab w:val="num" w:pos="3234"/>
        </w:tabs>
        <w:ind w:left="3234" w:hanging="360"/>
      </w:pPr>
    </w:lvl>
    <w:lvl w:ilvl="4" w:tplc="04150019" w:tentative="1">
      <w:start w:val="1"/>
      <w:numFmt w:val="lowerLetter"/>
      <w:lvlText w:val="%5."/>
      <w:lvlJc w:val="left"/>
      <w:pPr>
        <w:tabs>
          <w:tab w:val="num" w:pos="3954"/>
        </w:tabs>
        <w:ind w:left="3954" w:hanging="360"/>
      </w:pPr>
    </w:lvl>
    <w:lvl w:ilvl="5" w:tplc="0415001B" w:tentative="1">
      <w:start w:val="1"/>
      <w:numFmt w:val="lowerRoman"/>
      <w:lvlText w:val="%6."/>
      <w:lvlJc w:val="right"/>
      <w:pPr>
        <w:tabs>
          <w:tab w:val="num" w:pos="4674"/>
        </w:tabs>
        <w:ind w:left="4674" w:hanging="180"/>
      </w:pPr>
    </w:lvl>
    <w:lvl w:ilvl="6" w:tplc="0415000F" w:tentative="1">
      <w:start w:val="1"/>
      <w:numFmt w:val="decimal"/>
      <w:lvlText w:val="%7."/>
      <w:lvlJc w:val="left"/>
      <w:pPr>
        <w:tabs>
          <w:tab w:val="num" w:pos="5394"/>
        </w:tabs>
        <w:ind w:left="5394" w:hanging="360"/>
      </w:pPr>
    </w:lvl>
    <w:lvl w:ilvl="7" w:tplc="04150019" w:tentative="1">
      <w:start w:val="1"/>
      <w:numFmt w:val="lowerLetter"/>
      <w:lvlText w:val="%8."/>
      <w:lvlJc w:val="left"/>
      <w:pPr>
        <w:tabs>
          <w:tab w:val="num" w:pos="6114"/>
        </w:tabs>
        <w:ind w:left="6114" w:hanging="360"/>
      </w:pPr>
    </w:lvl>
    <w:lvl w:ilvl="8" w:tplc="0415001B" w:tentative="1">
      <w:start w:val="1"/>
      <w:numFmt w:val="lowerRoman"/>
      <w:lvlText w:val="%9."/>
      <w:lvlJc w:val="right"/>
      <w:pPr>
        <w:tabs>
          <w:tab w:val="num" w:pos="6834"/>
        </w:tabs>
        <w:ind w:left="6834" w:hanging="180"/>
      </w:pPr>
    </w:lvl>
  </w:abstractNum>
  <w:abstractNum w:abstractNumId="21" w15:restartNumberingAfterBreak="0">
    <w:nsid w:val="29961147"/>
    <w:multiLevelType w:val="hybridMultilevel"/>
    <w:tmpl w:val="0E44BD6A"/>
    <w:lvl w:ilvl="0" w:tplc="D9DAFFA8">
      <w:start w:val="1"/>
      <w:numFmt w:val="lowerLetter"/>
      <w:lvlText w:val="%1)"/>
      <w:lvlJc w:val="left"/>
      <w:pPr>
        <w:tabs>
          <w:tab w:val="num" w:pos="3060"/>
        </w:tabs>
        <w:ind w:left="3060" w:hanging="360"/>
      </w:pPr>
      <w:rPr>
        <w:rFonts w:ascii="Verdana" w:hAnsi="Verdana" w:cs="ISOCTEUR"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2B796F76"/>
    <w:multiLevelType w:val="hybridMultilevel"/>
    <w:tmpl w:val="14B24382"/>
    <w:lvl w:ilvl="0" w:tplc="C9D808C0">
      <w:start w:val="1"/>
      <w:numFmt w:val="lowerLetter"/>
      <w:lvlText w:val="%1)"/>
      <w:lvlJc w:val="left"/>
      <w:pPr>
        <w:ind w:left="1770" w:hanging="360"/>
      </w:pPr>
      <w:rPr>
        <w:rFonts w:cs="Times New Roman" w:hint="default"/>
        <w:b w:val="0"/>
      </w:rPr>
    </w:lvl>
    <w:lvl w:ilvl="1" w:tplc="04150019">
      <w:start w:val="1"/>
      <w:numFmt w:val="lowerLetter"/>
      <w:lvlText w:val="%2."/>
      <w:lvlJc w:val="left"/>
      <w:pPr>
        <w:ind w:left="2490" w:hanging="360"/>
      </w:pPr>
      <w:rPr>
        <w:rFonts w:cs="Times New Roman"/>
      </w:rPr>
    </w:lvl>
    <w:lvl w:ilvl="2" w:tplc="0415001B" w:tentative="1">
      <w:start w:val="1"/>
      <w:numFmt w:val="lowerRoman"/>
      <w:lvlText w:val="%3."/>
      <w:lvlJc w:val="right"/>
      <w:pPr>
        <w:ind w:left="3210" w:hanging="180"/>
      </w:pPr>
      <w:rPr>
        <w:rFonts w:cs="Times New Roman"/>
      </w:rPr>
    </w:lvl>
    <w:lvl w:ilvl="3" w:tplc="0415000F" w:tentative="1">
      <w:start w:val="1"/>
      <w:numFmt w:val="decimal"/>
      <w:lvlText w:val="%4."/>
      <w:lvlJc w:val="left"/>
      <w:pPr>
        <w:ind w:left="3930" w:hanging="360"/>
      </w:pPr>
      <w:rPr>
        <w:rFonts w:cs="Times New Roman"/>
      </w:rPr>
    </w:lvl>
    <w:lvl w:ilvl="4" w:tplc="04150019" w:tentative="1">
      <w:start w:val="1"/>
      <w:numFmt w:val="lowerLetter"/>
      <w:lvlText w:val="%5."/>
      <w:lvlJc w:val="left"/>
      <w:pPr>
        <w:ind w:left="4650" w:hanging="360"/>
      </w:pPr>
      <w:rPr>
        <w:rFonts w:cs="Times New Roman"/>
      </w:rPr>
    </w:lvl>
    <w:lvl w:ilvl="5" w:tplc="0415001B" w:tentative="1">
      <w:start w:val="1"/>
      <w:numFmt w:val="lowerRoman"/>
      <w:lvlText w:val="%6."/>
      <w:lvlJc w:val="right"/>
      <w:pPr>
        <w:ind w:left="5370" w:hanging="180"/>
      </w:pPr>
      <w:rPr>
        <w:rFonts w:cs="Times New Roman"/>
      </w:rPr>
    </w:lvl>
    <w:lvl w:ilvl="6" w:tplc="0415000F" w:tentative="1">
      <w:start w:val="1"/>
      <w:numFmt w:val="decimal"/>
      <w:lvlText w:val="%7."/>
      <w:lvlJc w:val="left"/>
      <w:pPr>
        <w:ind w:left="6090" w:hanging="360"/>
      </w:pPr>
      <w:rPr>
        <w:rFonts w:cs="Times New Roman"/>
      </w:rPr>
    </w:lvl>
    <w:lvl w:ilvl="7" w:tplc="04150019" w:tentative="1">
      <w:start w:val="1"/>
      <w:numFmt w:val="lowerLetter"/>
      <w:lvlText w:val="%8."/>
      <w:lvlJc w:val="left"/>
      <w:pPr>
        <w:ind w:left="6810" w:hanging="360"/>
      </w:pPr>
      <w:rPr>
        <w:rFonts w:cs="Times New Roman"/>
      </w:rPr>
    </w:lvl>
    <w:lvl w:ilvl="8" w:tplc="0415001B" w:tentative="1">
      <w:start w:val="1"/>
      <w:numFmt w:val="lowerRoman"/>
      <w:lvlText w:val="%9."/>
      <w:lvlJc w:val="right"/>
      <w:pPr>
        <w:ind w:left="7530" w:hanging="180"/>
      </w:pPr>
      <w:rPr>
        <w:rFonts w:cs="Times New Roman"/>
      </w:rPr>
    </w:lvl>
  </w:abstractNum>
  <w:abstractNum w:abstractNumId="23" w15:restartNumberingAfterBreak="0">
    <w:nsid w:val="2BB91DFC"/>
    <w:multiLevelType w:val="hybridMultilevel"/>
    <w:tmpl w:val="E6A83FA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2D4C7FB7"/>
    <w:multiLevelType w:val="hybridMultilevel"/>
    <w:tmpl w:val="508A44D2"/>
    <w:lvl w:ilvl="0" w:tplc="AB521824">
      <w:start w:val="1"/>
      <w:numFmt w:val="decimal"/>
      <w:lvlText w:val="%1."/>
      <w:lvlJc w:val="left"/>
      <w:pPr>
        <w:tabs>
          <w:tab w:val="num" w:pos="2547"/>
        </w:tabs>
        <w:ind w:left="2547" w:hanging="567"/>
      </w:pPr>
      <w:rPr>
        <w:rFonts w:ascii="Verdana" w:hAnsi="Verdana" w:cs="Times New Roman" w:hint="default"/>
        <w:sz w:val="20"/>
        <w:szCs w:val="20"/>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27E3FAB"/>
    <w:multiLevelType w:val="hybridMultilevel"/>
    <w:tmpl w:val="DFE61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AF6084"/>
    <w:multiLevelType w:val="hybridMultilevel"/>
    <w:tmpl w:val="D6AE9214"/>
    <w:lvl w:ilvl="0" w:tplc="D9DAFFA8">
      <w:start w:val="1"/>
      <w:numFmt w:val="lowerLetter"/>
      <w:lvlText w:val="%1)"/>
      <w:lvlJc w:val="left"/>
      <w:pPr>
        <w:tabs>
          <w:tab w:val="num" w:pos="2700"/>
        </w:tabs>
        <w:ind w:left="2700" w:hanging="360"/>
      </w:pPr>
      <w:rPr>
        <w:rFonts w:ascii="Verdana" w:hAnsi="Verdana" w:cs="ISOCTEUR" w:hint="default"/>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4F5524E"/>
    <w:multiLevelType w:val="hybridMultilevel"/>
    <w:tmpl w:val="6C9C14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4F83BCD"/>
    <w:multiLevelType w:val="hybridMultilevel"/>
    <w:tmpl w:val="58C4E156"/>
    <w:lvl w:ilvl="0" w:tplc="04150017">
      <w:start w:val="1"/>
      <w:numFmt w:val="lowerLetter"/>
      <w:lvlText w:val="%1)"/>
      <w:lvlJc w:val="left"/>
      <w:pPr>
        <w:tabs>
          <w:tab w:val="num" w:pos="1211"/>
        </w:tabs>
        <w:ind w:left="1211" w:hanging="360"/>
      </w:pPr>
      <w:rPr>
        <w:rFonts w:hint="default"/>
        <w:sz w:val="20"/>
      </w:rPr>
    </w:lvl>
    <w:lvl w:ilvl="1" w:tplc="FFFFFFFF" w:tentative="1">
      <w:start w:val="1"/>
      <w:numFmt w:val="lowerLetter"/>
      <w:lvlText w:val="%2."/>
      <w:lvlJc w:val="left"/>
      <w:pPr>
        <w:tabs>
          <w:tab w:val="num" w:pos="-49"/>
        </w:tabs>
        <w:ind w:left="-49" w:hanging="360"/>
      </w:pPr>
    </w:lvl>
    <w:lvl w:ilvl="2" w:tplc="FFFFFFFF" w:tentative="1">
      <w:start w:val="1"/>
      <w:numFmt w:val="lowerRoman"/>
      <w:lvlText w:val="%3."/>
      <w:lvlJc w:val="right"/>
      <w:pPr>
        <w:tabs>
          <w:tab w:val="num" w:pos="671"/>
        </w:tabs>
        <w:ind w:left="671" w:hanging="180"/>
      </w:pPr>
    </w:lvl>
    <w:lvl w:ilvl="3" w:tplc="FFFFFFFF" w:tentative="1">
      <w:start w:val="1"/>
      <w:numFmt w:val="decimal"/>
      <w:lvlText w:val="%4."/>
      <w:lvlJc w:val="left"/>
      <w:pPr>
        <w:tabs>
          <w:tab w:val="num" w:pos="1391"/>
        </w:tabs>
        <w:ind w:left="1391" w:hanging="360"/>
      </w:pPr>
    </w:lvl>
    <w:lvl w:ilvl="4" w:tplc="FFFFFFFF" w:tentative="1">
      <w:start w:val="1"/>
      <w:numFmt w:val="lowerLetter"/>
      <w:lvlText w:val="%5."/>
      <w:lvlJc w:val="left"/>
      <w:pPr>
        <w:tabs>
          <w:tab w:val="num" w:pos="2111"/>
        </w:tabs>
        <w:ind w:left="2111" w:hanging="360"/>
      </w:pPr>
    </w:lvl>
    <w:lvl w:ilvl="5" w:tplc="FFFFFFFF" w:tentative="1">
      <w:start w:val="1"/>
      <w:numFmt w:val="lowerRoman"/>
      <w:lvlText w:val="%6."/>
      <w:lvlJc w:val="right"/>
      <w:pPr>
        <w:tabs>
          <w:tab w:val="num" w:pos="2831"/>
        </w:tabs>
        <w:ind w:left="2831" w:hanging="180"/>
      </w:pPr>
    </w:lvl>
    <w:lvl w:ilvl="6" w:tplc="FFFFFFFF" w:tentative="1">
      <w:start w:val="1"/>
      <w:numFmt w:val="decimal"/>
      <w:lvlText w:val="%7."/>
      <w:lvlJc w:val="left"/>
      <w:pPr>
        <w:tabs>
          <w:tab w:val="num" w:pos="3551"/>
        </w:tabs>
        <w:ind w:left="3551" w:hanging="360"/>
      </w:pPr>
    </w:lvl>
    <w:lvl w:ilvl="7" w:tplc="FFFFFFFF" w:tentative="1">
      <w:start w:val="1"/>
      <w:numFmt w:val="lowerLetter"/>
      <w:lvlText w:val="%8."/>
      <w:lvlJc w:val="left"/>
      <w:pPr>
        <w:tabs>
          <w:tab w:val="num" w:pos="4271"/>
        </w:tabs>
        <w:ind w:left="4271" w:hanging="360"/>
      </w:pPr>
    </w:lvl>
    <w:lvl w:ilvl="8" w:tplc="FFFFFFFF" w:tentative="1">
      <w:start w:val="1"/>
      <w:numFmt w:val="lowerRoman"/>
      <w:lvlText w:val="%9."/>
      <w:lvlJc w:val="right"/>
      <w:pPr>
        <w:tabs>
          <w:tab w:val="num" w:pos="4991"/>
        </w:tabs>
        <w:ind w:left="4991" w:hanging="180"/>
      </w:pPr>
    </w:lvl>
  </w:abstractNum>
  <w:abstractNum w:abstractNumId="29" w15:restartNumberingAfterBreak="0">
    <w:nsid w:val="37212034"/>
    <w:multiLevelType w:val="hybridMultilevel"/>
    <w:tmpl w:val="5B705F94"/>
    <w:lvl w:ilvl="0" w:tplc="8FD4433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AE259D"/>
    <w:multiLevelType w:val="hybridMultilevel"/>
    <w:tmpl w:val="71C2BB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8FC5B6C"/>
    <w:multiLevelType w:val="multilevel"/>
    <w:tmpl w:val="90AEE058"/>
    <w:lvl w:ilvl="0">
      <w:start w:val="5"/>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32" w15:restartNumberingAfterBreak="0">
    <w:nsid w:val="3C4A2655"/>
    <w:multiLevelType w:val="hybridMultilevel"/>
    <w:tmpl w:val="A210B3A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3C5E1287"/>
    <w:multiLevelType w:val="hybridMultilevel"/>
    <w:tmpl w:val="60A4EABA"/>
    <w:lvl w:ilvl="0" w:tplc="7500FA54">
      <w:start w:val="1"/>
      <w:numFmt w:val="lowerLetter"/>
      <w:lvlText w:val="%1)"/>
      <w:lvlJc w:val="left"/>
      <w:pPr>
        <w:tabs>
          <w:tab w:val="num" w:pos="2880"/>
        </w:tabs>
        <w:ind w:left="2880" w:hanging="360"/>
      </w:pPr>
      <w:rPr>
        <w:rFonts w:ascii="Verdana" w:hAnsi="Verdana" w:cs="Times New Roman" w:hint="default"/>
        <w:color w:val="auto"/>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D40743F"/>
    <w:multiLevelType w:val="multilevel"/>
    <w:tmpl w:val="62F4B62E"/>
    <w:lvl w:ilvl="0">
      <w:start w:val="2"/>
      <w:numFmt w:val="none"/>
      <w:lvlText w:val="2."/>
      <w:lvlJc w:val="left"/>
      <w:pPr>
        <w:tabs>
          <w:tab w:val="num" w:pos="0"/>
        </w:tabs>
        <w:ind w:left="360" w:hanging="360"/>
      </w:pPr>
      <w:rPr>
        <w:rFonts w:cs="Arial" w:hint="default"/>
      </w:rPr>
    </w:lvl>
    <w:lvl w:ilvl="1">
      <w:start w:val="1"/>
      <w:numFmt w:val="decimal"/>
      <w:lvlText w:val="2.%2."/>
      <w:lvlJc w:val="left"/>
      <w:pPr>
        <w:tabs>
          <w:tab w:val="num" w:pos="0"/>
        </w:tabs>
        <w:ind w:left="792" w:hanging="432"/>
      </w:pPr>
      <w:rPr>
        <w:rFonts w:cs="Arial" w:hint="default"/>
      </w:rPr>
    </w:lvl>
    <w:lvl w:ilvl="2">
      <w:start w:val="1"/>
      <w:numFmt w:val="decimal"/>
      <w:lvlText w:val="%1.%2.%3."/>
      <w:lvlJc w:val="left"/>
      <w:pPr>
        <w:tabs>
          <w:tab w:val="num" w:pos="0"/>
        </w:tabs>
        <w:ind w:left="1584" w:hanging="504"/>
      </w:pPr>
      <w:rPr>
        <w:rFonts w:cs="Arial" w:hint="default"/>
      </w:rPr>
    </w:lvl>
    <w:lvl w:ilvl="3">
      <w:start w:val="1"/>
      <w:numFmt w:val="decimal"/>
      <w:lvlText w:val="%1.%2.%3.%4."/>
      <w:lvlJc w:val="left"/>
      <w:pPr>
        <w:tabs>
          <w:tab w:val="num" w:pos="0"/>
        </w:tabs>
        <w:ind w:left="1728" w:hanging="648"/>
      </w:pPr>
      <w:rPr>
        <w:rFonts w:cs="Arial" w:hint="default"/>
      </w:rPr>
    </w:lvl>
    <w:lvl w:ilvl="4">
      <w:start w:val="1"/>
      <w:numFmt w:val="decimal"/>
      <w:lvlText w:val="%1.%2.%3.%4.%5."/>
      <w:lvlJc w:val="left"/>
      <w:pPr>
        <w:tabs>
          <w:tab w:val="num" w:pos="0"/>
        </w:tabs>
        <w:ind w:left="2232" w:hanging="792"/>
      </w:pPr>
      <w:rPr>
        <w:rFonts w:cs="Arial" w:hint="default"/>
      </w:rPr>
    </w:lvl>
    <w:lvl w:ilvl="5">
      <w:start w:val="1"/>
      <w:numFmt w:val="decimal"/>
      <w:lvlText w:val="%1.%2.%3.%4.%5.%6."/>
      <w:lvlJc w:val="left"/>
      <w:pPr>
        <w:tabs>
          <w:tab w:val="num" w:pos="0"/>
        </w:tabs>
        <w:ind w:left="2736" w:hanging="936"/>
      </w:pPr>
      <w:rPr>
        <w:rFonts w:cs="Arial" w:hint="default"/>
      </w:rPr>
    </w:lvl>
    <w:lvl w:ilvl="6">
      <w:start w:val="1"/>
      <w:numFmt w:val="decimal"/>
      <w:lvlText w:val="%1.%2.%3.%4.%5.%6.%7."/>
      <w:lvlJc w:val="left"/>
      <w:pPr>
        <w:tabs>
          <w:tab w:val="num" w:pos="0"/>
        </w:tabs>
        <w:ind w:left="3240" w:hanging="1080"/>
      </w:pPr>
      <w:rPr>
        <w:rFonts w:cs="Arial" w:hint="default"/>
      </w:rPr>
    </w:lvl>
    <w:lvl w:ilvl="7">
      <w:start w:val="1"/>
      <w:numFmt w:val="decimal"/>
      <w:lvlText w:val="%1.%2.%3.%4.%5.%6.%7.%8."/>
      <w:lvlJc w:val="left"/>
      <w:pPr>
        <w:tabs>
          <w:tab w:val="num" w:pos="0"/>
        </w:tabs>
        <w:ind w:left="3744" w:hanging="1224"/>
      </w:pPr>
      <w:rPr>
        <w:rFonts w:cs="Arial" w:hint="default"/>
      </w:rPr>
    </w:lvl>
    <w:lvl w:ilvl="8">
      <w:start w:val="1"/>
      <w:numFmt w:val="decimal"/>
      <w:lvlText w:val="%1.%2.%3.%4.%5.%6.%7.%8.%9."/>
      <w:lvlJc w:val="left"/>
      <w:pPr>
        <w:tabs>
          <w:tab w:val="num" w:pos="0"/>
        </w:tabs>
        <w:ind w:left="4320" w:hanging="1440"/>
      </w:pPr>
      <w:rPr>
        <w:rFonts w:cs="Arial" w:hint="default"/>
      </w:rPr>
    </w:lvl>
  </w:abstractNum>
  <w:abstractNum w:abstractNumId="35" w15:restartNumberingAfterBreak="0">
    <w:nsid w:val="418E1E5F"/>
    <w:multiLevelType w:val="hybridMultilevel"/>
    <w:tmpl w:val="9E828F0E"/>
    <w:lvl w:ilvl="0" w:tplc="6EA8BF76">
      <w:start w:val="1"/>
      <w:numFmt w:val="lowerLetter"/>
      <w:lvlText w:val="%1)"/>
      <w:lvlJc w:val="left"/>
      <w:pPr>
        <w:tabs>
          <w:tab w:val="num" w:pos="1170"/>
        </w:tabs>
        <w:ind w:left="1170" w:hanging="360"/>
      </w:pPr>
      <w:rPr>
        <w:rFonts w:ascii="Verdana" w:hAnsi="Verdana" w:cs="Times New Roman" w:hint="default"/>
        <w:sz w:val="20"/>
      </w:rPr>
    </w:lvl>
    <w:lvl w:ilvl="1" w:tplc="04150019" w:tentative="1">
      <w:start w:val="1"/>
      <w:numFmt w:val="lowerLetter"/>
      <w:lvlText w:val="%2."/>
      <w:lvlJc w:val="left"/>
      <w:pPr>
        <w:tabs>
          <w:tab w:val="num" w:pos="270"/>
        </w:tabs>
        <w:ind w:left="270" w:hanging="360"/>
      </w:pPr>
      <w:rPr>
        <w:rFonts w:cs="Times New Roman"/>
      </w:rPr>
    </w:lvl>
    <w:lvl w:ilvl="2" w:tplc="0415001B" w:tentative="1">
      <w:start w:val="1"/>
      <w:numFmt w:val="lowerRoman"/>
      <w:lvlText w:val="%3."/>
      <w:lvlJc w:val="right"/>
      <w:pPr>
        <w:tabs>
          <w:tab w:val="num" w:pos="990"/>
        </w:tabs>
        <w:ind w:left="990" w:hanging="180"/>
      </w:pPr>
      <w:rPr>
        <w:rFonts w:cs="Times New Roman"/>
      </w:rPr>
    </w:lvl>
    <w:lvl w:ilvl="3" w:tplc="0415000F" w:tentative="1">
      <w:start w:val="1"/>
      <w:numFmt w:val="decimal"/>
      <w:lvlText w:val="%4."/>
      <w:lvlJc w:val="left"/>
      <w:pPr>
        <w:tabs>
          <w:tab w:val="num" w:pos="1710"/>
        </w:tabs>
        <w:ind w:left="1710" w:hanging="360"/>
      </w:pPr>
      <w:rPr>
        <w:rFonts w:cs="Times New Roman"/>
      </w:rPr>
    </w:lvl>
    <w:lvl w:ilvl="4" w:tplc="04150019" w:tentative="1">
      <w:start w:val="1"/>
      <w:numFmt w:val="lowerLetter"/>
      <w:lvlText w:val="%5."/>
      <w:lvlJc w:val="left"/>
      <w:pPr>
        <w:tabs>
          <w:tab w:val="num" w:pos="2430"/>
        </w:tabs>
        <w:ind w:left="2430" w:hanging="360"/>
      </w:pPr>
      <w:rPr>
        <w:rFonts w:cs="Times New Roman"/>
      </w:rPr>
    </w:lvl>
    <w:lvl w:ilvl="5" w:tplc="0415001B" w:tentative="1">
      <w:start w:val="1"/>
      <w:numFmt w:val="lowerRoman"/>
      <w:lvlText w:val="%6."/>
      <w:lvlJc w:val="right"/>
      <w:pPr>
        <w:tabs>
          <w:tab w:val="num" w:pos="3150"/>
        </w:tabs>
        <w:ind w:left="3150" w:hanging="180"/>
      </w:pPr>
      <w:rPr>
        <w:rFonts w:cs="Times New Roman"/>
      </w:rPr>
    </w:lvl>
    <w:lvl w:ilvl="6" w:tplc="0415000F" w:tentative="1">
      <w:start w:val="1"/>
      <w:numFmt w:val="decimal"/>
      <w:lvlText w:val="%7."/>
      <w:lvlJc w:val="left"/>
      <w:pPr>
        <w:tabs>
          <w:tab w:val="num" w:pos="3870"/>
        </w:tabs>
        <w:ind w:left="3870" w:hanging="360"/>
      </w:pPr>
      <w:rPr>
        <w:rFonts w:cs="Times New Roman"/>
      </w:rPr>
    </w:lvl>
    <w:lvl w:ilvl="7" w:tplc="04150019" w:tentative="1">
      <w:start w:val="1"/>
      <w:numFmt w:val="lowerLetter"/>
      <w:lvlText w:val="%8."/>
      <w:lvlJc w:val="left"/>
      <w:pPr>
        <w:tabs>
          <w:tab w:val="num" w:pos="4590"/>
        </w:tabs>
        <w:ind w:left="4590" w:hanging="360"/>
      </w:pPr>
      <w:rPr>
        <w:rFonts w:cs="Times New Roman"/>
      </w:rPr>
    </w:lvl>
    <w:lvl w:ilvl="8" w:tplc="0415001B" w:tentative="1">
      <w:start w:val="1"/>
      <w:numFmt w:val="lowerRoman"/>
      <w:lvlText w:val="%9."/>
      <w:lvlJc w:val="right"/>
      <w:pPr>
        <w:tabs>
          <w:tab w:val="num" w:pos="5310"/>
        </w:tabs>
        <w:ind w:left="5310" w:hanging="180"/>
      </w:pPr>
      <w:rPr>
        <w:rFonts w:cs="Times New Roman"/>
      </w:rPr>
    </w:lvl>
  </w:abstractNum>
  <w:abstractNum w:abstractNumId="36" w15:restartNumberingAfterBreak="0">
    <w:nsid w:val="42602DCE"/>
    <w:multiLevelType w:val="hybridMultilevel"/>
    <w:tmpl w:val="DC88E1D0"/>
    <w:lvl w:ilvl="0" w:tplc="04150011">
      <w:start w:val="1"/>
      <w:numFmt w:val="decimal"/>
      <w:lvlText w:val="%1)"/>
      <w:lvlJc w:val="left"/>
      <w:pPr>
        <w:ind w:left="719" w:hanging="360"/>
      </w:pPr>
    </w:lvl>
    <w:lvl w:ilvl="1" w:tplc="04150019">
      <w:start w:val="1"/>
      <w:numFmt w:val="lowerLetter"/>
      <w:lvlText w:val="%2."/>
      <w:lvlJc w:val="left"/>
      <w:pPr>
        <w:ind w:left="1439" w:hanging="360"/>
      </w:pPr>
    </w:lvl>
    <w:lvl w:ilvl="2" w:tplc="0415001B">
      <w:start w:val="1"/>
      <w:numFmt w:val="lowerRoman"/>
      <w:lvlText w:val="%3."/>
      <w:lvlJc w:val="right"/>
      <w:pPr>
        <w:ind w:left="2159" w:hanging="180"/>
      </w:pPr>
    </w:lvl>
    <w:lvl w:ilvl="3" w:tplc="68A6319C">
      <w:start w:val="1"/>
      <w:numFmt w:val="decimal"/>
      <w:lvlText w:val="%4."/>
      <w:lvlJc w:val="left"/>
      <w:pPr>
        <w:ind w:left="2879" w:hanging="360"/>
      </w:pPr>
      <w:rPr>
        <w:b w:val="0"/>
        <w:bCs/>
      </w:r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0415000F">
      <w:start w:val="1"/>
      <w:numFmt w:val="decimal"/>
      <w:lvlText w:val="%7."/>
      <w:lvlJc w:val="left"/>
      <w:pPr>
        <w:ind w:left="5039" w:hanging="360"/>
      </w:p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37" w15:restartNumberingAfterBreak="0">
    <w:nsid w:val="43141E70"/>
    <w:multiLevelType w:val="multilevel"/>
    <w:tmpl w:val="88FCD270"/>
    <w:lvl w:ilvl="0">
      <w:start w:val="12"/>
      <w:numFmt w:val="decimal"/>
      <w:lvlText w:val="%1."/>
      <w:lvlJc w:val="left"/>
      <w:pPr>
        <w:ind w:left="540" w:hanging="54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8" w15:restartNumberingAfterBreak="0">
    <w:nsid w:val="444F6055"/>
    <w:multiLevelType w:val="multilevel"/>
    <w:tmpl w:val="C20E0A70"/>
    <w:lvl w:ilvl="0">
      <w:start w:val="1"/>
      <w:numFmt w:val="none"/>
      <w:lvlText w:val="4."/>
      <w:lvlJc w:val="left"/>
      <w:pPr>
        <w:tabs>
          <w:tab w:val="num" w:pos="0"/>
        </w:tabs>
        <w:ind w:left="360" w:hanging="360"/>
      </w:pPr>
      <w:rPr>
        <w:rFonts w:cs="Microsoft Tai Le" w:hint="default"/>
      </w:rPr>
    </w:lvl>
    <w:lvl w:ilvl="1">
      <w:start w:val="1"/>
      <w:numFmt w:val="decimal"/>
      <w:lvlText w:val="%14.%2."/>
      <w:lvlJc w:val="left"/>
      <w:pPr>
        <w:tabs>
          <w:tab w:val="num" w:pos="1342"/>
        </w:tabs>
        <w:ind w:left="2134" w:hanging="432"/>
      </w:pPr>
      <w:rPr>
        <w:rFonts w:cs="Microsoft Tai Le" w:hint="default"/>
        <w:dstrike w:val="0"/>
      </w:rPr>
    </w:lvl>
    <w:lvl w:ilvl="2">
      <w:start w:val="1"/>
      <w:numFmt w:val="decimal"/>
      <w:lvlText w:val="%1.%2.%3."/>
      <w:lvlJc w:val="left"/>
      <w:pPr>
        <w:tabs>
          <w:tab w:val="num" w:pos="0"/>
        </w:tabs>
        <w:ind w:left="1224" w:hanging="504"/>
      </w:pPr>
      <w:rPr>
        <w:rFonts w:cs="Microsoft Tai Le" w:hint="default"/>
      </w:rPr>
    </w:lvl>
    <w:lvl w:ilvl="3">
      <w:start w:val="1"/>
      <w:numFmt w:val="decimal"/>
      <w:lvlText w:val="%1.%2.%3.%4."/>
      <w:lvlJc w:val="left"/>
      <w:pPr>
        <w:tabs>
          <w:tab w:val="num" w:pos="0"/>
        </w:tabs>
        <w:ind w:left="1728" w:hanging="648"/>
      </w:pPr>
      <w:rPr>
        <w:rFonts w:cs="Microsoft Tai Le" w:hint="default"/>
      </w:rPr>
    </w:lvl>
    <w:lvl w:ilvl="4">
      <w:start w:val="1"/>
      <w:numFmt w:val="decimal"/>
      <w:lvlText w:val="%1.%2.%3.%4.%5."/>
      <w:lvlJc w:val="left"/>
      <w:pPr>
        <w:tabs>
          <w:tab w:val="num" w:pos="0"/>
        </w:tabs>
        <w:ind w:left="2232" w:hanging="792"/>
      </w:pPr>
      <w:rPr>
        <w:rFonts w:cs="Microsoft Tai Le" w:hint="default"/>
      </w:rPr>
    </w:lvl>
    <w:lvl w:ilvl="5">
      <w:start w:val="1"/>
      <w:numFmt w:val="decimal"/>
      <w:lvlText w:val="%1.%2.%3.%4.%5.%6."/>
      <w:lvlJc w:val="left"/>
      <w:pPr>
        <w:tabs>
          <w:tab w:val="num" w:pos="0"/>
        </w:tabs>
        <w:ind w:left="2736" w:hanging="936"/>
      </w:pPr>
      <w:rPr>
        <w:rFonts w:cs="Microsoft Tai Le" w:hint="default"/>
      </w:rPr>
    </w:lvl>
    <w:lvl w:ilvl="6">
      <w:start w:val="1"/>
      <w:numFmt w:val="decimal"/>
      <w:lvlText w:val="%1.%2.%3.%4.%5.%6.%7."/>
      <w:lvlJc w:val="left"/>
      <w:pPr>
        <w:tabs>
          <w:tab w:val="num" w:pos="0"/>
        </w:tabs>
        <w:ind w:left="3240" w:hanging="1080"/>
      </w:pPr>
      <w:rPr>
        <w:rFonts w:cs="Microsoft Tai Le" w:hint="default"/>
      </w:rPr>
    </w:lvl>
    <w:lvl w:ilvl="7">
      <w:start w:val="1"/>
      <w:numFmt w:val="decimal"/>
      <w:lvlText w:val="%1.%2.%3.%4.%5.%6.%7.%8."/>
      <w:lvlJc w:val="left"/>
      <w:pPr>
        <w:tabs>
          <w:tab w:val="num" w:pos="0"/>
        </w:tabs>
        <w:ind w:left="3744" w:hanging="1224"/>
      </w:pPr>
      <w:rPr>
        <w:rFonts w:cs="Microsoft Tai Le" w:hint="default"/>
      </w:rPr>
    </w:lvl>
    <w:lvl w:ilvl="8">
      <w:start w:val="1"/>
      <w:numFmt w:val="decimal"/>
      <w:lvlText w:val="%1.%2.%3.%4.%5.%6.%7.%8.%9."/>
      <w:lvlJc w:val="left"/>
      <w:pPr>
        <w:tabs>
          <w:tab w:val="num" w:pos="0"/>
        </w:tabs>
        <w:ind w:left="4320" w:hanging="1440"/>
      </w:pPr>
      <w:rPr>
        <w:rFonts w:cs="Microsoft Tai Le" w:hint="default"/>
      </w:rPr>
    </w:lvl>
  </w:abstractNum>
  <w:abstractNum w:abstractNumId="39" w15:restartNumberingAfterBreak="0">
    <w:nsid w:val="460031F9"/>
    <w:multiLevelType w:val="hybridMultilevel"/>
    <w:tmpl w:val="AC70D106"/>
    <w:lvl w:ilvl="0" w:tplc="D9DAFFA8">
      <w:start w:val="1"/>
      <w:numFmt w:val="lowerLetter"/>
      <w:lvlText w:val="%1)"/>
      <w:lvlJc w:val="left"/>
      <w:pPr>
        <w:tabs>
          <w:tab w:val="num" w:pos="2700"/>
        </w:tabs>
        <w:ind w:left="2700" w:hanging="360"/>
      </w:pPr>
      <w:rPr>
        <w:rFonts w:ascii="Verdana" w:hAnsi="Verdana" w:cs="ISOCTEUR" w:hint="default"/>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75A05FA"/>
    <w:multiLevelType w:val="hybridMultilevel"/>
    <w:tmpl w:val="151C1BC2"/>
    <w:lvl w:ilvl="0" w:tplc="4B289BA4">
      <w:start w:val="44"/>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2C2D23"/>
    <w:multiLevelType w:val="hybridMultilevel"/>
    <w:tmpl w:val="A238A626"/>
    <w:lvl w:ilvl="0" w:tplc="6C325CD8">
      <w:start w:val="1"/>
      <w:numFmt w:val="decimal"/>
      <w:lvlText w:val="%1."/>
      <w:lvlJc w:val="left"/>
      <w:pPr>
        <w:tabs>
          <w:tab w:val="num" w:pos="2547"/>
        </w:tabs>
        <w:ind w:left="2547" w:hanging="567"/>
      </w:pPr>
      <w:rPr>
        <w:rFonts w:cs="Times New Roman" w:hint="default"/>
      </w:rPr>
    </w:lvl>
    <w:lvl w:ilvl="1" w:tplc="6EA8BF76">
      <w:start w:val="1"/>
      <w:numFmt w:val="lowerLetter"/>
      <w:lvlText w:val="%2)"/>
      <w:lvlJc w:val="left"/>
      <w:pPr>
        <w:tabs>
          <w:tab w:val="num" w:pos="1440"/>
        </w:tabs>
        <w:ind w:left="1440" w:hanging="360"/>
      </w:pPr>
      <w:rPr>
        <w:rFonts w:ascii="Verdana" w:hAnsi="Verdana" w:cs="Times New Roman" w:hint="default"/>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576044C9"/>
    <w:multiLevelType w:val="hybridMultilevel"/>
    <w:tmpl w:val="823250BC"/>
    <w:lvl w:ilvl="0" w:tplc="44361AC8">
      <w:start w:val="6"/>
      <w:numFmt w:val="decimal"/>
      <w:lvlText w:val="%1."/>
      <w:lvlJc w:val="left"/>
      <w:pPr>
        <w:tabs>
          <w:tab w:val="num" w:pos="1647"/>
        </w:tabs>
        <w:ind w:left="1647" w:hanging="56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577E42C6"/>
    <w:multiLevelType w:val="hybridMultilevel"/>
    <w:tmpl w:val="04150017"/>
    <w:styleLink w:val="LFO19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93170DA"/>
    <w:multiLevelType w:val="hybridMultilevel"/>
    <w:tmpl w:val="0906859A"/>
    <w:lvl w:ilvl="0" w:tplc="DEC25CD8">
      <w:start w:val="1"/>
      <w:numFmt w:val="decimal"/>
      <w:lvlText w:val="%1."/>
      <w:lvlJc w:val="left"/>
      <w:pPr>
        <w:tabs>
          <w:tab w:val="num" w:pos="1866"/>
        </w:tabs>
        <w:ind w:left="1866" w:hanging="360"/>
      </w:pPr>
      <w:rPr>
        <w:rFonts w:cs="Times New Roman"/>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5BC97573"/>
    <w:multiLevelType w:val="hybridMultilevel"/>
    <w:tmpl w:val="35B258EA"/>
    <w:lvl w:ilvl="0" w:tplc="5FA8110E">
      <w:start w:val="1"/>
      <w:numFmt w:val="decimal"/>
      <w:lvlText w:val="%1)"/>
      <w:lvlJc w:val="left"/>
      <w:pPr>
        <w:ind w:left="720" w:hanging="360"/>
      </w:pPr>
      <w:rPr>
        <w:rFonts w:ascii="Verdana" w:eastAsia="Calibri"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BDA0566"/>
    <w:multiLevelType w:val="hybridMultilevel"/>
    <w:tmpl w:val="4EB843E4"/>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5860E6"/>
    <w:multiLevelType w:val="hybridMultilevel"/>
    <w:tmpl w:val="A90493B0"/>
    <w:lvl w:ilvl="0" w:tplc="35182F08">
      <w:start w:val="1"/>
      <w:numFmt w:val="lowerLetter"/>
      <w:lvlText w:val="%1)"/>
      <w:lvlJc w:val="left"/>
      <w:pPr>
        <w:tabs>
          <w:tab w:val="num" w:pos="6156"/>
        </w:tabs>
        <w:ind w:left="6156" w:hanging="360"/>
      </w:pPr>
      <w:rPr>
        <w:rFonts w:ascii="Verdana" w:eastAsia="SimHei" w:hAnsi="Verdana" w:cs="SimHei"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C75490E"/>
    <w:multiLevelType w:val="hybridMultilevel"/>
    <w:tmpl w:val="98A45E60"/>
    <w:lvl w:ilvl="0" w:tplc="083C4496">
      <w:start w:val="2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D3E5487"/>
    <w:multiLevelType w:val="hybridMultilevel"/>
    <w:tmpl w:val="019E7620"/>
    <w:lvl w:ilvl="0" w:tplc="CBE49296">
      <w:start w:val="1"/>
      <w:numFmt w:val="decimal"/>
      <w:lvlText w:val="%1."/>
      <w:lvlJc w:val="left"/>
      <w:pPr>
        <w:tabs>
          <w:tab w:val="num" w:pos="1866"/>
        </w:tabs>
        <w:ind w:left="1866" w:hanging="360"/>
      </w:pPr>
      <w:rPr>
        <w:rFonts w:cs="Times New Roman"/>
        <w:b w:val="0"/>
        <w:bCs w:val="0"/>
        <w:sz w:val="20"/>
        <w:szCs w:val="20"/>
      </w:rPr>
    </w:lvl>
    <w:lvl w:ilvl="1" w:tplc="04150017">
      <w:start w:val="1"/>
      <w:numFmt w:val="lowerLetter"/>
      <w:lvlText w:val="%2)"/>
      <w:lvlJc w:val="left"/>
      <w:pPr>
        <w:tabs>
          <w:tab w:val="num" w:pos="900"/>
        </w:tabs>
        <w:ind w:left="900" w:hanging="360"/>
      </w:pPr>
      <w:rPr>
        <w:rFonts w:cs="Times New Roman"/>
        <w:b w:val="0"/>
        <w:bCs w:val="0"/>
      </w:rPr>
    </w:lvl>
    <w:lvl w:ilvl="2" w:tplc="12CEC6AE">
      <w:start w:val="1"/>
      <w:numFmt w:val="decimal"/>
      <w:lvlText w:val="%3."/>
      <w:lvlJc w:val="left"/>
      <w:pPr>
        <w:tabs>
          <w:tab w:val="num" w:pos="2340"/>
        </w:tabs>
        <w:ind w:left="2340" w:hanging="360"/>
      </w:pPr>
      <w:rPr>
        <w:rFonts w:cs="Times New Roman"/>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0" w15:restartNumberingAfterBreak="0">
    <w:nsid w:val="5E0535B7"/>
    <w:multiLevelType w:val="hybridMultilevel"/>
    <w:tmpl w:val="2806F522"/>
    <w:lvl w:ilvl="0" w:tplc="75223F0A">
      <w:start w:val="1"/>
      <w:numFmt w:val="decimal"/>
      <w:pStyle w:val="Level8"/>
      <w:lvlText w:val="%1)"/>
      <w:lvlJc w:val="left"/>
      <w:pPr>
        <w:ind w:left="360" w:hanging="360"/>
      </w:pPr>
      <w:rPr>
        <w:rFonts w:cs="Times New Roman" w:hint="default"/>
        <w:b w:val="0"/>
        <w:color w:val="auto"/>
      </w:rPr>
    </w:lvl>
    <w:lvl w:ilvl="1" w:tplc="04150005">
      <w:start w:val="1"/>
      <w:numFmt w:val="bullet"/>
      <w:pStyle w:val="Level2"/>
      <w:lvlText w:val=""/>
      <w:lvlJc w:val="left"/>
      <w:pPr>
        <w:tabs>
          <w:tab w:val="num" w:pos="1440"/>
        </w:tabs>
        <w:ind w:left="1440" w:hanging="360"/>
      </w:pPr>
      <w:rPr>
        <w:rFonts w:ascii="Wingdings" w:hAnsi="Wingdings" w:hint="default"/>
        <w:b w:val="0"/>
        <w:color w:val="auto"/>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51" w15:restartNumberingAfterBreak="0">
    <w:nsid w:val="5F051050"/>
    <w:multiLevelType w:val="hybridMultilevel"/>
    <w:tmpl w:val="E530EFD0"/>
    <w:lvl w:ilvl="0" w:tplc="04150011">
      <w:start w:val="1"/>
      <w:numFmt w:val="decimal"/>
      <w:lvlText w:val="%1)"/>
      <w:lvlJc w:val="left"/>
      <w:pPr>
        <w:ind w:left="654" w:hanging="360"/>
      </w:pPr>
    </w:lvl>
    <w:lvl w:ilvl="1" w:tplc="04150019">
      <w:start w:val="1"/>
      <w:numFmt w:val="lowerLetter"/>
      <w:lvlText w:val="%2."/>
      <w:lvlJc w:val="left"/>
      <w:pPr>
        <w:ind w:left="1374" w:hanging="360"/>
      </w:pPr>
    </w:lvl>
    <w:lvl w:ilvl="2" w:tplc="0415001B">
      <w:start w:val="1"/>
      <w:numFmt w:val="lowerRoman"/>
      <w:lvlText w:val="%3."/>
      <w:lvlJc w:val="right"/>
      <w:pPr>
        <w:ind w:left="2094" w:hanging="180"/>
      </w:pPr>
    </w:lvl>
    <w:lvl w:ilvl="3" w:tplc="0415000F">
      <w:start w:val="1"/>
      <w:numFmt w:val="decimal"/>
      <w:lvlText w:val="%4."/>
      <w:lvlJc w:val="left"/>
      <w:pPr>
        <w:ind w:left="2814" w:hanging="360"/>
      </w:p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52" w15:restartNumberingAfterBreak="0">
    <w:nsid w:val="62DB3788"/>
    <w:multiLevelType w:val="multilevel"/>
    <w:tmpl w:val="05BC47D2"/>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30B623F"/>
    <w:multiLevelType w:val="hybridMultilevel"/>
    <w:tmpl w:val="B986F074"/>
    <w:lvl w:ilvl="0" w:tplc="DA4AEFAE">
      <w:start w:val="10"/>
      <w:numFmt w:val="decimal"/>
      <w:lvlText w:val="%1."/>
      <w:lvlJc w:val="left"/>
      <w:pPr>
        <w:tabs>
          <w:tab w:val="num" w:pos="2547"/>
        </w:tabs>
        <w:ind w:left="2547" w:hanging="567"/>
      </w:pPr>
      <w:rPr>
        <w:rFonts w:ascii="Verdana" w:hAnsi="Verdana"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A52B0"/>
    <w:multiLevelType w:val="hybridMultilevel"/>
    <w:tmpl w:val="2C44966C"/>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5" w15:restartNumberingAfterBreak="0">
    <w:nsid w:val="66477E4F"/>
    <w:multiLevelType w:val="hybridMultilevel"/>
    <w:tmpl w:val="EE909E72"/>
    <w:lvl w:ilvl="0" w:tplc="49E8DAC4">
      <w:start w:val="35"/>
      <w:numFmt w:val="decimal"/>
      <w:lvlText w:val="%1)"/>
      <w:lvlJc w:val="left"/>
      <w:pPr>
        <w:ind w:left="27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4A3DB6"/>
    <w:multiLevelType w:val="hybridMultilevel"/>
    <w:tmpl w:val="3B72DBF4"/>
    <w:lvl w:ilvl="0" w:tplc="406856E6">
      <w:start w:val="23"/>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BE8763B"/>
    <w:multiLevelType w:val="hybridMultilevel"/>
    <w:tmpl w:val="72ACBA52"/>
    <w:lvl w:ilvl="0" w:tplc="EA1CF658">
      <w:start w:val="1"/>
      <w:numFmt w:val="decimal"/>
      <w:lvlText w:val="%1."/>
      <w:lvlJc w:val="left"/>
      <w:pPr>
        <w:tabs>
          <w:tab w:val="num" w:pos="540"/>
        </w:tabs>
        <w:ind w:left="540" w:hanging="360"/>
      </w:pPr>
      <w:rPr>
        <w:rFonts w:cs="Times New Roman"/>
        <w:b w:val="0"/>
        <w:bCs w:val="0"/>
        <w:color w:val="auto"/>
      </w:rPr>
    </w:lvl>
    <w:lvl w:ilvl="1" w:tplc="94F4E586">
      <w:start w:val="1"/>
      <w:numFmt w:val="lowerLetter"/>
      <w:lvlText w:val="%2)"/>
      <w:lvlJc w:val="left"/>
      <w:pPr>
        <w:tabs>
          <w:tab w:val="num" w:pos="900"/>
        </w:tabs>
        <w:ind w:left="900" w:hanging="360"/>
      </w:pPr>
      <w:rPr>
        <w:rFonts w:cs="Times New Roman"/>
        <w:b w:val="0"/>
        <w:bCs w:val="0"/>
        <w:color w:val="auto"/>
      </w:rPr>
    </w:lvl>
    <w:lvl w:ilvl="2" w:tplc="0415001B">
      <w:start w:val="1"/>
      <w:numFmt w:val="decimal"/>
      <w:lvlText w:val="%3."/>
      <w:lvlJc w:val="left"/>
      <w:pPr>
        <w:tabs>
          <w:tab w:val="num" w:pos="654"/>
        </w:tabs>
        <w:ind w:left="654" w:hanging="360"/>
      </w:pPr>
      <w:rPr>
        <w:rFonts w:cs="Times New Roman"/>
      </w:rPr>
    </w:lvl>
    <w:lvl w:ilvl="3" w:tplc="0415000F">
      <w:start w:val="1"/>
      <w:numFmt w:val="decimal"/>
      <w:lvlText w:val="%4."/>
      <w:lvlJc w:val="left"/>
      <w:pPr>
        <w:tabs>
          <w:tab w:val="num" w:pos="1374"/>
        </w:tabs>
        <w:ind w:left="1374" w:hanging="360"/>
      </w:pPr>
      <w:rPr>
        <w:rFonts w:cs="Times New Roman"/>
      </w:rPr>
    </w:lvl>
    <w:lvl w:ilvl="4" w:tplc="04150019">
      <w:start w:val="1"/>
      <w:numFmt w:val="decimal"/>
      <w:lvlText w:val="%5."/>
      <w:lvlJc w:val="left"/>
      <w:pPr>
        <w:tabs>
          <w:tab w:val="num" w:pos="2094"/>
        </w:tabs>
        <w:ind w:left="2094" w:hanging="360"/>
      </w:pPr>
      <w:rPr>
        <w:rFonts w:cs="Times New Roman"/>
      </w:rPr>
    </w:lvl>
    <w:lvl w:ilvl="5" w:tplc="0415001B">
      <w:start w:val="1"/>
      <w:numFmt w:val="decimal"/>
      <w:lvlText w:val="%6."/>
      <w:lvlJc w:val="left"/>
      <w:pPr>
        <w:tabs>
          <w:tab w:val="num" w:pos="2814"/>
        </w:tabs>
        <w:ind w:left="2814" w:hanging="360"/>
      </w:pPr>
      <w:rPr>
        <w:rFonts w:cs="Times New Roman"/>
      </w:rPr>
    </w:lvl>
    <w:lvl w:ilvl="6" w:tplc="0415000F">
      <w:start w:val="1"/>
      <w:numFmt w:val="decimal"/>
      <w:lvlText w:val="%7."/>
      <w:lvlJc w:val="left"/>
      <w:pPr>
        <w:tabs>
          <w:tab w:val="num" w:pos="3534"/>
        </w:tabs>
        <w:ind w:left="3534" w:hanging="360"/>
      </w:pPr>
      <w:rPr>
        <w:rFonts w:cs="Times New Roman"/>
      </w:rPr>
    </w:lvl>
    <w:lvl w:ilvl="7" w:tplc="04150019">
      <w:start w:val="1"/>
      <w:numFmt w:val="decimal"/>
      <w:lvlText w:val="%8."/>
      <w:lvlJc w:val="left"/>
      <w:pPr>
        <w:tabs>
          <w:tab w:val="num" w:pos="4254"/>
        </w:tabs>
        <w:ind w:left="4254" w:hanging="360"/>
      </w:pPr>
      <w:rPr>
        <w:rFonts w:cs="Times New Roman"/>
      </w:rPr>
    </w:lvl>
    <w:lvl w:ilvl="8" w:tplc="0415001B">
      <w:start w:val="1"/>
      <w:numFmt w:val="decimal"/>
      <w:lvlText w:val="%9."/>
      <w:lvlJc w:val="left"/>
      <w:pPr>
        <w:tabs>
          <w:tab w:val="num" w:pos="4974"/>
        </w:tabs>
        <w:ind w:left="4974" w:hanging="360"/>
      </w:pPr>
      <w:rPr>
        <w:rFonts w:cs="Times New Roman"/>
      </w:rPr>
    </w:lvl>
  </w:abstractNum>
  <w:abstractNum w:abstractNumId="58" w15:restartNumberingAfterBreak="0">
    <w:nsid w:val="6C8B5F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9" w15:restartNumberingAfterBreak="0">
    <w:nsid w:val="6D256630"/>
    <w:multiLevelType w:val="hybridMultilevel"/>
    <w:tmpl w:val="055A8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D313B25"/>
    <w:multiLevelType w:val="hybridMultilevel"/>
    <w:tmpl w:val="8E2CC56C"/>
    <w:lvl w:ilvl="0" w:tplc="04150017">
      <w:start w:val="1"/>
      <w:numFmt w:val="lowerLetter"/>
      <w:lvlText w:val="%1)"/>
      <w:lvlJc w:val="left"/>
      <w:pPr>
        <w:ind w:left="1038" w:hanging="360"/>
      </w:pPr>
    </w:lvl>
    <w:lvl w:ilvl="1" w:tplc="04150017">
      <w:start w:val="1"/>
      <w:numFmt w:val="lowerLetter"/>
      <w:lvlText w:val="%2)"/>
      <w:lvlJc w:val="left"/>
      <w:pPr>
        <w:ind w:left="2912" w:hanging="360"/>
      </w:pPr>
    </w:lvl>
    <w:lvl w:ilvl="2" w:tplc="5DF86DEA">
      <w:start w:val="1"/>
      <w:numFmt w:val="decimal"/>
      <w:lvlText w:val="%3)"/>
      <w:lvlJc w:val="left"/>
      <w:pPr>
        <w:ind w:left="2658" w:hanging="360"/>
      </w:pPr>
      <w:rPr>
        <w:rFonts w:cs="Arial" w:hint="default"/>
      </w:rPr>
    </w:lvl>
    <w:lvl w:ilvl="3" w:tplc="0415000F" w:tentative="1">
      <w:start w:val="1"/>
      <w:numFmt w:val="decimal"/>
      <w:lvlText w:val="%4."/>
      <w:lvlJc w:val="left"/>
      <w:pPr>
        <w:ind w:left="3198" w:hanging="360"/>
      </w:pPr>
    </w:lvl>
    <w:lvl w:ilvl="4" w:tplc="04150019" w:tentative="1">
      <w:start w:val="1"/>
      <w:numFmt w:val="lowerLetter"/>
      <w:lvlText w:val="%5."/>
      <w:lvlJc w:val="left"/>
      <w:pPr>
        <w:ind w:left="3918" w:hanging="360"/>
      </w:pPr>
    </w:lvl>
    <w:lvl w:ilvl="5" w:tplc="0415001B" w:tentative="1">
      <w:start w:val="1"/>
      <w:numFmt w:val="lowerRoman"/>
      <w:lvlText w:val="%6."/>
      <w:lvlJc w:val="right"/>
      <w:pPr>
        <w:ind w:left="4638" w:hanging="180"/>
      </w:pPr>
    </w:lvl>
    <w:lvl w:ilvl="6" w:tplc="0415000F" w:tentative="1">
      <w:start w:val="1"/>
      <w:numFmt w:val="decimal"/>
      <w:lvlText w:val="%7."/>
      <w:lvlJc w:val="left"/>
      <w:pPr>
        <w:ind w:left="5358" w:hanging="360"/>
      </w:pPr>
    </w:lvl>
    <w:lvl w:ilvl="7" w:tplc="04150019" w:tentative="1">
      <w:start w:val="1"/>
      <w:numFmt w:val="lowerLetter"/>
      <w:lvlText w:val="%8."/>
      <w:lvlJc w:val="left"/>
      <w:pPr>
        <w:ind w:left="6078" w:hanging="360"/>
      </w:pPr>
    </w:lvl>
    <w:lvl w:ilvl="8" w:tplc="0415001B" w:tentative="1">
      <w:start w:val="1"/>
      <w:numFmt w:val="lowerRoman"/>
      <w:lvlText w:val="%9."/>
      <w:lvlJc w:val="right"/>
      <w:pPr>
        <w:ind w:left="6798" w:hanging="180"/>
      </w:pPr>
    </w:lvl>
  </w:abstractNum>
  <w:abstractNum w:abstractNumId="61" w15:restartNumberingAfterBreak="0">
    <w:nsid w:val="6EB26EE2"/>
    <w:multiLevelType w:val="hybridMultilevel"/>
    <w:tmpl w:val="C3B6BBBC"/>
    <w:lvl w:ilvl="0" w:tplc="89E6B3FA">
      <w:start w:val="1"/>
      <w:numFmt w:val="decimal"/>
      <w:lvlText w:val="%1."/>
      <w:lvlJc w:val="left"/>
      <w:pPr>
        <w:tabs>
          <w:tab w:val="num" w:pos="1866"/>
        </w:tabs>
        <w:ind w:left="1866" w:hanging="360"/>
      </w:pPr>
      <w:rPr>
        <w:rFonts w:cs="Times New Roman"/>
        <w:b w:val="0"/>
        <w:bCs/>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2" w15:restartNumberingAfterBreak="0">
    <w:nsid w:val="71842550"/>
    <w:multiLevelType w:val="hybridMultilevel"/>
    <w:tmpl w:val="55F28F4E"/>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3" w15:restartNumberingAfterBreak="0">
    <w:nsid w:val="743034DF"/>
    <w:multiLevelType w:val="hybridMultilevel"/>
    <w:tmpl w:val="16EE0B8A"/>
    <w:lvl w:ilvl="0" w:tplc="83BC4CFA">
      <w:start w:val="4"/>
      <w:numFmt w:val="decimal"/>
      <w:lvlText w:val="%1."/>
      <w:lvlJc w:val="left"/>
      <w:pPr>
        <w:ind w:left="319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6B3D99"/>
    <w:multiLevelType w:val="hybridMultilevel"/>
    <w:tmpl w:val="B580676C"/>
    <w:lvl w:ilvl="0" w:tplc="CD34E8C8">
      <w:start w:val="1"/>
      <w:numFmt w:val="lowerLetter"/>
      <w:lvlText w:val="%1)"/>
      <w:lvlJc w:val="left"/>
      <w:pPr>
        <w:tabs>
          <w:tab w:val="num" w:pos="3410"/>
        </w:tabs>
        <w:ind w:left="3410" w:hanging="360"/>
      </w:pPr>
      <w:rPr>
        <w:rFonts w:ascii="Verdana" w:hAnsi="Verdana" w:cs="Times New Roman" w:hint="default"/>
        <w:sz w:val="2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5" w15:restartNumberingAfterBreak="0">
    <w:nsid w:val="77791C35"/>
    <w:multiLevelType w:val="multilevel"/>
    <w:tmpl w:val="AC584594"/>
    <w:lvl w:ilvl="0">
      <w:start w:val="4"/>
      <w:numFmt w:val="decimal"/>
      <w:lvlText w:val="%1."/>
      <w:lvlJc w:val="left"/>
      <w:pPr>
        <w:ind w:left="390" w:hanging="390"/>
      </w:pPr>
      <w:rPr>
        <w:rFonts w:hint="default"/>
      </w:rPr>
    </w:lvl>
    <w:lvl w:ilvl="1">
      <w:start w:val="1"/>
      <w:numFmt w:val="lowerLetter"/>
      <w:lvlText w:val="%2)"/>
      <w:lvlJc w:val="left"/>
      <w:pPr>
        <w:ind w:left="3420" w:hanging="720"/>
      </w:pPr>
    </w:lvl>
    <w:lvl w:ilvl="2">
      <w:start w:val="1"/>
      <w:numFmt w:val="decimal"/>
      <w:lvlText w:val="%1.%2.%3."/>
      <w:lvlJc w:val="left"/>
      <w:pPr>
        <w:ind w:left="6120" w:hanging="720"/>
      </w:pPr>
      <w:rPr>
        <w:rFonts w:hint="default"/>
      </w:rPr>
    </w:lvl>
    <w:lvl w:ilvl="3">
      <w:start w:val="1"/>
      <w:numFmt w:val="decimal"/>
      <w:lvlText w:val="%1.%2.%3.%4."/>
      <w:lvlJc w:val="left"/>
      <w:pPr>
        <w:ind w:left="9180" w:hanging="1080"/>
      </w:pPr>
      <w:rPr>
        <w:rFonts w:hint="default"/>
      </w:rPr>
    </w:lvl>
    <w:lvl w:ilvl="4">
      <w:start w:val="1"/>
      <w:numFmt w:val="decimal"/>
      <w:lvlText w:val="%1.%2.%3.%4.%5."/>
      <w:lvlJc w:val="left"/>
      <w:pPr>
        <w:ind w:left="12240" w:hanging="1440"/>
      </w:pPr>
      <w:rPr>
        <w:rFonts w:hint="default"/>
      </w:rPr>
    </w:lvl>
    <w:lvl w:ilvl="5">
      <w:start w:val="1"/>
      <w:numFmt w:val="decimal"/>
      <w:lvlText w:val="%1.%2.%3.%4.%5.%6."/>
      <w:lvlJc w:val="left"/>
      <w:pPr>
        <w:ind w:left="14940" w:hanging="1440"/>
      </w:pPr>
      <w:rPr>
        <w:rFonts w:hint="default"/>
      </w:rPr>
    </w:lvl>
    <w:lvl w:ilvl="6">
      <w:start w:val="1"/>
      <w:numFmt w:val="decimal"/>
      <w:lvlText w:val="%1.%2.%3.%4.%5.%6.%7."/>
      <w:lvlJc w:val="left"/>
      <w:pPr>
        <w:ind w:left="18000" w:hanging="1800"/>
      </w:pPr>
      <w:rPr>
        <w:rFonts w:hint="default"/>
      </w:rPr>
    </w:lvl>
    <w:lvl w:ilvl="7">
      <w:start w:val="1"/>
      <w:numFmt w:val="decimal"/>
      <w:lvlText w:val="%1.%2.%3.%4.%5.%6.%7.%8."/>
      <w:lvlJc w:val="left"/>
      <w:pPr>
        <w:ind w:left="21060" w:hanging="2160"/>
      </w:pPr>
      <w:rPr>
        <w:rFonts w:hint="default"/>
      </w:rPr>
    </w:lvl>
    <w:lvl w:ilvl="8">
      <w:start w:val="1"/>
      <w:numFmt w:val="decimal"/>
      <w:lvlText w:val="%1.%2.%3.%4.%5.%6.%7.%8.%9."/>
      <w:lvlJc w:val="left"/>
      <w:pPr>
        <w:ind w:left="23760" w:hanging="2160"/>
      </w:pPr>
      <w:rPr>
        <w:rFonts w:hint="default"/>
      </w:rPr>
    </w:lvl>
  </w:abstractNum>
  <w:abstractNum w:abstractNumId="66" w15:restartNumberingAfterBreak="0">
    <w:nsid w:val="794E0B1A"/>
    <w:multiLevelType w:val="hybridMultilevel"/>
    <w:tmpl w:val="0D469A1E"/>
    <w:lvl w:ilvl="0" w:tplc="E74619FC">
      <w:start w:val="1"/>
      <w:numFmt w:val="decimal"/>
      <w:lvlText w:val="%1."/>
      <w:lvlJc w:val="left"/>
      <w:pPr>
        <w:tabs>
          <w:tab w:val="num" w:pos="1866"/>
        </w:tabs>
        <w:ind w:left="1866"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7" w15:restartNumberingAfterBreak="0">
    <w:nsid w:val="79BB5415"/>
    <w:multiLevelType w:val="multilevel"/>
    <w:tmpl w:val="04150017"/>
    <w:numStyleLink w:val="LFO191"/>
  </w:abstractNum>
  <w:abstractNum w:abstractNumId="68" w15:restartNumberingAfterBreak="0">
    <w:nsid w:val="7C4B1935"/>
    <w:multiLevelType w:val="multilevel"/>
    <w:tmpl w:val="D9AC2C5C"/>
    <w:styleLink w:val="Biecalista1"/>
    <w:lvl w:ilvl="0">
      <w:start w:val="1"/>
      <w:numFmt w:val="lowerLetter"/>
      <w:lvlText w:val="%1)"/>
      <w:lvlJc w:val="left"/>
      <w:pPr>
        <w:ind w:left="1038" w:hanging="360"/>
      </w:pPr>
    </w:lvl>
    <w:lvl w:ilvl="1">
      <w:start w:val="1"/>
      <w:numFmt w:val="lowerLetter"/>
      <w:lvlText w:val="%2)"/>
      <w:lvlJc w:val="left"/>
      <w:pPr>
        <w:ind w:left="2912" w:hanging="360"/>
      </w:pPr>
    </w:lvl>
    <w:lvl w:ilvl="2">
      <w:start w:val="1"/>
      <w:numFmt w:val="decimal"/>
      <w:lvlText w:val="%3)"/>
      <w:lvlJc w:val="left"/>
      <w:pPr>
        <w:ind w:left="2658" w:hanging="360"/>
      </w:pPr>
      <w:rPr>
        <w:rFonts w:cs="Arial" w:hint="default"/>
      </w:rPr>
    </w:lvl>
    <w:lvl w:ilvl="3">
      <w:start w:val="1"/>
      <w:numFmt w:val="decimal"/>
      <w:lvlText w:val="%4."/>
      <w:lvlJc w:val="left"/>
      <w:pPr>
        <w:ind w:left="3198" w:hanging="360"/>
      </w:pPr>
    </w:lvl>
    <w:lvl w:ilvl="4">
      <w:start w:val="1"/>
      <w:numFmt w:val="lowerLetter"/>
      <w:lvlText w:val="%5."/>
      <w:lvlJc w:val="left"/>
      <w:pPr>
        <w:ind w:left="3918" w:hanging="360"/>
      </w:pPr>
    </w:lvl>
    <w:lvl w:ilvl="5">
      <w:start w:val="1"/>
      <w:numFmt w:val="lowerRoman"/>
      <w:lvlText w:val="%6."/>
      <w:lvlJc w:val="right"/>
      <w:pPr>
        <w:ind w:left="4638" w:hanging="180"/>
      </w:pPr>
    </w:lvl>
    <w:lvl w:ilvl="6">
      <w:start w:val="1"/>
      <w:numFmt w:val="decimal"/>
      <w:lvlText w:val="%7."/>
      <w:lvlJc w:val="left"/>
      <w:pPr>
        <w:ind w:left="5358" w:hanging="360"/>
      </w:pPr>
    </w:lvl>
    <w:lvl w:ilvl="7">
      <w:start w:val="1"/>
      <w:numFmt w:val="lowerLetter"/>
      <w:lvlText w:val="%8."/>
      <w:lvlJc w:val="left"/>
      <w:pPr>
        <w:ind w:left="6078" w:hanging="360"/>
      </w:pPr>
    </w:lvl>
    <w:lvl w:ilvl="8">
      <w:start w:val="1"/>
      <w:numFmt w:val="lowerRoman"/>
      <w:lvlText w:val="%9."/>
      <w:lvlJc w:val="right"/>
      <w:pPr>
        <w:ind w:left="6798" w:hanging="180"/>
      </w:pPr>
    </w:lvl>
  </w:abstractNum>
  <w:abstractNum w:abstractNumId="69" w15:restartNumberingAfterBreak="0">
    <w:nsid w:val="7E4F60A5"/>
    <w:multiLevelType w:val="hybridMultilevel"/>
    <w:tmpl w:val="737CF76E"/>
    <w:lvl w:ilvl="0" w:tplc="9D763120">
      <w:start w:val="48"/>
      <w:numFmt w:val="decimal"/>
      <w:lvlText w:val="%1)"/>
      <w:lvlJc w:val="left"/>
      <w:pPr>
        <w:ind w:left="3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025765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60042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6648466">
    <w:abstractNumId w:val="3"/>
  </w:num>
  <w:num w:numId="4" w16cid:durableId="13553758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009420">
    <w:abstractNumId w:val="12"/>
  </w:num>
  <w:num w:numId="6" w16cid:durableId="6652113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74579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682832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1535059">
    <w:abstractNumId w:val="6"/>
  </w:num>
  <w:num w:numId="10" w16cid:durableId="1066074519">
    <w:abstractNumId w:val="18"/>
  </w:num>
  <w:num w:numId="11" w16cid:durableId="898174507">
    <w:abstractNumId w:val="34"/>
  </w:num>
  <w:num w:numId="12" w16cid:durableId="1773277386">
    <w:abstractNumId w:val="20"/>
  </w:num>
  <w:num w:numId="13" w16cid:durableId="1726831320">
    <w:abstractNumId w:val="67"/>
  </w:num>
  <w:num w:numId="14" w16cid:durableId="293410523">
    <w:abstractNumId w:val="13"/>
  </w:num>
  <w:num w:numId="15" w16cid:durableId="561864505">
    <w:abstractNumId w:val="39"/>
  </w:num>
  <w:num w:numId="16" w16cid:durableId="762997357">
    <w:abstractNumId w:val="26"/>
  </w:num>
  <w:num w:numId="17" w16cid:durableId="986319633">
    <w:abstractNumId w:val="58"/>
  </w:num>
  <w:num w:numId="18" w16cid:durableId="1148086335">
    <w:abstractNumId w:val="38"/>
  </w:num>
  <w:num w:numId="19" w16cid:durableId="1150832897">
    <w:abstractNumId w:val="64"/>
  </w:num>
  <w:num w:numId="20" w16cid:durableId="273442696">
    <w:abstractNumId w:val="4"/>
  </w:num>
  <w:num w:numId="21" w16cid:durableId="1479960101">
    <w:abstractNumId w:val="62"/>
  </w:num>
  <w:num w:numId="22" w16cid:durableId="1891914313">
    <w:abstractNumId w:val="50"/>
  </w:num>
  <w:num w:numId="23" w16cid:durableId="1745492086">
    <w:abstractNumId w:val="10"/>
  </w:num>
  <w:num w:numId="24" w16cid:durableId="763958216">
    <w:abstractNumId w:val="17"/>
  </w:num>
  <w:num w:numId="25" w16cid:durableId="1537737040">
    <w:abstractNumId w:val="42"/>
  </w:num>
  <w:num w:numId="26" w16cid:durableId="981078410">
    <w:abstractNumId w:val="35"/>
  </w:num>
  <w:num w:numId="27" w16cid:durableId="286274866">
    <w:abstractNumId w:val="47"/>
  </w:num>
  <w:num w:numId="28" w16cid:durableId="1411660678">
    <w:abstractNumId w:val="24"/>
  </w:num>
  <w:num w:numId="29" w16cid:durableId="1833831824">
    <w:abstractNumId w:val="0"/>
  </w:num>
  <w:num w:numId="30" w16cid:durableId="564220484">
    <w:abstractNumId w:val="22"/>
  </w:num>
  <w:num w:numId="31" w16cid:durableId="2074347467">
    <w:abstractNumId w:val="41"/>
  </w:num>
  <w:num w:numId="32" w16cid:durableId="1573078041">
    <w:abstractNumId w:val="33"/>
  </w:num>
  <w:num w:numId="33" w16cid:durableId="1101296900">
    <w:abstractNumId w:val="2"/>
  </w:num>
  <w:num w:numId="34" w16cid:durableId="1816221130">
    <w:abstractNumId w:val="52"/>
  </w:num>
  <w:num w:numId="35" w16cid:durableId="995064356">
    <w:abstractNumId w:val="46"/>
  </w:num>
  <w:num w:numId="36" w16cid:durableId="617881375">
    <w:abstractNumId w:val="19"/>
  </w:num>
  <w:num w:numId="37" w16cid:durableId="369456300">
    <w:abstractNumId w:val="60"/>
  </w:num>
  <w:num w:numId="38" w16cid:durableId="310016422">
    <w:abstractNumId w:val="37"/>
  </w:num>
  <w:num w:numId="39" w16cid:durableId="322390947">
    <w:abstractNumId w:val="21"/>
  </w:num>
  <w:num w:numId="40" w16cid:durableId="1037852606">
    <w:abstractNumId w:val="65"/>
  </w:num>
  <w:num w:numId="41" w16cid:durableId="776946158">
    <w:abstractNumId w:val="31"/>
  </w:num>
  <w:num w:numId="42" w16cid:durableId="1138498099">
    <w:abstractNumId w:val="11"/>
  </w:num>
  <w:num w:numId="43" w16cid:durableId="1942033827">
    <w:abstractNumId w:val="48"/>
  </w:num>
  <w:num w:numId="44" w16cid:durableId="1254826643">
    <w:abstractNumId w:val="56"/>
  </w:num>
  <w:num w:numId="45" w16cid:durableId="260601446">
    <w:abstractNumId w:val="1"/>
  </w:num>
  <w:num w:numId="46" w16cid:durableId="208302327">
    <w:abstractNumId w:val="9"/>
  </w:num>
  <w:num w:numId="47" w16cid:durableId="170412600">
    <w:abstractNumId w:val="8"/>
  </w:num>
  <w:num w:numId="48" w16cid:durableId="1768963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188196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6615102">
    <w:abstractNumId w:val="25"/>
  </w:num>
  <w:num w:numId="51" w16cid:durableId="784814727">
    <w:abstractNumId w:val="54"/>
  </w:num>
  <w:num w:numId="52" w16cid:durableId="54595794">
    <w:abstractNumId w:val="43"/>
  </w:num>
  <w:num w:numId="53" w16cid:durableId="157575472">
    <w:abstractNumId w:val="23"/>
  </w:num>
  <w:num w:numId="54" w16cid:durableId="1154301818">
    <w:abstractNumId w:val="32"/>
  </w:num>
  <w:num w:numId="55" w16cid:durableId="985203467">
    <w:abstractNumId w:val="30"/>
  </w:num>
  <w:num w:numId="56" w16cid:durableId="1094781640">
    <w:abstractNumId w:val="27"/>
  </w:num>
  <w:num w:numId="57" w16cid:durableId="1085344660">
    <w:abstractNumId w:val="63"/>
  </w:num>
  <w:num w:numId="58" w16cid:durableId="2015494159">
    <w:abstractNumId w:val="14"/>
  </w:num>
  <w:num w:numId="59" w16cid:durableId="942372293">
    <w:abstractNumId w:val="7"/>
  </w:num>
  <w:num w:numId="60" w16cid:durableId="1875119428">
    <w:abstractNumId w:val="45"/>
  </w:num>
  <w:num w:numId="61" w16cid:durableId="1851791663">
    <w:abstractNumId w:val="68"/>
  </w:num>
  <w:num w:numId="62" w16cid:durableId="19938657">
    <w:abstractNumId w:val="29"/>
  </w:num>
  <w:num w:numId="63" w16cid:durableId="127162932">
    <w:abstractNumId w:val="53"/>
  </w:num>
  <w:num w:numId="64" w16cid:durableId="1377774455">
    <w:abstractNumId w:val="59"/>
  </w:num>
  <w:num w:numId="65" w16cid:durableId="1610550066">
    <w:abstractNumId w:val="15"/>
  </w:num>
  <w:num w:numId="66" w16cid:durableId="1981110321">
    <w:abstractNumId w:val="69"/>
  </w:num>
  <w:num w:numId="67" w16cid:durableId="182211888">
    <w:abstractNumId w:val="40"/>
  </w:num>
  <w:num w:numId="68" w16cid:durableId="1902210754">
    <w:abstractNumId w:val="55"/>
  </w:num>
  <w:num w:numId="69" w16cid:durableId="1760908477">
    <w:abstractNumId w:val="28"/>
  </w:num>
  <w:num w:numId="70" w16cid:durableId="368604100">
    <w:abstractNumId w:val="5"/>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a Pawliszyn">
    <w15:presenceInfo w15:providerId="AD" w15:userId="S::anna.pawliszyn@uwr.edu.pl::06b042f3-2bc9-4b3d-8b5f-e9c418f1ba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274"/>
    <w:rsid w:val="00031778"/>
    <w:rsid w:val="00050BD2"/>
    <w:rsid w:val="0008756F"/>
    <w:rsid w:val="0009622B"/>
    <w:rsid w:val="000B3AD2"/>
    <w:rsid w:val="000E4955"/>
    <w:rsid w:val="000F000F"/>
    <w:rsid w:val="00125788"/>
    <w:rsid w:val="00142035"/>
    <w:rsid w:val="001518A6"/>
    <w:rsid w:val="00166422"/>
    <w:rsid w:val="00191E2D"/>
    <w:rsid w:val="001E5856"/>
    <w:rsid w:val="001F6E56"/>
    <w:rsid w:val="001F725C"/>
    <w:rsid w:val="0022766F"/>
    <w:rsid w:val="002529EB"/>
    <w:rsid w:val="002726C5"/>
    <w:rsid w:val="0027704B"/>
    <w:rsid w:val="002C3477"/>
    <w:rsid w:val="002D0AF8"/>
    <w:rsid w:val="002E16D7"/>
    <w:rsid w:val="002F4B0A"/>
    <w:rsid w:val="0031704F"/>
    <w:rsid w:val="00317A29"/>
    <w:rsid w:val="003346F3"/>
    <w:rsid w:val="00343E5F"/>
    <w:rsid w:val="0037216B"/>
    <w:rsid w:val="00381D76"/>
    <w:rsid w:val="003871AE"/>
    <w:rsid w:val="003B2C25"/>
    <w:rsid w:val="00453CBD"/>
    <w:rsid w:val="004579C9"/>
    <w:rsid w:val="004A6595"/>
    <w:rsid w:val="004E6396"/>
    <w:rsid w:val="00505FD5"/>
    <w:rsid w:val="005170F9"/>
    <w:rsid w:val="00520E32"/>
    <w:rsid w:val="00521C34"/>
    <w:rsid w:val="0053015A"/>
    <w:rsid w:val="00565211"/>
    <w:rsid w:val="00565C55"/>
    <w:rsid w:val="0059089F"/>
    <w:rsid w:val="00594B38"/>
    <w:rsid w:val="005A2852"/>
    <w:rsid w:val="005E4D25"/>
    <w:rsid w:val="006F0B98"/>
    <w:rsid w:val="0070246A"/>
    <w:rsid w:val="007119E9"/>
    <w:rsid w:val="00712EF1"/>
    <w:rsid w:val="00727963"/>
    <w:rsid w:val="00733C26"/>
    <w:rsid w:val="00735E36"/>
    <w:rsid w:val="0076572E"/>
    <w:rsid w:val="00771F4E"/>
    <w:rsid w:val="00795057"/>
    <w:rsid w:val="007C3768"/>
    <w:rsid w:val="007F4653"/>
    <w:rsid w:val="007F5274"/>
    <w:rsid w:val="007F5750"/>
    <w:rsid w:val="00834CF9"/>
    <w:rsid w:val="008564A0"/>
    <w:rsid w:val="008E4473"/>
    <w:rsid w:val="00922E2C"/>
    <w:rsid w:val="0095503B"/>
    <w:rsid w:val="00986480"/>
    <w:rsid w:val="009A2B26"/>
    <w:rsid w:val="009D5806"/>
    <w:rsid w:val="009F053C"/>
    <w:rsid w:val="00A15F29"/>
    <w:rsid w:val="00A223AE"/>
    <w:rsid w:val="00A32785"/>
    <w:rsid w:val="00A442C1"/>
    <w:rsid w:val="00A54DF6"/>
    <w:rsid w:val="00A9324B"/>
    <w:rsid w:val="00AD33E8"/>
    <w:rsid w:val="00AE346E"/>
    <w:rsid w:val="00B06D76"/>
    <w:rsid w:val="00B30033"/>
    <w:rsid w:val="00B4774C"/>
    <w:rsid w:val="00B80053"/>
    <w:rsid w:val="00BE72C0"/>
    <w:rsid w:val="00C01030"/>
    <w:rsid w:val="00C14476"/>
    <w:rsid w:val="00C4268D"/>
    <w:rsid w:val="00C6585D"/>
    <w:rsid w:val="00C83410"/>
    <w:rsid w:val="00D02759"/>
    <w:rsid w:val="00D04280"/>
    <w:rsid w:val="00D13A50"/>
    <w:rsid w:val="00D24C71"/>
    <w:rsid w:val="00D43185"/>
    <w:rsid w:val="00D465D1"/>
    <w:rsid w:val="00D50CA2"/>
    <w:rsid w:val="00D64B80"/>
    <w:rsid w:val="00D80938"/>
    <w:rsid w:val="00D86D66"/>
    <w:rsid w:val="00D90B59"/>
    <w:rsid w:val="00DA47A3"/>
    <w:rsid w:val="00DB2094"/>
    <w:rsid w:val="00DD54B8"/>
    <w:rsid w:val="00DE6DE5"/>
    <w:rsid w:val="00E07C68"/>
    <w:rsid w:val="00E36861"/>
    <w:rsid w:val="00E47E9F"/>
    <w:rsid w:val="00EA2FAA"/>
    <w:rsid w:val="00EB5369"/>
    <w:rsid w:val="00EF755B"/>
    <w:rsid w:val="00F04E9A"/>
    <w:rsid w:val="00F202A5"/>
    <w:rsid w:val="00F20D96"/>
    <w:rsid w:val="00F21C95"/>
    <w:rsid w:val="00FA6509"/>
    <w:rsid w:val="00FB58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ABB68"/>
  <w15:chartTrackingRefBased/>
  <w15:docId w15:val="{1CB0E9EB-80FD-47E5-B5C8-4CA12F8C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F52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F52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F527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F527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F527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F527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F527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F527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F527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F527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F527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F527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F527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F527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F527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F527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F527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F5274"/>
    <w:rPr>
      <w:rFonts w:eastAsiaTheme="majorEastAsia" w:cstheme="majorBidi"/>
      <w:color w:val="272727" w:themeColor="text1" w:themeTint="D8"/>
    </w:rPr>
  </w:style>
  <w:style w:type="paragraph" w:styleId="Tytu">
    <w:name w:val="Title"/>
    <w:basedOn w:val="Normalny"/>
    <w:next w:val="Normalny"/>
    <w:link w:val="TytuZnak"/>
    <w:uiPriority w:val="10"/>
    <w:qFormat/>
    <w:rsid w:val="007F52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F527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F527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F527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F5274"/>
    <w:pPr>
      <w:spacing w:before="160"/>
      <w:jc w:val="center"/>
    </w:pPr>
    <w:rPr>
      <w:i/>
      <w:iCs/>
      <w:color w:val="404040" w:themeColor="text1" w:themeTint="BF"/>
    </w:rPr>
  </w:style>
  <w:style w:type="character" w:customStyle="1" w:styleId="CytatZnak">
    <w:name w:val="Cytat Znak"/>
    <w:basedOn w:val="Domylnaczcionkaakapitu"/>
    <w:link w:val="Cytat"/>
    <w:uiPriority w:val="29"/>
    <w:rsid w:val="007F5274"/>
    <w:rPr>
      <w:i/>
      <w:iCs/>
      <w:color w:val="404040" w:themeColor="text1" w:themeTint="BF"/>
    </w:rPr>
  </w:style>
  <w:style w:type="paragraph" w:styleId="Akapitzlist">
    <w:name w:val="List Paragraph"/>
    <w:aliases w:val="normalny tekst,L1,Numerowanie,Akapit z listą5,2 heading,A_wyliczenie,K-P_odwolanie,maz_wyliczenie,opis dzialania,Asia 2  Akapit z listą,tekst normalny,1. Punkt głónu,CW_Lista,Odstavec,Akapit z listą BS,BulletC,Obiekt"/>
    <w:basedOn w:val="Normalny"/>
    <w:link w:val="AkapitzlistZnak"/>
    <w:uiPriority w:val="34"/>
    <w:qFormat/>
    <w:rsid w:val="007F5274"/>
    <w:pPr>
      <w:ind w:left="720"/>
      <w:contextualSpacing/>
    </w:pPr>
  </w:style>
  <w:style w:type="character" w:styleId="Wyrnienieintensywne">
    <w:name w:val="Intense Emphasis"/>
    <w:basedOn w:val="Domylnaczcionkaakapitu"/>
    <w:uiPriority w:val="21"/>
    <w:qFormat/>
    <w:rsid w:val="007F5274"/>
    <w:rPr>
      <w:i/>
      <w:iCs/>
      <w:color w:val="0F4761" w:themeColor="accent1" w:themeShade="BF"/>
    </w:rPr>
  </w:style>
  <w:style w:type="paragraph" w:styleId="Cytatintensywny">
    <w:name w:val="Intense Quote"/>
    <w:basedOn w:val="Normalny"/>
    <w:next w:val="Normalny"/>
    <w:link w:val="CytatintensywnyZnak"/>
    <w:uiPriority w:val="30"/>
    <w:qFormat/>
    <w:rsid w:val="007F52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F5274"/>
    <w:rPr>
      <w:i/>
      <w:iCs/>
      <w:color w:val="0F4761" w:themeColor="accent1" w:themeShade="BF"/>
    </w:rPr>
  </w:style>
  <w:style w:type="character" w:styleId="Odwoanieintensywne">
    <w:name w:val="Intense Reference"/>
    <w:basedOn w:val="Domylnaczcionkaakapitu"/>
    <w:uiPriority w:val="32"/>
    <w:qFormat/>
    <w:rsid w:val="007F5274"/>
    <w:rPr>
      <w:b/>
      <w:bCs/>
      <w:smallCaps/>
      <w:color w:val="0F4761" w:themeColor="accent1" w:themeShade="BF"/>
      <w:spacing w:val="5"/>
    </w:rPr>
  </w:style>
  <w:style w:type="numbering" w:customStyle="1" w:styleId="Bezlisty1">
    <w:name w:val="Bez listy1"/>
    <w:next w:val="Bezlisty"/>
    <w:uiPriority w:val="99"/>
    <w:semiHidden/>
    <w:unhideWhenUsed/>
    <w:rsid w:val="007F5274"/>
  </w:style>
  <w:style w:type="numbering" w:customStyle="1" w:styleId="Bezlisty11">
    <w:name w:val="Bez listy11"/>
    <w:next w:val="Bezlisty"/>
    <w:semiHidden/>
    <w:unhideWhenUsed/>
    <w:rsid w:val="007F5274"/>
  </w:style>
  <w:style w:type="paragraph" w:styleId="Stopka">
    <w:name w:val="footer"/>
    <w:basedOn w:val="Normalny"/>
    <w:link w:val="StopkaZnak"/>
    <w:uiPriority w:val="99"/>
    <w:rsid w:val="007F5274"/>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StopkaZnak">
    <w:name w:val="Stopka Znak"/>
    <w:basedOn w:val="Domylnaczcionkaakapitu"/>
    <w:link w:val="Stopka"/>
    <w:uiPriority w:val="99"/>
    <w:rsid w:val="007F5274"/>
    <w:rPr>
      <w:rFonts w:ascii="Calibri" w:eastAsia="Times New Roman" w:hAnsi="Calibri" w:cs="Times New Roman"/>
      <w:kern w:val="0"/>
      <w:sz w:val="20"/>
      <w:szCs w:val="20"/>
      <w:lang w:val="x-none" w:eastAsia="x-none"/>
      <w14:ligatures w14:val="none"/>
    </w:rPr>
  </w:style>
  <w:style w:type="character" w:styleId="Numerstrony">
    <w:name w:val="page number"/>
    <w:rsid w:val="007F5274"/>
    <w:rPr>
      <w:rFonts w:cs="Times New Roman"/>
    </w:rPr>
  </w:style>
  <w:style w:type="paragraph" w:styleId="Nagwek">
    <w:name w:val="header"/>
    <w:basedOn w:val="Normalny"/>
    <w:link w:val="NagwekZnak"/>
    <w:rsid w:val="007F5274"/>
    <w:pPr>
      <w:tabs>
        <w:tab w:val="center" w:pos="4536"/>
        <w:tab w:val="right" w:pos="9072"/>
      </w:tabs>
      <w:spacing w:after="0" w:line="240" w:lineRule="auto"/>
    </w:pPr>
    <w:rPr>
      <w:rFonts w:ascii="Calibri" w:eastAsia="Times New Roman" w:hAnsi="Calibri" w:cs="Times New Roman"/>
      <w:kern w:val="0"/>
      <w:sz w:val="20"/>
      <w:szCs w:val="20"/>
      <w:lang w:val="x-none" w:eastAsia="x-none"/>
      <w14:ligatures w14:val="none"/>
    </w:rPr>
  </w:style>
  <w:style w:type="character" w:customStyle="1" w:styleId="NagwekZnak">
    <w:name w:val="Nagłówek Znak"/>
    <w:basedOn w:val="Domylnaczcionkaakapitu"/>
    <w:link w:val="Nagwek"/>
    <w:rsid w:val="007F5274"/>
    <w:rPr>
      <w:rFonts w:ascii="Calibri" w:eastAsia="Times New Roman" w:hAnsi="Calibri" w:cs="Times New Roman"/>
      <w:kern w:val="0"/>
      <w:sz w:val="20"/>
      <w:szCs w:val="20"/>
      <w:lang w:val="x-none" w:eastAsia="x-none"/>
      <w14:ligatures w14:val="none"/>
    </w:rPr>
  </w:style>
  <w:style w:type="paragraph" w:customStyle="1" w:styleId="Akapitzlist1">
    <w:name w:val="Akapit z listą1"/>
    <w:basedOn w:val="Normalny"/>
    <w:rsid w:val="007F5274"/>
    <w:pPr>
      <w:spacing w:line="259" w:lineRule="auto"/>
      <w:ind w:left="720"/>
      <w:contextualSpacing/>
    </w:pPr>
    <w:rPr>
      <w:rFonts w:ascii="Calibri" w:eastAsia="Times New Roman" w:hAnsi="Calibri" w:cs="Calibri"/>
      <w:kern w:val="0"/>
      <w:sz w:val="22"/>
      <w:szCs w:val="22"/>
      <w14:ligatures w14:val="none"/>
    </w:rPr>
  </w:style>
  <w:style w:type="paragraph" w:styleId="Tekstdymka">
    <w:name w:val="Balloon Text"/>
    <w:basedOn w:val="Normalny"/>
    <w:link w:val="TekstdymkaZnak"/>
    <w:semiHidden/>
    <w:rsid w:val="007F5274"/>
    <w:pPr>
      <w:spacing w:after="0" w:line="240" w:lineRule="auto"/>
    </w:pPr>
    <w:rPr>
      <w:rFonts w:ascii="Segoe UI" w:eastAsia="Times New Roman" w:hAnsi="Segoe UI" w:cs="Times New Roman"/>
      <w:kern w:val="0"/>
      <w:sz w:val="18"/>
      <w:szCs w:val="18"/>
      <w:lang w:val="x-none" w:eastAsia="x-none"/>
      <w14:ligatures w14:val="none"/>
    </w:rPr>
  </w:style>
  <w:style w:type="character" w:customStyle="1" w:styleId="TekstdymkaZnak">
    <w:name w:val="Tekst dymka Znak"/>
    <w:basedOn w:val="Domylnaczcionkaakapitu"/>
    <w:link w:val="Tekstdymka"/>
    <w:semiHidden/>
    <w:rsid w:val="007F5274"/>
    <w:rPr>
      <w:rFonts w:ascii="Segoe UI" w:eastAsia="Times New Roman" w:hAnsi="Segoe UI" w:cs="Times New Roman"/>
      <w:kern w:val="0"/>
      <w:sz w:val="18"/>
      <w:szCs w:val="18"/>
      <w:lang w:val="x-none" w:eastAsia="x-none"/>
      <w14:ligatures w14:val="none"/>
    </w:rPr>
  </w:style>
  <w:style w:type="character" w:customStyle="1" w:styleId="FontStyle64">
    <w:name w:val="Font Style64"/>
    <w:rsid w:val="007F5274"/>
    <w:rPr>
      <w:rFonts w:ascii="Arial Unicode MS" w:eastAsia="Arial Unicode MS" w:cs="Arial Unicode MS"/>
      <w:sz w:val="14"/>
      <w:szCs w:val="14"/>
    </w:rPr>
  </w:style>
  <w:style w:type="paragraph" w:customStyle="1" w:styleId="Style23">
    <w:name w:val="Style23"/>
    <w:basedOn w:val="Normalny"/>
    <w:rsid w:val="007F5274"/>
    <w:pPr>
      <w:widowControl w:val="0"/>
      <w:autoSpaceDE w:val="0"/>
      <w:autoSpaceDN w:val="0"/>
      <w:adjustRightInd w:val="0"/>
      <w:spacing w:after="0" w:line="240" w:lineRule="auto"/>
      <w:jc w:val="both"/>
    </w:pPr>
    <w:rPr>
      <w:rFonts w:ascii="Arial Unicode MS" w:eastAsia="Arial Unicode MS" w:hAnsi="Calibri" w:cs="Arial Unicode MS"/>
      <w:kern w:val="0"/>
      <w:lang w:eastAsia="pl-PL"/>
      <w14:ligatures w14:val="none"/>
    </w:rPr>
  </w:style>
  <w:style w:type="paragraph" w:customStyle="1" w:styleId="Level2">
    <w:name w:val="Level 2"/>
    <w:basedOn w:val="Normalny"/>
    <w:rsid w:val="007F5274"/>
    <w:pPr>
      <w:numPr>
        <w:ilvl w:val="1"/>
        <w:numId w:val="22"/>
      </w:numPr>
      <w:spacing w:after="140" w:line="290" w:lineRule="auto"/>
      <w:jc w:val="both"/>
    </w:pPr>
    <w:rPr>
      <w:rFonts w:ascii="Arial" w:eastAsia="Times New Roman" w:hAnsi="Arial" w:cs="Times New Roman"/>
      <w:kern w:val="20"/>
      <w:sz w:val="20"/>
      <w:szCs w:val="28"/>
      <w14:ligatures w14:val="none"/>
    </w:rPr>
  </w:style>
  <w:style w:type="paragraph" w:customStyle="1" w:styleId="Level8">
    <w:name w:val="Level 8"/>
    <w:basedOn w:val="Normalny"/>
    <w:rsid w:val="007F5274"/>
    <w:pPr>
      <w:numPr>
        <w:numId w:val="22"/>
      </w:numPr>
      <w:tabs>
        <w:tab w:val="num" w:pos="3969"/>
      </w:tabs>
      <w:spacing w:after="140" w:line="290" w:lineRule="auto"/>
      <w:ind w:left="3969" w:hanging="680"/>
      <w:jc w:val="both"/>
      <w:outlineLvl w:val="7"/>
    </w:pPr>
    <w:rPr>
      <w:rFonts w:ascii="Arial" w:eastAsia="Times New Roman" w:hAnsi="Arial" w:cs="Times New Roman"/>
      <w:kern w:val="20"/>
      <w:sz w:val="20"/>
      <w14:ligatures w14:val="none"/>
    </w:rPr>
  </w:style>
  <w:style w:type="paragraph" w:styleId="Tekstpodstawowywcity3">
    <w:name w:val="Body Text Indent 3"/>
    <w:basedOn w:val="Normalny"/>
    <w:link w:val="Tekstpodstawowywcity3Znak"/>
    <w:rsid w:val="007F5274"/>
    <w:pPr>
      <w:widowControl w:val="0"/>
      <w:suppressAutoHyphens/>
      <w:spacing w:after="120" w:line="240" w:lineRule="auto"/>
      <w:ind w:left="283"/>
    </w:pPr>
    <w:rPr>
      <w:rFonts w:ascii="Times New Roman" w:eastAsia="Times New Roman" w:hAnsi="Times New Roman" w:cs="Times New Roman"/>
      <w:kern w:val="1"/>
      <w:sz w:val="16"/>
      <w:szCs w:val="16"/>
      <w:lang w:eastAsia="pl-PL"/>
      <w14:ligatures w14:val="none"/>
    </w:rPr>
  </w:style>
  <w:style w:type="character" w:customStyle="1" w:styleId="Tekstpodstawowywcity3Znak">
    <w:name w:val="Tekst podstawowy wcięty 3 Znak"/>
    <w:basedOn w:val="Domylnaczcionkaakapitu"/>
    <w:link w:val="Tekstpodstawowywcity3"/>
    <w:rsid w:val="007F5274"/>
    <w:rPr>
      <w:rFonts w:ascii="Times New Roman" w:eastAsia="Times New Roman" w:hAnsi="Times New Roman" w:cs="Times New Roman"/>
      <w:kern w:val="1"/>
      <w:sz w:val="16"/>
      <w:szCs w:val="16"/>
      <w:lang w:eastAsia="pl-PL"/>
      <w14:ligatures w14:val="none"/>
    </w:rPr>
  </w:style>
  <w:style w:type="paragraph" w:styleId="Tekstprzypisukocowego">
    <w:name w:val="endnote text"/>
    <w:basedOn w:val="Normalny"/>
    <w:link w:val="TekstprzypisukocowegoZnak"/>
    <w:semiHidden/>
    <w:rsid w:val="007F5274"/>
    <w:pPr>
      <w:spacing w:line="259" w:lineRule="auto"/>
    </w:pPr>
    <w:rPr>
      <w:rFonts w:ascii="Calibri" w:eastAsia="Times New Roman" w:hAnsi="Calibri" w:cs="Calibri"/>
      <w:kern w:val="0"/>
      <w:sz w:val="20"/>
      <w:szCs w:val="20"/>
      <w14:ligatures w14:val="none"/>
    </w:rPr>
  </w:style>
  <w:style w:type="character" w:customStyle="1" w:styleId="TekstprzypisukocowegoZnak">
    <w:name w:val="Tekst przypisu końcowego Znak"/>
    <w:basedOn w:val="Domylnaczcionkaakapitu"/>
    <w:link w:val="Tekstprzypisukocowego"/>
    <w:semiHidden/>
    <w:rsid w:val="007F5274"/>
    <w:rPr>
      <w:rFonts w:ascii="Calibri" w:eastAsia="Times New Roman" w:hAnsi="Calibri" w:cs="Calibri"/>
      <w:kern w:val="0"/>
      <w:sz w:val="20"/>
      <w:szCs w:val="20"/>
      <w14:ligatures w14:val="none"/>
    </w:rPr>
  </w:style>
  <w:style w:type="character" w:styleId="Odwoanieprzypisukocowego">
    <w:name w:val="endnote reference"/>
    <w:semiHidden/>
    <w:rsid w:val="007F5274"/>
    <w:rPr>
      <w:vertAlign w:val="superscript"/>
    </w:rPr>
  </w:style>
  <w:style w:type="character" w:customStyle="1" w:styleId="ZnakZnak4">
    <w:name w:val="Znak Znak4"/>
    <w:rsid w:val="007F5274"/>
    <w:rPr>
      <w:sz w:val="24"/>
      <w:szCs w:val="24"/>
    </w:rPr>
  </w:style>
  <w:style w:type="paragraph" w:styleId="Tekstpodstawowywcity">
    <w:name w:val="Body Text Indent"/>
    <w:basedOn w:val="Normalny"/>
    <w:link w:val="TekstpodstawowywcityZnak"/>
    <w:semiHidden/>
    <w:rsid w:val="007F5274"/>
    <w:pPr>
      <w:widowControl w:val="0"/>
      <w:suppressAutoHyphens/>
      <w:spacing w:after="120" w:line="240" w:lineRule="auto"/>
      <w:ind w:left="283"/>
    </w:pPr>
    <w:rPr>
      <w:rFonts w:ascii="Times New Roman" w:eastAsia="Times New Roman" w:hAnsi="Times New Roman" w:cs="Times New Roman"/>
      <w:kern w:val="1"/>
      <w:lang w:eastAsia="pl-PL"/>
      <w14:ligatures w14:val="none"/>
    </w:rPr>
  </w:style>
  <w:style w:type="character" w:customStyle="1" w:styleId="TekstpodstawowywcityZnak">
    <w:name w:val="Tekst podstawowy wcięty Znak"/>
    <w:basedOn w:val="Domylnaczcionkaakapitu"/>
    <w:link w:val="Tekstpodstawowywcity"/>
    <w:semiHidden/>
    <w:rsid w:val="007F5274"/>
    <w:rPr>
      <w:rFonts w:ascii="Times New Roman" w:eastAsia="Times New Roman" w:hAnsi="Times New Roman" w:cs="Times New Roman"/>
      <w:kern w:val="1"/>
      <w:lang w:eastAsia="pl-PL"/>
      <w14:ligatures w14:val="none"/>
    </w:rPr>
  </w:style>
  <w:style w:type="character" w:customStyle="1" w:styleId="ZnakZnak3">
    <w:name w:val="Znak Znak3"/>
    <w:semiHidden/>
    <w:locked/>
    <w:rsid w:val="007F5274"/>
    <w:rPr>
      <w:rFonts w:ascii="Calibri" w:eastAsia="Times New Roman" w:hAnsi="Calibri" w:cs="Calibri"/>
    </w:rPr>
  </w:style>
  <w:style w:type="paragraph" w:styleId="HTML-wstpniesformatowany">
    <w:name w:val="HTML Preformatted"/>
    <w:basedOn w:val="Normalny"/>
    <w:link w:val="HTML-wstpniesformatowanyZnak"/>
    <w:rsid w:val="007F5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pl-PL"/>
      <w14:ligatures w14:val="none"/>
    </w:rPr>
  </w:style>
  <w:style w:type="character" w:customStyle="1" w:styleId="HTML-wstpniesformatowanyZnak">
    <w:name w:val="HTML - wstępnie sformatowany Znak"/>
    <w:basedOn w:val="Domylnaczcionkaakapitu"/>
    <w:link w:val="HTML-wstpniesformatowany"/>
    <w:rsid w:val="007F5274"/>
    <w:rPr>
      <w:rFonts w:ascii="Courier New" w:eastAsia="Times New Roman" w:hAnsi="Courier New" w:cs="Courier New"/>
      <w:kern w:val="0"/>
      <w:sz w:val="20"/>
      <w:szCs w:val="20"/>
      <w:lang w:eastAsia="pl-PL"/>
      <w14:ligatures w14:val="none"/>
    </w:rPr>
  </w:style>
  <w:style w:type="character" w:styleId="Pogrubienie">
    <w:name w:val="Strong"/>
    <w:qFormat/>
    <w:rsid w:val="007F5274"/>
    <w:rPr>
      <w:rFonts w:cs="Times New Roman"/>
      <w:b/>
      <w:bCs/>
    </w:rPr>
  </w:style>
  <w:style w:type="paragraph" w:styleId="Listapunktowana2">
    <w:name w:val="List Bullet 2"/>
    <w:basedOn w:val="Normalny"/>
    <w:rsid w:val="007F5274"/>
    <w:pPr>
      <w:numPr>
        <w:numId w:val="29"/>
      </w:numPr>
      <w:suppressAutoHyphens/>
      <w:spacing w:after="0" w:line="240" w:lineRule="auto"/>
      <w:contextualSpacing/>
    </w:pPr>
    <w:rPr>
      <w:rFonts w:ascii="Arial Narrow" w:eastAsia="Calibri" w:hAnsi="Arial Narrow" w:cs="Times New Roman"/>
      <w:kern w:val="0"/>
      <w:sz w:val="22"/>
      <w:szCs w:val="20"/>
      <w:lang w:eastAsia="ar-SA"/>
      <w14:ligatures w14:val="none"/>
    </w:rPr>
  </w:style>
  <w:style w:type="paragraph" w:customStyle="1" w:styleId="Style7">
    <w:name w:val="Style7"/>
    <w:basedOn w:val="Normalny"/>
    <w:rsid w:val="007F5274"/>
    <w:pPr>
      <w:widowControl w:val="0"/>
      <w:autoSpaceDE w:val="0"/>
      <w:autoSpaceDN w:val="0"/>
      <w:adjustRightInd w:val="0"/>
      <w:spacing w:after="0" w:line="206" w:lineRule="exact"/>
      <w:jc w:val="both"/>
    </w:pPr>
    <w:rPr>
      <w:rFonts w:ascii="Arial Unicode MS" w:eastAsia="Arial Unicode MS" w:hAnsi="Calibri" w:cs="Arial Unicode MS"/>
      <w:kern w:val="0"/>
      <w:lang w:eastAsia="pl-PL"/>
      <w14:ligatures w14:val="none"/>
    </w:rPr>
  </w:style>
  <w:style w:type="paragraph" w:styleId="NormalnyWeb">
    <w:name w:val="Normal (Web)"/>
    <w:basedOn w:val="Normalny"/>
    <w:rsid w:val="007F5274"/>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Odwoaniedokomentarza">
    <w:name w:val="annotation reference"/>
    <w:rsid w:val="007F5274"/>
    <w:rPr>
      <w:sz w:val="16"/>
      <w:szCs w:val="16"/>
    </w:rPr>
  </w:style>
  <w:style w:type="paragraph" w:styleId="Tekstkomentarza">
    <w:name w:val="annotation text"/>
    <w:basedOn w:val="Normalny"/>
    <w:link w:val="TekstkomentarzaZnak"/>
    <w:rsid w:val="007F5274"/>
    <w:pPr>
      <w:spacing w:line="259" w:lineRule="auto"/>
    </w:pPr>
    <w:rPr>
      <w:rFonts w:ascii="Calibri" w:eastAsia="Times New Roman" w:hAnsi="Calibri" w:cs="Calibri"/>
      <w:kern w:val="0"/>
      <w:sz w:val="20"/>
      <w:szCs w:val="20"/>
      <w14:ligatures w14:val="none"/>
    </w:rPr>
  </w:style>
  <w:style w:type="character" w:customStyle="1" w:styleId="TekstkomentarzaZnak">
    <w:name w:val="Tekst komentarza Znak"/>
    <w:basedOn w:val="Domylnaczcionkaakapitu"/>
    <w:link w:val="Tekstkomentarza"/>
    <w:rsid w:val="007F5274"/>
    <w:rPr>
      <w:rFonts w:ascii="Calibri" w:eastAsia="Times New Roman" w:hAnsi="Calibri" w:cs="Calibri"/>
      <w:kern w:val="0"/>
      <w:sz w:val="20"/>
      <w:szCs w:val="20"/>
      <w14:ligatures w14:val="none"/>
    </w:rPr>
  </w:style>
  <w:style w:type="paragraph" w:styleId="Tematkomentarza">
    <w:name w:val="annotation subject"/>
    <w:basedOn w:val="Tekstkomentarza"/>
    <w:next w:val="Tekstkomentarza"/>
    <w:link w:val="TematkomentarzaZnak"/>
    <w:rsid w:val="007F5274"/>
    <w:rPr>
      <w:b/>
      <w:bCs/>
    </w:rPr>
  </w:style>
  <w:style w:type="character" w:customStyle="1" w:styleId="TematkomentarzaZnak">
    <w:name w:val="Temat komentarza Znak"/>
    <w:basedOn w:val="TekstkomentarzaZnak"/>
    <w:link w:val="Tematkomentarza"/>
    <w:rsid w:val="007F5274"/>
    <w:rPr>
      <w:rFonts w:ascii="Calibri" w:eastAsia="Times New Roman" w:hAnsi="Calibri" w:cs="Calibri"/>
      <w:b/>
      <w:bCs/>
      <w:kern w:val="0"/>
      <w:sz w:val="20"/>
      <w:szCs w:val="20"/>
      <w14:ligatures w14:val="none"/>
    </w:rPr>
  </w:style>
  <w:style w:type="paragraph" w:styleId="Poprawka">
    <w:name w:val="Revision"/>
    <w:hidden/>
    <w:uiPriority w:val="99"/>
    <w:semiHidden/>
    <w:rsid w:val="007F5274"/>
    <w:pPr>
      <w:spacing w:after="0" w:line="240" w:lineRule="auto"/>
    </w:pPr>
    <w:rPr>
      <w:rFonts w:ascii="Calibri" w:eastAsia="Times New Roman" w:hAnsi="Calibri" w:cs="Calibri"/>
      <w:kern w:val="0"/>
      <w:sz w:val="22"/>
      <w:szCs w:val="22"/>
      <w14:ligatures w14:val="none"/>
    </w:rPr>
  </w:style>
  <w:style w:type="character" w:styleId="Hipercze">
    <w:name w:val="Hyperlink"/>
    <w:uiPriority w:val="99"/>
    <w:unhideWhenUsed/>
    <w:rsid w:val="007F5274"/>
    <w:rPr>
      <w:color w:val="0563C1"/>
      <w:u w:val="single"/>
    </w:rPr>
  </w:style>
  <w:style w:type="paragraph" w:customStyle="1" w:styleId="Styl">
    <w:name w:val="Styl"/>
    <w:rsid w:val="007F5274"/>
    <w:pPr>
      <w:widowControl w:val="0"/>
      <w:autoSpaceDE w:val="0"/>
      <w:autoSpaceDN w:val="0"/>
      <w:adjustRightInd w:val="0"/>
      <w:spacing w:after="0" w:line="240" w:lineRule="auto"/>
    </w:pPr>
    <w:rPr>
      <w:rFonts w:ascii="Times New Roman" w:eastAsia="Times New Roman" w:hAnsi="Times New Roman" w:cs="Times New Roman"/>
      <w:kern w:val="0"/>
      <w:lang w:eastAsia="pl-PL"/>
      <w14:ligatures w14:val="none"/>
    </w:rPr>
  </w:style>
  <w:style w:type="numbering" w:customStyle="1" w:styleId="LFO191">
    <w:name w:val="LFO191"/>
    <w:basedOn w:val="Bezlisty"/>
    <w:rsid w:val="007F5274"/>
    <w:pPr>
      <w:numPr>
        <w:numId w:val="52"/>
      </w:numPr>
    </w:pPr>
  </w:style>
  <w:style w:type="character" w:customStyle="1" w:styleId="AkapitzlistZnak">
    <w:name w:val="Akapit z listą Znak"/>
    <w:aliases w:val="normalny tekst Znak,L1 Znak,Numerowanie Znak,Akapit z listą5 Znak,2 heading Znak,A_wyliczenie Znak,K-P_odwolanie Znak,maz_wyliczenie Znak,opis dzialania Znak,Asia 2  Akapit z listą Znak,tekst normalny Znak,1. Punkt głónu Znak"/>
    <w:link w:val="Akapitzlist"/>
    <w:uiPriority w:val="34"/>
    <w:qFormat/>
    <w:locked/>
    <w:rsid w:val="007F5274"/>
  </w:style>
  <w:style w:type="paragraph" w:styleId="Tekstpodstawowy">
    <w:name w:val="Body Text"/>
    <w:basedOn w:val="Normalny"/>
    <w:link w:val="TekstpodstawowyZnak"/>
    <w:uiPriority w:val="99"/>
    <w:semiHidden/>
    <w:unhideWhenUsed/>
    <w:rsid w:val="007F5274"/>
    <w:pPr>
      <w:spacing w:after="120" w:line="259" w:lineRule="auto"/>
    </w:pPr>
    <w:rPr>
      <w:sz w:val="22"/>
      <w:szCs w:val="22"/>
    </w:rPr>
  </w:style>
  <w:style w:type="character" w:customStyle="1" w:styleId="TekstpodstawowyZnak">
    <w:name w:val="Tekst podstawowy Znak"/>
    <w:basedOn w:val="Domylnaczcionkaakapitu"/>
    <w:link w:val="Tekstpodstawowy"/>
    <w:uiPriority w:val="99"/>
    <w:semiHidden/>
    <w:rsid w:val="007F5274"/>
    <w:rPr>
      <w:sz w:val="22"/>
      <w:szCs w:val="22"/>
    </w:rPr>
  </w:style>
  <w:style w:type="character" w:styleId="Nierozpoznanawzmianka">
    <w:name w:val="Unresolved Mention"/>
    <w:basedOn w:val="Domylnaczcionkaakapitu"/>
    <w:uiPriority w:val="99"/>
    <w:semiHidden/>
    <w:unhideWhenUsed/>
    <w:rsid w:val="007F5274"/>
    <w:rPr>
      <w:color w:val="605E5C"/>
      <w:shd w:val="clear" w:color="auto" w:fill="E1DFDD"/>
    </w:rPr>
  </w:style>
  <w:style w:type="numbering" w:customStyle="1" w:styleId="Biecalista1">
    <w:name w:val="Bieżąca lista1"/>
    <w:uiPriority w:val="99"/>
    <w:rsid w:val="00C01030"/>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r.edu.pl/wp-content/uploads/2022/09/klauzula-rodo-art-13.docx"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wr.edu.pl/wp-content/uploads/2022/09/klauzula-rodo-art-14.doc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F549C-DC28-4FF3-B276-7045ABE14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31</Pages>
  <Words>12323</Words>
  <Characters>73942</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Moskaluk</dc:creator>
  <cp:keywords/>
  <dc:description/>
  <cp:lastModifiedBy>Anna Pawliszyn</cp:lastModifiedBy>
  <cp:revision>8</cp:revision>
  <dcterms:created xsi:type="dcterms:W3CDTF">2025-05-07T05:17:00Z</dcterms:created>
  <dcterms:modified xsi:type="dcterms:W3CDTF">2025-05-14T10:41:00Z</dcterms:modified>
</cp:coreProperties>
</file>